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jc w:val="center"/>
        <w:outlineLvl w:val="0"/>
        <w:rPr>
          <w:b/>
          <w:spacing w:val="16"/>
          <w:sz w:val="72"/>
        </w:rPr>
      </w:pPr>
      <w:r>
        <w:rPr>
          <w:rFonts w:hint="eastAsia" w:ascii="Times New Roman" w:hAnsi="Times New Roman"/>
          <w:b/>
          <w:sz w:val="72"/>
        </w:rPr>
        <w:t>比选文件</w:t>
      </w:r>
    </w:p>
    <w:p>
      <w:pPr>
        <w:pStyle w:val="9"/>
        <w:spacing w:line="0" w:lineRule="atLeast"/>
        <w:jc w:val="center"/>
        <w:outlineLvl w:val="0"/>
        <w:rPr>
          <w:rFonts w:hAnsi="宋体"/>
        </w:rPr>
      </w:pPr>
    </w:p>
    <w:p>
      <w:pPr>
        <w:pStyle w:val="9"/>
        <w:spacing w:line="0" w:lineRule="atLeast"/>
        <w:jc w:val="center"/>
        <w:rPr>
          <w:rFonts w:ascii="KaiTi_GB2312" w:eastAsia="KaiTi_GB2312"/>
          <w:sz w:val="36"/>
        </w:rPr>
      </w:pPr>
    </w:p>
    <w:p>
      <w:pPr>
        <w:pStyle w:val="9"/>
        <w:spacing w:line="0" w:lineRule="atLeast"/>
        <w:jc w:val="left"/>
        <w:rPr>
          <w:sz w:val="28"/>
        </w:rPr>
      </w:pPr>
    </w:p>
    <w:p>
      <w:pPr>
        <w:pStyle w:val="9"/>
        <w:spacing w:line="0" w:lineRule="atLeast"/>
        <w:jc w:val="left"/>
        <w:rPr>
          <w:sz w:val="28"/>
        </w:rPr>
      </w:pPr>
    </w:p>
    <w:p>
      <w:pPr>
        <w:pStyle w:val="9"/>
        <w:spacing w:line="0" w:lineRule="atLeast"/>
        <w:jc w:val="left"/>
        <w:rPr>
          <w:sz w:val="28"/>
        </w:rPr>
      </w:pPr>
    </w:p>
    <w:p>
      <w:pPr>
        <w:pStyle w:val="6"/>
        <w:jc w:val="center"/>
        <w:rPr>
          <w:rFonts w:ascii="宋体" w:hAnsi="宋体"/>
          <w:b/>
          <w:bCs/>
          <w:color w:val="auto"/>
          <w:kern w:val="0"/>
          <w:sz w:val="30"/>
          <w:szCs w:val="30"/>
          <w:u w:val="single"/>
          <w:rPrChange w:id="0" w:author="陈礼军" w:date="2022-10-25T15:59:00Z">
            <w:rPr>
              <w:rFonts w:ascii="宋体" w:hAnsi="宋体"/>
              <w:b/>
              <w:bCs/>
              <w:color w:val="000000" w:themeColor="text1"/>
              <w:kern w:val="0"/>
              <w:sz w:val="30"/>
              <w:szCs w:val="30"/>
              <w:u w:val="single"/>
              <w14:textFill>
                <w14:solidFill>
                  <w14:schemeClr w14:val="tx1"/>
                </w14:solidFill>
              </w14:textFill>
            </w:rPr>
          </w:rPrChange>
        </w:rPr>
      </w:pPr>
      <w:r>
        <w:rPr>
          <w:rFonts w:hint="eastAsia" w:ascii="宋体" w:hAnsi="宋体"/>
          <w:b/>
          <w:bCs/>
          <w:spacing w:val="-8"/>
          <w:sz w:val="30"/>
          <w:szCs w:val="30"/>
        </w:rPr>
        <w:t>项目名称：</w:t>
      </w:r>
      <w:r>
        <w:rPr>
          <w:rFonts w:hint="eastAsia" w:ascii="宋体" w:hAnsi="宋体"/>
          <w:b/>
          <w:bCs/>
          <w:color w:val="auto"/>
          <w:kern w:val="0"/>
          <w:sz w:val="30"/>
          <w:szCs w:val="30"/>
          <w:u w:val="single"/>
          <w:rPrChange w:id="1" w:author="陈礼军" w:date="2022-10-25T15:59:00Z">
            <w:rPr>
              <w:rFonts w:hint="eastAsia" w:ascii="宋体" w:hAnsi="宋体"/>
              <w:b/>
              <w:bCs/>
              <w:color w:val="000000" w:themeColor="text1"/>
              <w:kern w:val="0"/>
              <w:sz w:val="30"/>
              <w:szCs w:val="30"/>
              <w:u w:val="single"/>
              <w14:textFill>
                <w14:solidFill>
                  <w14:schemeClr w14:val="tx1"/>
                </w14:solidFill>
              </w14:textFill>
            </w:rPr>
          </w:rPrChange>
        </w:rPr>
        <w:t>福建广电网络集团</w:t>
      </w:r>
      <w:del w:id="2" w:author="黄雅珊" w:date="2022-11-24T16:10:38Z">
        <w:r>
          <w:rPr>
            <w:rFonts w:hint="default" w:ascii="宋体" w:hAnsi="宋体"/>
            <w:b/>
            <w:bCs/>
            <w:color w:val="auto"/>
            <w:kern w:val="0"/>
            <w:sz w:val="30"/>
            <w:szCs w:val="30"/>
            <w:u w:val="single"/>
            <w:rPrChange w:id="3" w:author="陈礼军" w:date="2022-10-25T15:59:00Z">
              <w:rPr>
                <w:rFonts w:hint="eastAsia" w:ascii="宋体" w:hAnsi="宋体"/>
                <w:b/>
                <w:bCs/>
                <w:color w:val="000000" w:themeColor="text1"/>
                <w:kern w:val="0"/>
                <w:sz w:val="30"/>
                <w:szCs w:val="30"/>
                <w:u w:val="single"/>
                <w14:textFill>
                  <w14:solidFill>
                    <w14:schemeClr w14:val="tx1"/>
                  </w14:solidFill>
                </w14:textFill>
              </w:rPr>
            </w:rPrChange>
          </w:rPr>
          <w:delText>泉州</w:delText>
        </w:r>
      </w:del>
      <w:ins w:id="4" w:author="黄雅珊" w:date="2022-11-24T16:10:39Z">
        <w:r>
          <w:rPr>
            <w:rFonts w:hint="eastAsia" w:ascii="宋体" w:hAnsi="宋体"/>
            <w:b/>
            <w:bCs/>
            <w:color w:val="auto"/>
            <w:kern w:val="0"/>
            <w:sz w:val="30"/>
            <w:szCs w:val="30"/>
            <w:u w:val="single"/>
            <w:lang w:val="en-US" w:eastAsia="zh-CN"/>
          </w:rPr>
          <w:t>丰泽</w:t>
        </w:r>
      </w:ins>
      <w:r>
        <w:rPr>
          <w:rFonts w:hint="eastAsia" w:ascii="宋体" w:hAnsi="宋体"/>
          <w:b/>
          <w:bCs/>
          <w:color w:val="auto"/>
          <w:kern w:val="0"/>
          <w:sz w:val="30"/>
          <w:szCs w:val="30"/>
          <w:u w:val="single"/>
          <w:rPrChange w:id="5" w:author="陈礼军" w:date="2022-10-25T15:59:00Z">
            <w:rPr>
              <w:rFonts w:hint="eastAsia" w:ascii="宋体" w:hAnsi="宋体"/>
              <w:b/>
              <w:bCs/>
              <w:color w:val="000000" w:themeColor="text1"/>
              <w:kern w:val="0"/>
              <w:sz w:val="30"/>
              <w:szCs w:val="30"/>
              <w:u w:val="single"/>
              <w14:textFill>
                <w14:solidFill>
                  <w14:schemeClr w14:val="tx1"/>
                </w14:solidFill>
              </w14:textFill>
            </w:rPr>
          </w:rPrChange>
        </w:rPr>
        <w:t>分公司</w:t>
      </w:r>
      <w:r>
        <w:rPr>
          <w:rFonts w:ascii="宋体" w:hAnsi="宋体"/>
          <w:b/>
          <w:bCs/>
          <w:color w:val="auto"/>
          <w:kern w:val="0"/>
          <w:sz w:val="30"/>
          <w:szCs w:val="30"/>
          <w:u w:val="single"/>
          <w:rPrChange w:id="6" w:author="陈礼军" w:date="2022-10-25T15:59:00Z">
            <w:rPr>
              <w:rFonts w:ascii="宋体" w:hAnsi="宋体"/>
              <w:b/>
              <w:bCs/>
              <w:color w:val="000000" w:themeColor="text1"/>
              <w:kern w:val="0"/>
              <w:sz w:val="30"/>
              <w:szCs w:val="30"/>
              <w:u w:val="single"/>
              <w14:textFill>
                <w14:solidFill>
                  <w14:schemeClr w14:val="tx1"/>
                </w14:solidFill>
              </w14:textFill>
            </w:rPr>
          </w:rPrChange>
        </w:rPr>
        <w:t xml:space="preserve"> </w:t>
      </w:r>
    </w:p>
    <w:p>
      <w:pPr>
        <w:pStyle w:val="6"/>
        <w:ind w:firstLine="2711" w:firstLineChars="900"/>
        <w:rPr>
          <w:rFonts w:hint="eastAsia" w:ascii="宋体" w:hAnsi="宋体"/>
          <w:b/>
          <w:bCs/>
          <w:color w:val="auto"/>
          <w:kern w:val="0"/>
          <w:sz w:val="30"/>
          <w:szCs w:val="30"/>
          <w:rPrChange w:id="7" w:author="陈礼军" w:date="2022-10-25T15:59:00Z">
            <w:rPr>
              <w:rFonts w:ascii="宋体" w:hAnsi="宋体"/>
              <w:b/>
              <w:bCs/>
              <w:color w:val="000000" w:themeColor="text1"/>
              <w:kern w:val="0"/>
              <w:sz w:val="30"/>
              <w:szCs w:val="30"/>
              <w14:textFill>
                <w14:solidFill>
                  <w14:schemeClr w14:val="tx1"/>
                </w14:solidFill>
              </w14:textFill>
            </w:rPr>
          </w:rPrChange>
        </w:rPr>
      </w:pPr>
      <w:r>
        <w:rPr>
          <w:rFonts w:ascii="宋体" w:hAnsi="宋体"/>
          <w:b/>
          <w:bCs/>
          <w:color w:val="auto"/>
          <w:kern w:val="0"/>
          <w:sz w:val="30"/>
          <w:szCs w:val="30"/>
          <w:u w:val="single"/>
          <w:rPrChange w:id="8" w:author="陈礼军" w:date="2022-10-25T15:59:00Z">
            <w:rPr>
              <w:rFonts w:ascii="宋体" w:hAnsi="宋体"/>
              <w:b/>
              <w:bCs/>
              <w:color w:val="000000" w:themeColor="text1"/>
              <w:kern w:val="0"/>
              <w:sz w:val="30"/>
              <w:szCs w:val="30"/>
              <w:u w:val="single"/>
              <w14:textFill>
                <w14:solidFill>
                  <w14:schemeClr w14:val="tx1"/>
                </w14:solidFill>
              </w14:textFill>
            </w:rPr>
          </w:rPrChange>
        </w:rPr>
        <w:t>202</w:t>
      </w:r>
      <w:ins w:id="9" w:author="黄雅珊" w:date="2023-02-09T09:56:44Z">
        <w:r>
          <w:rPr>
            <w:rFonts w:hint="eastAsia" w:ascii="宋体" w:hAnsi="宋体"/>
            <w:b/>
            <w:bCs/>
            <w:color w:val="auto"/>
            <w:kern w:val="0"/>
            <w:sz w:val="30"/>
            <w:szCs w:val="30"/>
            <w:u w:val="single"/>
            <w:lang w:val="en-US" w:eastAsia="zh-CN"/>
          </w:rPr>
          <w:t>3</w:t>
        </w:r>
      </w:ins>
      <w:del w:id="10" w:author="黄雅珊" w:date="2023-02-09T09:56:44Z">
        <w:r>
          <w:rPr>
            <w:rFonts w:ascii="宋体" w:hAnsi="宋体"/>
            <w:b/>
            <w:bCs/>
            <w:color w:val="auto"/>
            <w:kern w:val="0"/>
            <w:sz w:val="30"/>
            <w:szCs w:val="30"/>
            <w:u w:val="single"/>
            <w:rPrChange w:id="11" w:author="陈礼军" w:date="2022-10-25T15:59:00Z">
              <w:rPr>
                <w:rFonts w:ascii="宋体" w:hAnsi="宋体"/>
                <w:b/>
                <w:bCs/>
                <w:color w:val="000000" w:themeColor="text1"/>
                <w:kern w:val="0"/>
                <w:sz w:val="30"/>
                <w:szCs w:val="30"/>
                <w:u w:val="single"/>
                <w14:textFill>
                  <w14:solidFill>
                    <w14:schemeClr w14:val="tx1"/>
                  </w14:solidFill>
                </w14:textFill>
              </w:rPr>
            </w:rPrChange>
          </w:rPr>
          <w:delText>2</w:delText>
        </w:r>
      </w:del>
      <w:r>
        <w:rPr>
          <w:rFonts w:ascii="宋体" w:hAnsi="宋体"/>
          <w:b/>
          <w:bCs/>
          <w:color w:val="auto"/>
          <w:kern w:val="0"/>
          <w:sz w:val="30"/>
          <w:szCs w:val="30"/>
          <w:u w:val="single"/>
          <w:rPrChange w:id="12" w:author="陈礼军" w:date="2022-10-25T15:59:00Z">
            <w:rPr>
              <w:rFonts w:ascii="宋体" w:hAnsi="宋体"/>
              <w:b/>
              <w:bCs/>
              <w:color w:val="000000" w:themeColor="text1"/>
              <w:kern w:val="0"/>
              <w:sz w:val="30"/>
              <w:szCs w:val="30"/>
              <w:u w:val="single"/>
              <w14:textFill>
                <w14:solidFill>
                  <w14:schemeClr w14:val="tx1"/>
                </w14:solidFill>
              </w14:textFill>
            </w:rPr>
          </w:rPrChange>
        </w:rPr>
        <w:t>年员工健康体检</w:t>
      </w:r>
      <w:r>
        <w:rPr>
          <w:rFonts w:hint="eastAsia" w:ascii="宋体" w:hAnsi="宋体"/>
          <w:b/>
          <w:bCs/>
          <w:color w:val="auto"/>
          <w:kern w:val="0"/>
          <w:sz w:val="30"/>
          <w:szCs w:val="30"/>
          <w:rPrChange w:id="13" w:author="陈礼军" w:date="2022-10-25T15:59:00Z">
            <w:rPr>
              <w:rFonts w:hint="eastAsia" w:ascii="宋体" w:hAnsi="宋体"/>
              <w:b/>
              <w:bCs/>
              <w:color w:val="000000" w:themeColor="text1"/>
              <w:kern w:val="0"/>
              <w:sz w:val="30"/>
              <w:szCs w:val="30"/>
              <w14:textFill>
                <w14:solidFill>
                  <w14:schemeClr w14:val="tx1"/>
                </w14:solidFill>
              </w14:textFill>
            </w:rPr>
          </w:rPrChange>
        </w:rPr>
        <w:t>项目</w:t>
      </w:r>
      <w:ins w:id="14" w:author="黄雅珊" w:date="2023-02-09T10:22:37Z">
        <w:r>
          <w:rPr>
            <w:rFonts w:hint="eastAsia" w:ascii="宋体" w:hAnsi="宋体"/>
            <w:b/>
            <w:bCs/>
            <w:color w:val="auto"/>
            <w:kern w:val="0"/>
            <w:sz w:val="30"/>
            <w:szCs w:val="30"/>
            <w:lang w:eastAsia="zh-CN"/>
          </w:rPr>
          <w:t>（</w:t>
        </w:r>
      </w:ins>
      <w:ins w:id="15" w:author="黄雅珊" w:date="2023-02-09T10:22:40Z">
        <w:r>
          <w:rPr>
            <w:rFonts w:hint="eastAsia" w:ascii="宋体" w:hAnsi="宋体"/>
            <w:b/>
            <w:bCs/>
            <w:color w:val="auto"/>
            <w:kern w:val="0"/>
            <w:sz w:val="30"/>
            <w:szCs w:val="30"/>
            <w:lang w:val="en-US" w:eastAsia="zh-CN"/>
          </w:rPr>
          <w:t>第二次</w:t>
        </w:r>
      </w:ins>
      <w:ins w:id="16" w:author="黄雅珊" w:date="2023-02-09T10:22:37Z">
        <w:r>
          <w:rPr>
            <w:rFonts w:hint="eastAsia" w:ascii="宋体" w:hAnsi="宋体"/>
            <w:b/>
            <w:bCs/>
            <w:color w:val="auto"/>
            <w:kern w:val="0"/>
            <w:sz w:val="30"/>
            <w:szCs w:val="30"/>
            <w:lang w:eastAsia="zh-CN"/>
          </w:rPr>
          <w:t>）</w:t>
        </w:r>
      </w:ins>
    </w:p>
    <w:p>
      <w:pPr>
        <w:jc w:val="left"/>
        <w:rPr>
          <w:rFonts w:ascii="宋体" w:hAnsi="宋体"/>
          <w:color w:val="auto"/>
          <w:kern w:val="0"/>
          <w:sz w:val="30"/>
          <w:szCs w:val="30"/>
          <w:rPrChange w:id="17" w:author="陈礼军" w:date="2022-10-25T15:59:00Z">
            <w:rPr>
              <w:rFonts w:ascii="宋体" w:hAnsi="宋体"/>
              <w:color w:val="000000" w:themeColor="text1"/>
              <w:kern w:val="0"/>
              <w:sz w:val="30"/>
              <w:szCs w:val="30"/>
              <w14:textFill>
                <w14:solidFill>
                  <w14:schemeClr w14:val="tx1"/>
                </w14:solidFill>
              </w14:textFill>
            </w:rPr>
          </w:rPrChange>
        </w:rPr>
      </w:pPr>
    </w:p>
    <w:p>
      <w:pPr>
        <w:pStyle w:val="9"/>
        <w:spacing w:line="0" w:lineRule="atLeast"/>
        <w:jc w:val="center"/>
        <w:rPr>
          <w:b/>
          <w:sz w:val="28"/>
        </w:rPr>
      </w:pPr>
    </w:p>
    <w:p>
      <w:pPr>
        <w:pStyle w:val="9"/>
        <w:spacing w:line="0" w:lineRule="atLeast"/>
        <w:jc w:val="center"/>
        <w:rPr>
          <w:b/>
          <w:sz w:val="28"/>
        </w:rPr>
      </w:pPr>
    </w:p>
    <w:p>
      <w:pPr>
        <w:pStyle w:val="9"/>
        <w:spacing w:line="0" w:lineRule="atLeast"/>
        <w:jc w:val="center"/>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jc w:val="center"/>
        <w:rPr>
          <w:rFonts w:hAnsi="宋体"/>
          <w:b/>
          <w:spacing w:val="20"/>
          <w:sz w:val="32"/>
          <w:szCs w:val="32"/>
        </w:rPr>
      </w:pPr>
      <w:r>
        <w:rPr>
          <w:rFonts w:hint="eastAsia" w:ascii="宋体" w:hAnsi="宋体"/>
          <w:b/>
          <w:spacing w:val="20"/>
          <w:sz w:val="32"/>
          <w:szCs w:val="32"/>
          <w:rPrChange w:id="18" w:author="陈礼军" w:date="2022-10-25T15:59:00Z">
            <w:rPr>
              <w:rFonts w:hint="eastAsia" w:ascii="Times New Roman" w:hAnsi="宋体"/>
              <w:b/>
              <w:spacing w:val="20"/>
              <w:sz w:val="32"/>
              <w:szCs w:val="32"/>
            </w:rPr>
          </w:rPrChange>
        </w:rPr>
        <w:t>采购人：福建广电网络集团股份有限公司</w:t>
      </w:r>
      <w:del w:id="19" w:author="黄雅珊" w:date="2022-11-24T16:29:19Z">
        <w:r>
          <w:rPr>
            <w:rFonts w:hint="default" w:ascii="宋体" w:hAnsi="宋体"/>
            <w:b/>
            <w:spacing w:val="20"/>
            <w:sz w:val="32"/>
            <w:szCs w:val="32"/>
            <w:rPrChange w:id="20" w:author="陈礼军" w:date="2022-10-25T15:59:00Z">
              <w:rPr>
                <w:rFonts w:hint="eastAsia" w:ascii="Times New Roman" w:hAnsi="宋体"/>
                <w:b/>
                <w:spacing w:val="20"/>
                <w:sz w:val="32"/>
                <w:szCs w:val="32"/>
              </w:rPr>
            </w:rPrChange>
          </w:rPr>
          <w:delText>泉州</w:delText>
        </w:r>
      </w:del>
      <w:ins w:id="21" w:author="黄雅珊" w:date="2022-11-24T16:29:19Z">
        <w:r>
          <w:rPr>
            <w:rFonts w:hint="eastAsia" w:hAnsi="宋体"/>
            <w:b/>
            <w:spacing w:val="20"/>
            <w:sz w:val="32"/>
            <w:szCs w:val="32"/>
            <w:lang w:val="en-US" w:eastAsia="zh-CN"/>
          </w:rPr>
          <w:t>丰泽</w:t>
        </w:r>
      </w:ins>
      <w:r>
        <w:rPr>
          <w:rFonts w:hint="eastAsia" w:ascii="宋体" w:hAnsi="宋体"/>
          <w:b/>
          <w:spacing w:val="20"/>
          <w:sz w:val="32"/>
          <w:szCs w:val="32"/>
          <w:rPrChange w:id="22" w:author="陈礼军" w:date="2022-10-25T15:59:00Z">
            <w:rPr>
              <w:rFonts w:hint="eastAsia" w:ascii="Times New Roman" w:hAnsi="宋体"/>
              <w:b/>
              <w:spacing w:val="20"/>
              <w:sz w:val="32"/>
              <w:szCs w:val="32"/>
            </w:rPr>
          </w:rPrChange>
        </w:rPr>
        <w:t>分公司</w:t>
      </w:r>
    </w:p>
    <w:p>
      <w:pPr>
        <w:pStyle w:val="9"/>
        <w:spacing w:line="0" w:lineRule="atLeast"/>
        <w:rPr>
          <w:b/>
          <w:sz w:val="28"/>
        </w:rPr>
      </w:pPr>
    </w:p>
    <w:p>
      <w:pPr>
        <w:pStyle w:val="9"/>
        <w:spacing w:line="500" w:lineRule="exact"/>
        <w:jc w:val="center"/>
        <w:outlineLvl w:val="0"/>
        <w:rPr>
          <w:rFonts w:hAnsi="宋体"/>
          <w:b/>
          <w:sz w:val="24"/>
        </w:rPr>
      </w:pPr>
      <w:r>
        <w:rPr>
          <w:rFonts w:hint="eastAsia" w:ascii="宋体" w:hAnsi="宋体"/>
          <w:b/>
          <w:sz w:val="24"/>
          <w:szCs w:val="20"/>
          <w:rPrChange w:id="23" w:author="陈礼军" w:date="2022-10-25T15:59:00Z">
            <w:rPr>
              <w:rFonts w:hint="eastAsia" w:ascii="Times New Roman" w:hAnsi="宋体"/>
              <w:b/>
              <w:sz w:val="24"/>
              <w:szCs w:val="24"/>
            </w:rPr>
          </w:rPrChange>
        </w:rPr>
        <w:t>二零二</w:t>
      </w:r>
      <w:ins w:id="24" w:author="黄雅珊" w:date="2023-02-09T10:22:53Z">
        <w:r>
          <w:rPr>
            <w:rFonts w:hint="eastAsia" w:hAnsi="宋体"/>
            <w:b/>
            <w:sz w:val="24"/>
            <w:szCs w:val="20"/>
            <w:lang w:val="en-US" w:eastAsia="zh-CN"/>
          </w:rPr>
          <w:t>三</w:t>
        </w:r>
      </w:ins>
      <w:del w:id="25" w:author="黄雅珊" w:date="2023-02-09T09:54:49Z">
        <w:r>
          <w:rPr>
            <w:rFonts w:hint="eastAsia" w:ascii="宋体" w:hAnsi="宋体"/>
            <w:b/>
            <w:sz w:val="24"/>
            <w:szCs w:val="20"/>
            <w:rPrChange w:id="26" w:author="陈礼军" w:date="2022-10-25T15:59:00Z">
              <w:rPr>
                <w:rFonts w:hint="eastAsia" w:ascii="Times New Roman" w:hAnsi="宋体"/>
                <w:b/>
                <w:sz w:val="24"/>
                <w:szCs w:val="24"/>
              </w:rPr>
            </w:rPrChange>
          </w:rPr>
          <w:delText>二</w:delText>
        </w:r>
      </w:del>
      <w:r>
        <w:rPr>
          <w:rFonts w:hint="eastAsia" w:ascii="宋体" w:hAnsi="宋体"/>
          <w:b/>
          <w:sz w:val="24"/>
          <w:szCs w:val="20"/>
          <w:rPrChange w:id="27" w:author="陈礼军" w:date="2022-10-25T15:59:00Z">
            <w:rPr>
              <w:rFonts w:hint="eastAsia" w:ascii="Times New Roman" w:hAnsi="宋体"/>
              <w:b/>
              <w:sz w:val="24"/>
              <w:szCs w:val="24"/>
            </w:rPr>
          </w:rPrChange>
        </w:rPr>
        <w:t>年</w:t>
      </w:r>
      <w:del w:id="28" w:author="黄雅珊" w:date="2022-11-24T16:10:43Z">
        <w:r>
          <w:rPr>
            <w:rFonts w:hint="default" w:ascii="宋体" w:hAnsi="宋体"/>
            <w:b/>
            <w:sz w:val="24"/>
            <w:szCs w:val="20"/>
            <w:rPrChange w:id="29" w:author="陈礼军" w:date="2022-10-25T15:59:00Z">
              <w:rPr>
                <w:rFonts w:hint="eastAsia" w:ascii="Times New Roman" w:hAnsi="宋体"/>
                <w:b/>
                <w:sz w:val="24"/>
                <w:szCs w:val="24"/>
              </w:rPr>
            </w:rPrChange>
          </w:rPr>
          <w:delText>十</w:delText>
        </w:r>
      </w:del>
      <w:ins w:id="30" w:author="黄雅珊" w:date="2023-02-09T09:55:07Z">
        <w:r>
          <w:rPr>
            <w:rFonts w:hint="eastAsia" w:hAnsi="宋体"/>
            <w:b/>
            <w:sz w:val="24"/>
            <w:szCs w:val="20"/>
            <w:lang w:val="en-US" w:eastAsia="zh-CN"/>
          </w:rPr>
          <w:t>二</w:t>
        </w:r>
      </w:ins>
      <w:r>
        <w:rPr>
          <w:rFonts w:hint="eastAsia" w:ascii="宋体" w:hAnsi="宋体"/>
          <w:b/>
          <w:sz w:val="24"/>
          <w:szCs w:val="20"/>
          <w:rPrChange w:id="31" w:author="陈礼军" w:date="2022-10-25T15:59:00Z">
            <w:rPr>
              <w:rFonts w:hint="eastAsia" w:ascii="Times New Roman" w:hAnsi="宋体"/>
              <w:b/>
              <w:sz w:val="24"/>
              <w:szCs w:val="24"/>
            </w:rPr>
          </w:rPrChange>
        </w:rPr>
        <w:t>月</w:t>
      </w:r>
    </w:p>
    <w:p>
      <w:pPr>
        <w:pStyle w:val="9"/>
        <w:jc w:val="center"/>
        <w:outlineLvl w:val="0"/>
        <w:rPr>
          <w:rFonts w:hAnsi="宋体"/>
          <w:b/>
          <w:bCs/>
          <w:sz w:val="32"/>
        </w:rPr>
      </w:pPr>
      <w:r>
        <w:rPr>
          <w:rFonts w:ascii="宋体" w:hAnsi="Courier New"/>
          <w:b/>
          <w:sz w:val="28"/>
          <w:szCs w:val="20"/>
          <w:rPrChange w:id="32" w:author="陈礼军" w:date="2022-10-25T15:59:00Z">
            <w:rPr>
              <w:rFonts w:ascii="Times New Roman" w:hAnsi="Times New Roman"/>
              <w:b/>
              <w:sz w:val="28"/>
              <w:szCs w:val="24"/>
            </w:rPr>
          </w:rPrChange>
        </w:rPr>
        <w:br w:type="page"/>
      </w:r>
      <w:r>
        <w:rPr>
          <w:rFonts w:hint="eastAsia" w:ascii="宋体" w:hAnsi="宋体"/>
          <w:b/>
          <w:bCs/>
          <w:sz w:val="32"/>
          <w:szCs w:val="20"/>
          <w:rPrChange w:id="33" w:author="陈礼军" w:date="2022-10-25T15:59:00Z">
            <w:rPr>
              <w:rFonts w:hint="eastAsia" w:ascii="Times New Roman" w:hAnsi="宋体"/>
              <w:b/>
              <w:bCs/>
              <w:sz w:val="32"/>
              <w:szCs w:val="24"/>
            </w:rPr>
          </w:rPrChange>
        </w:rPr>
        <w:t>总</w:t>
      </w:r>
      <w:r>
        <w:rPr>
          <w:rFonts w:ascii="宋体" w:hAnsi="宋体"/>
          <w:b/>
          <w:bCs/>
          <w:sz w:val="32"/>
          <w:szCs w:val="20"/>
          <w:rPrChange w:id="34" w:author="陈礼军" w:date="2022-10-25T15:59:00Z">
            <w:rPr>
              <w:rFonts w:ascii="Times New Roman" w:hAnsi="宋体"/>
              <w:b/>
              <w:bCs/>
              <w:sz w:val="32"/>
              <w:szCs w:val="24"/>
            </w:rPr>
          </w:rPrChange>
        </w:rPr>
        <w:t xml:space="preserve">   </w:t>
      </w:r>
      <w:r>
        <w:rPr>
          <w:rFonts w:hint="eastAsia" w:ascii="宋体" w:hAnsi="宋体"/>
          <w:b/>
          <w:bCs/>
          <w:sz w:val="32"/>
          <w:szCs w:val="20"/>
          <w:rPrChange w:id="35" w:author="陈礼军" w:date="2022-10-25T15:59:00Z">
            <w:rPr>
              <w:rFonts w:hint="eastAsia" w:ascii="Times New Roman" w:hAnsi="宋体"/>
              <w:b/>
              <w:bCs/>
              <w:sz w:val="32"/>
              <w:szCs w:val="24"/>
            </w:rPr>
          </w:rPrChange>
        </w:rPr>
        <w:t>目</w:t>
      </w:r>
      <w:r>
        <w:rPr>
          <w:rFonts w:ascii="宋体" w:hAnsi="宋体"/>
          <w:b/>
          <w:bCs/>
          <w:sz w:val="32"/>
          <w:szCs w:val="20"/>
          <w:rPrChange w:id="36" w:author="陈礼军" w:date="2022-10-25T15:59:00Z">
            <w:rPr>
              <w:rFonts w:ascii="Times New Roman" w:hAnsi="宋体"/>
              <w:b/>
              <w:bCs/>
              <w:sz w:val="32"/>
              <w:szCs w:val="24"/>
            </w:rPr>
          </w:rPrChange>
        </w:rPr>
        <w:t xml:space="preserve">   </w:t>
      </w:r>
      <w:r>
        <w:rPr>
          <w:rFonts w:hint="eastAsia" w:ascii="宋体" w:hAnsi="宋体"/>
          <w:b/>
          <w:bCs/>
          <w:sz w:val="32"/>
          <w:szCs w:val="20"/>
          <w:rPrChange w:id="37" w:author="陈礼军" w:date="2022-10-25T15:59:00Z">
            <w:rPr>
              <w:rFonts w:hint="eastAsia" w:ascii="Times New Roman" w:hAnsi="宋体"/>
              <w:b/>
              <w:bCs/>
              <w:sz w:val="32"/>
              <w:szCs w:val="24"/>
            </w:rPr>
          </w:rPrChange>
        </w:rPr>
        <w:t>录</w:t>
      </w:r>
    </w:p>
    <w:p>
      <w:pPr>
        <w:pStyle w:val="4"/>
        <w:snapToGrid w:val="0"/>
        <w:spacing w:line="440" w:lineRule="exact"/>
        <w:ind w:firstLine="0"/>
        <w:rPr>
          <w:rFonts w:ascii="宋体" w:hAnsi="宋体"/>
          <w:sz w:val="28"/>
        </w:rPr>
      </w:pPr>
    </w:p>
    <w:p>
      <w:pPr>
        <w:pStyle w:val="4"/>
        <w:snapToGrid w:val="0"/>
        <w:spacing w:line="440" w:lineRule="exact"/>
        <w:ind w:firstLine="0"/>
        <w:rPr>
          <w:rFonts w:ascii="宋体" w:hAnsi="宋体"/>
          <w:color w:val="auto"/>
          <w:sz w:val="24"/>
          <w:rPrChange w:id="38" w:author="陈礼军" w:date="2022-10-25T15:59:00Z">
            <w:rPr>
              <w:rFonts w:ascii="宋体" w:hAnsi="宋体"/>
              <w:color w:val="000000" w:themeColor="text1"/>
              <w:sz w:val="24"/>
              <w14:textFill>
                <w14:solidFill>
                  <w14:schemeClr w14:val="tx1"/>
                </w14:solidFill>
              </w14:textFill>
            </w:rPr>
          </w:rPrChange>
        </w:rPr>
      </w:pPr>
      <w:r>
        <w:rPr>
          <w:rFonts w:hint="eastAsia" w:ascii="宋体" w:hAnsi="宋体" w:cs="Calibri" w:eastAsiaTheme="minorEastAsia"/>
          <w:sz w:val="24"/>
          <w:szCs w:val="22"/>
          <w:rPrChange w:id="39" w:author="陈礼军" w:date="2022-10-25T15:59:00Z">
            <w:rPr>
              <w:rFonts w:hint="eastAsia" w:ascii="宋体" w:hAnsi="宋体" w:eastAsia="宋体" w:cs="Times New Roman"/>
              <w:sz w:val="24"/>
              <w:szCs w:val="24"/>
            </w:rPr>
          </w:rPrChange>
        </w:rPr>
        <w:t>第一部分</w:t>
      </w:r>
      <w:r>
        <w:rPr>
          <w:rFonts w:ascii="宋体" w:hAnsi="宋体" w:cs="Calibri" w:eastAsiaTheme="minorEastAsia"/>
          <w:sz w:val="24"/>
          <w:szCs w:val="22"/>
          <w:rPrChange w:id="40" w:author="陈礼军" w:date="2022-10-25T15:59:00Z">
            <w:rPr>
              <w:rFonts w:ascii="宋体" w:hAnsi="宋体" w:eastAsia="宋体" w:cs="Times New Roman"/>
              <w:sz w:val="24"/>
              <w:szCs w:val="24"/>
            </w:rPr>
          </w:rPrChange>
        </w:rPr>
        <w:t xml:space="preserve">    </w:t>
      </w:r>
      <w:r>
        <w:rPr>
          <w:rFonts w:hint="eastAsia" w:ascii="宋体" w:hAnsi="宋体" w:cs="Calibri" w:eastAsiaTheme="minorEastAsia"/>
          <w:sz w:val="24"/>
          <w:szCs w:val="22"/>
          <w:rPrChange w:id="41" w:author="陈礼军" w:date="2022-10-25T15:59:00Z">
            <w:rPr>
              <w:rFonts w:hint="eastAsia" w:ascii="宋体" w:hAnsi="宋体" w:eastAsia="宋体" w:cs="Times New Roman"/>
              <w:sz w:val="24"/>
              <w:szCs w:val="24"/>
            </w:rPr>
          </w:rPrChange>
        </w:rPr>
        <w:t>比选邀请</w:t>
      </w:r>
      <w:r>
        <w:rPr>
          <w:rFonts w:ascii="宋体" w:hAnsi="宋体" w:cs="Calibri" w:eastAsiaTheme="minorEastAsia"/>
          <w:sz w:val="24"/>
          <w:szCs w:val="22"/>
          <w:rPrChange w:id="42" w:author="陈礼军" w:date="2022-10-25T15:59:00Z">
            <w:rPr>
              <w:rFonts w:ascii="宋体" w:hAnsi="宋体" w:eastAsia="宋体" w:cs="Times New Roman"/>
              <w:sz w:val="24"/>
              <w:szCs w:val="24"/>
            </w:rPr>
          </w:rPrChange>
        </w:rPr>
        <w:t>------------------------------------------(3)</w:t>
      </w:r>
    </w:p>
    <w:p>
      <w:pPr>
        <w:pStyle w:val="4"/>
        <w:snapToGrid w:val="0"/>
        <w:spacing w:line="440" w:lineRule="exact"/>
        <w:ind w:firstLine="0"/>
        <w:rPr>
          <w:rFonts w:ascii="宋体" w:hAnsi="宋体"/>
          <w:color w:val="auto"/>
          <w:sz w:val="24"/>
          <w:rPrChange w:id="43" w:author="陈礼军" w:date="2022-10-25T15:59:00Z">
            <w:rPr>
              <w:rFonts w:ascii="宋体" w:hAnsi="宋体"/>
              <w:color w:val="000000" w:themeColor="text1"/>
              <w:sz w:val="24"/>
              <w14:textFill>
                <w14:solidFill>
                  <w14:schemeClr w14:val="tx1"/>
                </w14:solidFill>
              </w14:textFill>
            </w:rPr>
          </w:rPrChange>
        </w:rPr>
      </w:pPr>
      <w:r>
        <w:rPr>
          <w:rFonts w:hint="eastAsia" w:ascii="宋体" w:hAnsi="宋体" w:cs="Calibri" w:eastAsiaTheme="minorEastAsia"/>
          <w:color w:val="auto"/>
          <w:sz w:val="24"/>
          <w:szCs w:val="22"/>
          <w:rPrChange w:id="44"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第二部分</w:t>
      </w:r>
      <w:r>
        <w:rPr>
          <w:rFonts w:ascii="宋体" w:hAnsi="宋体" w:cs="Calibri" w:eastAsiaTheme="minorEastAsia"/>
          <w:color w:val="auto"/>
          <w:sz w:val="24"/>
          <w:szCs w:val="22"/>
          <w:rPrChange w:id="45" w:author="陈礼军" w:date="2022-10-25T15:59:00Z">
            <w:rPr>
              <w:rFonts w:ascii="宋体" w:hAnsi="宋体" w:eastAsia="宋体" w:cs="Times New Roman"/>
              <w:color w:val="000000" w:themeColor="text1"/>
              <w:sz w:val="24"/>
              <w:szCs w:val="24"/>
              <w14:textFill>
                <w14:solidFill>
                  <w14:schemeClr w14:val="tx1"/>
                </w14:solidFill>
              </w14:textFill>
            </w:rPr>
          </w:rPrChange>
        </w:rPr>
        <w:t xml:space="preserve">    </w:t>
      </w:r>
      <w:r>
        <w:rPr>
          <w:rFonts w:hint="eastAsia" w:ascii="宋体" w:hAnsi="宋体" w:cs="Calibri" w:eastAsiaTheme="minorEastAsia"/>
          <w:color w:val="auto"/>
          <w:sz w:val="24"/>
          <w:szCs w:val="22"/>
          <w:rPrChange w:id="46"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报价人须知</w:t>
      </w:r>
      <w:r>
        <w:rPr>
          <w:rFonts w:ascii="宋体" w:hAnsi="宋体" w:cs="Calibri" w:eastAsiaTheme="minorEastAsia"/>
          <w:color w:val="auto"/>
          <w:sz w:val="24"/>
          <w:szCs w:val="22"/>
          <w:rPrChange w:id="47" w:author="陈礼军" w:date="2022-10-25T15:59:00Z">
            <w:rPr>
              <w:rFonts w:ascii="宋体" w:hAnsi="宋体" w:eastAsia="宋体" w:cs="Times New Roman"/>
              <w:color w:val="000000" w:themeColor="text1"/>
              <w:sz w:val="24"/>
              <w:szCs w:val="24"/>
              <w14:textFill>
                <w14:solidFill>
                  <w14:schemeClr w14:val="tx1"/>
                </w14:solidFill>
              </w14:textFill>
            </w:rPr>
          </w:rPrChange>
        </w:rPr>
        <w:t>----------------------------------------(5)</w:t>
      </w:r>
    </w:p>
    <w:p>
      <w:pPr>
        <w:pStyle w:val="4"/>
        <w:snapToGrid w:val="0"/>
        <w:spacing w:line="440" w:lineRule="exact"/>
        <w:ind w:firstLine="0"/>
        <w:rPr>
          <w:rFonts w:ascii="宋体" w:hAnsi="宋体"/>
          <w:color w:val="auto"/>
          <w:sz w:val="24"/>
          <w:rPrChange w:id="48" w:author="陈礼军" w:date="2022-10-25T15:59:00Z">
            <w:rPr>
              <w:rFonts w:ascii="宋体" w:hAnsi="宋体"/>
              <w:color w:val="000000" w:themeColor="text1"/>
              <w:sz w:val="24"/>
              <w14:textFill>
                <w14:solidFill>
                  <w14:schemeClr w14:val="tx1"/>
                </w14:solidFill>
              </w14:textFill>
            </w:rPr>
          </w:rPrChange>
        </w:rPr>
      </w:pPr>
      <w:r>
        <w:rPr>
          <w:rFonts w:hint="eastAsia" w:ascii="宋体" w:hAnsi="宋体" w:cs="Calibri" w:eastAsiaTheme="minorEastAsia"/>
          <w:color w:val="auto"/>
          <w:sz w:val="24"/>
          <w:szCs w:val="22"/>
          <w:rPrChange w:id="49"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第三部分</w:t>
      </w:r>
      <w:r>
        <w:rPr>
          <w:rFonts w:ascii="宋体" w:hAnsi="宋体" w:cs="Calibri" w:eastAsiaTheme="minorEastAsia"/>
          <w:color w:val="auto"/>
          <w:sz w:val="24"/>
          <w:szCs w:val="22"/>
          <w:rPrChange w:id="50" w:author="陈礼军" w:date="2022-10-25T15:59:00Z">
            <w:rPr>
              <w:rFonts w:ascii="宋体" w:hAnsi="宋体" w:eastAsia="宋体" w:cs="Times New Roman"/>
              <w:color w:val="000000" w:themeColor="text1"/>
              <w:sz w:val="24"/>
              <w:szCs w:val="24"/>
              <w14:textFill>
                <w14:solidFill>
                  <w14:schemeClr w14:val="tx1"/>
                </w14:solidFill>
              </w14:textFill>
            </w:rPr>
          </w:rPrChange>
        </w:rPr>
        <w:t xml:space="preserve">    </w:t>
      </w:r>
      <w:r>
        <w:rPr>
          <w:rFonts w:hint="eastAsia" w:ascii="宋体" w:hAnsi="宋体" w:cs="Calibri" w:eastAsiaTheme="minorEastAsia"/>
          <w:color w:val="auto"/>
          <w:sz w:val="24"/>
          <w:szCs w:val="22"/>
          <w:rPrChange w:id="51"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比选内容及要求</w:t>
      </w:r>
      <w:r>
        <w:rPr>
          <w:rFonts w:ascii="宋体" w:hAnsi="宋体" w:cs="Calibri" w:eastAsiaTheme="minorEastAsia"/>
          <w:color w:val="auto"/>
          <w:sz w:val="24"/>
          <w:szCs w:val="22"/>
          <w:rPrChange w:id="52" w:author="陈礼军" w:date="2022-10-25T15:59:00Z">
            <w:rPr>
              <w:rFonts w:ascii="宋体" w:hAnsi="宋体" w:eastAsia="宋体" w:cs="Times New Roman"/>
              <w:color w:val="000000" w:themeColor="text1"/>
              <w:sz w:val="24"/>
              <w:szCs w:val="24"/>
              <w14:textFill>
                <w14:solidFill>
                  <w14:schemeClr w14:val="tx1"/>
                </w14:solidFill>
              </w14:textFill>
            </w:rPr>
          </w:rPrChange>
        </w:rPr>
        <w:t>----------------------------------- (12)</w:t>
      </w:r>
    </w:p>
    <w:p>
      <w:pPr>
        <w:pStyle w:val="4"/>
        <w:snapToGrid w:val="0"/>
        <w:spacing w:line="440" w:lineRule="exact"/>
        <w:ind w:firstLine="0"/>
        <w:rPr>
          <w:rFonts w:ascii="宋体" w:hAnsi="宋体"/>
          <w:color w:val="auto"/>
          <w:sz w:val="24"/>
          <w:rPrChange w:id="53" w:author="陈礼军" w:date="2022-10-25T15:59:00Z">
            <w:rPr>
              <w:rFonts w:ascii="宋体" w:hAnsi="宋体"/>
              <w:color w:val="000000" w:themeColor="text1"/>
              <w:sz w:val="24"/>
              <w14:textFill>
                <w14:solidFill>
                  <w14:schemeClr w14:val="tx1"/>
                </w14:solidFill>
              </w14:textFill>
            </w:rPr>
          </w:rPrChange>
        </w:rPr>
      </w:pPr>
      <w:r>
        <w:rPr>
          <w:rFonts w:hint="eastAsia" w:ascii="宋体" w:hAnsi="宋体" w:cs="Calibri" w:eastAsiaTheme="minorEastAsia"/>
          <w:color w:val="auto"/>
          <w:sz w:val="24"/>
          <w:szCs w:val="22"/>
          <w:rPrChange w:id="54"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第四部分</w:t>
      </w:r>
      <w:r>
        <w:rPr>
          <w:rFonts w:ascii="宋体" w:hAnsi="宋体" w:cs="Calibri" w:eastAsiaTheme="minorEastAsia"/>
          <w:color w:val="auto"/>
          <w:sz w:val="24"/>
          <w:szCs w:val="22"/>
          <w:rPrChange w:id="55" w:author="陈礼军" w:date="2022-10-25T15:59:00Z">
            <w:rPr>
              <w:rFonts w:ascii="宋体" w:hAnsi="宋体" w:eastAsia="宋体" w:cs="Times New Roman"/>
              <w:color w:val="000000" w:themeColor="text1"/>
              <w:sz w:val="24"/>
              <w:szCs w:val="24"/>
              <w14:textFill>
                <w14:solidFill>
                  <w14:schemeClr w14:val="tx1"/>
                </w14:solidFill>
              </w14:textFill>
            </w:rPr>
          </w:rPrChange>
        </w:rPr>
        <w:t xml:space="preserve">    </w:t>
      </w:r>
      <w:r>
        <w:rPr>
          <w:rFonts w:hint="eastAsia" w:ascii="宋体" w:hAnsi="宋体" w:cs="Calibri" w:eastAsiaTheme="minorEastAsia"/>
          <w:color w:val="auto"/>
          <w:sz w:val="24"/>
          <w:szCs w:val="22"/>
          <w:rPrChange w:id="56" w:author="陈礼军" w:date="2022-10-25T15:59:00Z">
            <w:rPr>
              <w:rFonts w:hint="eastAsia" w:ascii="宋体" w:hAnsi="宋体" w:eastAsia="宋体" w:cs="Times New Roman"/>
              <w:color w:val="000000" w:themeColor="text1"/>
              <w:sz w:val="24"/>
              <w:szCs w:val="24"/>
              <w14:textFill>
                <w14:solidFill>
                  <w14:schemeClr w14:val="tx1"/>
                </w14:solidFill>
              </w14:textFill>
            </w:rPr>
          </w:rPrChange>
        </w:rPr>
        <w:t>合同格式及条款</w:t>
      </w:r>
      <w:r>
        <w:rPr>
          <w:rFonts w:ascii="宋体" w:hAnsi="宋体" w:cs="Calibri" w:eastAsiaTheme="minorEastAsia"/>
          <w:color w:val="auto"/>
          <w:sz w:val="24"/>
          <w:szCs w:val="22"/>
          <w:rPrChange w:id="57" w:author="陈礼军" w:date="2022-10-25T15:59:00Z">
            <w:rPr>
              <w:rFonts w:ascii="宋体" w:hAnsi="宋体" w:eastAsia="宋体" w:cs="Times New Roman"/>
              <w:color w:val="000000" w:themeColor="text1"/>
              <w:sz w:val="24"/>
              <w:szCs w:val="24"/>
              <w14:textFill>
                <w14:solidFill>
                  <w14:schemeClr w14:val="tx1"/>
                </w14:solidFill>
              </w14:textFill>
            </w:rPr>
          </w:rPrChange>
        </w:rPr>
        <w:t>------------------------------------(1</w:t>
      </w:r>
      <w:del w:id="58" w:author="黄雅珊" w:date="2022-11-24T16:32:02Z">
        <w:r>
          <w:rPr>
            <w:rFonts w:ascii="宋体" w:hAnsi="宋体" w:cs="Calibri" w:eastAsiaTheme="minorEastAsia"/>
            <w:color w:val="auto"/>
            <w:sz w:val="24"/>
            <w:szCs w:val="22"/>
            <w:rPrChange w:id="59" w:author="陈礼军" w:date="2022-10-25T15:59:00Z">
              <w:rPr>
                <w:rFonts w:ascii="宋体" w:hAnsi="宋体" w:eastAsia="宋体" w:cs="Times New Roman"/>
                <w:color w:val="000000" w:themeColor="text1"/>
                <w:sz w:val="24"/>
                <w:szCs w:val="24"/>
                <w14:textFill>
                  <w14:solidFill>
                    <w14:schemeClr w14:val="tx1"/>
                  </w14:solidFill>
                </w14:textFill>
              </w:rPr>
            </w:rPrChange>
          </w:rPr>
          <w:delText>3</w:delText>
        </w:r>
      </w:del>
      <w:ins w:id="60" w:author="黄雅珊" w:date="2022-11-24T16:32:02Z">
        <w:r>
          <w:rPr>
            <w:rFonts w:hint="eastAsia" w:ascii="宋体" w:hAnsi="宋体" w:cs="Calibri"/>
            <w:color w:val="auto"/>
            <w:sz w:val="24"/>
            <w:szCs w:val="22"/>
            <w:lang w:eastAsia="zh-CN"/>
          </w:rPr>
          <w:t>6</w:t>
        </w:r>
      </w:ins>
      <w:r>
        <w:rPr>
          <w:rFonts w:ascii="宋体" w:hAnsi="宋体" w:cs="Calibri" w:eastAsiaTheme="minorEastAsia"/>
          <w:color w:val="auto"/>
          <w:sz w:val="24"/>
          <w:szCs w:val="22"/>
          <w:rPrChange w:id="61" w:author="陈礼军" w:date="2022-10-25T15:59:00Z">
            <w:rPr>
              <w:rFonts w:ascii="宋体" w:hAnsi="宋体" w:eastAsia="宋体" w:cs="Times New Roman"/>
              <w:color w:val="000000" w:themeColor="text1"/>
              <w:sz w:val="24"/>
              <w:szCs w:val="24"/>
              <w14:textFill>
                <w14:solidFill>
                  <w14:schemeClr w14:val="tx1"/>
                </w14:solidFill>
              </w14:textFill>
            </w:rPr>
          </w:rPrChange>
        </w:rPr>
        <w:t>)</w:t>
      </w:r>
    </w:p>
    <w:p>
      <w:pPr>
        <w:pStyle w:val="9"/>
        <w:spacing w:line="440" w:lineRule="exact"/>
        <w:outlineLvl w:val="0"/>
        <w:rPr>
          <w:rFonts w:hAnsi="宋体"/>
          <w:color w:val="auto"/>
          <w:sz w:val="24"/>
          <w:rPrChange w:id="62" w:author="陈礼军" w:date="2022-10-25T15:59:00Z">
            <w:rPr>
              <w:rFonts w:hAnsi="宋体"/>
              <w:color w:val="000000" w:themeColor="text1"/>
              <w:sz w:val="24"/>
              <w14:textFill>
                <w14:solidFill>
                  <w14:schemeClr w14:val="tx1"/>
                </w14:solidFill>
              </w14:textFill>
            </w:rPr>
          </w:rPrChange>
        </w:rPr>
      </w:pPr>
      <w:r>
        <w:rPr>
          <w:rFonts w:hint="eastAsia" w:ascii="宋体" w:hAnsi="宋体"/>
          <w:color w:val="auto"/>
          <w:sz w:val="24"/>
          <w:szCs w:val="20"/>
          <w:rPrChange w:id="63" w:author="陈礼军" w:date="2022-10-25T15:59:00Z">
            <w:rPr>
              <w:rFonts w:hint="eastAsia" w:ascii="Times New Roman" w:hAnsi="宋体"/>
              <w:color w:val="000000" w:themeColor="text1"/>
              <w:sz w:val="24"/>
              <w:szCs w:val="24"/>
              <w14:textFill>
                <w14:solidFill>
                  <w14:schemeClr w14:val="tx1"/>
                </w14:solidFill>
              </w14:textFill>
            </w:rPr>
          </w:rPrChange>
        </w:rPr>
        <w:t>第五部分</w:t>
      </w:r>
      <w:r>
        <w:rPr>
          <w:rFonts w:ascii="宋体" w:hAnsi="宋体"/>
          <w:color w:val="auto"/>
          <w:sz w:val="24"/>
          <w:szCs w:val="20"/>
          <w:rPrChange w:id="64" w:author="陈礼军" w:date="2022-10-25T15:59:00Z">
            <w:rPr>
              <w:rFonts w:ascii="Times New Roman" w:hAnsi="宋体"/>
              <w:color w:val="000000" w:themeColor="text1"/>
              <w:sz w:val="24"/>
              <w:szCs w:val="24"/>
              <w14:textFill>
                <w14:solidFill>
                  <w14:schemeClr w14:val="tx1"/>
                </w14:solidFill>
              </w14:textFill>
            </w:rPr>
          </w:rPrChange>
        </w:rPr>
        <w:t xml:space="preserve">    </w:t>
      </w:r>
      <w:r>
        <w:rPr>
          <w:rFonts w:hint="eastAsia" w:ascii="宋体" w:hAnsi="宋体"/>
          <w:color w:val="auto"/>
          <w:sz w:val="24"/>
          <w:szCs w:val="20"/>
          <w:rPrChange w:id="65" w:author="陈礼军" w:date="2022-10-25T15:59:00Z">
            <w:rPr>
              <w:rFonts w:hint="eastAsia" w:ascii="Times New Roman" w:hAnsi="宋体"/>
              <w:color w:val="000000" w:themeColor="text1"/>
              <w:sz w:val="24"/>
              <w:szCs w:val="24"/>
              <w14:textFill>
                <w14:solidFill>
                  <w14:schemeClr w14:val="tx1"/>
                </w14:solidFill>
              </w14:textFill>
            </w:rPr>
          </w:rPrChange>
        </w:rPr>
        <w:t>附件——报价文件格式</w:t>
      </w:r>
      <w:r>
        <w:rPr>
          <w:rFonts w:ascii="宋体" w:hAnsi="宋体"/>
          <w:color w:val="auto"/>
          <w:sz w:val="24"/>
          <w:szCs w:val="20"/>
          <w:rPrChange w:id="66" w:author="陈礼军" w:date="2022-10-25T15:59:00Z">
            <w:rPr>
              <w:rFonts w:ascii="Times New Roman" w:hAnsi="宋体"/>
              <w:color w:val="000000" w:themeColor="text1"/>
              <w:sz w:val="24"/>
              <w:szCs w:val="24"/>
              <w14:textFill>
                <w14:solidFill>
                  <w14:schemeClr w14:val="tx1"/>
                </w14:solidFill>
              </w14:textFill>
            </w:rPr>
          </w:rPrChange>
        </w:rPr>
        <w:t>------------------------------(</w:t>
      </w:r>
      <w:del w:id="67" w:author="黄雅珊" w:date="2022-11-24T16:32:36Z">
        <w:r>
          <w:rPr>
            <w:rFonts w:ascii="宋体" w:hAnsi="宋体"/>
            <w:color w:val="auto"/>
            <w:sz w:val="24"/>
            <w:szCs w:val="20"/>
            <w:rPrChange w:id="68" w:author="陈礼军" w:date="2022-10-25T15:59:00Z">
              <w:rPr>
                <w:rFonts w:ascii="Times New Roman" w:hAnsi="宋体"/>
                <w:color w:val="000000" w:themeColor="text1"/>
                <w:sz w:val="24"/>
                <w:szCs w:val="24"/>
                <w14:textFill>
                  <w14:solidFill>
                    <w14:schemeClr w14:val="tx1"/>
                  </w14:solidFill>
                </w14:textFill>
              </w:rPr>
            </w:rPrChange>
          </w:rPr>
          <w:delText>16</w:delText>
        </w:r>
      </w:del>
      <w:ins w:id="69" w:author="黄雅珊" w:date="2022-11-24T16:32:36Z">
        <w:r>
          <w:rPr>
            <w:rFonts w:hint="eastAsia" w:hAnsi="宋体"/>
            <w:color w:val="auto"/>
            <w:sz w:val="24"/>
            <w:szCs w:val="20"/>
            <w:lang w:eastAsia="zh-CN"/>
          </w:rPr>
          <w:t>1</w:t>
        </w:r>
      </w:ins>
      <w:ins w:id="70" w:author="黄雅珊" w:date="2022-11-24T16:32:37Z">
        <w:r>
          <w:rPr>
            <w:rFonts w:hint="eastAsia" w:hAnsi="宋体"/>
            <w:color w:val="auto"/>
            <w:sz w:val="24"/>
            <w:szCs w:val="20"/>
            <w:lang w:val="en-US" w:eastAsia="zh-CN"/>
          </w:rPr>
          <w:t>8</w:t>
        </w:r>
      </w:ins>
      <w:r>
        <w:rPr>
          <w:rFonts w:ascii="宋体" w:hAnsi="宋体"/>
          <w:color w:val="auto"/>
          <w:sz w:val="24"/>
          <w:szCs w:val="20"/>
          <w:rPrChange w:id="71" w:author="陈礼军" w:date="2022-10-25T15:59:00Z">
            <w:rPr>
              <w:rFonts w:ascii="Times New Roman" w:hAnsi="宋体"/>
              <w:color w:val="000000" w:themeColor="text1"/>
              <w:sz w:val="24"/>
              <w:szCs w:val="24"/>
              <w14:textFill>
                <w14:solidFill>
                  <w14:schemeClr w14:val="tx1"/>
                </w14:solidFill>
              </w14:textFill>
            </w:rPr>
          </w:rPrChange>
        </w:rPr>
        <w:t>)</w:t>
      </w:r>
    </w:p>
    <w:p>
      <w:pPr>
        <w:widowControl/>
        <w:jc w:val="left"/>
      </w:pPr>
      <w:r>
        <w:br w:type="page"/>
      </w:r>
    </w:p>
    <w:p>
      <w:pPr>
        <w:jc w:val="center"/>
        <w:rPr>
          <w:b/>
          <w:bCs/>
          <w:sz w:val="36"/>
        </w:rPr>
      </w:pPr>
      <w:bookmarkStart w:id="0" w:name="_Toc430492116"/>
      <w:bookmarkStart w:id="1" w:name="_Toc430490602"/>
      <w:bookmarkStart w:id="2" w:name="_Ref414870478"/>
      <w:bookmarkStart w:id="3" w:name="_Toc430488841"/>
      <w:bookmarkStart w:id="4" w:name="_Toc430422402"/>
      <w:bookmarkStart w:id="5" w:name="_Toc415565710"/>
      <w:bookmarkStart w:id="6" w:name="_Toc430489109"/>
      <w:bookmarkStart w:id="7" w:name="_Toc430488634"/>
      <w:bookmarkStart w:id="8" w:name="_Toc415567487"/>
      <w:r>
        <w:rPr>
          <w:rFonts w:hint="eastAsia"/>
          <w:b/>
          <w:bCs/>
          <w:sz w:val="36"/>
        </w:rPr>
        <w:t>第一部分比选邀请</w:t>
      </w:r>
      <w:bookmarkEnd w:id="0"/>
      <w:bookmarkEnd w:id="1"/>
      <w:bookmarkEnd w:id="2"/>
      <w:bookmarkEnd w:id="3"/>
      <w:bookmarkEnd w:id="4"/>
      <w:bookmarkEnd w:id="5"/>
      <w:bookmarkEnd w:id="6"/>
      <w:bookmarkEnd w:id="7"/>
      <w:bookmarkEnd w:id="8"/>
    </w:p>
    <w:p>
      <w:pPr>
        <w:pStyle w:val="9"/>
        <w:spacing w:line="400" w:lineRule="exact"/>
      </w:pPr>
    </w:p>
    <w:p>
      <w:pPr>
        <w:pStyle w:val="6"/>
        <w:ind w:firstLine="480" w:firstLineChars="200"/>
        <w:jc w:val="left"/>
        <w:rPr>
          <w:rFonts w:ascii="宋体" w:hAnsi="宋体"/>
          <w:b/>
          <w:bCs/>
          <w:kern w:val="0"/>
          <w:sz w:val="30"/>
          <w:szCs w:val="30"/>
        </w:rPr>
      </w:pPr>
      <w:r>
        <w:rPr>
          <w:rFonts w:hint="eastAsia" w:hAnsi="宋体"/>
          <w:sz w:val="24"/>
          <w:szCs w:val="24"/>
        </w:rPr>
        <w:t>福建广电网络集团股份有限公司</w:t>
      </w:r>
      <w:del w:id="72" w:author="黄雅珊" w:date="2022-11-24T16:32:49Z">
        <w:r>
          <w:rPr>
            <w:rFonts w:hint="default" w:hAnsi="宋体"/>
            <w:sz w:val="24"/>
            <w:szCs w:val="24"/>
            <w:lang w:val="en-US"/>
          </w:rPr>
          <w:delText>泉州</w:delText>
        </w:r>
      </w:del>
      <w:ins w:id="73" w:author="黄雅珊" w:date="2022-11-24T16:32:50Z">
        <w:r>
          <w:rPr>
            <w:rFonts w:hint="eastAsia" w:hAnsi="宋体"/>
            <w:sz w:val="24"/>
            <w:szCs w:val="24"/>
            <w:lang w:val="en-US" w:eastAsia="zh-CN"/>
          </w:rPr>
          <w:t>丰泽</w:t>
        </w:r>
      </w:ins>
      <w:r>
        <w:rPr>
          <w:rFonts w:hint="eastAsia" w:hAnsi="宋体"/>
          <w:sz w:val="24"/>
          <w:szCs w:val="24"/>
        </w:rPr>
        <w:t>分公司</w:t>
      </w:r>
      <w:r>
        <w:rPr>
          <w:rFonts w:hint="eastAsia"/>
          <w:color w:val="auto"/>
          <w:sz w:val="24"/>
          <w:szCs w:val="24"/>
          <w:rPrChange w:id="74" w:author="陈礼军" w:date="2022-10-25T15:59:00Z">
            <w:rPr>
              <w:rFonts w:hint="eastAsia"/>
              <w:color w:val="FF0000"/>
              <w:sz w:val="24"/>
              <w:szCs w:val="24"/>
            </w:rPr>
          </w:rPrChange>
        </w:rPr>
        <w:t>，</w:t>
      </w:r>
      <w:r>
        <w:rPr>
          <w:rFonts w:hint="eastAsia"/>
          <w:sz w:val="24"/>
          <w:szCs w:val="24"/>
        </w:rPr>
        <w:t>对项目下述内容进行国内比选采购。现欢迎国内合格报价人对该比选货物及服务进行密封报价。</w:t>
      </w:r>
    </w:p>
    <w:p>
      <w:pPr>
        <w:spacing w:line="400" w:lineRule="exact"/>
        <w:ind w:firstLine="480" w:firstLineChars="200"/>
        <w:rPr>
          <w:rFonts w:ascii="宋体" w:hAnsi="宋体"/>
          <w:sz w:val="24"/>
        </w:rPr>
      </w:pPr>
      <w:r>
        <w:rPr>
          <w:rFonts w:ascii="宋体" w:hAnsi="宋体"/>
          <w:sz w:val="24"/>
        </w:rPr>
        <w:t>1.比选内</w:t>
      </w:r>
      <w:r>
        <w:rPr>
          <w:rFonts w:hint="eastAsia" w:ascii="宋体" w:hAnsi="宋体"/>
          <w:sz w:val="24"/>
        </w:rPr>
        <w:t>容：详见比选文件第三部分“比选内容及要求”</w:t>
      </w:r>
      <w:r>
        <w:rPr>
          <w:rFonts w:ascii="宋体" w:hAnsi="宋体"/>
          <w:sz w:val="24"/>
        </w:rPr>
        <w:t xml:space="preserve"> </w:t>
      </w:r>
    </w:p>
    <w:p>
      <w:pPr>
        <w:spacing w:line="400" w:lineRule="exact"/>
        <w:ind w:firstLine="480" w:firstLineChars="200"/>
        <w:rPr>
          <w:rFonts w:ascii="宋体" w:hAnsi="宋体"/>
          <w:sz w:val="24"/>
        </w:rPr>
      </w:pPr>
      <w:r>
        <w:rPr>
          <w:rFonts w:ascii="宋体" w:hAnsi="宋体"/>
          <w:sz w:val="24"/>
        </w:rPr>
        <w:t>2.交货期要求：</w:t>
      </w:r>
      <w:r>
        <w:rPr>
          <w:rFonts w:hint="eastAsia"/>
          <w:sz w:val="24"/>
        </w:rPr>
        <w:t>详见比选内容一览表</w:t>
      </w:r>
    </w:p>
    <w:p>
      <w:pPr>
        <w:spacing w:line="440" w:lineRule="exact"/>
        <w:ind w:firstLine="480" w:firstLineChars="200"/>
        <w:rPr>
          <w:rFonts w:ascii="宋体" w:hAnsi="宋体"/>
          <w:sz w:val="24"/>
        </w:rPr>
      </w:pPr>
      <w:r>
        <w:rPr>
          <w:rFonts w:ascii="宋体" w:hAnsi="宋体"/>
          <w:sz w:val="24"/>
        </w:rPr>
        <w:t>3.</w:t>
      </w:r>
      <w:r>
        <w:rPr>
          <w:rFonts w:hint="eastAsia" w:ascii="宋体" w:hAnsi="宋体"/>
          <w:spacing w:val="-4"/>
          <w:sz w:val="24"/>
        </w:rPr>
        <w:t>凡愿意参加报价的报价人</w:t>
      </w:r>
      <w:r>
        <w:rPr>
          <w:rFonts w:hint="eastAsia" w:ascii="宋体" w:hAnsi="宋体"/>
          <w:sz w:val="24"/>
        </w:rPr>
        <w:t>在</w:t>
      </w:r>
      <w:r>
        <w:rPr>
          <w:rFonts w:ascii="宋体" w:hAnsi="宋体"/>
          <w:sz w:val="24"/>
        </w:rPr>
        <w:t>202</w:t>
      </w:r>
      <w:ins w:id="75" w:author="黄雅珊" w:date="2023-02-09T09:55:29Z">
        <w:r>
          <w:rPr>
            <w:rFonts w:hint="eastAsia" w:ascii="宋体" w:hAnsi="宋体"/>
            <w:sz w:val="24"/>
            <w:lang w:val="en-US" w:eastAsia="zh-CN"/>
          </w:rPr>
          <w:t>3</w:t>
        </w:r>
      </w:ins>
      <w:del w:id="76" w:author="黄雅珊" w:date="2023-02-09T09:55:28Z">
        <w:r>
          <w:rPr>
            <w:rFonts w:ascii="宋体" w:hAnsi="宋体"/>
            <w:sz w:val="24"/>
          </w:rPr>
          <w:delText>2</w:delText>
        </w:r>
      </w:del>
      <w:r>
        <w:rPr>
          <w:rFonts w:ascii="宋体" w:hAnsi="宋体"/>
          <w:sz w:val="24"/>
        </w:rPr>
        <w:t>年</w:t>
      </w:r>
      <w:ins w:id="77" w:author="黄雅珊" w:date="2023-02-13T16:05:06Z">
        <w:r>
          <w:rPr>
            <w:rFonts w:hint="eastAsia" w:ascii="宋体" w:hAnsi="宋体"/>
            <w:sz w:val="24"/>
            <w:lang w:val="en-US" w:eastAsia="zh-CN"/>
          </w:rPr>
          <w:t>02</w:t>
        </w:r>
      </w:ins>
      <w:del w:id="78" w:author="黄雅珊" w:date="2022-11-24T16:10:50Z">
        <w:r>
          <w:rPr>
            <w:rFonts w:ascii="宋体" w:hAnsi="宋体"/>
            <w:color w:val="auto"/>
            <w:sz w:val="24"/>
            <w:u w:val="single"/>
            <w:rPrChange w:id="79" w:author="陈礼军" w:date="2022-10-25T15:58:00Z">
              <w:rPr>
                <w:rFonts w:ascii="宋体" w:hAnsi="宋体"/>
                <w:color w:val="FF0000"/>
                <w:sz w:val="24"/>
                <w:u w:val="single"/>
              </w:rPr>
            </w:rPrChange>
          </w:rPr>
          <w:delText>　　</w:delText>
        </w:r>
      </w:del>
      <w:ins w:id="80" w:author="陈礼军" w:date="2022-10-25T15:58:00Z">
        <w:del w:id="81" w:author="黄雅珊" w:date="2022-11-24T16:10:50Z">
          <w:r>
            <w:rPr>
              <w:rFonts w:ascii="宋体" w:hAnsi="宋体"/>
              <w:color w:val="auto"/>
              <w:sz w:val="24"/>
              <w:u w:val="single"/>
              <w:rPrChange w:id="82" w:author="陈礼军" w:date="2022-10-25T15:58:00Z">
                <w:rPr>
                  <w:rFonts w:ascii="宋体" w:hAnsi="宋体"/>
                  <w:color w:val="FF0000"/>
                  <w:sz w:val="24"/>
                  <w:u w:val="single"/>
                </w:rPr>
              </w:rPrChange>
            </w:rPr>
            <w:delText>10</w:delText>
          </w:r>
        </w:del>
      </w:ins>
      <w:r>
        <w:rPr>
          <w:rFonts w:hint="eastAsia" w:ascii="宋体" w:hAnsi="宋体" w:cs="宋体"/>
          <w:color w:val="auto"/>
          <w:sz w:val="24"/>
          <w:rPrChange w:id="83" w:author="陈礼军" w:date="2022-10-25T15:58:00Z">
            <w:rPr>
              <w:rFonts w:hint="eastAsia" w:ascii="宋体" w:hAnsi="宋体" w:cs="宋体"/>
              <w:color w:val="FF0000"/>
              <w:sz w:val="24"/>
            </w:rPr>
          </w:rPrChange>
        </w:rPr>
        <w:t>月</w:t>
      </w:r>
      <w:ins w:id="84" w:author="黄雅珊" w:date="2023-02-13T16:05:20Z">
        <w:r>
          <w:rPr>
            <w:rFonts w:hint="eastAsia" w:ascii="宋体" w:hAnsi="宋体" w:cs="宋体"/>
            <w:color w:val="auto"/>
            <w:sz w:val="24"/>
            <w:lang w:val="en-US" w:eastAsia="zh-CN"/>
          </w:rPr>
          <w:t>20</w:t>
        </w:r>
      </w:ins>
      <w:del w:id="85" w:author="黄雅珊" w:date="2022-11-24T16:10:53Z">
        <w:r>
          <w:rPr>
            <w:rFonts w:ascii="宋体" w:hAnsi="宋体" w:cs="宋体"/>
            <w:color w:val="auto"/>
            <w:sz w:val="24"/>
            <w:u w:val="single"/>
            <w:rPrChange w:id="86" w:author="陈礼军" w:date="2022-10-25T15:58:00Z">
              <w:rPr>
                <w:rFonts w:ascii="宋体" w:hAnsi="宋体" w:cs="宋体"/>
                <w:color w:val="FF0000"/>
                <w:sz w:val="24"/>
                <w:u w:val="single"/>
              </w:rPr>
            </w:rPrChange>
          </w:rPr>
          <w:delText>　　</w:delText>
        </w:r>
      </w:del>
      <w:ins w:id="87" w:author="陈礼军" w:date="2022-10-25T15:58:00Z">
        <w:del w:id="88" w:author="黄雅珊" w:date="2022-11-24T16:10:53Z">
          <w:r>
            <w:rPr>
              <w:rFonts w:ascii="宋体" w:hAnsi="宋体" w:cs="宋体"/>
              <w:color w:val="auto"/>
              <w:sz w:val="24"/>
              <w:u w:val="single"/>
              <w:rPrChange w:id="89" w:author="陈礼军" w:date="2022-10-25T15:58:00Z">
                <w:rPr>
                  <w:rFonts w:ascii="宋体" w:hAnsi="宋体" w:cs="宋体"/>
                  <w:color w:val="FF0000"/>
                  <w:sz w:val="24"/>
                  <w:u w:val="single"/>
                </w:rPr>
              </w:rPrChange>
            </w:rPr>
            <w:delText>31</w:delText>
          </w:r>
        </w:del>
      </w:ins>
      <w:r>
        <w:rPr>
          <w:rFonts w:hint="eastAsia" w:ascii="宋体" w:hAnsi="宋体" w:cs="宋体"/>
          <w:color w:val="auto"/>
          <w:sz w:val="24"/>
          <w:rPrChange w:id="90" w:author="陈礼军" w:date="2022-10-25T15:58:00Z">
            <w:rPr>
              <w:rFonts w:hint="eastAsia" w:ascii="宋体" w:hAnsi="宋体" w:cs="宋体"/>
              <w:color w:val="FF0000"/>
              <w:sz w:val="24"/>
            </w:rPr>
          </w:rPrChange>
        </w:rPr>
        <w:t>日</w:t>
      </w:r>
      <w:r>
        <w:rPr>
          <w:rFonts w:hint="eastAsia" w:ascii="宋体" w:hAnsi="宋体" w:cs="宋体"/>
          <w:sz w:val="24"/>
        </w:rPr>
        <w:t>上午</w:t>
      </w:r>
      <w:r>
        <w:rPr>
          <w:rFonts w:ascii="宋体" w:hAnsi="宋体" w:cs="宋体"/>
          <w:sz w:val="24"/>
        </w:rPr>
        <w:t>9：30</w:t>
      </w:r>
      <w:r>
        <w:rPr>
          <w:rFonts w:hint="eastAsia" w:ascii="宋体" w:hAnsi="宋体"/>
          <w:sz w:val="24"/>
        </w:rPr>
        <w:t>之前，把公司企业法人营业执照（副本）复印件、</w:t>
      </w:r>
      <w:r>
        <w:rPr>
          <w:rFonts w:hint="eastAsia" w:ascii="宋体" w:hAnsi="宋体" w:cs="Arial"/>
          <w:color w:val="auto"/>
          <w:sz w:val="24"/>
          <w:rPrChange w:id="91" w:author="陈礼军" w:date="2022-10-25T15:58:00Z">
            <w:rPr>
              <w:rFonts w:hint="eastAsia" w:ascii="宋体" w:hAnsi="宋体" w:cs="Arial"/>
              <w:color w:val="000000"/>
              <w:sz w:val="24"/>
            </w:rPr>
          </w:rPrChange>
        </w:rPr>
        <w:t>相关证明材料</w:t>
      </w:r>
      <w:r>
        <w:rPr>
          <w:rFonts w:hint="eastAsia" w:ascii="宋体" w:hAnsi="宋体"/>
          <w:sz w:val="24"/>
        </w:rPr>
        <w:t>及报价原件密封加盖公章送达</w:t>
      </w:r>
      <w:ins w:id="92" w:author="黄雅珊" w:date="2022-11-24T16:11:16Z">
        <w:r>
          <w:rPr>
            <w:rFonts w:hint="eastAsia" w:ascii="宋体" w:hAnsi="宋体"/>
            <w:color w:val="auto"/>
            <w:sz w:val="24"/>
            <w:u w:val="none"/>
          </w:rPr>
          <w:t>我公司</w:t>
        </w:r>
      </w:ins>
      <w:ins w:id="93" w:author="黄雅珊" w:date="2022-11-24T16:11:16Z">
        <w:r>
          <w:rPr>
            <w:rFonts w:hint="eastAsia" w:ascii="宋体" w:hAnsi="宋体"/>
            <w:color w:val="auto"/>
            <w:sz w:val="24"/>
            <w:u w:val="none"/>
            <w:lang w:val="en-US" w:eastAsia="zh-CN"/>
          </w:rPr>
          <w:t>综合部</w:t>
        </w:r>
      </w:ins>
      <w:del w:id="94" w:author="黄雅珊" w:date="2022-11-24T16:11:16Z">
        <w:r>
          <w:rPr>
            <w:rFonts w:hint="eastAsia" w:ascii="宋体" w:hAnsi="宋体"/>
            <w:sz w:val="24"/>
          </w:rPr>
          <w:delText>我公司</w:delText>
        </w:r>
      </w:del>
      <w:del w:id="95" w:author="黄雅珊" w:date="2022-11-24T16:11:16Z">
        <w:r>
          <w:rPr>
            <w:rFonts w:ascii="宋体" w:hAnsi="宋体"/>
            <w:sz w:val="24"/>
          </w:rPr>
          <w:delText>207室</w:delText>
        </w:r>
      </w:del>
      <w:r>
        <w:rPr>
          <w:rFonts w:ascii="宋体" w:hAnsi="宋体"/>
          <w:sz w:val="24"/>
        </w:rPr>
        <w:t>，封面标注项目。逾期收到或不符合规定的报价文件恕不接受。</w:t>
      </w:r>
    </w:p>
    <w:p>
      <w:pPr>
        <w:spacing w:line="440" w:lineRule="exact"/>
        <w:rPr>
          <w:rFonts w:ascii="宋体" w:hAnsi="宋体"/>
          <w:sz w:val="24"/>
        </w:rPr>
      </w:pPr>
      <w:r>
        <w:rPr>
          <w:rFonts w:ascii="宋体" w:hAnsi="宋体"/>
          <w:sz w:val="24"/>
        </w:rPr>
        <w:t xml:space="preserve">    4.开标时间、地点：202</w:t>
      </w:r>
      <w:ins w:id="96" w:author="黄雅珊" w:date="2023-02-09T09:55:42Z">
        <w:r>
          <w:rPr>
            <w:rFonts w:hint="eastAsia" w:ascii="宋体" w:hAnsi="宋体"/>
            <w:sz w:val="24"/>
            <w:lang w:val="en-US" w:eastAsia="zh-CN"/>
          </w:rPr>
          <w:t>3</w:t>
        </w:r>
      </w:ins>
      <w:del w:id="97" w:author="黄雅珊" w:date="2023-02-09T09:55:40Z">
        <w:r>
          <w:rPr>
            <w:rFonts w:ascii="宋体" w:hAnsi="宋体"/>
            <w:sz w:val="24"/>
          </w:rPr>
          <w:delText>2</w:delText>
        </w:r>
      </w:del>
      <w:r>
        <w:rPr>
          <w:rFonts w:ascii="宋体" w:hAnsi="宋体"/>
          <w:sz w:val="24"/>
        </w:rPr>
        <w:t>年</w:t>
      </w:r>
      <w:ins w:id="98" w:author="黄雅珊" w:date="2023-02-13T16:05:28Z">
        <w:r>
          <w:rPr>
            <w:rFonts w:hint="eastAsia" w:ascii="宋体" w:hAnsi="宋体"/>
            <w:sz w:val="24"/>
            <w:lang w:val="en-US" w:eastAsia="zh-CN"/>
          </w:rPr>
          <w:t>02</w:t>
        </w:r>
      </w:ins>
      <w:del w:id="99" w:author="黄雅珊" w:date="2022-11-24T16:10:56Z">
        <w:r>
          <w:rPr>
            <w:rFonts w:ascii="宋体" w:hAnsi="宋体"/>
            <w:color w:val="auto"/>
            <w:sz w:val="24"/>
            <w:u w:val="single"/>
            <w:rPrChange w:id="100" w:author="陈礼军" w:date="2022-10-25T15:58:00Z">
              <w:rPr>
                <w:rFonts w:ascii="宋体" w:hAnsi="宋体"/>
                <w:color w:val="FF0000"/>
                <w:sz w:val="24"/>
                <w:u w:val="single"/>
              </w:rPr>
            </w:rPrChange>
          </w:rPr>
          <w:delText>　　</w:delText>
        </w:r>
      </w:del>
      <w:ins w:id="101" w:author="陈礼军" w:date="2022-10-25T15:58:00Z">
        <w:del w:id="102" w:author="黄雅珊" w:date="2022-11-24T16:10:56Z">
          <w:r>
            <w:rPr>
              <w:rFonts w:ascii="宋体" w:hAnsi="宋体"/>
              <w:color w:val="auto"/>
              <w:sz w:val="24"/>
              <w:u w:val="single"/>
              <w:rPrChange w:id="103" w:author="陈礼军" w:date="2022-10-25T15:58:00Z">
                <w:rPr>
                  <w:rFonts w:ascii="宋体" w:hAnsi="宋体"/>
                  <w:color w:val="FF0000"/>
                  <w:sz w:val="24"/>
                  <w:u w:val="single"/>
                </w:rPr>
              </w:rPrChange>
            </w:rPr>
            <w:delText>10</w:delText>
          </w:r>
        </w:del>
      </w:ins>
      <w:r>
        <w:rPr>
          <w:rFonts w:hint="eastAsia" w:ascii="宋体" w:hAnsi="宋体" w:cs="宋体"/>
          <w:color w:val="auto"/>
          <w:sz w:val="24"/>
          <w:rPrChange w:id="104" w:author="陈礼军" w:date="2022-10-25T15:58:00Z">
            <w:rPr>
              <w:rFonts w:hint="eastAsia" w:ascii="宋体" w:hAnsi="宋体" w:cs="宋体"/>
              <w:color w:val="FF0000"/>
              <w:sz w:val="24"/>
            </w:rPr>
          </w:rPrChange>
        </w:rPr>
        <w:t>月</w:t>
      </w:r>
      <w:ins w:id="105" w:author="黄雅珊" w:date="2023-02-13T16:05:30Z">
        <w:r>
          <w:rPr>
            <w:rFonts w:hint="eastAsia" w:ascii="宋体" w:hAnsi="宋体" w:cs="宋体"/>
            <w:color w:val="auto"/>
            <w:sz w:val="24"/>
            <w:lang w:val="en-US" w:eastAsia="zh-CN"/>
          </w:rPr>
          <w:t>20</w:t>
        </w:r>
      </w:ins>
      <w:del w:id="106" w:author="黄雅珊" w:date="2022-11-24T16:10:59Z">
        <w:r>
          <w:rPr>
            <w:rFonts w:ascii="宋体" w:hAnsi="宋体" w:cs="宋体"/>
            <w:color w:val="auto"/>
            <w:sz w:val="24"/>
            <w:u w:val="single"/>
            <w:rPrChange w:id="107" w:author="陈礼军" w:date="2022-10-25T15:58:00Z">
              <w:rPr>
                <w:rFonts w:ascii="宋体" w:hAnsi="宋体" w:cs="宋体"/>
                <w:color w:val="FF0000"/>
                <w:sz w:val="24"/>
                <w:u w:val="single"/>
              </w:rPr>
            </w:rPrChange>
          </w:rPr>
          <w:delText>　　</w:delText>
        </w:r>
      </w:del>
      <w:ins w:id="108" w:author="陈礼军" w:date="2022-10-25T15:58:00Z">
        <w:del w:id="109" w:author="黄雅珊" w:date="2022-11-24T16:10:59Z">
          <w:r>
            <w:rPr>
              <w:rFonts w:ascii="宋体" w:hAnsi="宋体" w:cs="宋体"/>
              <w:color w:val="auto"/>
              <w:sz w:val="24"/>
              <w:u w:val="single"/>
              <w:rPrChange w:id="110" w:author="陈礼军" w:date="2022-10-25T15:58:00Z">
                <w:rPr>
                  <w:rFonts w:ascii="宋体" w:hAnsi="宋体" w:cs="宋体"/>
                  <w:color w:val="FF0000"/>
                  <w:sz w:val="24"/>
                  <w:u w:val="single"/>
                </w:rPr>
              </w:rPrChange>
            </w:rPr>
            <w:delText>31</w:delText>
          </w:r>
        </w:del>
      </w:ins>
      <w:r>
        <w:rPr>
          <w:rFonts w:hint="eastAsia" w:ascii="宋体" w:hAnsi="宋体" w:cs="宋体"/>
          <w:color w:val="auto"/>
          <w:sz w:val="24"/>
          <w:rPrChange w:id="111" w:author="陈礼军" w:date="2022-10-25T15:58:00Z">
            <w:rPr>
              <w:rFonts w:hint="eastAsia" w:ascii="宋体" w:hAnsi="宋体" w:cs="宋体"/>
              <w:color w:val="FF0000"/>
              <w:sz w:val="24"/>
            </w:rPr>
          </w:rPrChange>
        </w:rPr>
        <w:t>日</w:t>
      </w:r>
      <w:r>
        <w:rPr>
          <w:rFonts w:hint="eastAsia" w:ascii="宋体" w:hAnsi="宋体" w:cs="宋体"/>
          <w:sz w:val="24"/>
        </w:rPr>
        <w:t>上午</w:t>
      </w:r>
      <w:r>
        <w:rPr>
          <w:rFonts w:ascii="宋体" w:hAnsi="宋体" w:cs="宋体"/>
          <w:sz w:val="24"/>
        </w:rPr>
        <w:t>9：30</w:t>
      </w:r>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Ansi="宋体"/>
          <w:sz w:val="24"/>
        </w:rPr>
        <w:t>555号</w:t>
      </w:r>
      <w:r>
        <w:rPr>
          <w:rFonts w:hint="eastAsia" w:ascii="宋体" w:hAnsi="宋体"/>
          <w:sz w:val="24"/>
        </w:rPr>
        <w:t>福建广电网络集团</w:t>
      </w:r>
      <w:ins w:id="112" w:author="黄雅珊" w:date="2022-11-24T16:11:30Z">
        <w:r>
          <w:rPr>
            <w:rFonts w:hint="eastAsia" w:ascii="宋体" w:hAnsi="宋体"/>
            <w:color w:val="auto"/>
            <w:sz w:val="24"/>
            <w:lang w:val="en-US" w:eastAsia="zh-CN"/>
          </w:rPr>
          <w:t>丰泽</w:t>
        </w:r>
      </w:ins>
      <w:ins w:id="113" w:author="黄雅珊" w:date="2022-11-24T16:11:30Z">
        <w:r>
          <w:rPr>
            <w:rFonts w:hint="eastAsia" w:ascii="宋体" w:hAnsi="宋体"/>
            <w:color w:val="auto"/>
            <w:sz w:val="24"/>
          </w:rPr>
          <w:t>分公司</w:t>
        </w:r>
      </w:ins>
      <w:ins w:id="114" w:author="黄雅珊" w:date="2022-11-24T16:11:30Z">
        <w:r>
          <w:rPr>
            <w:rFonts w:hint="eastAsia" w:ascii="宋体" w:hAnsi="宋体"/>
            <w:color w:val="auto"/>
            <w:sz w:val="24"/>
            <w:u w:val="none"/>
            <w:lang w:val="en-US" w:eastAsia="zh-CN"/>
          </w:rPr>
          <w:t>综合部</w:t>
        </w:r>
      </w:ins>
      <w:del w:id="115" w:author="黄雅珊" w:date="2022-11-24T16:11:30Z">
        <w:r>
          <w:rPr>
            <w:rFonts w:hint="eastAsia" w:ascii="宋体" w:hAnsi="宋体"/>
            <w:sz w:val="24"/>
          </w:rPr>
          <w:delText>泉州分公司</w:delText>
        </w:r>
      </w:del>
      <w:del w:id="116" w:author="黄雅珊" w:date="2022-11-24T16:11:30Z">
        <w:r>
          <w:rPr>
            <w:rFonts w:ascii="宋体" w:hAnsi="宋体"/>
            <w:sz w:val="24"/>
          </w:rPr>
          <w:delText>207室</w:delText>
        </w:r>
      </w:del>
      <w:r>
        <w:rPr>
          <w:rFonts w:ascii="宋体" w:hAnsi="宋体"/>
          <w:sz w:val="24"/>
        </w:rPr>
        <w:t>。</w:t>
      </w:r>
    </w:p>
    <w:p>
      <w:pPr>
        <w:spacing w:line="440" w:lineRule="exact"/>
        <w:ind w:firstLine="480" w:firstLineChars="200"/>
        <w:rPr>
          <w:rFonts w:ascii="宋体" w:hAnsi="宋体"/>
          <w:sz w:val="24"/>
        </w:rPr>
      </w:pPr>
    </w:p>
    <w:p>
      <w:pPr>
        <w:spacing w:line="440" w:lineRule="exact"/>
        <w:ind w:firstLine="600" w:firstLineChars="249"/>
        <w:rPr>
          <w:ins w:id="117" w:author="黄雅珊" w:date="2022-11-24T16:11:52Z"/>
          <w:rFonts w:hint="eastAsia" w:ascii="宋体" w:hAnsi="宋体" w:eastAsia="宋体" w:cs="仿宋_GB2312"/>
          <w:bCs/>
          <w:color w:val="auto"/>
          <w:sz w:val="24"/>
          <w:lang w:val="en-US" w:eastAsia="zh-CN"/>
        </w:rPr>
      </w:pPr>
      <w:r>
        <w:rPr>
          <w:rFonts w:hint="eastAsia" w:ascii="宋体" w:hAnsi="宋体" w:cs="仿宋_GB2312"/>
          <w:b/>
          <w:bCs/>
          <w:sz w:val="24"/>
        </w:rPr>
        <w:t>联系方式：</w:t>
      </w:r>
      <w:ins w:id="118" w:author="黄雅珊" w:date="2022-11-24T16:11:52Z">
        <w:r>
          <w:rPr>
            <w:rFonts w:hint="eastAsia" w:ascii="宋体" w:hAnsi="宋体" w:cs="仿宋_GB2312"/>
            <w:b/>
            <w:bCs/>
            <w:color w:val="auto"/>
            <w:sz w:val="24"/>
          </w:rPr>
          <w:t>福建广电网络集团股份有限公</w:t>
        </w:r>
      </w:ins>
      <w:ins w:id="119" w:author="黄雅珊" w:date="2022-11-24T16:12:18Z">
        <w:r>
          <w:rPr>
            <w:rFonts w:hint="eastAsia" w:ascii="宋体" w:hAnsi="宋体" w:cs="仿宋_GB2312"/>
            <w:b/>
            <w:bCs/>
            <w:color w:val="auto"/>
            <w:sz w:val="24"/>
            <w:lang w:val="en-US" w:eastAsia="zh-CN"/>
          </w:rPr>
          <w:t>司</w:t>
        </w:r>
      </w:ins>
      <w:ins w:id="120" w:author="黄雅珊" w:date="2022-11-24T16:11:52Z">
        <w:r>
          <w:rPr>
            <w:rFonts w:hint="eastAsia" w:ascii="宋体" w:hAnsi="宋体" w:cs="仿宋_GB2312"/>
            <w:b/>
            <w:bCs/>
            <w:color w:val="auto"/>
            <w:sz w:val="24"/>
            <w:lang w:val="en-US" w:eastAsia="zh-CN"/>
          </w:rPr>
          <w:t>丰泽</w:t>
        </w:r>
      </w:ins>
      <w:ins w:id="121" w:author="黄雅珊" w:date="2022-11-24T16:11:52Z">
        <w:r>
          <w:rPr>
            <w:rFonts w:hint="eastAsia" w:ascii="宋体" w:hAnsi="宋体" w:cs="仿宋_GB2312"/>
            <w:b/>
            <w:bCs/>
            <w:color w:val="auto"/>
            <w:sz w:val="24"/>
          </w:rPr>
          <w:t>分公</w:t>
        </w:r>
      </w:ins>
      <w:ins w:id="122" w:author="黄雅珊" w:date="2022-11-24T16:12:01Z">
        <w:r>
          <w:rPr>
            <w:rFonts w:hint="eastAsia" w:ascii="宋体" w:hAnsi="宋体" w:cs="仿宋_GB2312"/>
            <w:b/>
            <w:bCs/>
            <w:color w:val="auto"/>
            <w:sz w:val="24"/>
            <w:lang w:val="en-US" w:eastAsia="zh-CN"/>
          </w:rPr>
          <w:t>司</w:t>
        </w:r>
      </w:ins>
    </w:p>
    <w:p>
      <w:pPr>
        <w:spacing w:line="440" w:lineRule="exact"/>
        <w:ind w:firstLine="600" w:firstLineChars="249"/>
        <w:rPr>
          <w:del w:id="123" w:author="黄雅珊" w:date="2022-11-24T16:12:04Z"/>
          <w:rFonts w:ascii="宋体" w:hAnsi="宋体" w:cs="仿宋_GB2312"/>
          <w:bCs/>
          <w:sz w:val="24"/>
        </w:rPr>
      </w:pPr>
      <w:del w:id="124" w:author="黄雅珊" w:date="2022-11-24T16:11:52Z">
        <w:r>
          <w:rPr>
            <w:rFonts w:hint="eastAsia" w:ascii="宋体" w:hAnsi="宋体" w:cs="仿宋_GB2312"/>
            <w:b/>
            <w:bCs/>
            <w:sz w:val="24"/>
          </w:rPr>
          <w:delText>福建广电网络集团股份有限公</w:delText>
        </w:r>
      </w:del>
      <w:del w:id="125" w:author="黄雅珊" w:date="2022-11-24T16:11:33Z">
        <w:r>
          <w:rPr>
            <w:rFonts w:hint="eastAsia" w:ascii="宋体" w:hAnsi="宋体" w:cs="仿宋_GB2312"/>
            <w:b/>
            <w:bCs/>
            <w:sz w:val="24"/>
          </w:rPr>
          <w:delText>泉州分公司</w:delText>
        </w:r>
      </w:del>
    </w:p>
    <w:p>
      <w:pPr>
        <w:spacing w:line="440" w:lineRule="exact"/>
        <w:ind w:firstLine="597" w:firstLineChars="249"/>
        <w:jc w:val="left"/>
        <w:rPr>
          <w:rFonts w:hAnsi="宋体"/>
          <w:sz w:val="24"/>
        </w:rPr>
        <w:pPrChange w:id="126" w:author="黄雅珊" w:date="2022-11-24T16:12:04Z">
          <w:pPr>
            <w:pStyle w:val="9"/>
            <w:spacing w:line="440" w:lineRule="exact"/>
            <w:ind w:firstLine="480" w:firstLineChars="200"/>
            <w:jc w:val="left"/>
          </w:pPr>
        </w:pPrChange>
      </w:pPr>
      <w:r>
        <w:rPr>
          <w:rFonts w:hint="eastAsia" w:ascii="宋体" w:hAnsi="宋体"/>
          <w:sz w:val="24"/>
          <w:szCs w:val="20"/>
          <w:rPrChange w:id="127" w:author="陈礼军" w:date="2022-10-25T15:58:00Z">
            <w:rPr>
              <w:rFonts w:hint="eastAsia" w:ascii="Times New Roman" w:hAnsi="宋体"/>
              <w:sz w:val="24"/>
              <w:szCs w:val="24"/>
            </w:rPr>
          </w:rPrChange>
        </w:rPr>
        <w:t>地址：</w:t>
      </w:r>
      <w:r>
        <w:rPr>
          <w:rFonts w:ascii="宋体" w:hAnsi="宋体"/>
          <w:sz w:val="24"/>
          <w:szCs w:val="20"/>
          <w:rPrChange w:id="128" w:author="陈礼军" w:date="2022-10-25T15:58:00Z">
            <w:rPr>
              <w:rFonts w:ascii="Times New Roman" w:hAnsi="宋体"/>
              <w:sz w:val="24"/>
              <w:szCs w:val="24"/>
            </w:rPr>
          </w:rPrChange>
        </w:rPr>
        <w:t>泉州市丰泽区安吉</w:t>
      </w:r>
      <w:r>
        <w:rPr>
          <w:rFonts w:hint="eastAsia" w:ascii="宋体" w:hAnsi="宋体"/>
          <w:sz w:val="24"/>
          <w:szCs w:val="20"/>
          <w:rPrChange w:id="129" w:author="陈礼军" w:date="2022-10-25T15:58:00Z">
            <w:rPr>
              <w:rFonts w:hint="eastAsia" w:ascii="Times New Roman" w:hAnsi="宋体"/>
              <w:sz w:val="24"/>
              <w:szCs w:val="24"/>
            </w:rPr>
          </w:rPrChange>
        </w:rPr>
        <w:t>南</w:t>
      </w:r>
      <w:r>
        <w:rPr>
          <w:rFonts w:ascii="宋体" w:hAnsi="宋体"/>
          <w:sz w:val="24"/>
          <w:szCs w:val="20"/>
          <w:rPrChange w:id="130" w:author="陈礼军" w:date="2022-10-25T15:58:00Z">
            <w:rPr>
              <w:rFonts w:ascii="Times New Roman" w:hAnsi="宋体"/>
              <w:sz w:val="24"/>
              <w:szCs w:val="24"/>
            </w:rPr>
          </w:rPrChange>
        </w:rPr>
        <w:t>路555号</w:t>
      </w:r>
      <w:ins w:id="131" w:author="黄雅珊" w:date="2022-11-24T16:12:29Z">
        <w:r>
          <w:rPr>
            <w:rFonts w:hint="eastAsia" w:ascii="宋体" w:hAnsi="宋体"/>
            <w:color w:val="auto"/>
            <w:sz w:val="24"/>
            <w:lang w:val="en-US" w:eastAsia="zh-CN"/>
          </w:rPr>
          <w:t>丰泽</w:t>
        </w:r>
      </w:ins>
      <w:ins w:id="132" w:author="黄雅珊" w:date="2022-11-24T16:12:29Z">
        <w:r>
          <w:rPr>
            <w:rFonts w:hint="eastAsia" w:ascii="宋体" w:hAnsi="宋体"/>
            <w:color w:val="auto"/>
            <w:sz w:val="24"/>
          </w:rPr>
          <w:t>分公司</w:t>
        </w:r>
      </w:ins>
      <w:ins w:id="133" w:author="黄雅珊" w:date="2022-11-24T16:12:29Z">
        <w:r>
          <w:rPr>
            <w:rFonts w:hint="eastAsia" w:ascii="宋体" w:hAnsi="宋体"/>
            <w:color w:val="auto"/>
            <w:sz w:val="24"/>
            <w:u w:val="none"/>
            <w:lang w:val="en-US" w:eastAsia="zh-CN"/>
          </w:rPr>
          <w:t>综合部</w:t>
        </w:r>
      </w:ins>
      <w:del w:id="134" w:author="黄雅珊" w:date="2022-11-24T16:12:29Z">
        <w:r>
          <w:rPr>
            <w:rFonts w:hint="eastAsia" w:ascii="宋体" w:hAnsi="宋体" w:cs="宋体"/>
            <w:sz w:val="24"/>
            <w:szCs w:val="20"/>
            <w:rPrChange w:id="135" w:author="陈礼军" w:date="2022-10-25T15:58:00Z">
              <w:rPr>
                <w:rFonts w:hint="eastAsia" w:ascii="Times New Roman" w:hAnsi="宋体" w:cs="宋体"/>
                <w:sz w:val="24"/>
                <w:szCs w:val="24"/>
              </w:rPr>
            </w:rPrChange>
          </w:rPr>
          <w:delText>泉州分公司</w:delText>
        </w:r>
      </w:del>
      <w:del w:id="136" w:author="黄雅珊" w:date="2022-11-24T16:12:29Z">
        <w:r>
          <w:rPr>
            <w:rFonts w:ascii="宋体" w:hAnsi="宋体"/>
            <w:sz w:val="24"/>
            <w:szCs w:val="20"/>
            <w:rPrChange w:id="137" w:author="陈礼军" w:date="2022-10-25T15:58:00Z">
              <w:rPr>
                <w:rFonts w:ascii="Times New Roman" w:hAnsi="宋体"/>
                <w:sz w:val="24"/>
                <w:szCs w:val="24"/>
              </w:rPr>
            </w:rPrChange>
          </w:rPr>
          <w:delText>207室</w:delText>
        </w:r>
      </w:del>
    </w:p>
    <w:p>
      <w:pPr>
        <w:pStyle w:val="9"/>
        <w:spacing w:line="440" w:lineRule="exact"/>
        <w:ind w:firstLine="720" w:firstLineChars="300"/>
        <w:jc w:val="left"/>
        <w:rPr>
          <w:ins w:id="139" w:author="黄雅珊" w:date="2022-11-24T16:12:36Z"/>
          <w:rFonts w:hint="eastAsia" w:hAnsi="宋体" w:eastAsia="宋体"/>
          <w:color w:val="auto"/>
          <w:sz w:val="24"/>
          <w:lang w:eastAsia="zh-CN"/>
        </w:rPr>
        <w:pPrChange w:id="138" w:author="黄雅珊" w:date="2022-11-24T16:12:42Z">
          <w:pPr>
            <w:pStyle w:val="9"/>
            <w:spacing w:line="440" w:lineRule="exact"/>
            <w:ind w:firstLine="480" w:firstLineChars="200"/>
            <w:jc w:val="left"/>
          </w:pPr>
        </w:pPrChange>
      </w:pPr>
      <w:r>
        <w:rPr>
          <w:rFonts w:hint="eastAsia" w:ascii="宋体" w:hAnsi="宋体"/>
          <w:sz w:val="24"/>
          <w:szCs w:val="20"/>
          <w:rPrChange w:id="140" w:author="陈礼军" w:date="2022-10-25T15:58:00Z">
            <w:rPr>
              <w:rFonts w:hint="eastAsia" w:ascii="Times New Roman" w:hAnsi="宋体"/>
              <w:sz w:val="24"/>
              <w:szCs w:val="24"/>
            </w:rPr>
          </w:rPrChange>
        </w:rPr>
        <w:t>联系人：</w:t>
      </w:r>
      <w:ins w:id="141" w:author="黄雅珊" w:date="2022-11-24T16:12:36Z">
        <w:r>
          <w:rPr>
            <w:rFonts w:hint="eastAsia" w:hAnsi="宋体"/>
            <w:color w:val="auto"/>
            <w:sz w:val="24"/>
            <w:lang w:val="en-US" w:eastAsia="zh-CN"/>
          </w:rPr>
          <w:t>黄女士</w:t>
        </w:r>
      </w:ins>
    </w:p>
    <w:p>
      <w:pPr>
        <w:pStyle w:val="9"/>
        <w:spacing w:line="440" w:lineRule="exact"/>
        <w:ind w:firstLine="720" w:firstLineChars="300"/>
        <w:jc w:val="left"/>
        <w:rPr>
          <w:del w:id="143" w:author="黄雅珊" w:date="2022-11-24T16:12:40Z"/>
          <w:rFonts w:hAnsi="宋体"/>
          <w:sz w:val="24"/>
        </w:rPr>
        <w:pPrChange w:id="142" w:author="黄雅珊" w:date="2022-11-24T16:12:09Z">
          <w:pPr>
            <w:pStyle w:val="9"/>
            <w:spacing w:line="440" w:lineRule="exact"/>
            <w:ind w:firstLine="480" w:firstLineChars="200"/>
            <w:jc w:val="left"/>
          </w:pPr>
        </w:pPrChange>
      </w:pPr>
      <w:del w:id="144" w:author="黄雅珊" w:date="2022-11-24T16:12:36Z">
        <w:r>
          <w:rPr>
            <w:rFonts w:hint="eastAsia" w:ascii="宋体" w:hAnsi="宋体"/>
            <w:sz w:val="24"/>
            <w:szCs w:val="20"/>
            <w:rPrChange w:id="145" w:author="陈礼军" w:date="2022-10-25T15:58:00Z">
              <w:rPr>
                <w:rFonts w:hint="eastAsia" w:ascii="Times New Roman" w:hAnsi="宋体"/>
                <w:sz w:val="24"/>
                <w:szCs w:val="24"/>
              </w:rPr>
            </w:rPrChange>
          </w:rPr>
          <w:delText>谢先生</w:delText>
        </w:r>
      </w:del>
    </w:p>
    <w:p>
      <w:pPr>
        <w:pStyle w:val="9"/>
        <w:spacing w:line="440" w:lineRule="exact"/>
        <w:ind w:firstLine="720" w:firstLineChars="300"/>
        <w:jc w:val="left"/>
        <w:rPr>
          <w:ins w:id="147" w:author="黄雅珊" w:date="2022-11-24T16:14:15Z"/>
          <w:rFonts w:ascii="宋体" w:hAnsi="宋体"/>
          <w:sz w:val="24"/>
          <w:szCs w:val="20"/>
        </w:rPr>
        <w:pPrChange w:id="146" w:author="黄雅珊" w:date="2022-11-24T16:12:40Z">
          <w:pPr>
            <w:pStyle w:val="9"/>
            <w:spacing w:line="440" w:lineRule="exact"/>
            <w:ind w:firstLine="480" w:firstLineChars="200"/>
            <w:jc w:val="left"/>
          </w:pPr>
        </w:pPrChange>
      </w:pPr>
      <w:r>
        <w:rPr>
          <w:rFonts w:hint="eastAsia" w:ascii="宋体" w:hAnsi="宋体"/>
          <w:sz w:val="24"/>
          <w:szCs w:val="20"/>
          <w:rPrChange w:id="148" w:author="陈礼军" w:date="2022-10-25T15:59:00Z">
            <w:rPr>
              <w:rFonts w:hint="eastAsia" w:ascii="Times New Roman" w:hAnsi="宋体"/>
              <w:sz w:val="24"/>
              <w:szCs w:val="24"/>
            </w:rPr>
          </w:rPrChange>
        </w:rPr>
        <w:t>联系电话：</w:t>
      </w:r>
      <w:ins w:id="149" w:author="黄雅珊" w:date="2022-11-24T16:12:49Z">
        <w:r>
          <w:rPr>
            <w:rFonts w:hint="eastAsia" w:hAnsi="宋体"/>
            <w:color w:val="auto"/>
            <w:sz w:val="24"/>
          </w:rPr>
          <w:t>0595-</w:t>
        </w:r>
      </w:ins>
      <w:ins w:id="150" w:author="黄雅珊" w:date="2022-11-24T16:12:49Z">
        <w:r>
          <w:rPr>
            <w:rFonts w:hint="eastAsia" w:hAnsi="宋体"/>
            <w:color w:val="auto"/>
            <w:sz w:val="24"/>
            <w:lang w:val="en-US" w:eastAsia="zh-CN"/>
          </w:rPr>
          <w:t>29889582</w:t>
        </w:r>
      </w:ins>
      <w:ins w:id="151" w:author="黄雅珊" w:date="2022-11-24T16:12:49Z">
        <w:r>
          <w:rPr>
            <w:rFonts w:hint="eastAsia" w:hAnsi="宋体"/>
            <w:color w:val="auto"/>
            <w:sz w:val="24"/>
          </w:rPr>
          <w:t>。</w:t>
        </w:r>
      </w:ins>
      <w:del w:id="152" w:author="黄雅珊" w:date="2022-11-24T16:12:49Z">
        <w:r>
          <w:rPr>
            <w:rFonts w:ascii="宋体" w:hAnsi="宋体"/>
            <w:sz w:val="24"/>
            <w:szCs w:val="20"/>
            <w:rPrChange w:id="153" w:author="陈礼军" w:date="2022-10-25T15:59:00Z">
              <w:rPr>
                <w:rFonts w:ascii="Times New Roman" w:hAnsi="宋体"/>
                <w:sz w:val="24"/>
                <w:szCs w:val="24"/>
              </w:rPr>
            </w:rPrChange>
          </w:rPr>
          <w:delText>0595-22256055。</w:delText>
        </w:r>
      </w:del>
    </w:p>
    <w:p>
      <w:pPr>
        <w:pStyle w:val="9"/>
        <w:spacing w:line="440" w:lineRule="exact"/>
        <w:ind w:firstLine="720" w:firstLineChars="300"/>
        <w:jc w:val="left"/>
        <w:rPr>
          <w:rFonts w:ascii="宋体" w:hAnsi="宋体"/>
          <w:sz w:val="24"/>
          <w:szCs w:val="20"/>
        </w:rPr>
        <w:pPrChange w:id="154" w:author="黄雅珊" w:date="2022-11-24T16:12:40Z">
          <w:pPr>
            <w:pStyle w:val="9"/>
            <w:spacing w:line="440" w:lineRule="exact"/>
            <w:ind w:firstLine="480" w:firstLineChars="200"/>
            <w:jc w:val="left"/>
          </w:pPr>
        </w:pPrChange>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r>
        <w:rPr>
          <w:rFonts w:hint="eastAsia" w:ascii="宋体" w:hAnsi="宋体"/>
          <w:sz w:val="24"/>
        </w:rPr>
        <w:t>　</w:t>
      </w: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9"/>
        <w:spacing w:line="0" w:lineRule="atLeast"/>
        <w:rPr>
          <w:b/>
          <w:sz w:val="32"/>
        </w:rPr>
      </w:pPr>
      <w:r>
        <w:rPr>
          <w:rFonts w:hint="eastAsia" w:ascii="宋体" w:hAnsi="Courier New"/>
          <w:sz w:val="24"/>
          <w:szCs w:val="20"/>
          <w:rPrChange w:id="155" w:author="陈礼军" w:date="2022-10-25T15:59:00Z">
            <w:rPr>
              <w:rFonts w:hint="eastAsia" w:ascii="Times New Roman" w:hAnsi="Times New Roman"/>
              <w:sz w:val="24"/>
              <w:szCs w:val="24"/>
            </w:rPr>
          </w:rPrChange>
        </w:rPr>
        <w:t xml:space="preserve">附：                     </w:t>
      </w:r>
      <w:r>
        <w:rPr>
          <w:rFonts w:hint="eastAsia" w:ascii="宋体" w:hAnsi="Courier New"/>
          <w:b/>
          <w:sz w:val="32"/>
          <w:szCs w:val="20"/>
          <w:rPrChange w:id="156" w:author="陈礼军" w:date="2022-10-25T15:59:00Z">
            <w:rPr>
              <w:rFonts w:hint="eastAsia" w:ascii="Times New Roman" w:hAnsi="Times New Roman"/>
              <w:b/>
              <w:sz w:val="32"/>
              <w:szCs w:val="24"/>
            </w:rPr>
          </w:rPrChange>
        </w:rPr>
        <w:t>比选内容一览表</w:t>
      </w:r>
    </w:p>
    <w:p>
      <w:pPr>
        <w:pStyle w:val="9"/>
        <w:spacing w:line="420" w:lineRule="exact"/>
        <w:jc w:val="left"/>
        <w:rPr>
          <w:rFonts w:hAnsi="宋体"/>
          <w:szCs w:val="24"/>
        </w:rPr>
      </w:pPr>
    </w:p>
    <w:p>
      <w:pPr>
        <w:pStyle w:val="6"/>
        <w:jc w:val="left"/>
        <w:rPr>
          <w:rFonts w:ascii="宋体" w:hAnsi="宋体"/>
          <w:spacing w:val="-4"/>
          <w:sz w:val="24"/>
          <w:u w:val="single"/>
        </w:rPr>
      </w:pPr>
      <w:r>
        <w:rPr>
          <w:rFonts w:hint="eastAsia" w:hAnsi="宋体"/>
          <w:spacing w:val="-6"/>
          <w:szCs w:val="21"/>
        </w:rPr>
        <w:t>项目名称：</w:t>
      </w:r>
      <w:r>
        <w:rPr>
          <w:rFonts w:hint="eastAsia" w:ascii="宋体" w:hAnsi="宋体"/>
          <w:spacing w:val="-4"/>
          <w:sz w:val="24"/>
          <w:u w:val="single"/>
        </w:rPr>
        <w:t>福建广电网络集团股份有限公司</w:t>
      </w:r>
      <w:del w:id="157" w:author="黄雅珊" w:date="2022-11-24T16:16:42Z">
        <w:r>
          <w:rPr>
            <w:rFonts w:hint="default" w:ascii="宋体" w:hAnsi="宋体"/>
            <w:spacing w:val="-4"/>
            <w:sz w:val="24"/>
            <w:u w:val="single"/>
            <w:lang w:val="en-US"/>
          </w:rPr>
          <w:delText>泉州</w:delText>
        </w:r>
      </w:del>
      <w:ins w:id="158" w:author="黄雅珊" w:date="2022-11-24T16:16:42Z">
        <w:r>
          <w:rPr>
            <w:rFonts w:hint="eastAsia" w:ascii="宋体" w:hAnsi="宋体"/>
            <w:spacing w:val="-4"/>
            <w:sz w:val="24"/>
            <w:u w:val="single"/>
            <w:lang w:val="en-US" w:eastAsia="zh-CN"/>
          </w:rPr>
          <w:t>丰泽</w:t>
        </w:r>
      </w:ins>
      <w:r>
        <w:rPr>
          <w:rFonts w:hint="eastAsia" w:ascii="宋体" w:hAnsi="宋体"/>
          <w:spacing w:val="-4"/>
          <w:sz w:val="24"/>
          <w:u w:val="single"/>
        </w:rPr>
        <w:t>分公司</w:t>
      </w:r>
      <w:r>
        <w:rPr>
          <w:rFonts w:ascii="宋体" w:hAnsi="宋体"/>
          <w:spacing w:val="-4"/>
          <w:sz w:val="24"/>
          <w:u w:val="single"/>
        </w:rPr>
        <w:t>202</w:t>
      </w:r>
      <w:ins w:id="159" w:author="黄雅珊" w:date="2023-02-09T10:43:03Z">
        <w:r>
          <w:rPr>
            <w:rFonts w:hint="eastAsia" w:ascii="宋体" w:hAnsi="宋体"/>
            <w:spacing w:val="-4"/>
            <w:sz w:val="24"/>
            <w:u w:val="single"/>
            <w:lang w:val="en-US" w:eastAsia="zh-CN"/>
          </w:rPr>
          <w:t>3</w:t>
        </w:r>
      </w:ins>
      <w:del w:id="160" w:author="黄雅珊" w:date="2023-02-09T10:43:03Z">
        <w:r>
          <w:rPr>
            <w:rFonts w:ascii="宋体" w:hAnsi="宋体"/>
            <w:spacing w:val="-4"/>
            <w:sz w:val="24"/>
            <w:u w:val="single"/>
          </w:rPr>
          <w:delText>2</w:delText>
        </w:r>
      </w:del>
      <w:r>
        <w:rPr>
          <w:rFonts w:ascii="宋体" w:hAnsi="宋体"/>
          <w:spacing w:val="-4"/>
          <w:sz w:val="24"/>
          <w:u w:val="single"/>
        </w:rPr>
        <w:t>年员工体检服务采购</w:t>
      </w:r>
    </w:p>
    <w:p>
      <w:pPr>
        <w:pStyle w:val="6"/>
        <w:jc w:val="left"/>
        <w:rPr>
          <w:rFonts w:ascii="宋体" w:hAnsi="宋体"/>
          <w:spacing w:val="-4"/>
          <w:sz w:val="24"/>
          <w:u w:val="single"/>
        </w:rPr>
      </w:pPr>
    </w:p>
    <w:p>
      <w:pPr>
        <w:pStyle w:val="6"/>
        <w:jc w:val="left"/>
        <w:rPr>
          <w:rFonts w:ascii="宋体" w:hAnsi="宋体"/>
          <w:spacing w:val="-4"/>
          <w:sz w:val="24"/>
          <w:u w:val="single"/>
        </w:rPr>
      </w:pPr>
    </w:p>
    <w:tbl>
      <w:tblPr>
        <w:tblStyle w:val="15"/>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161" w:author="谢聪林" w:date="2022-10-21T09:24:00Z">
          <w:tblPr>
            <w:tblStyle w:val="15"/>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851"/>
        <w:gridCol w:w="3260"/>
        <w:gridCol w:w="3686"/>
        <w:gridCol w:w="1417"/>
        <w:tblGridChange w:id="162">
          <w:tblGrid>
            <w:gridCol w:w="851"/>
            <w:gridCol w:w="3827"/>
            <w:gridCol w:w="3119"/>
            <w:gridCol w:w="141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3" w:author="谢聪林" w:date="2022-10-21T09:24: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1" w:hRule="atLeast"/>
          <w:tblHeader/>
          <w:trPrChange w:id="163" w:author="谢聪林" w:date="2022-10-21T09:24:00Z">
            <w:trPr>
              <w:trHeight w:val="621" w:hRule="atLeast"/>
              <w:tblHeader/>
            </w:trPr>
          </w:trPrChange>
        </w:trPr>
        <w:tc>
          <w:tcPr>
            <w:tcW w:w="851" w:type="dxa"/>
            <w:tcBorders>
              <w:top w:val="single" w:color="auto" w:sz="4" w:space="0"/>
              <w:left w:val="single" w:color="auto" w:sz="4" w:space="0"/>
              <w:bottom w:val="single" w:color="auto" w:sz="4" w:space="0"/>
              <w:right w:val="single" w:color="auto" w:sz="4" w:space="0"/>
            </w:tcBorders>
            <w:noWrap/>
            <w:vAlign w:val="center"/>
            <w:tcPrChange w:id="164" w:author="谢聪林" w:date="2022-10-21T09:24:00Z">
              <w:tcPr>
                <w:tcW w:w="851"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b/>
                <w:kern w:val="0"/>
              </w:rPr>
            </w:pPr>
            <w:r>
              <w:rPr>
                <w:rFonts w:hint="eastAsia" w:ascii="宋体" w:hAnsi="宋体"/>
                <w:b/>
                <w:kern w:val="0"/>
              </w:rPr>
              <w:t>合同包</w:t>
            </w:r>
          </w:p>
        </w:tc>
        <w:tc>
          <w:tcPr>
            <w:tcW w:w="3260" w:type="dxa"/>
            <w:tcBorders>
              <w:top w:val="single" w:color="auto" w:sz="4" w:space="0"/>
              <w:left w:val="single" w:color="auto" w:sz="4" w:space="0"/>
              <w:bottom w:val="single" w:color="auto" w:sz="4" w:space="0"/>
              <w:right w:val="single" w:color="auto" w:sz="4" w:space="0"/>
            </w:tcBorders>
            <w:noWrap/>
            <w:vAlign w:val="center"/>
            <w:tcPrChange w:id="165" w:author="谢聪林" w:date="2022-10-21T09:24:00Z">
              <w:tcPr>
                <w:tcW w:w="3827"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b/>
                <w:kern w:val="0"/>
              </w:rPr>
            </w:pPr>
            <w:r>
              <w:rPr>
                <w:rFonts w:hint="eastAsia" w:ascii="宋体" w:hAnsi="宋体"/>
                <w:b/>
                <w:kern w:val="0"/>
              </w:rPr>
              <w:t>内容名称</w:t>
            </w:r>
          </w:p>
        </w:tc>
        <w:tc>
          <w:tcPr>
            <w:tcW w:w="3686" w:type="dxa"/>
            <w:tcBorders>
              <w:top w:val="single" w:color="auto" w:sz="4" w:space="0"/>
              <w:left w:val="single" w:color="auto" w:sz="4" w:space="0"/>
              <w:bottom w:val="single" w:color="auto" w:sz="4" w:space="0"/>
              <w:right w:val="single" w:color="auto" w:sz="4" w:space="0"/>
            </w:tcBorders>
            <w:noWrap/>
            <w:vAlign w:val="center"/>
            <w:tcPrChange w:id="166" w:author="谢聪林" w:date="2022-10-21T09:24:00Z">
              <w:tcPr>
                <w:tcW w:w="3119"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b/>
                <w:kern w:val="0"/>
              </w:rPr>
            </w:pPr>
            <w:r>
              <w:rPr>
                <w:rFonts w:hint="eastAsia" w:ascii="宋体" w:hAnsi="宋体"/>
                <w:b/>
                <w:kern w:val="0"/>
              </w:rPr>
              <w:t>主要内容及要求</w:t>
            </w:r>
          </w:p>
        </w:tc>
        <w:tc>
          <w:tcPr>
            <w:tcW w:w="1417" w:type="dxa"/>
            <w:tcBorders>
              <w:top w:val="single" w:color="auto" w:sz="4" w:space="0"/>
              <w:left w:val="single" w:color="auto" w:sz="4" w:space="0"/>
              <w:bottom w:val="single" w:color="auto" w:sz="4" w:space="0"/>
              <w:right w:val="single" w:color="auto" w:sz="4" w:space="0"/>
            </w:tcBorders>
            <w:noWrap/>
            <w:vAlign w:val="center"/>
            <w:tcPrChange w:id="167" w:author="谢聪林" w:date="2022-10-21T09:24:00Z">
              <w:tcPr>
                <w:tcW w:w="1417"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b/>
                <w:kern w:val="0"/>
                <w:highlight w:val="yellow"/>
              </w:rPr>
            </w:pPr>
            <w:r>
              <w:rPr>
                <w:rFonts w:hint="eastAsia" w:ascii="宋体" w:hAnsi="宋体"/>
                <w:b/>
                <w:kern w:val="0"/>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8" w:author="谢聪林" w:date="2022-10-21T09:24: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710" w:hRule="atLeast"/>
          <w:tblHeader/>
          <w:trPrChange w:id="168" w:author="谢聪林" w:date="2022-10-21T09:24:00Z">
            <w:trPr>
              <w:cantSplit/>
              <w:trHeight w:val="710" w:hRule="atLeast"/>
              <w:tblHeader/>
            </w:trPr>
          </w:trPrChange>
        </w:trPr>
        <w:tc>
          <w:tcPr>
            <w:tcW w:w="851" w:type="dxa"/>
            <w:tcBorders>
              <w:top w:val="single" w:color="auto" w:sz="4" w:space="0"/>
              <w:left w:val="single" w:color="auto" w:sz="4" w:space="0"/>
              <w:bottom w:val="single" w:color="auto" w:sz="4" w:space="0"/>
              <w:right w:val="single" w:color="auto" w:sz="4" w:space="0"/>
            </w:tcBorders>
            <w:noWrap/>
            <w:vAlign w:val="center"/>
            <w:tcPrChange w:id="169" w:author="谢聪林" w:date="2022-10-21T09:24:00Z">
              <w:tcPr>
                <w:tcW w:w="851"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rPr>
            </w:pPr>
            <w:r>
              <w:rPr>
                <w:rFonts w:ascii="宋体" w:hAnsi="宋体"/>
                <w:kern w:val="0"/>
              </w:rPr>
              <w:t>1</w:t>
            </w:r>
          </w:p>
        </w:tc>
        <w:tc>
          <w:tcPr>
            <w:tcW w:w="3260" w:type="dxa"/>
            <w:tcBorders>
              <w:top w:val="single" w:color="auto" w:sz="4" w:space="0"/>
              <w:left w:val="single" w:color="auto" w:sz="4" w:space="0"/>
              <w:bottom w:val="single" w:color="auto" w:sz="4" w:space="0"/>
              <w:right w:val="single" w:color="auto" w:sz="4" w:space="0"/>
            </w:tcBorders>
            <w:noWrap/>
            <w:vAlign w:val="center"/>
            <w:tcPrChange w:id="170" w:author="谢聪林" w:date="2022-10-21T09:24:00Z">
              <w:tcPr>
                <w:tcW w:w="3827"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rPr>
            </w:pPr>
            <w:ins w:id="171" w:author="黄雅珊" w:date="2022-11-24T16:16:52Z">
              <w:r>
                <w:rPr>
                  <w:rFonts w:hint="eastAsia" w:ascii="宋体" w:hAnsi="宋体"/>
                  <w:color w:val="auto"/>
                  <w:kern w:val="0"/>
                  <w:lang w:val="en-US" w:eastAsia="zh-CN"/>
                </w:rPr>
                <w:t>丰泽</w:t>
              </w:r>
            </w:ins>
            <w:ins w:id="172" w:author="黄雅珊" w:date="2022-11-24T16:16:52Z">
              <w:r>
                <w:rPr>
                  <w:rFonts w:hint="eastAsia" w:ascii="宋体" w:hAnsi="宋体"/>
                  <w:color w:val="auto"/>
                  <w:kern w:val="0"/>
                </w:rPr>
                <w:t>分公司</w:t>
              </w:r>
            </w:ins>
            <w:ins w:id="173" w:author="黄雅珊" w:date="2023-02-09T10:05:28Z">
              <w:r>
                <w:rPr>
                  <w:rFonts w:hint="eastAsia" w:ascii="宋体" w:hAnsi="宋体"/>
                  <w:color w:val="auto"/>
                  <w:kern w:val="0"/>
                  <w:lang w:val="en-US" w:eastAsia="zh-CN"/>
                </w:rPr>
                <w:t>20</w:t>
              </w:r>
            </w:ins>
            <w:ins w:id="174" w:author="黄雅珊" w:date="2023-02-09T10:05:29Z">
              <w:r>
                <w:rPr>
                  <w:rFonts w:hint="eastAsia" w:ascii="宋体" w:hAnsi="宋体"/>
                  <w:color w:val="auto"/>
                  <w:kern w:val="0"/>
                  <w:lang w:val="en-US" w:eastAsia="zh-CN"/>
                </w:rPr>
                <w:t>23</w:t>
              </w:r>
            </w:ins>
            <w:ins w:id="175" w:author="黄雅珊" w:date="2022-11-24T16:16:52Z">
              <w:r>
                <w:rPr>
                  <w:rFonts w:hint="eastAsia" w:ascii="宋体" w:hAnsi="宋体"/>
                  <w:color w:val="auto"/>
                  <w:kern w:val="0"/>
                </w:rPr>
                <w:t>年员工体检服务采购</w:t>
              </w:r>
            </w:ins>
            <w:del w:id="176" w:author="黄雅珊" w:date="2022-11-24T16:16:52Z">
              <w:r>
                <w:rPr>
                  <w:rFonts w:hint="eastAsia" w:ascii="宋体" w:hAnsi="宋体"/>
                  <w:kern w:val="0"/>
                </w:rPr>
                <w:delText>泉州分公司</w:delText>
              </w:r>
            </w:del>
            <w:del w:id="177" w:author="黄雅珊" w:date="2022-11-24T16:16:52Z">
              <w:r>
                <w:rPr>
                  <w:rFonts w:ascii="宋体" w:hAnsi="宋体"/>
                  <w:kern w:val="0"/>
                </w:rPr>
                <w:delText>2022年员工体检服务采购</w:delText>
              </w:r>
            </w:del>
          </w:p>
        </w:tc>
        <w:tc>
          <w:tcPr>
            <w:tcW w:w="3686" w:type="dxa"/>
            <w:tcBorders>
              <w:top w:val="single" w:color="auto" w:sz="4" w:space="0"/>
              <w:left w:val="single" w:color="auto" w:sz="4" w:space="0"/>
              <w:bottom w:val="single" w:color="auto" w:sz="4" w:space="0"/>
              <w:right w:val="single" w:color="auto" w:sz="4" w:space="0"/>
            </w:tcBorders>
            <w:noWrap/>
            <w:vAlign w:val="center"/>
            <w:tcPrChange w:id="178" w:author="谢聪林" w:date="2022-10-21T09:24:00Z">
              <w:tcPr>
                <w:tcW w:w="3119"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ins w:id="179" w:author="黄雅珊" w:date="2022-11-24T16:17:00Z"/>
                <w:rFonts w:ascii="宋体" w:hAnsi="宋体"/>
                <w:kern w:val="0"/>
              </w:rPr>
            </w:pPr>
            <w:ins w:id="180" w:author="黄雅珊" w:date="2022-11-24T16:17:00Z">
              <w:r>
                <w:rPr>
                  <w:rFonts w:ascii="宋体" w:hAnsi="宋体"/>
                  <w:kern w:val="0"/>
                </w:rPr>
                <w:t>2022年</w:t>
              </w:r>
            </w:ins>
            <w:ins w:id="181" w:author="黄雅珊" w:date="2022-11-24T16:17:00Z">
              <w:r>
                <w:rPr>
                  <w:rFonts w:hint="eastAsia" w:ascii="宋体" w:hAnsi="宋体"/>
                  <w:kern w:val="0"/>
                  <w:lang w:val="en-US" w:eastAsia="zh-CN"/>
                </w:rPr>
                <w:t>丰泽</w:t>
              </w:r>
            </w:ins>
            <w:ins w:id="182" w:author="黄雅珊" w:date="2022-11-24T16:17:00Z">
              <w:r>
                <w:rPr>
                  <w:rFonts w:ascii="宋体" w:hAnsi="宋体"/>
                  <w:kern w:val="0"/>
                </w:rPr>
                <w:t>分公司现有员工</w:t>
              </w:r>
            </w:ins>
            <w:ins w:id="183" w:author="黄雅珊" w:date="2022-11-24T16:17:00Z">
              <w:r>
                <w:rPr>
                  <w:rFonts w:hint="eastAsia" w:ascii="宋体" w:hAnsi="宋体"/>
                  <w:kern w:val="0"/>
                  <w:lang w:val="en-US" w:eastAsia="zh-CN"/>
                </w:rPr>
                <w:t>66</w:t>
              </w:r>
            </w:ins>
            <w:ins w:id="184" w:author="黄雅珊" w:date="2022-11-24T16:17:00Z">
              <w:r>
                <w:rPr>
                  <w:rFonts w:ascii="宋体" w:hAnsi="宋体"/>
                  <w:kern w:val="0"/>
                </w:rPr>
                <w:t>名，其中，男性</w:t>
              </w:r>
            </w:ins>
            <w:ins w:id="185" w:author="黄雅珊" w:date="2022-11-24T16:17:00Z">
              <w:r>
                <w:rPr>
                  <w:rFonts w:hint="eastAsia" w:ascii="宋体" w:hAnsi="宋体"/>
                  <w:kern w:val="0"/>
                  <w:lang w:val="en-US" w:eastAsia="zh-CN"/>
                </w:rPr>
                <w:t>43</w:t>
              </w:r>
            </w:ins>
            <w:ins w:id="186" w:author="黄雅珊" w:date="2022-11-24T16:17:00Z">
              <w:r>
                <w:rPr>
                  <w:rFonts w:ascii="宋体" w:hAnsi="宋体"/>
                  <w:kern w:val="0"/>
                </w:rPr>
                <w:t>人，女性</w:t>
              </w:r>
            </w:ins>
            <w:ins w:id="187" w:author="黄雅珊" w:date="2022-11-24T16:17:00Z">
              <w:r>
                <w:rPr>
                  <w:rFonts w:hint="eastAsia" w:ascii="宋体" w:hAnsi="宋体"/>
                  <w:kern w:val="0"/>
                  <w:lang w:val="en-US" w:eastAsia="zh-CN"/>
                </w:rPr>
                <w:t>23</w:t>
              </w:r>
            </w:ins>
            <w:ins w:id="188" w:author="黄雅珊" w:date="2022-11-24T16:17:00Z">
              <w:r>
                <w:rPr>
                  <w:rFonts w:ascii="宋体" w:hAnsi="宋体"/>
                  <w:kern w:val="0"/>
                </w:rPr>
                <w:t>人。参照泉州市直机关和事业单位健康体检费用标准组织员工体检，</w:t>
              </w:r>
            </w:ins>
          </w:p>
          <w:p>
            <w:pPr>
              <w:widowControl/>
              <w:jc w:val="center"/>
              <w:textAlignment w:val="center"/>
              <w:rPr>
                <w:ins w:id="189" w:author="黄雅珊" w:date="2022-11-24T16:17:00Z"/>
                <w:rFonts w:ascii="宋体" w:hAnsi="宋体"/>
                <w:kern w:val="0"/>
              </w:rPr>
            </w:pPr>
            <w:ins w:id="190" w:author="黄雅珊" w:date="2022-11-24T16:17:00Z">
              <w:r>
                <w:rPr>
                  <w:rFonts w:hint="eastAsia" w:ascii="宋体" w:hAnsi="宋体"/>
                  <w:kern w:val="0"/>
                </w:rPr>
                <w:t>费用大约为</w:t>
              </w:r>
            </w:ins>
            <w:ins w:id="191" w:author="黄雅珊" w:date="2022-11-24T16:17:00Z">
              <w:r>
                <w:rPr>
                  <w:rFonts w:hint="eastAsia" w:ascii="宋体" w:hAnsi="宋体"/>
                  <w:kern w:val="0"/>
                  <w:lang w:val="en-US" w:eastAsia="zh-CN"/>
                </w:rPr>
                <w:t>1000</w:t>
              </w:r>
            </w:ins>
            <w:ins w:id="192" w:author="黄雅珊" w:date="2022-11-24T16:17:00Z">
              <w:r>
                <w:rPr>
                  <w:rFonts w:ascii="宋体" w:hAnsi="宋体"/>
                  <w:kern w:val="0"/>
                </w:rPr>
                <w:t>×</w:t>
              </w:r>
            </w:ins>
            <w:ins w:id="193" w:author="黄雅珊" w:date="2022-11-24T16:17:00Z">
              <w:r>
                <w:rPr>
                  <w:rFonts w:hint="eastAsia" w:ascii="宋体" w:hAnsi="宋体"/>
                  <w:kern w:val="0"/>
                  <w:lang w:val="en-US" w:eastAsia="zh-CN"/>
                </w:rPr>
                <w:t>43</w:t>
              </w:r>
            </w:ins>
            <w:ins w:id="194" w:author="黄雅珊" w:date="2022-11-24T16:17:00Z">
              <w:r>
                <w:rPr>
                  <w:rFonts w:ascii="宋体" w:hAnsi="宋体"/>
                  <w:kern w:val="0"/>
                </w:rPr>
                <w:t>=</w:t>
              </w:r>
            </w:ins>
            <w:ins w:id="195" w:author="黄雅珊" w:date="2022-11-24T16:17:00Z">
              <w:r>
                <w:rPr>
                  <w:rFonts w:hint="eastAsia" w:ascii="宋体" w:hAnsi="宋体"/>
                  <w:kern w:val="0"/>
                  <w:lang w:val="en-US" w:eastAsia="zh-CN"/>
                </w:rPr>
                <w:t>43000</w:t>
              </w:r>
            </w:ins>
            <w:ins w:id="196" w:author="黄雅珊" w:date="2022-11-24T16:17:00Z">
              <w:r>
                <w:rPr>
                  <w:rFonts w:ascii="宋体" w:hAnsi="宋体"/>
                  <w:kern w:val="0"/>
                </w:rPr>
                <w:t>元，女(已婚</w:t>
              </w:r>
            </w:ins>
            <w:ins w:id="197" w:author="黄雅珊" w:date="2022-11-24T16:17:00Z">
              <w:r>
                <w:rPr>
                  <w:rFonts w:hint="eastAsia" w:ascii="宋体" w:hAnsi="宋体"/>
                  <w:kern w:val="0"/>
                  <w:lang w:val="en-US" w:eastAsia="zh-CN"/>
                </w:rPr>
                <w:t>18</w:t>
              </w:r>
            </w:ins>
            <w:ins w:id="198" w:author="黄雅珊" w:date="2022-11-24T16:17:00Z">
              <w:r>
                <w:rPr>
                  <w:rFonts w:ascii="宋体" w:hAnsi="宋体"/>
                  <w:kern w:val="0"/>
                </w:rPr>
                <w:t>人、未婚</w:t>
              </w:r>
            </w:ins>
            <w:ins w:id="199" w:author="黄雅珊" w:date="2022-11-24T16:17:00Z">
              <w:r>
                <w:rPr>
                  <w:rFonts w:hint="eastAsia" w:ascii="宋体" w:hAnsi="宋体"/>
                  <w:kern w:val="0"/>
                  <w:lang w:val="en-US" w:eastAsia="zh-CN"/>
                </w:rPr>
                <w:t>5</w:t>
              </w:r>
            </w:ins>
            <w:ins w:id="200" w:author="黄雅珊" w:date="2022-11-24T16:17:00Z">
              <w:r>
                <w:rPr>
                  <w:rFonts w:ascii="宋体" w:hAnsi="宋体"/>
                  <w:kern w:val="0"/>
                </w:rPr>
                <w:t>人）1000×</w:t>
              </w:r>
            </w:ins>
            <w:ins w:id="201" w:author="黄雅珊" w:date="2022-11-24T16:17:00Z">
              <w:r>
                <w:rPr>
                  <w:rFonts w:hint="eastAsia" w:ascii="宋体" w:hAnsi="宋体"/>
                  <w:kern w:val="0"/>
                  <w:lang w:val="en-US" w:eastAsia="zh-CN"/>
                </w:rPr>
                <w:t>23</w:t>
              </w:r>
            </w:ins>
            <w:ins w:id="202" w:author="黄雅珊" w:date="2022-11-24T16:17:00Z">
              <w:r>
                <w:rPr>
                  <w:rFonts w:ascii="宋体" w:hAnsi="宋体"/>
                  <w:kern w:val="0"/>
                </w:rPr>
                <w:t>＝</w:t>
              </w:r>
            </w:ins>
            <w:ins w:id="203" w:author="黄雅珊" w:date="2022-11-24T16:17:00Z">
              <w:r>
                <w:rPr>
                  <w:rFonts w:hint="eastAsia" w:ascii="宋体" w:hAnsi="宋体"/>
                  <w:kern w:val="0"/>
                  <w:lang w:val="en-US" w:eastAsia="zh-CN"/>
                </w:rPr>
                <w:t>23000</w:t>
              </w:r>
            </w:ins>
            <w:ins w:id="204" w:author="黄雅珊" w:date="2022-11-24T16:17:00Z">
              <w:r>
                <w:rPr>
                  <w:rFonts w:ascii="宋体" w:hAnsi="宋体"/>
                  <w:kern w:val="0"/>
                </w:rPr>
                <w:t>元。总计</w:t>
              </w:r>
            </w:ins>
            <w:ins w:id="205" w:author="黄雅珊" w:date="2022-11-24T16:17:00Z">
              <w:r>
                <w:rPr>
                  <w:rFonts w:hint="eastAsia" w:ascii="宋体" w:hAnsi="宋体"/>
                  <w:kern w:val="0"/>
                  <w:lang w:val="en-US" w:eastAsia="zh-CN"/>
                </w:rPr>
                <w:t>66000</w:t>
              </w:r>
            </w:ins>
            <w:ins w:id="206" w:author="黄雅珊" w:date="2022-11-24T16:17:00Z">
              <w:r>
                <w:rPr>
                  <w:rFonts w:ascii="宋体" w:hAnsi="宋体"/>
                  <w:kern w:val="0"/>
                </w:rPr>
                <w:t>元</w:t>
              </w:r>
            </w:ins>
          </w:p>
          <w:p>
            <w:pPr>
              <w:widowControl/>
              <w:jc w:val="center"/>
              <w:textAlignment w:val="center"/>
              <w:rPr>
                <w:del w:id="207" w:author="黄雅珊" w:date="2022-11-24T16:17:00Z"/>
                <w:rFonts w:ascii="宋体" w:hAnsi="宋体"/>
                <w:kern w:val="0"/>
              </w:rPr>
            </w:pPr>
            <w:del w:id="208" w:author="黄雅珊" w:date="2022-11-24T16:17:00Z">
              <w:r>
                <w:rPr>
                  <w:rFonts w:ascii="宋体" w:hAnsi="宋体"/>
                  <w:kern w:val="0"/>
                </w:rPr>
                <w:delText>2022年泉州分公司市本级现有员工167名，其中，男性95人，女性72人。参照泉州市直机关和事业单位健康体检费用标准组织员工体检，</w:delText>
              </w:r>
            </w:del>
          </w:p>
          <w:p>
            <w:pPr>
              <w:widowControl/>
              <w:jc w:val="center"/>
              <w:textAlignment w:val="center"/>
              <w:rPr>
                <w:del w:id="209" w:author="黄雅珊" w:date="2022-11-24T16:17:00Z"/>
                <w:rFonts w:ascii="宋体" w:hAnsi="宋体"/>
                <w:kern w:val="0"/>
              </w:rPr>
            </w:pPr>
            <w:del w:id="210" w:author="黄雅珊" w:date="2022-11-24T16:17:00Z">
              <w:r>
                <w:rPr>
                  <w:rFonts w:hint="eastAsia" w:ascii="宋体" w:hAnsi="宋体"/>
                  <w:kern w:val="0"/>
                </w:rPr>
                <w:delText>费用大约为男</w:delText>
              </w:r>
            </w:del>
            <w:del w:id="211" w:author="黄雅珊" w:date="2022-11-24T16:17:00Z">
              <w:r>
                <w:rPr>
                  <w:rFonts w:ascii="宋体" w:hAnsi="宋体"/>
                  <w:kern w:val="0"/>
                </w:rPr>
                <w:delText>900×95=85500元，女(已婚51人、未婚21人）1000×72＝72000元。总计157500元</w:delText>
              </w:r>
            </w:del>
          </w:p>
          <w:p>
            <w:pPr>
              <w:keepNext/>
              <w:keepLines/>
              <w:widowControl/>
              <w:spacing w:before="340" w:after="330" w:line="576" w:lineRule="auto"/>
              <w:jc w:val="center"/>
              <w:textAlignment w:val="center"/>
              <w:outlineLvl w:val="0"/>
              <w:rPr>
                <w:rFonts w:ascii="宋体" w:hAnsi="宋体" w:eastAsia="宋体"/>
                <w:b w:val="0"/>
                <w:bCs w:val="0"/>
                <w:kern w:val="0"/>
                <w:sz w:val="21"/>
                <w:lang w:val="en-US"/>
                <w:rPrChange w:id="212" w:author="陈礼军" w:date="2022-10-25T15:59:00Z">
                  <w:rPr>
                    <w:rFonts w:ascii="宋体" w:hAnsi="宋体" w:eastAsia="黑体"/>
                    <w:b/>
                    <w:bCs/>
                    <w:kern w:val="0"/>
                    <w:sz w:val="44"/>
                    <w:lang w:val="zh-CN"/>
                  </w:rPr>
                </w:rPrChange>
              </w:rPr>
            </w:pPr>
          </w:p>
        </w:tc>
        <w:tc>
          <w:tcPr>
            <w:tcW w:w="1417" w:type="dxa"/>
            <w:tcBorders>
              <w:top w:val="single" w:color="auto" w:sz="4" w:space="0"/>
              <w:left w:val="single" w:color="auto" w:sz="4" w:space="0"/>
              <w:bottom w:val="single" w:color="auto" w:sz="4" w:space="0"/>
              <w:right w:val="single" w:color="auto" w:sz="4" w:space="0"/>
            </w:tcBorders>
            <w:noWrap/>
            <w:vAlign w:val="center"/>
            <w:tcPrChange w:id="213" w:author="谢聪林" w:date="2022-10-21T09:24:00Z">
              <w:tcPr>
                <w:tcW w:w="1417"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highlight w:val="yellow"/>
              </w:rPr>
            </w:pPr>
            <w:r>
              <w:rPr>
                <w:rFonts w:ascii="宋体" w:hAnsi="宋体"/>
                <w:kern w:val="0"/>
              </w:rPr>
              <w:t>2023年</w:t>
            </w:r>
            <w:del w:id="214" w:author="黄雅珊" w:date="2023-02-09T10:33:09Z">
              <w:r>
                <w:rPr>
                  <w:rFonts w:hint="default" w:ascii="宋体" w:hAnsi="宋体"/>
                  <w:kern w:val="0"/>
                  <w:lang w:val="en-US"/>
                </w:rPr>
                <w:delText>6</w:delText>
              </w:r>
            </w:del>
            <w:ins w:id="215" w:author="黄雅珊" w:date="2023-02-09T10:33:09Z">
              <w:r>
                <w:rPr>
                  <w:rFonts w:hint="eastAsia" w:ascii="宋体" w:hAnsi="宋体"/>
                  <w:kern w:val="0"/>
                  <w:lang w:val="en-US" w:eastAsia="zh-CN"/>
                </w:rPr>
                <w:t>09</w:t>
              </w:r>
            </w:ins>
            <w:r>
              <w:rPr>
                <w:rFonts w:ascii="宋体" w:hAnsi="宋体"/>
                <w:kern w:val="0"/>
              </w:rPr>
              <w:t>月</w:t>
            </w:r>
            <w:del w:id="216" w:author="黄雅珊" w:date="2023-02-09T10:32:36Z">
              <w:r>
                <w:rPr>
                  <w:rFonts w:hint="default" w:ascii="宋体" w:hAnsi="宋体"/>
                  <w:kern w:val="0"/>
                  <w:lang w:val="en-US"/>
                </w:rPr>
                <w:delText>30</w:delText>
              </w:r>
            </w:del>
            <w:ins w:id="217" w:author="黄雅珊" w:date="2023-02-09T10:32:36Z">
              <w:r>
                <w:rPr>
                  <w:rFonts w:hint="eastAsia" w:ascii="宋体" w:hAnsi="宋体"/>
                  <w:kern w:val="0"/>
                  <w:lang w:val="en-US" w:eastAsia="zh-CN"/>
                </w:rPr>
                <w:t>3</w:t>
              </w:r>
            </w:ins>
            <w:ins w:id="218" w:author="黄雅珊" w:date="2023-02-09T10:33:12Z">
              <w:r>
                <w:rPr>
                  <w:rFonts w:hint="eastAsia" w:ascii="宋体" w:hAnsi="宋体"/>
                  <w:kern w:val="0"/>
                  <w:lang w:val="en-US" w:eastAsia="zh-CN"/>
                </w:rPr>
                <w:t>0</w:t>
              </w:r>
            </w:ins>
            <w:r>
              <w:rPr>
                <w:rFonts w:ascii="宋体" w:hAnsi="宋体"/>
                <w:kern w:val="0"/>
              </w:rPr>
              <w:t>日</w:t>
            </w:r>
            <w:ins w:id="219" w:author="谢聪林" w:date="2022-10-21T09:24:00Z">
              <w:r>
                <w:rPr>
                  <w:rFonts w:hint="eastAsia" w:ascii="宋体" w:hAnsi="宋体"/>
                  <w:kern w:val="0"/>
                </w:rPr>
                <w:t>前完成</w:t>
              </w:r>
            </w:ins>
          </w:p>
        </w:tc>
      </w:tr>
    </w:tbl>
    <w:p>
      <w:pPr>
        <w:pStyle w:val="6"/>
        <w:jc w:val="left"/>
        <w:rPr>
          <w:color w:val="auto"/>
          <w:sz w:val="24"/>
          <w:szCs w:val="24"/>
          <w:u w:val="single"/>
          <w:rPrChange w:id="220" w:author="陈礼军" w:date="2022-10-25T15:59:00Z">
            <w:rPr>
              <w:color w:val="FF0000"/>
              <w:sz w:val="24"/>
              <w:szCs w:val="24"/>
              <w:u w:val="single"/>
            </w:rPr>
          </w:rPrChange>
        </w:rPr>
      </w:pPr>
    </w:p>
    <w:p>
      <w:pPr>
        <w:spacing w:line="340" w:lineRule="exact"/>
        <w:ind w:firstLine="422" w:firstLineChars="200"/>
        <w:rPr>
          <w:rFonts w:hAnsi="宋体"/>
          <w:b/>
        </w:rPr>
      </w:pPr>
    </w:p>
    <w:p>
      <w:pPr>
        <w:spacing w:line="340" w:lineRule="exact"/>
        <w:ind w:firstLine="422" w:firstLineChars="200"/>
        <w:rPr>
          <w:rFonts w:hAnsi="宋体"/>
          <w:b/>
        </w:rPr>
      </w:pPr>
      <w:r>
        <w:rPr>
          <w:rFonts w:hint="eastAsia" w:hAnsi="宋体"/>
          <w:b/>
        </w:rPr>
        <w:t>注：</w:t>
      </w:r>
    </w:p>
    <w:p>
      <w:pPr>
        <w:spacing w:line="340" w:lineRule="exact"/>
        <w:ind w:firstLine="422" w:firstLineChars="200"/>
        <w:rPr>
          <w:rFonts w:hAnsi="宋体"/>
          <w:b/>
        </w:rPr>
      </w:pPr>
      <w:r>
        <w:rPr>
          <w:rFonts w:hAnsi="宋体"/>
          <w:b/>
        </w:rPr>
        <w:t>1.报价人所投的服务必须与中选服务项目一致。</w:t>
      </w:r>
    </w:p>
    <w:p>
      <w:pPr>
        <w:spacing w:line="340" w:lineRule="exact"/>
        <w:ind w:firstLine="422" w:firstLineChars="200"/>
        <w:rPr>
          <w:rFonts w:hAnsi="宋体"/>
          <w:b/>
        </w:rPr>
      </w:pPr>
      <w:r>
        <w:rPr>
          <w:rFonts w:hAnsi="宋体"/>
          <w:b/>
        </w:rPr>
        <w:t>2.本项目按合同包进行授标，报价人应对上述合同包的服务进行完整报价，不得仅对同一个合同包中的部分服务进行报价，否则将被视为未实质性响应报价文件要求，其投标将被拒绝。</w:t>
      </w:r>
    </w:p>
    <w:p>
      <w:pPr>
        <w:spacing w:line="340" w:lineRule="exact"/>
        <w:ind w:firstLine="422" w:firstLineChars="200"/>
        <w:rPr>
          <w:rFonts w:hAnsi="宋体"/>
          <w:b/>
        </w:rPr>
      </w:pPr>
      <w:r>
        <w:rPr>
          <w:rFonts w:hAnsi="宋体"/>
          <w:b/>
        </w:rPr>
        <w:t>3.报价以人民币为单位，报价人的报价必须包含本项目所要求服务的所有费用。</w:t>
      </w:r>
    </w:p>
    <w:p>
      <w:pPr>
        <w:widowControl/>
        <w:jc w:val="left"/>
        <w:rPr>
          <w:rFonts w:ascii="宋体" w:hAnsi="宋体"/>
          <w:b/>
        </w:rPr>
      </w:pPr>
      <w:r>
        <w:rPr>
          <w:rFonts w:ascii="宋体" w:hAnsi="宋体"/>
          <w:b/>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5"/>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ind w:left="1200" w:hanging="1200" w:hangingChars="500"/>
              <w:rPr>
                <w:ins w:id="221" w:author="黄雅珊" w:date="2022-11-24T16:17:17Z"/>
                <w:rFonts w:ascii="宋体" w:hAnsi="宋体"/>
                <w:color w:val="auto"/>
                <w:sz w:val="24"/>
              </w:rPr>
            </w:pPr>
            <w:ins w:id="222" w:author="黄雅珊" w:date="2022-11-24T16:17:17Z">
              <w:r>
                <w:rPr>
                  <w:rFonts w:hint="eastAsia" w:ascii="宋体" w:hAnsi="宋体"/>
                  <w:color w:val="auto"/>
                  <w:sz w:val="24"/>
                </w:rPr>
                <w:t>项目名称：福建广电网络集团股份有限公司</w:t>
              </w:r>
            </w:ins>
            <w:ins w:id="223" w:author="黄雅珊" w:date="2022-11-24T16:17:17Z">
              <w:r>
                <w:rPr>
                  <w:rFonts w:hint="eastAsia" w:ascii="宋体" w:hAnsi="宋体"/>
                  <w:color w:val="auto"/>
                  <w:sz w:val="24"/>
                  <w:lang w:val="en-US" w:eastAsia="zh-CN"/>
                </w:rPr>
                <w:t>丰泽</w:t>
              </w:r>
            </w:ins>
            <w:ins w:id="224" w:author="黄雅珊" w:date="2022-11-24T16:17:17Z">
              <w:r>
                <w:rPr>
                  <w:rFonts w:hint="eastAsia" w:ascii="宋体" w:hAnsi="宋体"/>
                  <w:color w:val="auto"/>
                  <w:sz w:val="24"/>
                </w:rPr>
                <w:t>分公司202</w:t>
              </w:r>
            </w:ins>
            <w:ins w:id="225" w:author="黄雅珊" w:date="2023-02-09T09:56:15Z">
              <w:r>
                <w:rPr>
                  <w:rFonts w:hint="eastAsia" w:ascii="宋体" w:hAnsi="宋体"/>
                  <w:color w:val="auto"/>
                  <w:sz w:val="24"/>
                  <w:lang w:val="en-US" w:eastAsia="zh-CN"/>
                </w:rPr>
                <w:t>3</w:t>
              </w:r>
            </w:ins>
            <w:ins w:id="226" w:author="黄雅珊" w:date="2022-11-24T16:17:17Z">
              <w:r>
                <w:rPr>
                  <w:rFonts w:hint="eastAsia" w:ascii="宋体" w:hAnsi="宋体"/>
                  <w:color w:val="auto"/>
                  <w:sz w:val="24"/>
                </w:rPr>
                <w:t>年员工体检服务采购项目</w:t>
              </w:r>
            </w:ins>
          </w:p>
          <w:p>
            <w:pPr>
              <w:spacing w:line="420" w:lineRule="exact"/>
              <w:rPr>
                <w:ins w:id="227" w:author="黄雅珊" w:date="2022-11-24T16:17:17Z"/>
                <w:rFonts w:ascii="宋体" w:hAnsi="宋体"/>
                <w:color w:val="auto"/>
                <w:sz w:val="24"/>
              </w:rPr>
            </w:pPr>
            <w:ins w:id="228" w:author="黄雅珊" w:date="2022-11-24T16:17:17Z">
              <w:r>
                <w:rPr>
                  <w:rFonts w:hint="eastAsia" w:ascii="宋体" w:hAnsi="宋体"/>
                  <w:color w:val="auto"/>
                  <w:sz w:val="24"/>
                </w:rPr>
                <w:t>买方名称：福建广电网络集团股份有限公司</w:t>
              </w:r>
            </w:ins>
            <w:ins w:id="229" w:author="黄雅珊" w:date="2022-11-24T16:17:17Z">
              <w:r>
                <w:rPr>
                  <w:rFonts w:hint="eastAsia" w:ascii="宋体" w:hAnsi="宋体"/>
                  <w:color w:val="auto"/>
                  <w:sz w:val="24"/>
                  <w:lang w:val="en-US" w:eastAsia="zh-CN"/>
                </w:rPr>
                <w:t>丰泽</w:t>
              </w:r>
            </w:ins>
            <w:ins w:id="230" w:author="黄雅珊" w:date="2022-11-24T16:17:17Z">
              <w:r>
                <w:rPr>
                  <w:rFonts w:hint="eastAsia" w:ascii="宋体" w:hAnsi="宋体"/>
                  <w:color w:val="auto"/>
                  <w:sz w:val="24"/>
                </w:rPr>
                <w:t>分公司</w:t>
              </w:r>
            </w:ins>
          </w:p>
          <w:p>
            <w:pPr>
              <w:spacing w:line="420" w:lineRule="exact"/>
              <w:rPr>
                <w:ins w:id="231" w:author="黄雅珊" w:date="2022-11-24T16:17:17Z"/>
                <w:rFonts w:ascii="宋体" w:hAnsi="宋体"/>
                <w:color w:val="auto"/>
                <w:sz w:val="24"/>
              </w:rPr>
            </w:pPr>
            <w:ins w:id="232" w:author="黄雅珊" w:date="2022-11-24T16:17:17Z">
              <w:r>
                <w:rPr>
                  <w:rFonts w:hint="eastAsia" w:ascii="宋体" w:hAnsi="宋体"/>
                  <w:color w:val="auto"/>
                  <w:sz w:val="24"/>
                </w:rPr>
                <w:t>项目内容：202</w:t>
              </w:r>
            </w:ins>
            <w:ins w:id="233" w:author="黄雅珊" w:date="2023-02-09T09:56:18Z">
              <w:r>
                <w:rPr>
                  <w:rFonts w:hint="eastAsia" w:ascii="宋体" w:hAnsi="宋体"/>
                  <w:color w:val="auto"/>
                  <w:sz w:val="24"/>
                  <w:lang w:val="en-US" w:eastAsia="zh-CN"/>
                </w:rPr>
                <w:t>3</w:t>
              </w:r>
            </w:ins>
            <w:ins w:id="234" w:author="黄雅珊" w:date="2022-11-24T16:17:17Z">
              <w:r>
                <w:rPr>
                  <w:rFonts w:hint="eastAsia" w:ascii="宋体" w:hAnsi="宋体"/>
                  <w:color w:val="auto"/>
                  <w:sz w:val="24"/>
                </w:rPr>
                <w:t>年员工体检服务采购，具体内容详见询价文件</w:t>
              </w:r>
            </w:ins>
          </w:p>
          <w:p>
            <w:pPr>
              <w:spacing w:line="420" w:lineRule="exact"/>
              <w:ind w:left="1200" w:hanging="1200" w:hangingChars="500"/>
              <w:rPr>
                <w:del w:id="235" w:author="黄雅珊" w:date="2022-11-24T16:17:17Z"/>
                <w:rFonts w:ascii="宋体" w:hAnsi="宋体"/>
                <w:sz w:val="24"/>
              </w:rPr>
            </w:pPr>
            <w:del w:id="236" w:author="黄雅珊" w:date="2022-11-24T16:17:17Z">
              <w:r>
                <w:rPr>
                  <w:rFonts w:hint="eastAsia" w:ascii="宋体" w:hAnsi="宋体"/>
                  <w:sz w:val="24"/>
                </w:rPr>
                <w:delText>项目名称：福建广电网络集团股份有限公司泉州分公司</w:delText>
              </w:r>
            </w:del>
            <w:del w:id="237" w:author="黄雅珊" w:date="2022-11-24T16:17:17Z">
              <w:r>
                <w:rPr>
                  <w:rFonts w:ascii="宋体" w:hAnsi="宋体"/>
                  <w:sz w:val="24"/>
                </w:rPr>
                <w:delText>2023年员工体检服务采购项目</w:delText>
              </w:r>
            </w:del>
          </w:p>
          <w:p>
            <w:pPr>
              <w:spacing w:line="420" w:lineRule="exact"/>
              <w:rPr>
                <w:del w:id="238" w:author="黄雅珊" w:date="2022-11-24T16:17:17Z"/>
                <w:rFonts w:ascii="宋体" w:hAnsi="宋体"/>
                <w:sz w:val="24"/>
              </w:rPr>
            </w:pPr>
            <w:del w:id="239" w:author="黄雅珊" w:date="2022-11-24T16:17:17Z">
              <w:r>
                <w:rPr>
                  <w:rFonts w:hint="eastAsia" w:ascii="宋体" w:hAnsi="宋体"/>
                  <w:sz w:val="24"/>
                </w:rPr>
                <w:delText>买方名称：福建广电网络集团股份有限公司泉州分公司</w:delText>
              </w:r>
            </w:del>
          </w:p>
          <w:p>
            <w:pPr>
              <w:spacing w:line="420" w:lineRule="exact"/>
              <w:rPr>
                <w:del w:id="240" w:author="黄雅珊" w:date="2022-11-24T16:17:17Z"/>
                <w:rFonts w:ascii="宋体" w:hAnsi="宋体"/>
                <w:sz w:val="24"/>
              </w:rPr>
            </w:pPr>
            <w:del w:id="241" w:author="黄雅珊" w:date="2022-11-24T16:17:17Z">
              <w:r>
                <w:rPr>
                  <w:rFonts w:hint="eastAsia" w:ascii="宋体" w:hAnsi="宋体"/>
                  <w:sz w:val="24"/>
                </w:rPr>
                <w:delText>项目内容：</w:delText>
              </w:r>
            </w:del>
            <w:del w:id="242" w:author="黄雅珊" w:date="2022-11-24T16:17:17Z">
              <w:r>
                <w:rPr>
                  <w:rFonts w:ascii="宋体" w:hAnsi="宋体"/>
                  <w:sz w:val="24"/>
                </w:rPr>
                <w:delText>2022年员工体检服务采购，具体内容详见询价文件</w:delText>
              </w:r>
            </w:del>
          </w:p>
          <w:p>
            <w:pPr>
              <w:keepNext/>
              <w:keepLines/>
              <w:spacing w:before="260" w:after="260" w:line="420" w:lineRule="exact"/>
              <w:rPr>
                <w:rFonts w:ascii="宋体" w:hAnsi="宋体"/>
                <w:b w:val="0"/>
                <w:bCs w:val="0"/>
                <w:sz w:val="24"/>
                <w:rPrChange w:id="243"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244"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color w:val="auto"/>
                <w:sz w:val="24"/>
                <w:rPrChange w:id="245" w:author="陈礼军" w:date="2022-10-25T15:59:00Z">
                  <w:rPr>
                    <w:rFonts w:hint="eastAsia" w:ascii="宋体" w:hAnsi="宋体" w:cs="宋体"/>
                    <w:b/>
                    <w:bCs/>
                    <w:color w:val="FF0000"/>
                    <w:sz w:val="24"/>
                  </w:rPr>
                </w:rPrChange>
              </w:rPr>
              <w:t>报价人基本资格标准</w:t>
            </w:r>
            <w:r>
              <w:rPr>
                <w:rFonts w:hint="eastAsia" w:ascii="宋体" w:hAnsi="宋体" w:cs="宋体"/>
                <w:b/>
                <w:bCs/>
                <w:sz w:val="24"/>
              </w:rPr>
              <w:t>：</w:t>
            </w:r>
          </w:p>
          <w:p>
            <w:pPr>
              <w:spacing w:line="460" w:lineRule="exact"/>
              <w:ind w:firstLine="480" w:firstLineChars="200"/>
              <w:rPr>
                <w:rFonts w:ascii="宋体" w:hAnsi="宋体"/>
                <w:sz w:val="24"/>
              </w:rPr>
            </w:pPr>
            <w:r>
              <w:rPr>
                <w:rFonts w:ascii="宋体" w:hAnsi="宋体"/>
                <w:sz w:val="24"/>
              </w:rPr>
              <w:t>(1)报价人应是具有独立法人资格，</w:t>
            </w:r>
            <w:r>
              <w:rPr>
                <w:rFonts w:hint="eastAsia" w:hAnsi="宋体" w:cs="宋体"/>
                <w:color w:val="auto"/>
                <w:sz w:val="24"/>
                <w:rPrChange w:id="246" w:author="陈礼军" w:date="2022-10-25T15:59:00Z">
                  <w:rPr>
                    <w:rFonts w:hint="eastAsia" w:hAnsi="宋体" w:cs="宋体"/>
                    <w:color w:val="000000" w:themeColor="text1"/>
                    <w:sz w:val="24"/>
                    <w14:textFill>
                      <w14:solidFill>
                        <w14:schemeClr w14:val="tx1"/>
                      </w14:solidFill>
                    </w14:textFill>
                  </w:rPr>
                </w:rPrChange>
              </w:rPr>
              <w:t>有能力提供询价货物或服务，</w:t>
            </w:r>
            <w:r>
              <w:rPr>
                <w:rFonts w:hint="eastAsia" w:ascii="宋体" w:hAnsi="宋体"/>
                <w:sz w:val="24"/>
              </w:rPr>
              <w:t>且位于泉</w:t>
            </w:r>
            <w:r>
              <w:rPr>
                <w:rFonts w:ascii="宋体" w:hAnsi="宋体"/>
                <w:sz w:val="24"/>
              </w:rPr>
              <w:t>州中心市区</w:t>
            </w:r>
            <w:r>
              <w:rPr>
                <w:rFonts w:hint="eastAsia" w:ascii="宋体" w:hAnsi="宋体"/>
                <w:sz w:val="24"/>
              </w:rPr>
              <w:t>（</w:t>
            </w:r>
            <w:r>
              <w:rPr>
                <w:rFonts w:ascii="宋体" w:hAnsi="宋体"/>
                <w:sz w:val="24"/>
              </w:rPr>
              <w:t>鲤城区或丰泽区</w:t>
            </w:r>
            <w:r>
              <w:rPr>
                <w:rFonts w:hint="eastAsia" w:ascii="宋体" w:hAnsi="宋体"/>
                <w:sz w:val="24"/>
              </w:rPr>
              <w:t>）具有三级甲等资格的综</w:t>
            </w:r>
            <w:r>
              <w:rPr>
                <w:rFonts w:ascii="宋体" w:hAnsi="宋体"/>
                <w:sz w:val="24"/>
              </w:rPr>
              <w:t>合性</w:t>
            </w:r>
            <w:r>
              <w:rPr>
                <w:rFonts w:hint="eastAsia" w:ascii="宋体" w:hAnsi="宋体"/>
                <w:sz w:val="24"/>
              </w:rPr>
              <w:t>公立医院（报价人应在报价文件中提供事业单位法人证书、资质证明文件复印件，并加盖报价人单位公章）。</w:t>
            </w:r>
          </w:p>
          <w:p>
            <w:pPr>
              <w:spacing w:line="460" w:lineRule="exact"/>
              <w:ind w:firstLine="480" w:firstLineChars="200"/>
              <w:rPr>
                <w:rFonts w:ascii="宋体" w:hAnsi="宋体"/>
                <w:sz w:val="24"/>
              </w:rPr>
            </w:pPr>
            <w:r>
              <w:rPr>
                <w:rFonts w:ascii="宋体" w:hAnsi="宋体"/>
                <w:sz w:val="24"/>
              </w:rPr>
              <w:t>(2)报价人应具有卫生行政主管部门核发有效的《医疗机构执业证许可》</w:t>
            </w:r>
            <w:ins w:id="247" w:author="谢聪林" w:date="2022-11-23T17:27:00Z">
              <w:r>
                <w:rPr>
                  <w:rFonts w:hint="eastAsia" w:ascii="宋体" w:hAnsi="宋体"/>
                  <w:sz w:val="24"/>
                </w:rPr>
                <w:t>或其它证明材料</w:t>
              </w:r>
            </w:ins>
            <w:r>
              <w:rPr>
                <w:rFonts w:ascii="宋体" w:hAnsi="宋体"/>
                <w:sz w:val="24"/>
              </w:rPr>
              <w:t>（报价人应在报价文件中提供相关证书复印件，并加盖报价人单位公章）。</w:t>
            </w:r>
          </w:p>
          <w:p>
            <w:pPr>
              <w:pStyle w:val="13"/>
              <w:widowControl/>
              <w:shd w:val="clear" w:color="auto" w:fill="FFFFFF"/>
              <w:spacing w:line="420" w:lineRule="atLeast"/>
              <w:ind w:firstLine="480" w:firstLineChars="200"/>
              <w:rPr>
                <w:rFonts w:ascii="宋体" w:hAnsi="宋体"/>
              </w:rPr>
              <w:pPrChange w:id="248" w:author="谢聪林(xieconglin)" w:date="2022-11-04T16:15:00Z">
                <w:pPr>
                  <w:pStyle w:val="13"/>
                  <w:widowControl/>
                  <w:shd w:val="clear" w:color="auto" w:fill="FFFFFF"/>
                  <w:spacing w:line="420" w:lineRule="atLeast"/>
                  <w:ind w:firstLine="420" w:firstLineChars="200"/>
                </w:pPr>
              </w:pPrChange>
            </w:pPr>
            <w:r>
              <w:rPr>
                <w:rFonts w:ascii="宋体" w:hAnsi="宋体"/>
                <w:sz w:val="24"/>
                <w:rPrChange w:id="249" w:author="陈礼军" w:date="2022-10-25T15:59:00Z">
                  <w:rPr>
                    <w:rFonts w:ascii="宋体" w:hAnsi="宋体"/>
                    <w:sz w:val="21"/>
                  </w:rPr>
                </w:rPrChange>
              </w:rPr>
              <w:t>(3)本项目不接受联合体报价。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250"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ascii="宋体" w:hAnsi="宋体" w:cs="宋体"/>
                <w:sz w:val="24"/>
                <w:u w:val="single"/>
              </w:rPr>
              <w:t>30</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251"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ins w:id="252" w:author="黄雅珊" w:date="2022-11-24T16:17:33Z"/>
                <w:rFonts w:ascii="宋体" w:hAnsi="宋体" w:cs="宋体"/>
                <w:color w:val="auto"/>
                <w:sz w:val="24"/>
                <w:u w:val="single"/>
              </w:rPr>
            </w:pPr>
            <w:ins w:id="253" w:author="黄雅珊" w:date="2022-11-24T16:17:33Z">
              <w:r>
                <w:rPr>
                  <w:rFonts w:hint="eastAsia" w:ascii="宋体" w:hAnsi="宋体" w:cs="宋体"/>
                  <w:color w:val="auto"/>
                  <w:sz w:val="24"/>
                </w:rPr>
                <w:t>报价文件递交至：福建省广电网络集团有限公司</w:t>
              </w:r>
            </w:ins>
            <w:ins w:id="254" w:author="黄雅珊" w:date="2022-11-24T16:17:33Z">
              <w:r>
                <w:rPr>
                  <w:rFonts w:hint="eastAsia" w:ascii="宋体" w:hAnsi="宋体"/>
                  <w:color w:val="auto"/>
                  <w:sz w:val="24"/>
                  <w:lang w:val="en-US" w:eastAsia="zh-CN"/>
                </w:rPr>
                <w:t>丰泽</w:t>
              </w:r>
            </w:ins>
            <w:ins w:id="255" w:author="黄雅珊" w:date="2022-11-24T16:17:33Z">
              <w:r>
                <w:rPr>
                  <w:rFonts w:hint="eastAsia" w:ascii="宋体" w:hAnsi="宋体"/>
                  <w:color w:val="auto"/>
                  <w:sz w:val="24"/>
                </w:rPr>
                <w:t>分公司</w:t>
              </w:r>
            </w:ins>
            <w:ins w:id="256" w:author="黄雅珊" w:date="2022-11-24T16:17:33Z">
              <w:r>
                <w:rPr>
                  <w:rFonts w:hint="eastAsia" w:ascii="宋体" w:hAnsi="宋体"/>
                  <w:color w:val="auto"/>
                  <w:sz w:val="24"/>
                  <w:u w:val="none"/>
                  <w:lang w:val="en-US" w:eastAsia="zh-CN"/>
                </w:rPr>
                <w:t>综合部</w:t>
              </w:r>
            </w:ins>
          </w:p>
          <w:p>
            <w:pPr>
              <w:spacing w:line="420" w:lineRule="exact"/>
              <w:rPr>
                <w:ins w:id="257" w:author="黄雅珊" w:date="2022-11-24T16:17:33Z"/>
                <w:rFonts w:ascii="宋体" w:hAnsi="宋体"/>
                <w:color w:val="auto"/>
                <w:sz w:val="24"/>
              </w:rPr>
            </w:pPr>
            <w:ins w:id="258" w:author="黄雅珊" w:date="2022-11-24T16:17:33Z">
              <w:r>
                <w:rPr>
                  <w:rFonts w:hint="eastAsia" w:ascii="宋体" w:hAnsi="宋体" w:cs="宋体"/>
                  <w:color w:val="auto"/>
                  <w:sz w:val="24"/>
                </w:rPr>
                <w:t>地  址：</w:t>
              </w:r>
            </w:ins>
            <w:ins w:id="259" w:author="黄雅珊" w:date="2022-11-24T16:17:33Z">
              <w:r>
                <w:rPr>
                  <w:rFonts w:ascii="宋体" w:hAnsi="宋体"/>
                  <w:color w:val="auto"/>
                  <w:sz w:val="24"/>
                </w:rPr>
                <w:t>泉州市丰泽区安吉</w:t>
              </w:r>
            </w:ins>
            <w:ins w:id="260" w:author="黄雅珊" w:date="2022-11-24T16:17:33Z">
              <w:r>
                <w:rPr>
                  <w:rFonts w:hint="eastAsia" w:ascii="宋体" w:hAnsi="宋体"/>
                  <w:color w:val="auto"/>
                  <w:sz w:val="24"/>
                </w:rPr>
                <w:t>南</w:t>
              </w:r>
            </w:ins>
            <w:ins w:id="261" w:author="黄雅珊" w:date="2022-11-24T16:17:33Z">
              <w:r>
                <w:rPr>
                  <w:rFonts w:ascii="宋体" w:hAnsi="宋体"/>
                  <w:color w:val="auto"/>
                  <w:sz w:val="24"/>
                </w:rPr>
                <w:t>路</w:t>
              </w:r>
            </w:ins>
            <w:ins w:id="262" w:author="黄雅珊" w:date="2022-11-24T16:17:33Z">
              <w:r>
                <w:rPr>
                  <w:rFonts w:hint="eastAsia" w:ascii="宋体" w:hAnsi="宋体"/>
                  <w:color w:val="auto"/>
                  <w:sz w:val="24"/>
                </w:rPr>
                <w:t>555号</w:t>
              </w:r>
            </w:ins>
          </w:p>
          <w:p>
            <w:pPr>
              <w:spacing w:line="420" w:lineRule="exact"/>
              <w:rPr>
                <w:ins w:id="263" w:author="黄雅珊" w:date="2022-11-24T16:17:33Z"/>
                <w:rFonts w:ascii="宋体" w:hAnsi="宋体" w:cs="宋体"/>
                <w:color w:val="auto"/>
                <w:sz w:val="24"/>
              </w:rPr>
            </w:pPr>
            <w:ins w:id="264" w:author="黄雅珊" w:date="2022-11-24T16:17:33Z">
              <w:r>
                <w:rPr>
                  <w:rFonts w:hint="eastAsia" w:ascii="宋体" w:hAnsi="宋体" w:cs="宋体"/>
                  <w:color w:val="auto"/>
                  <w:sz w:val="24"/>
                </w:rPr>
                <w:t>接收人：</w:t>
              </w:r>
            </w:ins>
            <w:ins w:id="265" w:author="黄雅珊" w:date="2022-11-24T16:17:33Z">
              <w:r>
                <w:rPr>
                  <w:rFonts w:hint="eastAsia" w:ascii="宋体" w:hAnsi="宋体"/>
                  <w:color w:val="auto"/>
                  <w:sz w:val="24"/>
                  <w:lang w:val="en-US" w:eastAsia="zh-CN"/>
                </w:rPr>
                <w:t>黄女士</w:t>
              </w:r>
            </w:ins>
            <w:ins w:id="266" w:author="黄雅珊" w:date="2022-11-24T16:17:33Z">
              <w:r>
                <w:rPr>
                  <w:rFonts w:hint="eastAsia" w:ascii="宋体" w:hAnsi="宋体"/>
                  <w:color w:val="auto"/>
                  <w:sz w:val="24"/>
                </w:rPr>
                <w:t xml:space="preserve"> ，电话：</w:t>
              </w:r>
            </w:ins>
            <w:ins w:id="267" w:author="黄雅珊" w:date="2022-11-24T16:17:33Z">
              <w:r>
                <w:rPr>
                  <w:rFonts w:hint="eastAsia" w:hAnsi="宋体"/>
                  <w:color w:val="auto"/>
                  <w:sz w:val="24"/>
                </w:rPr>
                <w:t>0595-</w:t>
              </w:r>
            </w:ins>
            <w:ins w:id="268" w:author="黄雅珊" w:date="2022-11-24T16:17:33Z">
              <w:r>
                <w:rPr>
                  <w:rFonts w:hint="eastAsia" w:hAnsi="宋体"/>
                  <w:color w:val="auto"/>
                  <w:sz w:val="24"/>
                  <w:lang w:val="en-US" w:eastAsia="zh-CN"/>
                </w:rPr>
                <w:t>29889582</w:t>
              </w:r>
            </w:ins>
          </w:p>
          <w:p>
            <w:pPr>
              <w:spacing w:line="420" w:lineRule="exact"/>
              <w:rPr>
                <w:del w:id="269" w:author="黄雅珊" w:date="2022-11-24T16:17:33Z"/>
                <w:rFonts w:ascii="宋体" w:hAnsi="宋体" w:cs="宋体"/>
                <w:sz w:val="24"/>
                <w:u w:val="single"/>
              </w:rPr>
            </w:pPr>
            <w:ins w:id="270" w:author="黄雅珊" w:date="2022-11-24T16:17:33Z">
              <w:r>
                <w:rPr>
                  <w:rFonts w:hint="eastAsia" w:ascii="宋体" w:hAnsi="宋体" w:cs="宋体"/>
                  <w:color w:val="auto"/>
                  <w:sz w:val="24"/>
                </w:rPr>
                <w:t>报价截止时间</w:t>
              </w:r>
            </w:ins>
            <w:ins w:id="271" w:author="黄雅珊" w:date="2022-11-24T16:17:33Z">
              <w:r>
                <w:rPr>
                  <w:rFonts w:hint="eastAsia" w:ascii="宋体" w:hAnsi="宋体" w:cs="宋体"/>
                  <w:color w:val="auto"/>
                  <w:sz w:val="24"/>
                  <w:u w:val="none"/>
                </w:rPr>
                <w:t>：</w:t>
              </w:r>
            </w:ins>
            <w:ins w:id="272" w:author="黄雅珊" w:date="2022-11-24T16:17:33Z">
              <w:r>
                <w:rPr>
                  <w:rFonts w:hint="eastAsia" w:ascii="宋体" w:hAnsi="宋体"/>
                  <w:color w:val="auto"/>
                  <w:sz w:val="24"/>
                  <w:u w:val="none"/>
                </w:rPr>
                <w:t>202</w:t>
              </w:r>
            </w:ins>
            <w:ins w:id="273" w:author="黄雅珊" w:date="2023-02-09T09:56:57Z">
              <w:r>
                <w:rPr>
                  <w:rFonts w:hint="eastAsia" w:ascii="宋体" w:hAnsi="宋体"/>
                  <w:color w:val="auto"/>
                  <w:sz w:val="24"/>
                  <w:u w:val="none"/>
                  <w:lang w:val="en-US" w:eastAsia="zh-CN"/>
                </w:rPr>
                <w:t>3</w:t>
              </w:r>
            </w:ins>
            <w:ins w:id="274" w:author="黄雅珊" w:date="2022-11-24T16:17:33Z">
              <w:r>
                <w:rPr>
                  <w:rFonts w:hint="eastAsia" w:ascii="宋体" w:hAnsi="宋体"/>
                  <w:color w:val="auto"/>
                  <w:sz w:val="24"/>
                  <w:u w:val="none"/>
                </w:rPr>
                <w:t>年</w:t>
              </w:r>
            </w:ins>
            <w:ins w:id="275" w:author="黄雅珊" w:date="2023-02-13T16:05:46Z">
              <w:r>
                <w:rPr>
                  <w:rFonts w:hint="eastAsia" w:ascii="宋体" w:hAnsi="宋体"/>
                  <w:color w:val="auto"/>
                  <w:sz w:val="24"/>
                  <w:u w:val="none"/>
                  <w:lang w:val="en-US" w:eastAsia="zh-CN"/>
                </w:rPr>
                <w:t>02</w:t>
              </w:r>
            </w:ins>
            <w:ins w:id="276" w:author="黄雅珊" w:date="2022-11-24T16:17:33Z">
              <w:r>
                <w:rPr>
                  <w:rFonts w:hint="eastAsia" w:ascii="宋体" w:hAnsi="宋体" w:cs="宋体"/>
                  <w:color w:val="auto"/>
                  <w:sz w:val="24"/>
                  <w:u w:val="none"/>
                </w:rPr>
                <w:t>月</w:t>
              </w:r>
            </w:ins>
            <w:ins w:id="277" w:author="黄雅珊" w:date="2023-02-13T16:05:48Z">
              <w:r>
                <w:rPr>
                  <w:rFonts w:hint="eastAsia" w:ascii="宋体" w:hAnsi="宋体" w:cs="宋体"/>
                  <w:color w:val="auto"/>
                  <w:sz w:val="24"/>
                  <w:u w:val="none"/>
                  <w:lang w:val="en-US" w:eastAsia="zh-CN"/>
                </w:rPr>
                <w:t>20</w:t>
              </w:r>
            </w:ins>
            <w:ins w:id="278" w:author="黄雅珊" w:date="2022-11-24T16:17:33Z">
              <w:bookmarkStart w:id="9" w:name="_GoBack"/>
              <w:bookmarkEnd w:id="9"/>
              <w:r>
                <w:rPr>
                  <w:rFonts w:hint="eastAsia" w:ascii="宋体" w:hAnsi="宋体" w:cs="宋体"/>
                  <w:color w:val="auto"/>
                  <w:sz w:val="24"/>
                  <w:u w:val="none"/>
                </w:rPr>
                <w:t>日上</w:t>
              </w:r>
            </w:ins>
            <w:ins w:id="279" w:author="黄雅珊" w:date="2022-11-24T16:17:33Z">
              <w:r>
                <w:rPr>
                  <w:rFonts w:hint="eastAsia" w:ascii="宋体" w:hAnsi="宋体" w:cs="宋体"/>
                  <w:color w:val="auto"/>
                  <w:sz w:val="24"/>
                </w:rPr>
                <w:t>午9：30（北京时间）</w:t>
              </w:r>
            </w:ins>
            <w:del w:id="280" w:author="黄雅珊" w:date="2022-11-24T16:17:33Z">
              <w:r>
                <w:rPr>
                  <w:rFonts w:hint="eastAsia" w:ascii="宋体" w:hAnsi="宋体" w:cs="宋体"/>
                  <w:sz w:val="24"/>
                </w:rPr>
                <w:delText>报价文件递交至：福建省广电网络集团有限公司泉州分公司</w:delText>
              </w:r>
            </w:del>
            <w:del w:id="281" w:author="黄雅珊" w:date="2022-11-24T16:17:33Z">
              <w:r>
                <w:rPr>
                  <w:rFonts w:ascii="宋体" w:hAnsi="宋体" w:cs="宋体"/>
                  <w:sz w:val="24"/>
                </w:rPr>
                <w:delText>207室</w:delText>
              </w:r>
            </w:del>
          </w:p>
          <w:p>
            <w:pPr>
              <w:spacing w:line="420" w:lineRule="exact"/>
              <w:rPr>
                <w:del w:id="282" w:author="黄雅珊" w:date="2022-11-24T16:17:33Z"/>
                <w:rFonts w:ascii="宋体" w:hAnsi="宋体"/>
                <w:sz w:val="24"/>
              </w:rPr>
            </w:pPr>
            <w:del w:id="283" w:author="黄雅珊" w:date="2022-11-24T16:17:33Z">
              <w:r>
                <w:rPr>
                  <w:rFonts w:hint="eastAsia" w:ascii="宋体" w:hAnsi="宋体" w:cs="宋体"/>
                  <w:sz w:val="24"/>
                </w:rPr>
                <w:delText>地</w:delText>
              </w:r>
            </w:del>
            <w:del w:id="284" w:author="黄雅珊" w:date="2022-11-24T16:17:33Z">
              <w:r>
                <w:rPr>
                  <w:rFonts w:ascii="宋体" w:hAnsi="宋体" w:cs="宋体"/>
                  <w:sz w:val="24"/>
                </w:rPr>
                <w:delText xml:space="preserve">  </w:delText>
              </w:r>
            </w:del>
            <w:del w:id="285" w:author="黄雅珊" w:date="2022-11-24T16:17:33Z">
              <w:r>
                <w:rPr>
                  <w:rFonts w:hint="eastAsia" w:ascii="宋体" w:hAnsi="宋体" w:cs="宋体"/>
                  <w:sz w:val="24"/>
                </w:rPr>
                <w:delText>址：</w:delText>
              </w:r>
            </w:del>
            <w:del w:id="286" w:author="黄雅珊" w:date="2022-11-24T16:17:33Z">
              <w:r>
                <w:rPr>
                  <w:rFonts w:ascii="宋体" w:hAnsi="宋体"/>
                  <w:sz w:val="24"/>
                </w:rPr>
                <w:delText>泉州市丰泽区安吉</w:delText>
              </w:r>
            </w:del>
            <w:del w:id="287" w:author="黄雅珊" w:date="2022-11-24T16:17:33Z">
              <w:r>
                <w:rPr>
                  <w:rFonts w:hint="eastAsia" w:ascii="宋体" w:hAnsi="宋体"/>
                  <w:sz w:val="24"/>
                </w:rPr>
                <w:delText>南</w:delText>
              </w:r>
            </w:del>
            <w:del w:id="288" w:author="黄雅珊" w:date="2022-11-24T16:17:33Z">
              <w:r>
                <w:rPr>
                  <w:rFonts w:ascii="宋体" w:hAnsi="宋体"/>
                  <w:sz w:val="24"/>
                </w:rPr>
                <w:delText>路555号</w:delText>
              </w:r>
            </w:del>
          </w:p>
          <w:p>
            <w:pPr>
              <w:spacing w:line="420" w:lineRule="exact"/>
              <w:rPr>
                <w:del w:id="289" w:author="黄雅珊" w:date="2022-11-24T16:17:33Z"/>
                <w:rFonts w:ascii="宋体" w:hAnsi="宋体" w:cs="宋体"/>
                <w:sz w:val="24"/>
              </w:rPr>
            </w:pPr>
            <w:del w:id="290" w:author="黄雅珊" w:date="2022-11-24T16:17:33Z">
              <w:r>
                <w:rPr>
                  <w:rFonts w:hint="eastAsia" w:ascii="宋体" w:hAnsi="宋体" w:cs="宋体"/>
                  <w:sz w:val="24"/>
                </w:rPr>
                <w:delText>接收人：</w:delText>
              </w:r>
            </w:del>
            <w:del w:id="291" w:author="黄雅珊" w:date="2022-11-24T16:17:33Z">
              <w:r>
                <w:rPr>
                  <w:rFonts w:hint="eastAsia" w:ascii="宋体" w:hAnsi="宋体"/>
                  <w:sz w:val="24"/>
                </w:rPr>
                <w:delText>谢先生</w:delText>
              </w:r>
            </w:del>
            <w:del w:id="292" w:author="黄雅珊" w:date="2022-11-24T16:17:33Z">
              <w:r>
                <w:rPr>
                  <w:rFonts w:ascii="宋体" w:hAnsi="宋体"/>
                  <w:sz w:val="24"/>
                </w:rPr>
                <w:delText xml:space="preserve"> </w:delText>
              </w:r>
            </w:del>
            <w:del w:id="293" w:author="黄雅珊" w:date="2022-11-24T16:17:33Z">
              <w:r>
                <w:rPr>
                  <w:rFonts w:hint="eastAsia" w:ascii="宋体" w:hAnsi="宋体"/>
                  <w:sz w:val="24"/>
                </w:rPr>
                <w:delText>，电话：</w:delText>
              </w:r>
            </w:del>
            <w:del w:id="294" w:author="黄雅珊" w:date="2022-11-24T16:17:33Z">
              <w:r>
                <w:rPr>
                  <w:rFonts w:ascii="宋体" w:hAnsi="宋体"/>
                  <w:sz w:val="24"/>
                </w:rPr>
                <w:delText>0595-22256055</w:delText>
              </w:r>
            </w:del>
          </w:p>
          <w:p>
            <w:pPr>
              <w:spacing w:line="420" w:lineRule="exact"/>
              <w:rPr>
                <w:rFonts w:ascii="宋体" w:hAnsi="宋体" w:cs="宋体"/>
                <w:sz w:val="24"/>
              </w:rPr>
            </w:pPr>
            <w:del w:id="295" w:author="黄雅珊" w:date="2022-11-24T16:17:33Z">
              <w:r>
                <w:rPr>
                  <w:rFonts w:hint="eastAsia" w:ascii="宋体" w:hAnsi="宋体" w:cs="宋体"/>
                  <w:sz w:val="24"/>
                </w:rPr>
                <w:delText>报价截止时间：</w:delText>
              </w:r>
            </w:del>
            <w:del w:id="296" w:author="黄雅珊" w:date="2022-11-24T16:17:33Z">
              <w:r>
                <w:rPr>
                  <w:rFonts w:ascii="宋体" w:hAnsi="宋体"/>
                  <w:sz w:val="24"/>
                </w:rPr>
                <w:delText>2022年</w:delText>
              </w:r>
            </w:del>
            <w:del w:id="297" w:author="黄雅珊" w:date="2022-11-24T16:17:33Z">
              <w:r>
                <w:rPr>
                  <w:rFonts w:ascii="宋体" w:hAnsi="宋体"/>
                  <w:color w:val="auto"/>
                  <w:sz w:val="24"/>
                  <w:u w:val="single"/>
                  <w:rPrChange w:id="298" w:author="陈礼军" w:date="2022-10-25T15:59:00Z">
                    <w:rPr>
                      <w:rFonts w:ascii="宋体" w:hAnsi="宋体"/>
                      <w:color w:val="FF0000"/>
                      <w:sz w:val="24"/>
                      <w:u w:val="single"/>
                    </w:rPr>
                  </w:rPrChange>
                </w:rPr>
                <w:delText>　　</w:delText>
              </w:r>
            </w:del>
            <w:ins w:id="299" w:author="陈礼军" w:date="2022-10-25T15:59:00Z">
              <w:del w:id="300" w:author="黄雅珊" w:date="2022-11-24T16:17:33Z">
                <w:r>
                  <w:rPr>
                    <w:rFonts w:ascii="宋体" w:hAnsi="宋体"/>
                    <w:color w:val="auto"/>
                    <w:sz w:val="24"/>
                    <w:u w:val="single"/>
                    <w:rPrChange w:id="301" w:author="陈礼军" w:date="2022-10-25T15:59:00Z">
                      <w:rPr>
                        <w:rFonts w:ascii="宋体" w:hAnsi="宋体"/>
                        <w:color w:val="FF0000"/>
                        <w:sz w:val="24"/>
                        <w:u w:val="single"/>
                      </w:rPr>
                    </w:rPrChange>
                  </w:rPr>
                  <w:delText>10</w:delText>
                </w:r>
              </w:del>
            </w:ins>
            <w:del w:id="302" w:author="黄雅珊" w:date="2022-11-24T16:17:33Z">
              <w:r>
                <w:rPr>
                  <w:rFonts w:hint="eastAsia" w:ascii="宋体" w:hAnsi="宋体" w:cs="宋体"/>
                  <w:color w:val="auto"/>
                  <w:sz w:val="24"/>
                  <w:rPrChange w:id="303" w:author="陈礼军" w:date="2022-10-25T15:59:00Z">
                    <w:rPr>
                      <w:rFonts w:hint="eastAsia" w:ascii="宋体" w:hAnsi="宋体" w:cs="宋体"/>
                      <w:color w:val="FF0000"/>
                      <w:sz w:val="24"/>
                    </w:rPr>
                  </w:rPrChange>
                </w:rPr>
                <w:delText>月</w:delText>
              </w:r>
            </w:del>
            <w:del w:id="304" w:author="黄雅珊" w:date="2022-11-24T16:17:33Z">
              <w:r>
                <w:rPr>
                  <w:rFonts w:ascii="宋体" w:hAnsi="宋体" w:cs="宋体"/>
                  <w:color w:val="auto"/>
                  <w:sz w:val="24"/>
                  <w:u w:val="single"/>
                  <w:rPrChange w:id="305" w:author="陈礼军" w:date="2022-10-25T15:59:00Z">
                    <w:rPr>
                      <w:rFonts w:ascii="宋体" w:hAnsi="宋体" w:cs="宋体"/>
                      <w:color w:val="FF0000"/>
                      <w:sz w:val="24"/>
                      <w:u w:val="single"/>
                    </w:rPr>
                  </w:rPrChange>
                </w:rPr>
                <w:delText>　　</w:delText>
              </w:r>
            </w:del>
            <w:ins w:id="306" w:author="陈礼军" w:date="2022-10-25T15:59:00Z">
              <w:del w:id="307" w:author="黄雅珊" w:date="2022-11-24T16:17:33Z">
                <w:r>
                  <w:rPr>
                    <w:rFonts w:ascii="宋体" w:hAnsi="宋体" w:cs="宋体"/>
                    <w:color w:val="auto"/>
                    <w:sz w:val="24"/>
                    <w:u w:val="single"/>
                    <w:rPrChange w:id="308" w:author="陈礼军" w:date="2022-10-25T15:59:00Z">
                      <w:rPr>
                        <w:rFonts w:ascii="宋体" w:hAnsi="宋体" w:cs="宋体"/>
                        <w:color w:val="FF0000"/>
                        <w:sz w:val="24"/>
                        <w:u w:val="single"/>
                      </w:rPr>
                    </w:rPrChange>
                  </w:rPr>
                  <w:delText>31</w:delText>
                </w:r>
              </w:del>
            </w:ins>
            <w:del w:id="309" w:author="黄雅珊" w:date="2022-11-24T16:17:33Z">
              <w:r>
                <w:rPr>
                  <w:rFonts w:hint="eastAsia" w:ascii="宋体" w:hAnsi="宋体" w:cs="宋体"/>
                  <w:color w:val="auto"/>
                  <w:sz w:val="24"/>
                  <w:rPrChange w:id="310" w:author="陈礼军" w:date="2022-10-25T15:59:00Z">
                    <w:rPr>
                      <w:rFonts w:hint="eastAsia" w:ascii="宋体" w:hAnsi="宋体" w:cs="宋体"/>
                      <w:color w:val="FF0000"/>
                      <w:sz w:val="24"/>
                    </w:rPr>
                  </w:rPrChange>
                </w:rPr>
                <w:delText>日</w:delText>
              </w:r>
            </w:del>
            <w:del w:id="311" w:author="黄雅珊" w:date="2022-11-24T16:17:33Z">
              <w:r>
                <w:rPr>
                  <w:rFonts w:hint="eastAsia" w:ascii="宋体" w:hAnsi="宋体" w:cs="宋体"/>
                  <w:sz w:val="24"/>
                </w:rPr>
                <w:delText>上午</w:delText>
              </w:r>
            </w:del>
            <w:del w:id="312" w:author="黄雅珊" w:date="2022-11-24T16:17:33Z">
              <w:r>
                <w:rPr>
                  <w:rFonts w:ascii="宋体" w:hAnsi="宋体" w:cs="宋体"/>
                  <w:sz w:val="24"/>
                </w:rPr>
                <w:delText>9：30（北京时间）</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313"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r>
              <w:rPr>
                <w:rFonts w:ascii="宋体" w:hAnsi="宋体"/>
                <w:b/>
                <w:sz w:val="24"/>
              </w:rPr>
              <w:t>:</w:t>
            </w:r>
          </w:p>
          <w:p>
            <w:pPr>
              <w:spacing w:line="380" w:lineRule="exact"/>
              <w:ind w:firstLine="480" w:firstLineChars="200"/>
              <w:rPr>
                <w:rFonts w:hint="default" w:ascii="宋体" w:hAnsi="宋体" w:eastAsia="宋体"/>
                <w:sz w:val="24"/>
                <w:lang w:val="en-US" w:eastAsia="zh-CN"/>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314"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sz w:val="24"/>
                <w:szCs w:val="24"/>
              </w:rPr>
            </w:pPr>
            <w:r>
              <w:rPr>
                <w:rFonts w:hint="eastAsia" w:ascii="宋体" w:hAnsi="宋体" w:cs="Calibri" w:eastAsiaTheme="minorEastAsia"/>
                <w:b/>
                <w:kern w:val="0"/>
                <w:sz w:val="24"/>
                <w:szCs w:val="22"/>
                <w:rPrChange w:id="315" w:author="陈礼军" w:date="2022-10-25T15:59:00Z">
                  <w:rPr>
                    <w:rFonts w:hint="eastAsia" w:ascii="宋体" w:hAnsi="宋体" w:eastAsia="宋体" w:cs="Times New Roman"/>
                    <w:b/>
                    <w:kern w:val="0"/>
                    <w:sz w:val="24"/>
                    <w:szCs w:val="24"/>
                  </w:rPr>
                </w:rPrChange>
              </w:rPr>
              <w:t>项目咨询及其他</w:t>
            </w:r>
          </w:p>
          <w:p>
            <w:pPr>
              <w:pStyle w:val="4"/>
              <w:spacing w:line="420" w:lineRule="exact"/>
              <w:ind w:firstLine="480" w:firstLineChars="200"/>
              <w:rPr>
                <w:rFonts w:ascii="宋体" w:hAnsi="宋体"/>
                <w:b/>
                <w:bCs/>
                <w:color w:val="auto"/>
                <w:szCs w:val="24"/>
                <w:u w:val="single"/>
                <w:rPrChange w:id="316" w:author="陈礼军" w:date="2022-10-25T15:59:00Z">
                  <w:rPr>
                    <w:rFonts w:ascii="宋体" w:hAnsi="宋体"/>
                    <w:b/>
                    <w:bCs/>
                    <w:color w:val="FF0000"/>
                    <w:szCs w:val="24"/>
                    <w:u w:val="single"/>
                  </w:rPr>
                </w:rPrChange>
              </w:rPr>
            </w:pPr>
            <w:r>
              <w:rPr>
                <w:rFonts w:ascii="宋体" w:hAnsi="宋体" w:cs="Calibri" w:eastAsiaTheme="minorEastAsia"/>
                <w:sz w:val="24"/>
                <w:szCs w:val="24"/>
                <w:rPrChange w:id="317" w:author="陈礼军" w:date="2022-10-25T15:59:00Z">
                  <w:rPr>
                    <w:rFonts w:ascii="宋体" w:hAnsi="宋体" w:eastAsia="宋体" w:cs="Times New Roman"/>
                    <w:sz w:val="24"/>
                    <w:szCs w:val="24"/>
                  </w:rPr>
                </w:rPrChange>
              </w:rPr>
              <w:t>(1)</w:t>
            </w:r>
            <w:r>
              <w:rPr>
                <w:rFonts w:hint="eastAsia" w:ascii="宋体" w:hAnsi="宋体" w:cs="Calibri" w:eastAsiaTheme="minorEastAsia"/>
                <w:bCs/>
                <w:kern w:val="0"/>
                <w:sz w:val="24"/>
                <w:szCs w:val="22"/>
                <w:rPrChange w:id="318" w:author="陈礼军" w:date="2022-10-25T15:59:00Z">
                  <w:rPr>
                    <w:rFonts w:hint="eastAsia" w:ascii="宋体" w:hAnsi="宋体" w:eastAsia="宋体" w:cs="Times New Roman"/>
                    <w:bCs/>
                    <w:kern w:val="0"/>
                    <w:sz w:val="24"/>
                    <w:szCs w:val="24"/>
                  </w:rPr>
                </w:rPrChange>
              </w:rPr>
              <w:t>报价人为了解更多的项目基础资料和背景，可以与本项目的业主进行项目咨询和交流，</w:t>
            </w:r>
            <w:r>
              <w:rPr>
                <w:rFonts w:hint="eastAsia" w:ascii="宋体" w:hAnsi="宋体" w:cs="Calibri" w:eastAsiaTheme="minorEastAsia"/>
                <w:sz w:val="24"/>
                <w:szCs w:val="24"/>
                <w:rPrChange w:id="319" w:author="陈礼军" w:date="2022-10-25T15:59:00Z">
                  <w:rPr>
                    <w:rFonts w:hint="eastAsia" w:ascii="宋体" w:hAnsi="宋体" w:eastAsia="宋体" w:cs="Times New Roman"/>
                    <w:sz w:val="24"/>
                    <w:szCs w:val="24"/>
                  </w:rPr>
                </w:rPrChange>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Change w:id="320" w:author="陈礼军" w:date="2022-10-25T15:59:00Z">
                  <w:rPr>
                    <w:rFonts w:ascii="宋体" w:hAnsi="宋体"/>
                    <w:b/>
                    <w:bCs/>
                    <w:sz w:val="24"/>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hint="eastAsia" w:ascii="宋体" w:hAnsi="宋体"/>
                <w:sz w:val="24"/>
              </w:rPr>
              <w:t>所有项目的报价。</w:t>
            </w:r>
          </w:p>
          <w:p>
            <w:pPr>
              <w:spacing w:line="420" w:lineRule="exact"/>
              <w:ind w:firstLine="480" w:firstLineChars="200"/>
              <w:rPr>
                <w:rFonts w:ascii="宋体" w:hAnsi="宋体"/>
                <w:sz w:val="24"/>
              </w:rPr>
            </w:pPr>
            <w:r>
              <w:rPr>
                <w:rFonts w:ascii="宋体" w:hAnsi="宋体"/>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spacing w:line="420" w:lineRule="exact"/>
              <w:ind w:firstLine="240" w:firstLineChars="100"/>
              <w:rPr>
                <w:ins w:id="321" w:author="黄雅珊" w:date="2023-02-09T10:25:36Z"/>
                <w:rFonts w:hint="eastAsia" w:ascii="宋体" w:hAnsi="宋体"/>
                <w:sz w:val="24"/>
              </w:rPr>
            </w:pPr>
            <w:r>
              <w:rPr>
                <w:rFonts w:ascii="宋体" w:hAnsi="宋体"/>
                <w:sz w:val="24"/>
              </w:rPr>
              <w:t xml:space="preserve">(6) </w:t>
            </w:r>
            <w:r>
              <w:rPr>
                <w:rFonts w:hint="eastAsia" w:ascii="宋体" w:hAnsi="宋体"/>
                <w:sz w:val="24"/>
              </w:rPr>
              <w:t>报价人提交的报价文件应装订成册，避免文件散乱。</w:t>
            </w:r>
          </w:p>
          <w:p>
            <w:pPr>
              <w:spacing w:line="420" w:lineRule="exact"/>
              <w:ind w:firstLine="240" w:firstLineChars="100"/>
              <w:rPr>
                <w:rFonts w:hint="eastAsia" w:ascii="宋体" w:hAnsi="宋体"/>
                <w:sz w:val="24"/>
              </w:rPr>
            </w:pPr>
            <w:ins w:id="322" w:author="黄雅珊" w:date="2023-02-09T10:25:43Z">
              <w:r>
                <w:rPr>
                  <w:rFonts w:ascii="宋体" w:hAnsi="宋体"/>
                  <w:sz w:val="24"/>
                </w:rPr>
                <w:t>(</w:t>
              </w:r>
            </w:ins>
            <w:ins w:id="323" w:author="黄雅珊" w:date="2023-02-09T10:25:43Z">
              <w:r>
                <w:rPr>
                  <w:rFonts w:hint="eastAsia" w:ascii="宋体" w:hAnsi="宋体"/>
                  <w:sz w:val="24"/>
                </w:rPr>
                <w:t>7</w:t>
              </w:r>
            </w:ins>
            <w:ins w:id="324" w:author="黄雅珊" w:date="2023-02-09T10:25:43Z">
              <w:r>
                <w:rPr>
                  <w:rFonts w:ascii="宋体" w:hAnsi="宋体"/>
                  <w:sz w:val="24"/>
                </w:rPr>
                <w:t>)</w:t>
              </w:r>
            </w:ins>
            <w:ins w:id="325" w:author="黄雅珊" w:date="2023-02-09T10:25:43Z">
              <w:r>
                <w:rPr>
                  <w:rFonts w:hint="eastAsia" w:cs="Calibri" w:asciiTheme="majorEastAsia" w:hAnsiTheme="majorEastAsia" w:eastAsiaTheme="majorEastAsia"/>
                  <w:bCs/>
                  <w:sz w:val="24"/>
                </w:rPr>
                <w:t>本项目递交报价文件截止时间止，若递交报价文件的报价人数量不足3家，或本项目通过资格及报价文件响应性审查合格的报价人数量不足3家的情况下，按以下规定执行：①通过资格及报价文件响应性审查的合格的报价人数量仅有2家的，则直接按内部询价方式，以报价最低者为中选人；②通过资格及报价文件响应性审查的合格的报价人数量仅有1家的情况下，直接对一家报价人采用单一来源谈判方式，并按规定的谈判程序进行谈判[报价人递交的报价文件中已注明的</w:t>
              </w:r>
            </w:ins>
            <w:ins w:id="326" w:author="黄雅珊" w:date="2023-02-09T10:25:43Z">
              <w:r>
                <w:rPr>
                  <w:rFonts w:cs="Calibri" w:asciiTheme="majorEastAsia" w:hAnsiTheme="majorEastAsia" w:eastAsiaTheme="majorEastAsia"/>
                  <w:bCs/>
                  <w:sz w:val="24"/>
                </w:rPr>
                <w:t>“</w:t>
              </w:r>
            </w:ins>
            <w:ins w:id="327" w:author="黄雅珊" w:date="2023-02-09T10:25:43Z">
              <w:r>
                <w:rPr>
                  <w:rFonts w:hint="eastAsia" w:cs="Calibri" w:asciiTheme="majorEastAsia" w:hAnsiTheme="majorEastAsia" w:eastAsiaTheme="majorEastAsia"/>
                  <w:bCs/>
                  <w:sz w:val="24"/>
                </w:rPr>
                <w:t>报价含税总价（单价累加之和）</w:t>
              </w:r>
            </w:ins>
            <w:ins w:id="328" w:author="黄雅珊" w:date="2023-02-09T10:25:43Z">
              <w:r>
                <w:rPr>
                  <w:rFonts w:cs="Calibri" w:asciiTheme="majorEastAsia" w:hAnsiTheme="majorEastAsia" w:eastAsiaTheme="majorEastAsia"/>
                  <w:bCs/>
                  <w:sz w:val="24"/>
                </w:rPr>
                <w:t>”</w:t>
              </w:r>
            </w:ins>
            <w:ins w:id="329" w:author="黄雅珊" w:date="2023-02-09T10:25:43Z">
              <w:r>
                <w:rPr>
                  <w:rFonts w:hint="eastAsia" w:cs="Calibri" w:asciiTheme="majorEastAsia" w:hAnsiTheme="majorEastAsia" w:eastAsiaTheme="majorEastAsia"/>
                  <w:bCs/>
                  <w:sz w:val="24"/>
                </w:rPr>
                <w:t>即为谈判的首次报价]。经评审及谈判后，参加谈判的报价人应按评审小组的要求提交本项目最终报价（最终报价不得高于首次报价）。</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Change w:id="330" w:author="陈礼军" w:date="2022-10-25T15:59:00Z">
                  <w:rPr>
                    <w:rFonts w:ascii="宋体" w:hAnsi="宋体" w:eastAsia="黑体"/>
                    <w:b/>
                    <w:bCs/>
                    <w:sz w:val="24"/>
                    <w:szCs w:val="20"/>
                    <w:lang w:val="zh-CN"/>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color w:val="auto"/>
                <w:sz w:val="24"/>
                <w:szCs w:val="20"/>
                <w:rPrChange w:id="331" w:author="陈礼军" w:date="2022-10-25T15:59:00Z">
                  <w:rPr>
                    <w:rFonts w:ascii="宋体" w:hAnsi="宋体"/>
                    <w:b/>
                    <w:color w:val="000000" w:themeColor="text1"/>
                    <w:sz w:val="24"/>
                    <w:szCs w:val="20"/>
                    <w14:textFill>
                      <w14:solidFill>
                        <w14:schemeClr w14:val="tx1"/>
                      </w14:solidFill>
                    </w14:textFill>
                  </w:rPr>
                </w:rPrChange>
              </w:rPr>
            </w:pPr>
            <w:r>
              <w:rPr>
                <w:rFonts w:hint="eastAsia" w:ascii="宋体" w:hAnsi="宋体"/>
                <w:b/>
                <w:color w:val="auto"/>
                <w:sz w:val="24"/>
                <w:szCs w:val="20"/>
                <w:rPrChange w:id="332" w:author="陈礼军" w:date="2022-10-25T15:59:00Z">
                  <w:rPr>
                    <w:rFonts w:hint="eastAsia" w:ascii="宋体" w:hAnsi="宋体"/>
                    <w:b/>
                    <w:color w:val="000000" w:themeColor="text1"/>
                    <w:sz w:val="24"/>
                    <w:szCs w:val="20"/>
                    <w14:textFill>
                      <w14:solidFill>
                        <w14:schemeClr w14:val="tx1"/>
                      </w14:solidFill>
                    </w14:textFill>
                  </w:rPr>
                </w:rPrChange>
              </w:rPr>
              <w:t>本项目最高限价为：</w:t>
            </w:r>
            <w:r>
              <w:rPr>
                <w:rFonts w:hint="eastAsia" w:ascii="宋体" w:hAnsi="宋体"/>
                <w:b/>
                <w:color w:val="auto"/>
                <w:sz w:val="24"/>
                <w:szCs w:val="20"/>
                <w:u w:val="single"/>
                <w:rPrChange w:id="333" w:author="陈礼军" w:date="2022-10-25T15:59:00Z">
                  <w:rPr>
                    <w:rFonts w:hint="eastAsia" w:ascii="宋体" w:hAnsi="宋体"/>
                    <w:b/>
                    <w:color w:val="000000" w:themeColor="text1"/>
                    <w:sz w:val="24"/>
                    <w:szCs w:val="20"/>
                    <w:u w:val="single"/>
                    <w14:textFill>
                      <w14:solidFill>
                        <w14:schemeClr w14:val="tx1"/>
                      </w14:solidFill>
                    </w14:textFill>
                  </w:rPr>
                </w:rPrChange>
              </w:rPr>
              <w:t>　　</w:t>
            </w:r>
            <w:del w:id="334" w:author="黄雅珊" w:date="2022-11-24T16:18:17Z">
              <w:r>
                <w:rPr>
                  <w:rFonts w:ascii="宋体" w:hAnsi="宋体"/>
                  <w:b/>
                  <w:color w:val="auto"/>
                  <w:sz w:val="24"/>
                  <w:szCs w:val="20"/>
                  <w:u w:val="single"/>
                  <w:rPrChange w:id="335" w:author="陈礼军" w:date="2022-10-25T15:59:00Z">
                    <w:rPr>
                      <w:rFonts w:ascii="宋体" w:hAnsi="宋体"/>
                      <w:b/>
                      <w:color w:val="000000" w:themeColor="text1"/>
                      <w:sz w:val="24"/>
                      <w:szCs w:val="20"/>
                      <w:u w:val="single"/>
                      <w14:textFill>
                        <w14:solidFill>
                          <w14:schemeClr w14:val="tx1"/>
                        </w14:solidFill>
                      </w14:textFill>
                    </w:rPr>
                  </w:rPrChange>
                </w:rPr>
                <w:delText>157500</w:delText>
              </w:r>
            </w:del>
            <w:ins w:id="336" w:author="黄雅珊" w:date="2022-11-24T16:18:17Z">
              <w:r>
                <w:rPr>
                  <w:rFonts w:hint="eastAsia" w:ascii="宋体" w:hAnsi="宋体"/>
                  <w:b/>
                  <w:color w:val="auto"/>
                  <w:sz w:val="24"/>
                  <w:szCs w:val="20"/>
                  <w:u w:val="single"/>
                  <w:lang w:eastAsia="zh-CN"/>
                </w:rPr>
                <w:t>6</w:t>
              </w:r>
            </w:ins>
            <w:ins w:id="337" w:author="黄雅珊" w:date="2022-11-24T16:18:17Z">
              <w:r>
                <w:rPr>
                  <w:rFonts w:hint="eastAsia" w:ascii="宋体" w:hAnsi="宋体"/>
                  <w:b/>
                  <w:color w:val="auto"/>
                  <w:sz w:val="24"/>
                  <w:szCs w:val="20"/>
                  <w:u w:val="single"/>
                  <w:lang w:val="en-US" w:eastAsia="zh-CN"/>
                </w:rPr>
                <w:t>6</w:t>
              </w:r>
            </w:ins>
            <w:ins w:id="338" w:author="黄雅珊" w:date="2022-11-24T16:18:18Z">
              <w:r>
                <w:rPr>
                  <w:rFonts w:hint="eastAsia" w:ascii="宋体" w:hAnsi="宋体"/>
                  <w:b/>
                  <w:color w:val="auto"/>
                  <w:sz w:val="24"/>
                  <w:szCs w:val="20"/>
                  <w:u w:val="single"/>
                  <w:lang w:val="en-US" w:eastAsia="zh-CN"/>
                </w:rPr>
                <w:t>000</w:t>
              </w:r>
            </w:ins>
            <w:r>
              <w:rPr>
                <w:rFonts w:ascii="宋体" w:hAnsi="宋体"/>
                <w:b/>
                <w:color w:val="auto"/>
                <w:sz w:val="24"/>
                <w:szCs w:val="20"/>
                <w:u w:val="single"/>
                <w:rPrChange w:id="339" w:author="陈礼军" w:date="2022-10-25T15:59:00Z">
                  <w:rPr>
                    <w:rFonts w:ascii="宋体" w:hAnsi="宋体"/>
                    <w:b/>
                    <w:color w:val="000000" w:themeColor="text1"/>
                    <w:sz w:val="24"/>
                    <w:szCs w:val="20"/>
                    <w:u w:val="single"/>
                    <w14:textFill>
                      <w14:solidFill>
                        <w14:schemeClr w14:val="tx1"/>
                      </w14:solidFill>
                    </w14:textFill>
                  </w:rPr>
                </w:rPrChange>
              </w:rPr>
              <w:t>　</w:t>
            </w:r>
            <w:del w:id="340" w:author="谢聪林" w:date="2022-11-11T16:18:00Z">
              <w:r>
                <w:rPr>
                  <w:rFonts w:ascii="宋体" w:hAnsi="宋体"/>
                  <w:b/>
                  <w:color w:val="auto"/>
                  <w:sz w:val="24"/>
                  <w:szCs w:val="20"/>
                  <w:u w:val="single"/>
                  <w:rPrChange w:id="341" w:author="陈礼军" w:date="2022-10-25T15:59:00Z">
                    <w:rPr>
                      <w:rFonts w:ascii="宋体" w:hAnsi="宋体"/>
                      <w:b/>
                      <w:color w:val="000000" w:themeColor="text1"/>
                      <w:sz w:val="24"/>
                      <w:szCs w:val="20"/>
                      <w:u w:val="single"/>
                      <w14:textFill>
                        <w14:solidFill>
                          <w14:schemeClr w14:val="tx1"/>
                        </w14:solidFill>
                      </w14:textFill>
                    </w:rPr>
                  </w:rPrChange>
                </w:rPr>
                <w:delText>　</w:delText>
              </w:r>
            </w:del>
            <w:del w:id="342" w:author="谢聪林(xieconglin)" w:date="2022-11-04T16:15:00Z">
              <w:r>
                <w:rPr>
                  <w:rFonts w:hint="eastAsia" w:ascii="宋体" w:hAnsi="宋体"/>
                  <w:b/>
                  <w:color w:val="auto"/>
                  <w:sz w:val="24"/>
                  <w:szCs w:val="20"/>
                  <w:rPrChange w:id="343" w:author="陈礼军" w:date="2022-10-25T15:59:00Z">
                    <w:rPr>
                      <w:rFonts w:hint="eastAsia" w:ascii="宋体" w:hAnsi="宋体"/>
                      <w:b/>
                      <w:color w:val="000000" w:themeColor="text1"/>
                      <w:sz w:val="24"/>
                      <w:szCs w:val="20"/>
                      <w14:textFill>
                        <w14:solidFill>
                          <w14:schemeClr w14:val="tx1"/>
                        </w14:solidFill>
                      </w14:textFill>
                    </w:rPr>
                  </w:rPrChange>
                </w:rPr>
                <w:delText>万</w:delText>
              </w:r>
            </w:del>
            <w:r>
              <w:rPr>
                <w:rFonts w:hint="eastAsia" w:ascii="宋体" w:hAnsi="宋体"/>
                <w:b/>
                <w:color w:val="auto"/>
                <w:sz w:val="24"/>
                <w:szCs w:val="20"/>
                <w:rPrChange w:id="344" w:author="陈礼军" w:date="2022-10-25T15:59:00Z">
                  <w:rPr>
                    <w:rFonts w:hint="eastAsia" w:ascii="宋体" w:hAnsi="宋体"/>
                    <w:b/>
                    <w:color w:val="000000" w:themeColor="text1"/>
                    <w:sz w:val="24"/>
                    <w:szCs w:val="20"/>
                    <w14:textFill>
                      <w14:solidFill>
                        <w14:schemeClr w14:val="tx1"/>
                      </w14:solidFill>
                    </w14:textFill>
                  </w:rPr>
                </w:rPrChange>
              </w:rPr>
              <w:t>元人民币</w:t>
            </w:r>
            <w:del w:id="345" w:author="黄雅珊" w:date="2022-11-24T16:18:26Z">
              <w:r>
                <w:rPr>
                  <w:rFonts w:hint="eastAsia" w:ascii="宋体" w:hAnsi="宋体"/>
                  <w:b/>
                  <w:color w:val="auto"/>
                  <w:sz w:val="24"/>
                  <w:szCs w:val="20"/>
                  <w:rPrChange w:id="346" w:author="陈礼军" w:date="2022-10-25T15:59:00Z">
                    <w:rPr>
                      <w:rFonts w:hint="eastAsia" w:ascii="宋体" w:hAnsi="宋体"/>
                      <w:b/>
                      <w:color w:val="000000" w:themeColor="text1"/>
                      <w:sz w:val="24"/>
                      <w:szCs w:val="20"/>
                      <w14:textFill>
                        <w14:solidFill>
                          <w14:schemeClr w14:val="tx1"/>
                        </w14:solidFill>
                      </w14:textFill>
                    </w:rPr>
                  </w:rPrChange>
                </w:rPr>
                <w:delText>（</w:delText>
              </w:r>
            </w:del>
            <w:del w:id="347" w:author="黄雅珊" w:date="2022-11-24T16:18:26Z">
              <w:r>
                <w:rPr>
                  <w:rFonts w:hint="eastAsia" w:hAnsi="宋体"/>
                  <w:b/>
                  <w:color w:val="auto"/>
                  <w:sz w:val="24"/>
                  <w:rPrChange w:id="348" w:author="陈礼军" w:date="2022-10-25T15:59:00Z">
                    <w:rPr>
                      <w:rFonts w:hint="eastAsia" w:hAnsi="宋体"/>
                      <w:b/>
                      <w:color w:val="000000" w:themeColor="text1"/>
                      <w:sz w:val="24"/>
                      <w14:textFill>
                        <w14:solidFill>
                          <w14:schemeClr w14:val="tx1"/>
                        </w14:solidFill>
                      </w14:textFill>
                    </w:rPr>
                  </w:rPrChange>
                </w:rPr>
                <w:delText>其中</w:delText>
              </w:r>
            </w:del>
            <w:del w:id="349" w:author="黄雅珊" w:date="2022-11-24T16:18:26Z">
              <w:r>
                <w:rPr>
                  <w:rFonts w:hAnsi="宋体"/>
                  <w:b/>
                  <w:color w:val="auto"/>
                  <w:sz w:val="24"/>
                  <w:rPrChange w:id="350" w:author="陈礼军" w:date="2022-10-25T15:59:00Z">
                    <w:rPr>
                      <w:rFonts w:hAnsi="宋体"/>
                      <w:b/>
                      <w:color w:val="000000" w:themeColor="text1"/>
                      <w:sz w:val="24"/>
                      <w14:textFill>
                        <w14:solidFill>
                          <w14:schemeClr w14:val="tx1"/>
                        </w14:solidFill>
                      </w14:textFill>
                    </w:rPr>
                  </w:rPrChange>
                </w:rPr>
                <w:delText>男性体检项目为</w:delText>
              </w:r>
            </w:del>
            <w:del w:id="351" w:author="黄雅珊" w:date="2022-11-24T16:18:26Z">
              <w:r>
                <w:rPr>
                  <w:rFonts w:hAnsi="宋体"/>
                  <w:b/>
                  <w:color w:val="auto"/>
                  <w:sz w:val="24"/>
                  <w:rPrChange w:id="352" w:author="陈礼军" w:date="2022-10-25T15:59:00Z">
                    <w:rPr>
                      <w:rFonts w:hAnsi="宋体"/>
                      <w:b/>
                      <w:color w:val="000000" w:themeColor="text1"/>
                      <w:sz w:val="24"/>
                      <w14:textFill>
                        <w14:solidFill>
                          <w14:schemeClr w14:val="tx1"/>
                        </w14:solidFill>
                      </w14:textFill>
                    </w:rPr>
                  </w:rPrChange>
                </w:rPr>
                <w:delText>900</w:delText>
              </w:r>
            </w:del>
            <w:del w:id="353" w:author="黄雅珊" w:date="2022-11-24T16:18:26Z">
              <w:r>
                <w:rPr>
                  <w:rFonts w:hAnsi="宋体"/>
                  <w:b/>
                  <w:color w:val="auto"/>
                  <w:sz w:val="24"/>
                  <w:rPrChange w:id="354" w:author="陈礼军" w:date="2022-10-25T15:59:00Z">
                    <w:rPr>
                      <w:rFonts w:hAnsi="宋体"/>
                      <w:b/>
                      <w:color w:val="000000" w:themeColor="text1"/>
                      <w:sz w:val="24"/>
                      <w14:textFill>
                        <w14:solidFill>
                          <w14:schemeClr w14:val="tx1"/>
                        </w14:solidFill>
                      </w14:textFill>
                    </w:rPr>
                  </w:rPrChange>
                </w:rPr>
                <w:delText>元</w:delText>
              </w:r>
            </w:del>
            <w:del w:id="355" w:author="黄雅珊" w:date="2022-11-24T16:18:26Z">
              <w:r>
                <w:rPr>
                  <w:rFonts w:hAnsi="宋体"/>
                  <w:b/>
                  <w:color w:val="auto"/>
                  <w:sz w:val="24"/>
                  <w:rPrChange w:id="356" w:author="陈礼军" w:date="2022-10-25T15:59:00Z">
                    <w:rPr>
                      <w:rFonts w:hAnsi="宋体"/>
                      <w:b/>
                      <w:color w:val="000000" w:themeColor="text1"/>
                      <w:sz w:val="24"/>
                      <w14:textFill>
                        <w14:solidFill>
                          <w14:schemeClr w14:val="tx1"/>
                        </w14:solidFill>
                      </w14:textFill>
                    </w:rPr>
                  </w:rPrChange>
                </w:rPr>
                <w:delText>/</w:delText>
              </w:r>
            </w:del>
            <w:del w:id="357" w:author="黄雅珊" w:date="2022-11-24T16:18:26Z">
              <w:r>
                <w:rPr>
                  <w:rFonts w:hAnsi="宋体"/>
                  <w:b/>
                  <w:color w:val="auto"/>
                  <w:sz w:val="24"/>
                  <w:rPrChange w:id="358" w:author="陈礼军" w:date="2022-10-25T15:59:00Z">
                    <w:rPr>
                      <w:rFonts w:hAnsi="宋体"/>
                      <w:b/>
                      <w:color w:val="000000" w:themeColor="text1"/>
                      <w:sz w:val="24"/>
                      <w14:textFill>
                        <w14:solidFill>
                          <w14:schemeClr w14:val="tx1"/>
                        </w14:solidFill>
                      </w14:textFill>
                    </w:rPr>
                  </w:rPrChange>
                </w:rPr>
                <w:delText>人</w:delText>
              </w:r>
            </w:del>
            <w:del w:id="359" w:author="黄雅珊" w:date="2022-11-24T16:18:26Z">
              <w:r>
                <w:rPr>
                  <w:rFonts w:hAnsi="宋体"/>
                  <w:b/>
                  <w:color w:val="auto"/>
                  <w:sz w:val="24"/>
                  <w:rPrChange w:id="360" w:author="陈礼军" w:date="2022-10-25T15:59:00Z">
                    <w:rPr>
                      <w:rFonts w:hAnsi="宋体"/>
                      <w:b/>
                      <w:color w:val="000000" w:themeColor="text1"/>
                      <w:sz w:val="24"/>
                      <w14:textFill>
                        <w14:solidFill>
                          <w14:schemeClr w14:val="tx1"/>
                        </w14:solidFill>
                      </w14:textFill>
                    </w:rPr>
                  </w:rPrChange>
                </w:rPr>
                <w:delText xml:space="preserve"> </w:delText>
              </w:r>
            </w:del>
            <w:del w:id="361" w:author="黄雅珊" w:date="2022-11-24T16:18:26Z">
              <w:r>
                <w:rPr>
                  <w:rFonts w:hint="eastAsia" w:hAnsi="宋体"/>
                  <w:b/>
                  <w:color w:val="auto"/>
                  <w:sz w:val="24"/>
                  <w:rPrChange w:id="362" w:author="陈礼军" w:date="2022-10-25T15:59:00Z">
                    <w:rPr>
                      <w:rFonts w:hint="eastAsia" w:hAnsi="宋体"/>
                      <w:b/>
                      <w:color w:val="000000" w:themeColor="text1"/>
                      <w:sz w:val="24"/>
                      <w14:textFill>
                        <w14:solidFill>
                          <w14:schemeClr w14:val="tx1"/>
                        </w14:solidFill>
                      </w14:textFill>
                    </w:rPr>
                  </w:rPrChange>
                </w:rPr>
                <w:delText>，</w:delText>
              </w:r>
            </w:del>
            <w:del w:id="363" w:author="黄雅珊" w:date="2022-11-24T16:18:26Z">
              <w:r>
                <w:rPr>
                  <w:rFonts w:hAnsi="宋体"/>
                  <w:b/>
                  <w:color w:val="auto"/>
                  <w:sz w:val="24"/>
                  <w:rPrChange w:id="364" w:author="陈礼军" w:date="2022-10-25T15:59:00Z">
                    <w:rPr>
                      <w:rFonts w:hAnsi="宋体"/>
                      <w:b/>
                      <w:color w:val="000000" w:themeColor="text1"/>
                      <w:sz w:val="24"/>
                      <w14:textFill>
                        <w14:solidFill>
                          <w14:schemeClr w14:val="tx1"/>
                        </w14:solidFill>
                      </w14:textFill>
                    </w:rPr>
                  </w:rPrChange>
                </w:rPr>
                <w:delText>女性体检项目（含已婚和未婚）为</w:delText>
              </w:r>
            </w:del>
            <w:del w:id="365" w:author="黄雅珊" w:date="2022-11-24T16:18:26Z">
              <w:r>
                <w:rPr>
                  <w:rFonts w:hAnsi="宋体"/>
                  <w:b/>
                  <w:color w:val="auto"/>
                  <w:sz w:val="24"/>
                  <w:rPrChange w:id="366" w:author="陈礼军" w:date="2022-10-25T15:59:00Z">
                    <w:rPr>
                      <w:rFonts w:hAnsi="宋体"/>
                      <w:b/>
                      <w:color w:val="000000" w:themeColor="text1"/>
                      <w:sz w:val="24"/>
                      <w14:textFill>
                        <w14:solidFill>
                          <w14:schemeClr w14:val="tx1"/>
                        </w14:solidFill>
                      </w14:textFill>
                    </w:rPr>
                  </w:rPrChange>
                </w:rPr>
                <w:delText>1000</w:delText>
              </w:r>
            </w:del>
            <w:del w:id="367" w:author="黄雅珊" w:date="2022-11-24T16:18:26Z">
              <w:r>
                <w:rPr>
                  <w:rFonts w:hAnsi="宋体"/>
                  <w:b/>
                  <w:color w:val="auto"/>
                  <w:sz w:val="24"/>
                  <w:rPrChange w:id="368" w:author="陈礼军" w:date="2022-10-25T15:59:00Z">
                    <w:rPr>
                      <w:rFonts w:hAnsi="宋体"/>
                      <w:b/>
                      <w:color w:val="000000" w:themeColor="text1"/>
                      <w:sz w:val="24"/>
                      <w14:textFill>
                        <w14:solidFill>
                          <w14:schemeClr w14:val="tx1"/>
                        </w14:solidFill>
                      </w14:textFill>
                    </w:rPr>
                  </w:rPrChange>
                </w:rPr>
                <w:delText>元</w:delText>
              </w:r>
            </w:del>
            <w:del w:id="369" w:author="黄雅珊" w:date="2022-11-24T16:18:26Z">
              <w:r>
                <w:rPr>
                  <w:rFonts w:hAnsi="宋体"/>
                  <w:b/>
                  <w:color w:val="auto"/>
                  <w:sz w:val="24"/>
                  <w:rPrChange w:id="370" w:author="陈礼军" w:date="2022-10-25T15:59:00Z">
                    <w:rPr>
                      <w:rFonts w:hAnsi="宋体"/>
                      <w:b/>
                      <w:color w:val="000000" w:themeColor="text1"/>
                      <w:sz w:val="24"/>
                      <w14:textFill>
                        <w14:solidFill>
                          <w14:schemeClr w14:val="tx1"/>
                        </w14:solidFill>
                      </w14:textFill>
                    </w:rPr>
                  </w:rPrChange>
                </w:rPr>
                <w:delText>/</w:delText>
              </w:r>
            </w:del>
            <w:del w:id="371" w:author="黄雅珊" w:date="2022-11-24T16:18:26Z">
              <w:r>
                <w:rPr>
                  <w:rFonts w:hAnsi="宋体"/>
                  <w:b/>
                  <w:color w:val="auto"/>
                  <w:sz w:val="24"/>
                  <w:rPrChange w:id="372" w:author="陈礼军" w:date="2022-10-25T15:59:00Z">
                    <w:rPr>
                      <w:rFonts w:hAnsi="宋体"/>
                      <w:b/>
                      <w:color w:val="000000" w:themeColor="text1"/>
                      <w:sz w:val="24"/>
                      <w14:textFill>
                        <w14:solidFill>
                          <w14:schemeClr w14:val="tx1"/>
                        </w14:solidFill>
                      </w14:textFill>
                    </w:rPr>
                  </w:rPrChange>
                </w:rPr>
                <w:delText>人</w:delText>
              </w:r>
            </w:del>
            <w:del w:id="373" w:author="黄雅珊" w:date="2022-11-24T16:18:26Z">
              <w:r>
                <w:rPr>
                  <w:rFonts w:hAnsi="宋体"/>
                  <w:b/>
                  <w:color w:val="auto"/>
                  <w:sz w:val="24"/>
                  <w:rPrChange w:id="374" w:author="陈礼军" w:date="2022-10-25T15:59:00Z">
                    <w:rPr>
                      <w:rFonts w:hAnsi="宋体"/>
                      <w:b/>
                      <w:color w:val="000000" w:themeColor="text1"/>
                      <w:sz w:val="24"/>
                      <w14:textFill>
                        <w14:solidFill>
                          <w14:schemeClr w14:val="tx1"/>
                        </w14:solidFill>
                      </w14:textFill>
                    </w:rPr>
                  </w:rPrChange>
                </w:rPr>
                <w:delText xml:space="preserve"> </w:delText>
              </w:r>
            </w:del>
            <w:del w:id="375" w:author="黄雅珊" w:date="2022-11-24T16:18:26Z">
              <w:r>
                <w:rPr>
                  <w:rFonts w:hint="eastAsia" w:hAnsi="宋体"/>
                  <w:b/>
                  <w:color w:val="auto"/>
                  <w:sz w:val="24"/>
                  <w:rPrChange w:id="376" w:author="陈礼军" w:date="2022-10-25T15:59:00Z">
                    <w:rPr>
                      <w:rFonts w:hint="eastAsia" w:hAnsi="宋体"/>
                      <w:b/>
                      <w:color w:val="000000" w:themeColor="text1"/>
                      <w:sz w:val="24"/>
                      <w14:textFill>
                        <w14:solidFill>
                          <w14:schemeClr w14:val="tx1"/>
                        </w14:solidFill>
                      </w14:textFill>
                    </w:rPr>
                  </w:rPrChange>
                </w:rPr>
                <w:delText>）</w:delText>
              </w:r>
            </w:del>
            <w:r>
              <w:rPr>
                <w:rFonts w:hint="eastAsia" w:hAnsi="宋体"/>
                <w:b/>
                <w:color w:val="auto"/>
                <w:sz w:val="24"/>
                <w:rPrChange w:id="377" w:author="陈礼军" w:date="2022-10-25T15:59:00Z">
                  <w:rPr>
                    <w:rFonts w:hint="eastAsia" w:hAnsi="宋体"/>
                    <w:b/>
                    <w:color w:val="000000" w:themeColor="text1"/>
                    <w:sz w:val="24"/>
                    <w14:textFill>
                      <w14:solidFill>
                        <w14:schemeClr w14:val="tx1"/>
                      </w14:solidFill>
                    </w14:textFill>
                  </w:rPr>
                </w:rPrChange>
              </w:rPr>
              <w:t>。</w:t>
            </w:r>
            <w:ins w:id="378" w:author="黄雅珊" w:date="2023-02-09T10:26:20Z">
              <w:r>
                <w:rPr>
                  <w:rFonts w:hint="eastAsia" w:ascii="宋体" w:hAnsi="宋体"/>
                  <w:b/>
                  <w:sz w:val="24"/>
                  <w:szCs w:val="20"/>
                </w:rPr>
                <w:t>（</w:t>
              </w:r>
            </w:ins>
            <w:ins w:id="379" w:author="黄雅珊" w:date="2023-02-09T10:26:20Z">
              <w:r>
                <w:rPr>
                  <w:rFonts w:hint="eastAsia" w:hAnsi="宋体"/>
                  <w:b/>
                  <w:sz w:val="24"/>
                </w:rPr>
                <w:t>其中</w:t>
              </w:r>
            </w:ins>
            <w:ins w:id="380" w:author="黄雅珊" w:date="2023-02-09T10:26:20Z">
              <w:r>
                <w:rPr>
                  <w:rFonts w:hAnsi="宋体"/>
                  <w:b/>
                  <w:sz w:val="24"/>
                </w:rPr>
                <w:t>男性体检项目为</w:t>
              </w:r>
            </w:ins>
            <w:ins w:id="381" w:author="黄雅珊" w:date="2023-02-09T10:26:20Z">
              <w:r>
                <w:rPr>
                  <w:rFonts w:hint="eastAsia" w:hAnsi="宋体"/>
                  <w:b/>
                  <w:sz w:val="24"/>
                </w:rPr>
                <w:t>10</w:t>
              </w:r>
            </w:ins>
            <w:ins w:id="382" w:author="黄雅珊" w:date="2023-02-09T10:26:20Z">
              <w:r>
                <w:rPr>
                  <w:rFonts w:hAnsi="宋体"/>
                  <w:b/>
                  <w:sz w:val="24"/>
                </w:rPr>
                <w:t xml:space="preserve">00元/人 </w:t>
              </w:r>
            </w:ins>
            <w:ins w:id="383" w:author="黄雅珊" w:date="2023-02-09T10:26:20Z">
              <w:r>
                <w:rPr>
                  <w:rFonts w:hint="eastAsia" w:hAnsi="宋体"/>
                  <w:b/>
                  <w:sz w:val="24"/>
                </w:rPr>
                <w:t>，</w:t>
              </w:r>
            </w:ins>
            <w:ins w:id="384" w:author="黄雅珊" w:date="2023-02-09T10:26:20Z">
              <w:r>
                <w:rPr>
                  <w:rFonts w:hAnsi="宋体"/>
                  <w:b/>
                  <w:sz w:val="24"/>
                </w:rPr>
                <w:t>女性体检项目（含已婚和未婚）为</w:t>
              </w:r>
            </w:ins>
            <w:ins w:id="385" w:author="黄雅珊" w:date="2023-02-09T10:26:25Z">
              <w:r>
                <w:rPr>
                  <w:rFonts w:hint="eastAsia" w:hAnsi="宋体"/>
                  <w:b/>
                  <w:sz w:val="24"/>
                  <w:lang w:val="en-US" w:eastAsia="zh-CN"/>
                </w:rPr>
                <w:t>1000</w:t>
              </w:r>
            </w:ins>
            <w:ins w:id="386" w:author="黄雅珊" w:date="2023-02-09T10:26:20Z">
              <w:r>
                <w:rPr>
                  <w:rFonts w:hAnsi="宋体"/>
                  <w:b/>
                  <w:sz w:val="24"/>
                </w:rPr>
                <w:t xml:space="preserve">元/人 </w:t>
              </w:r>
            </w:ins>
            <w:ins w:id="387" w:author="黄雅珊" w:date="2023-02-09T10:26:20Z">
              <w:r>
                <w:rPr>
                  <w:rFonts w:hint="eastAsia" w:hAnsi="宋体"/>
                  <w:b/>
                  <w:sz w:val="24"/>
                </w:rPr>
                <w:t>）。</w:t>
              </w:r>
            </w:ins>
          </w:p>
          <w:p>
            <w:pPr>
              <w:adjustRightInd w:val="0"/>
              <w:snapToGrid w:val="0"/>
              <w:spacing w:line="420" w:lineRule="exact"/>
              <w:ind w:firstLine="482" w:firstLineChars="200"/>
              <w:rPr>
                <w:rFonts w:ascii="宋体" w:hAnsi="宋体"/>
                <w:b/>
                <w:kern w:val="0"/>
                <w:sz w:val="24"/>
              </w:rPr>
            </w:pPr>
            <w:r>
              <w:rPr>
                <w:rFonts w:hint="eastAsia" w:hAnsi="宋体"/>
                <w:b/>
                <w:color w:val="auto"/>
                <w:sz w:val="24"/>
                <w:rPrChange w:id="388" w:author="陈礼军" w:date="2022-10-25T15:59:00Z">
                  <w:rPr>
                    <w:rFonts w:hint="eastAsia" w:hAnsi="宋体"/>
                    <w:b/>
                    <w:color w:val="000000" w:themeColor="text1"/>
                    <w:sz w:val="24"/>
                    <w14:textFill>
                      <w14:solidFill>
                        <w14:schemeClr w14:val="tx1"/>
                      </w14:solidFill>
                    </w14:textFill>
                  </w:rPr>
                </w:rPrChange>
              </w:rPr>
              <w:t>报价人应根据比选文件要求，结合自身实际情况，对本项目相</w:t>
            </w:r>
            <w:r>
              <w:rPr>
                <w:rFonts w:hint="eastAsia" w:hAnsi="宋体"/>
                <w:b/>
                <w:sz w:val="24"/>
              </w:rPr>
              <w:t>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Change w:id="389" w:author="陈礼军" w:date="2022-10-25T15:59:00Z">
                  <w:rPr>
                    <w:rFonts w:ascii="宋体" w:hAnsi="宋体" w:eastAsia="黑体"/>
                    <w:b/>
                    <w:bCs/>
                    <w:sz w:val="24"/>
                    <w:szCs w:val="20"/>
                    <w:lang w:val="zh-CN"/>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color w:val="auto"/>
                <w:kern w:val="2"/>
                <w:rPrChange w:id="390" w:author="陈礼军" w:date="2022-10-25T15:59:00Z">
                  <w:rPr>
                    <w:rFonts w:ascii="宋体" w:hAnsi="宋体"/>
                    <w:color w:val="000000" w:themeColor="text1"/>
                    <w:kern w:val="2"/>
                    <w14:textFill>
                      <w14:solidFill>
                        <w14:schemeClr w14:val="tx1"/>
                      </w14:solidFill>
                    </w14:textFill>
                  </w:rPr>
                </w:rPrChange>
              </w:rPr>
            </w:pPr>
            <w:r>
              <w:rPr>
                <w:rFonts w:hint="eastAsia" w:ascii="宋体" w:hAnsi="宋体"/>
                <w:b/>
                <w:color w:val="auto"/>
                <w:kern w:val="2"/>
                <w:sz w:val="24"/>
                <w:szCs w:val="20"/>
                <w:rPrChange w:id="391" w:author="陈礼军" w:date="2022-10-25T15:59:00Z">
                  <w:rPr>
                    <w:rFonts w:hint="eastAsia" w:ascii="宋体" w:hAnsi="宋体"/>
                    <w:b w:val="0"/>
                    <w:color w:val="000000" w:themeColor="text1"/>
                    <w:kern w:val="2"/>
                    <w:sz w:val="21"/>
                    <w:szCs w:val="24"/>
                    <w14:textFill>
                      <w14:solidFill>
                        <w14:schemeClr w14:val="tx1"/>
                      </w14:solidFill>
                    </w14:textFill>
                  </w:rPr>
                </w:rPrChange>
              </w:rPr>
              <w:t>履约保证金：</w:t>
            </w:r>
          </w:p>
          <w:p>
            <w:pPr>
              <w:spacing w:line="420" w:lineRule="exact"/>
              <w:rPr>
                <w:rFonts w:ascii="宋体" w:hAnsi="宋体"/>
                <w:b/>
                <w:color w:val="auto"/>
                <w:highlight w:val="yellow"/>
                <w:rPrChange w:id="392" w:author="陈礼军" w:date="2022-10-25T15:59:00Z">
                  <w:rPr>
                    <w:rFonts w:ascii="宋体" w:hAnsi="宋体"/>
                    <w:b/>
                    <w:color w:val="000000" w:themeColor="text1"/>
                    <w:highlight w:val="yellow"/>
                    <w14:textFill>
                      <w14:solidFill>
                        <w14:schemeClr w14:val="tx1"/>
                      </w14:solidFill>
                    </w14:textFill>
                  </w:rPr>
                </w:rPrChange>
              </w:rPr>
            </w:pPr>
            <w:r>
              <w:rPr>
                <w:rFonts w:hint="eastAsia" w:ascii="宋体" w:hAnsi="宋体"/>
                <w:color w:val="auto"/>
                <w:sz w:val="21"/>
                <w:rPrChange w:id="393" w:author="陈礼军" w:date="2022-10-25T15:59:00Z">
                  <w:rPr>
                    <w:rFonts w:hint="eastAsia" w:ascii="宋体" w:hAnsi="宋体"/>
                    <w:color w:val="000000" w:themeColor="text1"/>
                    <w:sz w:val="24"/>
                    <w14:textFill>
                      <w14:solidFill>
                        <w14:schemeClr w14:val="tx1"/>
                      </w14:solidFill>
                    </w14:textFill>
                  </w:rPr>
                </w:rPrChange>
              </w:rPr>
              <w:t>不需要提交履约保证金，</w:t>
            </w:r>
            <w:r>
              <w:rPr>
                <w:rFonts w:hint="eastAsia" w:ascii="宋体" w:hAnsi="宋体"/>
                <w:color w:val="auto"/>
                <w:sz w:val="24"/>
                <w:szCs w:val="20"/>
                <w:rPrChange w:id="394" w:author="陈礼军" w:date="2022-10-25T15:59:00Z">
                  <w:rPr>
                    <w:rFonts w:hint="eastAsia" w:ascii="宋体" w:hAnsi="宋体"/>
                    <w:color w:val="000000" w:themeColor="text1"/>
                    <w:sz w:val="24"/>
                    <w:szCs w:val="20"/>
                    <w14:textFill>
                      <w14:solidFill>
                        <w14:schemeClr w14:val="tx1"/>
                      </w14:solidFill>
                    </w14:textFill>
                  </w:rPr>
                </w:rPrChange>
              </w:rPr>
              <w:t>中选公告或中选通知发出之日起十日内，中选报价人应与采购人签订合同，</w:t>
            </w:r>
            <w:r>
              <w:rPr>
                <w:rFonts w:hint="eastAsia" w:ascii="宋体" w:hAnsi="宋体"/>
                <w:color w:val="auto"/>
                <w:sz w:val="24"/>
                <w:rPrChange w:id="395" w:author="陈礼军" w:date="2022-10-25T15:59:00Z">
                  <w:rPr>
                    <w:rFonts w:hint="eastAsia" w:ascii="宋体" w:hAnsi="宋体"/>
                    <w:color w:val="000000" w:themeColor="text1"/>
                    <w:sz w:val="24"/>
                    <w14:textFill>
                      <w14:solidFill>
                        <w14:schemeClr w14:val="tx1"/>
                      </w14:solidFill>
                    </w14:textFill>
                  </w:rPr>
                </w:rPrChange>
              </w:rPr>
              <w:t>并</w:t>
            </w:r>
            <w:r>
              <w:rPr>
                <w:rFonts w:hint="eastAsia" w:ascii="宋体" w:hAnsi="宋体"/>
                <w:color w:val="auto"/>
                <w:sz w:val="21"/>
                <w:rPrChange w:id="396" w:author="陈礼军" w:date="2022-10-25T15:59:00Z">
                  <w:rPr>
                    <w:rFonts w:hint="eastAsia" w:ascii="宋体" w:hAnsi="宋体"/>
                    <w:color w:val="000000" w:themeColor="text1"/>
                    <w:sz w:val="24"/>
                    <w14:textFill>
                      <w14:solidFill>
                        <w14:schemeClr w14:val="tx1"/>
                      </w14:solidFill>
                    </w14:textFill>
                  </w:rPr>
                </w:rPrChange>
              </w:rPr>
              <w:t>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Change w:id="397" w:author="陈礼军" w:date="2022-10-25T15:59:00Z">
                  <w:rPr>
                    <w:rFonts w:ascii="宋体" w:hAnsi="宋体" w:eastAsia="黑体"/>
                    <w:b/>
                    <w:bCs/>
                    <w:sz w:val="24"/>
                    <w:szCs w:val="20"/>
                    <w:lang w:val="zh-CN"/>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比选文件更正公告（如果有的话）等相关公告、公示发布网站：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https://www.fjgdwl.com/quanzhou/index.aspx</w:t>
            </w:r>
            <w:r>
              <w:rPr>
                <w:rFonts w:hint="eastAsia" w:ascii="宋体" w:hAnsi="宋体"/>
                <w:sz w:val="24"/>
              </w:rPr>
              <w:t>）；</w:t>
            </w:r>
          </w:p>
          <w:p>
            <w:pPr>
              <w:pStyle w:val="30"/>
              <w:autoSpaceDE/>
              <w:adjustRightInd/>
              <w:spacing w:before="0" w:after="0" w:line="380" w:lineRule="exact"/>
              <w:rPr>
                <w:rFonts w:ascii="宋体" w:hAnsi="宋体"/>
                <w:kern w:val="2"/>
              </w:rPr>
            </w:pPr>
            <w:r>
              <w:rPr>
                <w:rFonts w:hint="eastAsia" w:ascii="宋体" w:hAnsi="宋体"/>
                <w:b/>
                <w:spacing w:val="-4"/>
                <w:kern w:val="0"/>
                <w:sz w:val="24"/>
                <w:szCs w:val="20"/>
                <w:rPrChange w:id="398" w:author="陈礼军" w:date="2022-10-25T15:59:00Z">
                  <w:rPr>
                    <w:rFonts w:hint="eastAsia" w:ascii="宋体" w:hAnsi="宋体"/>
                    <w:b w:val="0"/>
                    <w:spacing w:val="-4"/>
                    <w:kern w:val="2"/>
                    <w:sz w:val="21"/>
                    <w:szCs w:val="24"/>
                  </w:rPr>
                </w:rPrChange>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Change w:id="399" w:author="陈礼军" w:date="2022-10-25T15:59:00Z">
                  <w:rPr>
                    <w:rFonts w:ascii="宋体" w:hAnsi="宋体" w:eastAsia="黑体"/>
                    <w:b/>
                    <w:bCs/>
                    <w:sz w:val="24"/>
                    <w:szCs w:val="20"/>
                    <w:lang w:val="zh-CN"/>
                  </w:rPr>
                </w:rPrChange>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b w:val="0"/>
                <w:kern w:val="2"/>
              </w:rPr>
            </w:pPr>
            <w:r>
              <w:rPr>
                <w:rFonts w:hint="eastAsia" w:ascii="宋体" w:hAnsi="宋体"/>
                <w:b/>
                <w:kern w:val="0"/>
                <w:sz w:val="24"/>
                <w:szCs w:val="20"/>
                <w:rPrChange w:id="400" w:author="陈礼军" w:date="2022-10-25T15:59:00Z">
                  <w:rPr>
                    <w:rFonts w:hint="eastAsia" w:ascii="宋体" w:hAnsi="宋体"/>
                    <w:b w:val="0"/>
                    <w:kern w:val="2"/>
                    <w:sz w:val="21"/>
                    <w:szCs w:val="24"/>
                  </w:rPr>
                </w:rPrChange>
              </w:rPr>
              <w:t>项目监督部门：</w:t>
            </w:r>
            <w:r>
              <w:rPr>
                <w:rFonts w:hint="eastAsia" w:ascii="宋体" w:hAnsi="宋体"/>
                <w:b w:val="0"/>
                <w:kern w:val="2"/>
                <w:sz w:val="24"/>
                <w:szCs w:val="20"/>
                <w:rPrChange w:id="401" w:author="陈礼军" w:date="2022-10-25T15:59:00Z">
                  <w:rPr>
                    <w:rFonts w:hint="eastAsia" w:ascii="宋体" w:hAnsi="宋体"/>
                    <w:b w:val="0"/>
                    <w:kern w:val="2"/>
                    <w:sz w:val="21"/>
                    <w:szCs w:val="24"/>
                  </w:rPr>
                </w:rPrChange>
              </w:rPr>
              <w:t>福建广电网络集团股份有限公司泉州分公司</w:t>
            </w:r>
          </w:p>
          <w:p>
            <w:pPr>
              <w:pStyle w:val="30"/>
              <w:autoSpaceDE/>
              <w:adjustRightInd/>
              <w:spacing w:before="0" w:after="0" w:line="380" w:lineRule="exact"/>
              <w:ind w:firstLine="1680" w:firstLineChars="700"/>
              <w:rPr>
                <w:rFonts w:ascii="宋体" w:hAnsi="宋体"/>
                <w:kern w:val="2"/>
              </w:rPr>
              <w:pPrChange w:id="402" w:author="谢聪林(xieconglin)" w:date="2022-11-04T16:15:00Z">
                <w:pPr>
                  <w:pStyle w:val="30"/>
                  <w:autoSpaceDE/>
                  <w:adjustRightInd/>
                  <w:spacing w:before="0" w:after="0" w:line="380" w:lineRule="exact"/>
                  <w:ind w:firstLine="1470" w:firstLineChars="700"/>
                </w:pPr>
              </w:pPrChange>
            </w:pPr>
            <w:r>
              <w:rPr>
                <w:rFonts w:hint="eastAsia" w:ascii="宋体" w:hAnsi="宋体"/>
                <w:b w:val="0"/>
                <w:kern w:val="2"/>
                <w:sz w:val="24"/>
                <w:szCs w:val="20"/>
                <w:rPrChange w:id="403" w:author="陈礼军" w:date="2022-10-25T15:59:00Z">
                  <w:rPr>
                    <w:rFonts w:hint="eastAsia" w:ascii="宋体" w:hAnsi="宋体"/>
                    <w:b w:val="0"/>
                    <w:kern w:val="2"/>
                    <w:sz w:val="21"/>
                    <w:szCs w:val="24"/>
                  </w:rPr>
                </w:rPrChange>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A  </w:t>
      </w:r>
      <w:r>
        <w:rPr>
          <w:rFonts w:hint="eastAsia" w:ascii="宋体" w:hAnsi="宋体"/>
          <w:b/>
          <w:bCs/>
          <w:sz w:val="24"/>
        </w:rPr>
        <w:t>说明</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 </w:t>
      </w:r>
      <w:r>
        <w:rPr>
          <w:rFonts w:hint="eastAsia" w:ascii="宋体" w:hAnsi="宋体"/>
          <w:sz w:val="24"/>
        </w:rPr>
        <w:t>适用范围</w:t>
      </w:r>
    </w:p>
    <w:p>
      <w:pPr>
        <w:spacing w:line="440" w:lineRule="exact"/>
        <w:ind w:firstLine="480" w:firstLineChars="200"/>
        <w:rPr>
          <w:rFonts w:ascii="宋体" w:hAnsi="宋体"/>
          <w:sz w:val="24"/>
        </w:rPr>
      </w:pPr>
      <w:r>
        <w:rPr>
          <w:rFonts w:ascii="宋体" w:hAnsi="宋体"/>
          <w:sz w:val="24"/>
        </w:rPr>
        <w:t>1.1本比选采购文件仅适用于比选邀请中所叙述项目的货物及服务采购。</w:t>
      </w:r>
    </w:p>
    <w:p>
      <w:pPr>
        <w:spacing w:line="440" w:lineRule="exact"/>
        <w:rPr>
          <w:rFonts w:ascii="宋体" w:hAnsi="宋体"/>
          <w:sz w:val="24"/>
        </w:rPr>
      </w:pPr>
      <w:r>
        <w:rPr>
          <w:rFonts w:ascii="宋体" w:hAnsi="宋体"/>
          <w:sz w:val="24"/>
        </w:rPr>
        <w:t xml:space="preserve">2. </w:t>
      </w:r>
      <w:r>
        <w:rPr>
          <w:rFonts w:hint="eastAsia" w:ascii="宋体" w:hAnsi="宋体"/>
          <w:sz w:val="24"/>
        </w:rPr>
        <w:t>定义</w:t>
      </w:r>
    </w:p>
    <w:p>
      <w:pPr>
        <w:spacing w:line="440" w:lineRule="exact"/>
        <w:ind w:firstLine="480" w:firstLineChars="200"/>
        <w:rPr>
          <w:rFonts w:ascii="宋体" w:hAnsi="宋体"/>
          <w:sz w:val="24"/>
        </w:rPr>
      </w:pPr>
      <w:r>
        <w:rPr>
          <w:rFonts w:ascii="宋体" w:hAnsi="宋体"/>
          <w:sz w:val="24"/>
        </w:rPr>
        <w:t>2.1“报价人”系指本次提交报价文件的国内企业。</w:t>
      </w:r>
    </w:p>
    <w:p>
      <w:pPr>
        <w:spacing w:line="440" w:lineRule="exact"/>
        <w:ind w:firstLine="480" w:firstLineChars="200"/>
        <w:rPr>
          <w:rFonts w:ascii="宋体" w:hAnsi="宋体"/>
          <w:sz w:val="24"/>
        </w:rPr>
      </w:pPr>
      <w:r>
        <w:rPr>
          <w:rFonts w:ascii="宋体" w:hAnsi="宋体"/>
          <w:sz w:val="24"/>
        </w:rPr>
        <w:t>2.2“中选报价人”系指本次比选采购中被授予合同的报价人。</w:t>
      </w:r>
    </w:p>
    <w:p>
      <w:pPr>
        <w:spacing w:line="440" w:lineRule="exact"/>
        <w:ind w:firstLine="480" w:firstLineChars="20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sz w:val="24"/>
        </w:rPr>
      </w:pPr>
      <w:r>
        <w:rPr>
          <w:rFonts w:ascii="宋体" w:hAnsi="宋体"/>
          <w:sz w:val="24"/>
        </w:rPr>
        <w:t>2.4“服务”系指比选采购文件规定卖方须承担的施工、安装、调试、技术协助、校准、培训以及其他类似的义务。</w:t>
      </w:r>
    </w:p>
    <w:p>
      <w:pPr>
        <w:spacing w:line="440" w:lineRule="exact"/>
        <w:rPr>
          <w:rFonts w:ascii="宋体" w:hAnsi="宋体"/>
          <w:sz w:val="24"/>
        </w:rPr>
      </w:pPr>
      <w:r>
        <w:rPr>
          <w:rFonts w:ascii="宋体" w:hAnsi="宋体"/>
          <w:sz w:val="24"/>
        </w:rPr>
        <w:t xml:space="preserve">3. </w:t>
      </w:r>
      <w:r>
        <w:rPr>
          <w:rFonts w:hint="eastAsia" w:ascii="宋体" w:hAnsi="宋体"/>
          <w:sz w:val="24"/>
        </w:rPr>
        <w:t>合格的报价人</w:t>
      </w:r>
    </w:p>
    <w:p>
      <w:pPr>
        <w:spacing w:line="440" w:lineRule="exact"/>
        <w:ind w:firstLine="480" w:firstLineChars="200"/>
        <w:rPr>
          <w:rFonts w:ascii="宋体" w:hAnsi="宋体"/>
          <w:sz w:val="24"/>
        </w:rPr>
      </w:pPr>
      <w:r>
        <w:rPr>
          <w:rFonts w:ascii="宋体" w:hAnsi="宋体"/>
          <w:sz w:val="24"/>
        </w:rPr>
        <w:t>3.1</w:t>
      </w:r>
      <w:r>
        <w:rPr>
          <w:rFonts w:hint="eastAsia" w:hAnsi="宋体"/>
          <w:sz w:val="24"/>
        </w:rPr>
        <w:t>接受了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ascii="宋体" w:hAnsi="宋体"/>
          <w:sz w:val="24"/>
        </w:rPr>
        <w:t xml:space="preserve">3.2 </w:t>
      </w:r>
      <w:r>
        <w:rPr>
          <w:rFonts w:hint="eastAsia" w:ascii="宋体" w:hAnsi="宋体"/>
          <w:sz w:val="24"/>
        </w:rPr>
        <w:t>报价人生产、经销的报价货物或服务的资格必须得到有关行政主管部门的许可。</w:t>
      </w:r>
    </w:p>
    <w:p>
      <w:pPr>
        <w:spacing w:line="440" w:lineRule="exact"/>
        <w:rPr>
          <w:rFonts w:ascii="宋体" w:hAnsi="宋体"/>
          <w:sz w:val="24"/>
        </w:rPr>
      </w:pPr>
      <w:r>
        <w:rPr>
          <w:rFonts w:ascii="宋体" w:hAnsi="宋体"/>
          <w:sz w:val="24"/>
        </w:rPr>
        <w:t xml:space="preserve">4. </w:t>
      </w:r>
      <w:r>
        <w:rPr>
          <w:rFonts w:hint="eastAsia" w:ascii="宋体" w:hAnsi="宋体"/>
          <w:sz w:val="24"/>
        </w:rPr>
        <w:t>报价费用</w:t>
      </w:r>
    </w:p>
    <w:p>
      <w:pPr>
        <w:spacing w:line="440" w:lineRule="exact"/>
        <w:ind w:firstLine="480" w:firstLineChars="200"/>
        <w:rPr>
          <w:rFonts w:ascii="宋体" w:hAnsi="宋体"/>
          <w:sz w:val="24"/>
        </w:rPr>
      </w:pPr>
      <w:r>
        <w:rPr>
          <w:rFonts w:ascii="宋体" w:hAnsi="宋体"/>
          <w:sz w:val="24"/>
        </w:rPr>
        <w:t xml:space="preserve">4.1 </w:t>
      </w:r>
      <w:r>
        <w:rPr>
          <w:rFonts w:hint="eastAsia" w:ascii="宋体" w:hAnsi="宋体"/>
          <w:sz w:val="24"/>
        </w:rPr>
        <w:t>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B  </w:t>
      </w:r>
      <w:r>
        <w:rPr>
          <w:rFonts w:hint="eastAsia" w:ascii="宋体" w:hAnsi="宋体"/>
          <w:b/>
          <w:bCs/>
          <w:sz w:val="24"/>
        </w:rPr>
        <w:t>比选采购文件</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5. </w:t>
      </w:r>
      <w:r>
        <w:rPr>
          <w:rFonts w:hint="eastAsia" w:ascii="宋体" w:hAnsi="宋体"/>
          <w:sz w:val="24"/>
        </w:rPr>
        <w:t>比选采购文件的组成</w:t>
      </w:r>
    </w:p>
    <w:p>
      <w:pPr>
        <w:spacing w:line="440" w:lineRule="exact"/>
        <w:rPr>
          <w:rFonts w:ascii="宋体" w:hAnsi="宋体"/>
          <w:sz w:val="24"/>
        </w:rPr>
      </w:pPr>
      <w:r>
        <w:rPr>
          <w:rFonts w:ascii="宋体" w:hAnsi="宋体"/>
          <w:sz w:val="24"/>
        </w:rPr>
        <w:t xml:space="preserve">    5.1 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ascii="宋体" w:hAnsi="宋体"/>
          <w:sz w:val="24"/>
        </w:rPr>
        <w:t xml:space="preserve">5.1.1 </w:t>
      </w:r>
      <w:r>
        <w:rPr>
          <w:rFonts w:hint="eastAsia" w:ascii="宋体" w:hAnsi="宋体"/>
          <w:sz w:val="24"/>
        </w:rPr>
        <w:t>比选邀请</w:t>
      </w:r>
    </w:p>
    <w:p>
      <w:pPr>
        <w:spacing w:line="440" w:lineRule="exact"/>
        <w:ind w:firstLine="480" w:firstLineChars="200"/>
        <w:rPr>
          <w:rFonts w:ascii="宋体" w:hAnsi="宋体"/>
          <w:sz w:val="24"/>
        </w:rPr>
      </w:pPr>
      <w:r>
        <w:rPr>
          <w:rFonts w:ascii="宋体" w:hAnsi="宋体"/>
          <w:sz w:val="24"/>
        </w:rPr>
        <w:t xml:space="preserve">5.1.2 </w:t>
      </w:r>
      <w:r>
        <w:rPr>
          <w:rFonts w:hint="eastAsia" w:ascii="宋体" w:hAnsi="宋体"/>
          <w:sz w:val="24"/>
        </w:rPr>
        <w:t>报价人须知</w:t>
      </w:r>
    </w:p>
    <w:p>
      <w:pPr>
        <w:spacing w:line="440" w:lineRule="exact"/>
        <w:ind w:firstLine="480" w:firstLineChars="200"/>
        <w:rPr>
          <w:rFonts w:ascii="宋体" w:hAnsi="宋体"/>
          <w:sz w:val="24"/>
        </w:rPr>
      </w:pPr>
      <w:r>
        <w:rPr>
          <w:rFonts w:ascii="宋体" w:hAnsi="宋体"/>
          <w:sz w:val="24"/>
        </w:rPr>
        <w:t xml:space="preserve">5.1.3 </w:t>
      </w:r>
      <w:r>
        <w:rPr>
          <w:rFonts w:hint="eastAsia" w:ascii="宋体" w:hAnsi="宋体"/>
          <w:sz w:val="24"/>
        </w:rPr>
        <w:t>比选内容及要求</w:t>
      </w:r>
    </w:p>
    <w:p>
      <w:pPr>
        <w:spacing w:line="440" w:lineRule="exact"/>
        <w:ind w:firstLine="480" w:firstLineChars="200"/>
        <w:rPr>
          <w:rFonts w:ascii="宋体" w:hAnsi="宋体"/>
          <w:sz w:val="24"/>
        </w:rPr>
      </w:pPr>
      <w:r>
        <w:rPr>
          <w:rFonts w:ascii="宋体" w:hAnsi="宋体"/>
          <w:sz w:val="24"/>
        </w:rPr>
        <w:t xml:space="preserve">5.1.4 </w:t>
      </w:r>
      <w:r>
        <w:rPr>
          <w:rFonts w:hint="eastAsia" w:ascii="宋体" w:hAnsi="宋体"/>
          <w:sz w:val="24"/>
        </w:rPr>
        <w:t>合同主要条款</w:t>
      </w:r>
    </w:p>
    <w:p>
      <w:pPr>
        <w:spacing w:line="440" w:lineRule="exact"/>
        <w:ind w:firstLine="480" w:firstLineChars="200"/>
        <w:rPr>
          <w:rFonts w:ascii="宋体" w:hAnsi="宋体"/>
          <w:sz w:val="24"/>
        </w:rPr>
      </w:pPr>
      <w:r>
        <w:rPr>
          <w:rFonts w:ascii="宋体" w:hAnsi="宋体"/>
          <w:sz w:val="24"/>
        </w:rPr>
        <w:t xml:space="preserve">5.1.5 </w:t>
      </w:r>
      <w:r>
        <w:rPr>
          <w:rFonts w:hint="eastAsia" w:ascii="宋体" w:hAnsi="宋体"/>
          <w:sz w:val="24"/>
        </w:rPr>
        <w:t>附件－报价文件格式</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C  </w:t>
      </w:r>
      <w:r>
        <w:rPr>
          <w:rFonts w:hint="eastAsia" w:ascii="宋体" w:hAnsi="宋体"/>
          <w:b/>
          <w:bCs/>
          <w:sz w:val="24"/>
        </w:rPr>
        <w:t>报价文件的编写</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6. </w:t>
      </w:r>
      <w:r>
        <w:rPr>
          <w:rFonts w:hint="eastAsia" w:ascii="宋体" w:hAnsi="宋体"/>
          <w:sz w:val="24"/>
        </w:rPr>
        <w:t>要求</w:t>
      </w:r>
    </w:p>
    <w:p>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ascii="宋体" w:hAnsi="宋体"/>
          <w:sz w:val="24"/>
        </w:rPr>
        <w:t xml:space="preserve">7. </w:t>
      </w:r>
      <w:r>
        <w:rPr>
          <w:rFonts w:hint="eastAsia" w:ascii="宋体" w:hAnsi="宋体"/>
          <w:sz w:val="24"/>
        </w:rPr>
        <w:t>报价语言及报价要求</w:t>
      </w:r>
    </w:p>
    <w:p>
      <w:pPr>
        <w:spacing w:line="440" w:lineRule="exact"/>
        <w:rPr>
          <w:rFonts w:ascii="宋体" w:hAnsi="宋体"/>
          <w:sz w:val="24"/>
        </w:rPr>
      </w:pPr>
      <w:r>
        <w:rPr>
          <w:rFonts w:ascii="宋体" w:hAnsi="宋体"/>
          <w:sz w:val="24"/>
        </w:rPr>
        <w:t xml:space="preserve">    7.1报价文件应用中文书写。</w:t>
      </w:r>
    </w:p>
    <w:p>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ascii="宋体" w:hAnsi="宋体"/>
          <w:sz w:val="24"/>
        </w:rPr>
        <w:t xml:space="preserve">8. </w:t>
      </w:r>
      <w:r>
        <w:rPr>
          <w:rFonts w:hint="eastAsia" w:ascii="宋体" w:hAnsi="宋体"/>
          <w:sz w:val="24"/>
        </w:rPr>
        <w:t>报价文件的组成</w:t>
      </w:r>
    </w:p>
    <w:p>
      <w:pPr>
        <w:spacing w:line="440" w:lineRule="exact"/>
        <w:rPr>
          <w:rFonts w:ascii="宋体" w:hAnsi="宋体"/>
          <w:sz w:val="24"/>
        </w:rPr>
      </w:pPr>
      <w:r>
        <w:rPr>
          <w:rFonts w:ascii="宋体" w:hAnsi="宋体"/>
          <w:sz w:val="24"/>
        </w:rPr>
        <w:t xml:space="preserve">    8.1报价文件应包括下列部分：</w:t>
      </w:r>
    </w:p>
    <w:p>
      <w:pPr>
        <w:spacing w:line="440" w:lineRule="exact"/>
        <w:ind w:firstLine="480" w:firstLineChars="200"/>
        <w:rPr>
          <w:rFonts w:ascii="宋体" w:hAnsi="宋体"/>
          <w:sz w:val="24"/>
        </w:rPr>
      </w:pPr>
      <w:r>
        <w:rPr>
          <w:rFonts w:ascii="宋体" w:hAnsi="宋体"/>
          <w:sz w:val="24"/>
        </w:rPr>
        <w:t xml:space="preserve">8.1.1 </w:t>
      </w:r>
      <w:r>
        <w:rPr>
          <w:rFonts w:hint="eastAsia" w:ascii="宋体" w:hAnsi="宋体"/>
          <w:sz w:val="24"/>
        </w:rPr>
        <w:t>报价书</w:t>
      </w:r>
    </w:p>
    <w:p>
      <w:pPr>
        <w:spacing w:line="420" w:lineRule="exact"/>
        <w:ind w:firstLine="480" w:firstLineChars="200"/>
        <w:rPr>
          <w:rFonts w:ascii="宋体" w:hAnsi="宋体"/>
          <w:bCs/>
          <w:sz w:val="24"/>
        </w:rPr>
      </w:pPr>
      <w:r>
        <w:rPr>
          <w:rFonts w:ascii="宋体" w:hAnsi="宋体"/>
          <w:bCs/>
          <w:sz w:val="24"/>
        </w:rPr>
        <w:t xml:space="preserve">8.1.2 </w:t>
      </w:r>
      <w:r>
        <w:rPr>
          <w:rFonts w:hint="eastAsia" w:ascii="宋体" w:hAnsi="宋体"/>
          <w:bCs/>
          <w:sz w:val="24"/>
        </w:rPr>
        <w:t>报价一览表</w:t>
      </w:r>
    </w:p>
    <w:p>
      <w:pPr>
        <w:spacing w:line="420" w:lineRule="exact"/>
        <w:ind w:firstLine="480" w:firstLineChars="200"/>
        <w:rPr>
          <w:rFonts w:ascii="宋体" w:hAnsi="宋体"/>
          <w:bCs/>
          <w:sz w:val="24"/>
        </w:rPr>
      </w:pPr>
      <w:r>
        <w:rPr>
          <w:rFonts w:ascii="宋体" w:hAnsi="宋体"/>
          <w:bCs/>
          <w:sz w:val="24"/>
        </w:rPr>
        <w:t xml:space="preserve">8.1.3 </w:t>
      </w:r>
      <w:r>
        <w:rPr>
          <w:rFonts w:hint="eastAsia" w:ascii="宋体" w:hAnsi="宋体"/>
          <w:bCs/>
          <w:sz w:val="24"/>
        </w:rPr>
        <w:t>详细报价书</w:t>
      </w:r>
    </w:p>
    <w:p>
      <w:pPr>
        <w:spacing w:line="420" w:lineRule="exact"/>
        <w:ind w:firstLine="480" w:firstLineChars="200"/>
        <w:rPr>
          <w:rFonts w:ascii="宋体" w:hAnsi="宋体"/>
          <w:bCs/>
          <w:sz w:val="24"/>
        </w:rPr>
      </w:pPr>
      <w:r>
        <w:rPr>
          <w:rFonts w:ascii="宋体" w:hAnsi="宋体"/>
          <w:bCs/>
          <w:sz w:val="24"/>
        </w:rPr>
        <w:t xml:space="preserve">8.1.4 </w:t>
      </w:r>
      <w:r>
        <w:rPr>
          <w:rFonts w:hint="eastAsia" w:ascii="宋体" w:hAnsi="宋体"/>
          <w:bCs/>
          <w:sz w:val="24"/>
        </w:rPr>
        <w:t>技术和商务偏离表</w:t>
      </w:r>
    </w:p>
    <w:p>
      <w:pPr>
        <w:spacing w:line="420" w:lineRule="exact"/>
        <w:ind w:firstLine="480" w:firstLineChars="200"/>
        <w:rPr>
          <w:rFonts w:ascii="宋体" w:hAnsi="宋体"/>
          <w:bCs/>
          <w:sz w:val="24"/>
        </w:rPr>
      </w:pPr>
      <w:r>
        <w:rPr>
          <w:rFonts w:ascii="宋体" w:hAnsi="宋体"/>
          <w:bCs/>
          <w:sz w:val="24"/>
        </w:rPr>
        <w:t xml:space="preserve">8.1.5 </w:t>
      </w:r>
      <w:r>
        <w:rPr>
          <w:rFonts w:hint="eastAsia" w:ascii="宋体" w:hAnsi="宋体"/>
          <w:bCs/>
          <w:sz w:val="24"/>
        </w:rPr>
        <w:t>报价人的资格证明文件</w:t>
      </w:r>
    </w:p>
    <w:p>
      <w:pPr>
        <w:spacing w:line="420" w:lineRule="exact"/>
        <w:ind w:firstLine="480" w:firstLineChars="200"/>
        <w:rPr>
          <w:rFonts w:ascii="宋体" w:hAnsi="宋体"/>
          <w:bCs/>
          <w:sz w:val="24"/>
        </w:rPr>
      </w:pPr>
      <w:r>
        <w:rPr>
          <w:rFonts w:ascii="宋体" w:hAnsi="宋体"/>
          <w:bCs/>
          <w:sz w:val="24"/>
        </w:rPr>
        <w:t xml:space="preserve">8.1.6 </w:t>
      </w:r>
      <w:r>
        <w:rPr>
          <w:rFonts w:hint="eastAsia" w:ascii="宋体" w:hAnsi="宋体"/>
          <w:bCs/>
          <w:sz w:val="24"/>
        </w:rPr>
        <w:t>报价人应交的其它资料</w:t>
      </w:r>
    </w:p>
    <w:p>
      <w:pPr>
        <w:spacing w:line="440" w:lineRule="exact"/>
        <w:rPr>
          <w:rFonts w:ascii="宋体" w:hAnsi="宋体"/>
          <w:sz w:val="24"/>
        </w:rPr>
      </w:pPr>
      <w:r>
        <w:rPr>
          <w:rFonts w:ascii="宋体" w:hAnsi="宋体"/>
          <w:sz w:val="24"/>
        </w:rPr>
        <w:t xml:space="preserve">9. </w:t>
      </w:r>
      <w:r>
        <w:rPr>
          <w:rFonts w:hint="eastAsia" w:ascii="宋体" w:hAnsi="宋体"/>
          <w:sz w:val="24"/>
        </w:rPr>
        <w:t>报价有效期</w:t>
      </w:r>
    </w:p>
    <w:p>
      <w:pPr>
        <w:spacing w:line="440" w:lineRule="exact"/>
        <w:ind w:firstLine="480"/>
        <w:rPr>
          <w:rFonts w:ascii="宋体" w:hAnsi="宋体"/>
          <w:sz w:val="24"/>
        </w:rPr>
      </w:pPr>
      <w:r>
        <w:rPr>
          <w:rFonts w:ascii="宋体" w:hAnsi="宋体"/>
          <w:sz w:val="24"/>
        </w:rPr>
        <w:t>9.1报价文件从本须知前附表第4项所规定的报价截止期之后开始生效，在本须知前附表第3项所规定的日历日内保持有效。</w:t>
      </w:r>
    </w:p>
    <w:p>
      <w:pPr>
        <w:spacing w:line="440" w:lineRule="exact"/>
        <w:ind w:left="480" w:hanging="480" w:hangingChars="200"/>
        <w:rPr>
          <w:rFonts w:asciiTheme="minorEastAsia" w:hAnsiTheme="minorEastAsia" w:eastAsiaTheme="minorEastAsia"/>
          <w:color w:val="auto"/>
          <w:sz w:val="24"/>
          <w:shd w:val="clear" w:color="auto" w:fill="FFFFFF"/>
          <w:rPrChange w:id="405" w:author="陈礼军" w:date="2022-10-25T15:59:00Z">
            <w:rPr>
              <w:rFonts w:asciiTheme="minorEastAsia" w:hAnsiTheme="minorEastAsia" w:eastAsiaTheme="minorEastAsia"/>
              <w:color w:val="171A1D"/>
              <w:sz w:val="24"/>
              <w:shd w:val="clear" w:color="auto" w:fill="FFFFFF"/>
            </w:rPr>
          </w:rPrChange>
        </w:rPr>
        <w:pPrChange w:id="404" w:author="谢聪林" w:date="2022-11-11T16:18:00Z">
          <w:pPr>
            <w:spacing w:line="440" w:lineRule="exact"/>
            <w:ind w:left="482" w:hanging="482" w:hangingChars="200"/>
          </w:pPr>
        </w:pPrChange>
      </w:pPr>
      <w:r>
        <w:rPr>
          <w:rFonts w:asciiTheme="minorEastAsia" w:hAnsiTheme="minorEastAsia" w:eastAsiaTheme="minorEastAsia"/>
          <w:b w:val="0"/>
          <w:color w:val="auto"/>
          <w:kern w:val="2"/>
          <w:sz w:val="24"/>
          <w:szCs w:val="24"/>
          <w:shd w:val="clear" w:color="auto" w:fill="FFFFFF"/>
          <w:rPrChange w:id="406" w:author="陈礼军" w:date="2022-10-25T15:59:00Z">
            <w:rPr>
              <w:rFonts w:asciiTheme="minorEastAsia" w:hAnsiTheme="minorEastAsia" w:eastAsiaTheme="minorEastAsia"/>
              <w:b/>
              <w:color w:val="171A1D"/>
              <w:kern w:val="0"/>
              <w:sz w:val="24"/>
              <w:szCs w:val="20"/>
              <w:shd w:val="clear" w:color="auto" w:fill="FFFFFF"/>
            </w:rPr>
          </w:rPrChange>
        </w:rPr>
        <w:t xml:space="preserve">10. </w:t>
      </w:r>
      <w:r>
        <w:rPr>
          <w:rFonts w:hint="eastAsia" w:asciiTheme="minorEastAsia" w:hAnsiTheme="minorEastAsia" w:eastAsiaTheme="minorEastAsia"/>
          <w:b w:val="0"/>
          <w:color w:val="auto"/>
          <w:kern w:val="2"/>
          <w:sz w:val="24"/>
          <w:szCs w:val="24"/>
          <w:shd w:val="clear" w:color="auto" w:fill="FFFFFF"/>
          <w:rPrChange w:id="407" w:author="陈礼军" w:date="2022-10-25T15:59:00Z">
            <w:rPr>
              <w:rFonts w:hint="eastAsia" w:asciiTheme="minorEastAsia" w:hAnsiTheme="minorEastAsia" w:eastAsiaTheme="minorEastAsia"/>
              <w:b/>
              <w:color w:val="171A1D"/>
              <w:kern w:val="0"/>
              <w:sz w:val="24"/>
              <w:szCs w:val="20"/>
              <w:shd w:val="clear" w:color="auto" w:fill="FFFFFF"/>
            </w:rPr>
          </w:rPrChange>
        </w:rPr>
        <w:t>报价保证金</w:t>
      </w:r>
    </w:p>
    <w:p>
      <w:pPr>
        <w:spacing w:line="440" w:lineRule="exact"/>
        <w:ind w:left="480" w:hanging="480" w:hangingChars="200"/>
        <w:rPr>
          <w:rFonts w:asciiTheme="minorEastAsia" w:hAnsiTheme="minorEastAsia" w:eastAsiaTheme="minorEastAsia"/>
          <w:color w:val="auto"/>
          <w:sz w:val="24"/>
          <w:shd w:val="clear" w:color="auto" w:fill="FFFFFF"/>
          <w:rPrChange w:id="409" w:author="陈礼军" w:date="2022-10-25T15:59:00Z">
            <w:rPr>
              <w:rFonts w:asciiTheme="minorEastAsia" w:hAnsiTheme="minorEastAsia" w:eastAsiaTheme="minorEastAsia"/>
              <w:color w:val="171A1D"/>
              <w:sz w:val="24"/>
              <w:shd w:val="clear" w:color="auto" w:fill="FFFFFF"/>
            </w:rPr>
          </w:rPrChange>
        </w:rPr>
        <w:pPrChange w:id="408" w:author="谢聪林" w:date="2022-11-11T16:18:00Z">
          <w:pPr>
            <w:spacing w:line="440" w:lineRule="exact"/>
            <w:ind w:left="482" w:hanging="482" w:hangingChars="200"/>
          </w:pPr>
        </w:pPrChange>
      </w:pPr>
      <w:r>
        <w:rPr>
          <w:rFonts w:asciiTheme="minorEastAsia" w:hAnsiTheme="minorEastAsia" w:eastAsiaTheme="minorEastAsia"/>
          <w:b w:val="0"/>
          <w:color w:val="auto"/>
          <w:kern w:val="2"/>
          <w:sz w:val="24"/>
          <w:szCs w:val="24"/>
          <w:shd w:val="clear" w:color="auto" w:fill="FFFFFF"/>
          <w:rPrChange w:id="410" w:author="陈礼军" w:date="2022-10-25T15:59:00Z">
            <w:rPr>
              <w:rFonts w:asciiTheme="minorEastAsia" w:hAnsiTheme="minorEastAsia" w:eastAsiaTheme="minorEastAsia"/>
              <w:b/>
              <w:color w:val="171A1D"/>
              <w:kern w:val="0"/>
              <w:sz w:val="24"/>
              <w:szCs w:val="20"/>
              <w:shd w:val="clear" w:color="auto" w:fill="FFFFFF"/>
            </w:rPr>
          </w:rPrChange>
        </w:rPr>
        <w:t xml:space="preserve">10.1 </w:t>
      </w:r>
      <w:r>
        <w:rPr>
          <w:rFonts w:hint="eastAsia" w:asciiTheme="minorEastAsia" w:hAnsiTheme="minorEastAsia" w:eastAsiaTheme="minorEastAsia"/>
          <w:b w:val="0"/>
          <w:color w:val="auto"/>
          <w:kern w:val="2"/>
          <w:sz w:val="24"/>
          <w:szCs w:val="24"/>
          <w:shd w:val="clear" w:color="auto" w:fill="FFFFFF"/>
          <w:rPrChange w:id="411" w:author="陈礼军" w:date="2022-10-25T15:59:00Z">
            <w:rPr>
              <w:rFonts w:hint="eastAsia" w:asciiTheme="minorEastAsia" w:hAnsiTheme="minorEastAsia" w:eastAsiaTheme="minorEastAsia"/>
              <w:b/>
              <w:color w:val="171A1D"/>
              <w:kern w:val="0"/>
              <w:sz w:val="24"/>
              <w:szCs w:val="20"/>
              <w:shd w:val="clear" w:color="auto" w:fill="FFFFFF"/>
            </w:rPr>
          </w:rPrChange>
        </w:rPr>
        <w:t>报价保证金为报价文件的组成部分之一。</w:t>
      </w:r>
    </w:p>
    <w:p>
      <w:pPr>
        <w:spacing w:line="440" w:lineRule="exact"/>
        <w:ind w:left="480" w:hanging="480" w:hangingChars="200"/>
        <w:rPr>
          <w:rFonts w:asciiTheme="minorEastAsia" w:hAnsiTheme="minorEastAsia" w:eastAsiaTheme="minorEastAsia"/>
          <w:color w:val="auto"/>
          <w:sz w:val="24"/>
          <w:shd w:val="clear" w:color="auto" w:fill="FFFFFF"/>
          <w:rPrChange w:id="413" w:author="陈礼军" w:date="2022-10-25T15:59:00Z">
            <w:rPr>
              <w:rFonts w:asciiTheme="minorEastAsia" w:hAnsiTheme="minorEastAsia" w:eastAsiaTheme="minorEastAsia"/>
              <w:color w:val="171A1D"/>
              <w:sz w:val="24"/>
              <w:shd w:val="clear" w:color="auto" w:fill="FFFFFF"/>
            </w:rPr>
          </w:rPrChange>
        </w:rPr>
        <w:pPrChange w:id="412" w:author="谢聪林" w:date="2022-11-11T16:18:00Z">
          <w:pPr>
            <w:spacing w:line="440" w:lineRule="exact"/>
            <w:ind w:left="482" w:hanging="482" w:hangingChars="200"/>
          </w:pPr>
        </w:pPrChange>
      </w:pPr>
      <w:r>
        <w:rPr>
          <w:rFonts w:asciiTheme="minorEastAsia" w:hAnsiTheme="minorEastAsia" w:eastAsiaTheme="minorEastAsia"/>
          <w:b w:val="0"/>
          <w:color w:val="auto"/>
          <w:kern w:val="2"/>
          <w:sz w:val="24"/>
          <w:szCs w:val="24"/>
          <w:shd w:val="clear" w:color="auto" w:fill="FFFFFF"/>
          <w:rPrChange w:id="414" w:author="陈礼军" w:date="2022-10-25T15:59:00Z">
            <w:rPr>
              <w:rFonts w:asciiTheme="minorEastAsia" w:hAnsiTheme="minorEastAsia" w:eastAsiaTheme="minorEastAsia"/>
              <w:b/>
              <w:color w:val="171A1D"/>
              <w:kern w:val="0"/>
              <w:sz w:val="24"/>
              <w:szCs w:val="20"/>
              <w:shd w:val="clear" w:color="auto" w:fill="FFFFFF"/>
            </w:rPr>
          </w:rPrChange>
        </w:rPr>
        <w:t xml:space="preserve">10.2 </w:t>
      </w:r>
      <w:r>
        <w:rPr>
          <w:rFonts w:hint="eastAsia" w:asciiTheme="minorEastAsia" w:hAnsiTheme="minorEastAsia" w:eastAsiaTheme="minorEastAsia"/>
          <w:b w:val="0"/>
          <w:color w:val="auto"/>
          <w:kern w:val="2"/>
          <w:sz w:val="24"/>
          <w:szCs w:val="24"/>
          <w:shd w:val="clear" w:color="auto" w:fill="FFFFFF"/>
          <w:rPrChange w:id="415" w:author="陈礼军" w:date="2022-10-25T15:59:00Z">
            <w:rPr>
              <w:rFonts w:hint="eastAsia" w:asciiTheme="minorEastAsia" w:hAnsiTheme="minorEastAsia" w:eastAsiaTheme="minorEastAsia"/>
              <w:b/>
              <w:color w:val="171A1D"/>
              <w:kern w:val="0"/>
              <w:sz w:val="24"/>
              <w:szCs w:val="20"/>
              <w:shd w:val="clear" w:color="auto" w:fill="FFFFFF"/>
            </w:rPr>
          </w:rPrChange>
        </w:rPr>
        <w:t>报价保证金以银行转账、电汇的形式提交。</w:t>
      </w:r>
    </w:p>
    <w:p>
      <w:pPr>
        <w:spacing w:line="440" w:lineRule="exact"/>
        <w:ind w:left="480" w:hanging="480" w:hangingChars="200"/>
        <w:rPr>
          <w:rFonts w:asciiTheme="minorEastAsia" w:hAnsiTheme="minorEastAsia" w:eastAsiaTheme="minorEastAsia"/>
          <w:color w:val="auto"/>
          <w:sz w:val="24"/>
          <w:shd w:val="clear" w:color="auto" w:fill="FFFFFF"/>
          <w:rPrChange w:id="417" w:author="陈礼军" w:date="2022-10-25T15:59:00Z">
            <w:rPr>
              <w:rFonts w:asciiTheme="minorEastAsia" w:hAnsiTheme="minorEastAsia" w:eastAsiaTheme="minorEastAsia"/>
              <w:color w:val="171A1D"/>
              <w:sz w:val="24"/>
              <w:shd w:val="clear" w:color="auto" w:fill="FFFFFF"/>
            </w:rPr>
          </w:rPrChange>
        </w:rPr>
        <w:pPrChange w:id="416" w:author="谢聪林" w:date="2022-11-11T16:18:00Z">
          <w:pPr>
            <w:spacing w:line="440" w:lineRule="exact"/>
            <w:ind w:left="482" w:hanging="482" w:hangingChars="200"/>
          </w:pPr>
        </w:pPrChange>
      </w:pPr>
      <w:r>
        <w:rPr>
          <w:rFonts w:asciiTheme="minorEastAsia" w:hAnsiTheme="minorEastAsia" w:eastAsiaTheme="minorEastAsia"/>
          <w:b w:val="0"/>
          <w:color w:val="auto"/>
          <w:kern w:val="2"/>
          <w:sz w:val="24"/>
          <w:szCs w:val="24"/>
          <w:shd w:val="clear" w:color="auto" w:fill="FFFFFF"/>
          <w:rPrChange w:id="418" w:author="陈礼军" w:date="2022-10-25T15:59:00Z">
            <w:rPr>
              <w:rFonts w:asciiTheme="minorEastAsia" w:hAnsiTheme="minorEastAsia" w:eastAsiaTheme="minorEastAsia"/>
              <w:b/>
              <w:color w:val="171A1D"/>
              <w:kern w:val="0"/>
              <w:sz w:val="24"/>
              <w:szCs w:val="20"/>
              <w:shd w:val="clear" w:color="auto" w:fill="FFFFFF"/>
            </w:rPr>
          </w:rPrChange>
        </w:rPr>
        <w:t xml:space="preserve">10.3 </w:t>
      </w:r>
      <w:r>
        <w:rPr>
          <w:rFonts w:hint="eastAsia" w:asciiTheme="minorEastAsia" w:hAnsiTheme="minorEastAsia" w:eastAsiaTheme="minorEastAsia"/>
          <w:b w:val="0"/>
          <w:color w:val="auto"/>
          <w:kern w:val="2"/>
          <w:sz w:val="24"/>
          <w:szCs w:val="24"/>
          <w:shd w:val="clear" w:color="auto" w:fill="FFFFFF"/>
          <w:rPrChange w:id="419" w:author="陈礼军" w:date="2022-10-25T15:59:00Z">
            <w:rPr>
              <w:rFonts w:hint="eastAsia" w:asciiTheme="minorEastAsia" w:hAnsiTheme="minorEastAsia" w:eastAsiaTheme="minorEastAsia"/>
              <w:b/>
              <w:color w:val="171A1D"/>
              <w:kern w:val="0"/>
              <w:sz w:val="24"/>
              <w:szCs w:val="20"/>
              <w:shd w:val="clear" w:color="auto" w:fill="FFFFFF"/>
            </w:rPr>
          </w:rPrChange>
        </w:rPr>
        <w:t>未按规定提交报价保证金的报价，将被视为无效报价。</w:t>
      </w:r>
    </w:p>
    <w:p>
      <w:pPr>
        <w:spacing w:line="440" w:lineRule="exact"/>
        <w:ind w:left="480" w:hanging="480" w:hangingChars="200"/>
        <w:rPr>
          <w:rFonts w:asciiTheme="minorEastAsia" w:hAnsiTheme="minorEastAsia" w:eastAsiaTheme="minorEastAsia"/>
          <w:sz w:val="24"/>
        </w:rPr>
        <w:pPrChange w:id="420" w:author="谢聪林" w:date="2022-11-11T16:18:00Z">
          <w:pPr>
            <w:spacing w:line="440" w:lineRule="exact"/>
            <w:ind w:left="482" w:hanging="482" w:hangingChars="200"/>
          </w:pPr>
        </w:pPrChange>
      </w:pPr>
      <w:r>
        <w:rPr>
          <w:rFonts w:asciiTheme="minorEastAsia" w:hAnsiTheme="minorEastAsia" w:eastAsiaTheme="minorEastAsia"/>
          <w:b w:val="0"/>
          <w:color w:val="auto"/>
          <w:kern w:val="2"/>
          <w:sz w:val="24"/>
          <w:szCs w:val="24"/>
          <w:shd w:val="clear" w:color="auto" w:fill="FFFFFF"/>
          <w:rPrChange w:id="421" w:author="陈礼军" w:date="2022-10-25T15:59:00Z">
            <w:rPr>
              <w:rFonts w:asciiTheme="minorEastAsia" w:hAnsiTheme="minorEastAsia" w:eastAsiaTheme="minorEastAsia"/>
              <w:b/>
              <w:color w:val="171A1D"/>
              <w:kern w:val="0"/>
              <w:sz w:val="24"/>
              <w:szCs w:val="20"/>
              <w:shd w:val="clear" w:color="auto" w:fill="FFFFFF"/>
            </w:rPr>
          </w:rPrChange>
        </w:rPr>
        <w:t xml:space="preserve">10.4未中选的报价人的报价保证金， </w:t>
      </w:r>
      <w:r>
        <w:rPr>
          <w:rFonts w:hint="eastAsia" w:asciiTheme="minorEastAsia" w:hAnsiTheme="minorEastAsia" w:eastAsiaTheme="minorEastAsia"/>
          <w:b w:val="0"/>
          <w:color w:val="auto"/>
          <w:kern w:val="2"/>
          <w:sz w:val="24"/>
          <w:szCs w:val="24"/>
          <w:shd w:val="clear" w:color="auto" w:fill="FFFFFF"/>
          <w:rPrChange w:id="422" w:author="陈礼军" w:date="2022-10-25T15:59:00Z">
            <w:rPr>
              <w:rFonts w:hint="eastAsia" w:asciiTheme="minorEastAsia" w:hAnsiTheme="minorEastAsia" w:eastAsiaTheme="minorEastAsia"/>
              <w:b/>
              <w:color w:val="171A1D"/>
              <w:kern w:val="0"/>
              <w:sz w:val="24"/>
              <w:szCs w:val="20"/>
              <w:shd w:val="clear" w:color="auto" w:fill="FFFFFF"/>
            </w:rPr>
          </w:rPrChange>
        </w:rPr>
        <w:t>将在发出中选通知书后</w:t>
      </w:r>
      <w:r>
        <w:rPr>
          <w:rFonts w:asciiTheme="minorEastAsia" w:hAnsiTheme="minorEastAsia" w:eastAsiaTheme="minorEastAsia"/>
          <w:b w:val="0"/>
          <w:color w:val="auto"/>
          <w:kern w:val="2"/>
          <w:sz w:val="24"/>
          <w:szCs w:val="24"/>
          <w:shd w:val="clear" w:color="auto" w:fill="FFFFFF"/>
          <w:rPrChange w:id="423" w:author="陈礼军" w:date="2022-10-25T15:59:00Z">
            <w:rPr>
              <w:rFonts w:asciiTheme="minorEastAsia" w:hAnsiTheme="minorEastAsia" w:eastAsiaTheme="minorEastAsia"/>
              <w:b/>
              <w:color w:val="171A1D"/>
              <w:kern w:val="0"/>
              <w:sz w:val="24"/>
              <w:szCs w:val="20"/>
              <w:shd w:val="clear" w:color="auto" w:fill="FFFFFF"/>
            </w:rPr>
          </w:rPrChange>
        </w:rPr>
        <w:t>5个工作日内即予以全额无息退还。</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D  </w:t>
      </w:r>
      <w:r>
        <w:rPr>
          <w:rFonts w:hint="eastAsia" w:ascii="宋体" w:hAnsi="宋体"/>
          <w:b/>
          <w:bCs/>
          <w:sz w:val="24"/>
        </w:rPr>
        <w:t>报价文件的格式与递交</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11. </w:t>
      </w:r>
      <w:r>
        <w:rPr>
          <w:rFonts w:hint="eastAsia" w:ascii="宋体" w:hAnsi="宋体"/>
          <w:sz w:val="24"/>
        </w:rPr>
        <w:t>报价文件的格式</w:t>
      </w:r>
    </w:p>
    <w:p>
      <w:pPr>
        <w:spacing w:line="440" w:lineRule="exact"/>
        <w:rPr>
          <w:rFonts w:ascii="宋体" w:hAnsi="宋体"/>
          <w:sz w:val="24"/>
        </w:rPr>
      </w:pPr>
      <w:r>
        <w:rPr>
          <w:rFonts w:ascii="宋体" w:hAnsi="宋体"/>
          <w:sz w:val="24"/>
        </w:rPr>
        <w:t xml:space="preserve">    11.1报价人须编制由本须知第8条规定文件组成的报价文件正本一份。</w:t>
      </w:r>
    </w:p>
    <w:p>
      <w:pPr>
        <w:spacing w:line="440" w:lineRule="exact"/>
        <w:rPr>
          <w:rFonts w:ascii="宋体" w:hAnsi="宋体"/>
          <w:sz w:val="24"/>
        </w:rPr>
      </w:pPr>
      <w:r>
        <w:rPr>
          <w:rFonts w:ascii="宋体" w:hAnsi="宋体"/>
          <w:sz w:val="24"/>
        </w:rPr>
        <w:t xml:space="preserve">    11.2报价文件应由报价人授权代表签字并加盖公章。</w:t>
      </w:r>
    </w:p>
    <w:p>
      <w:pPr>
        <w:spacing w:line="440" w:lineRule="exact"/>
        <w:rPr>
          <w:rFonts w:ascii="宋体" w:hAnsi="宋体"/>
          <w:sz w:val="24"/>
        </w:rPr>
      </w:pPr>
      <w:r>
        <w:rPr>
          <w:rFonts w:ascii="宋体" w:hAnsi="宋体"/>
          <w:sz w:val="24"/>
        </w:rPr>
        <w:t xml:space="preserve">    11.3报价使用货币为人民币。</w:t>
      </w:r>
    </w:p>
    <w:p>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ascii="宋体" w:hAnsi="宋体"/>
          <w:sz w:val="24"/>
        </w:rPr>
        <w:t xml:space="preserve">12. </w:t>
      </w:r>
      <w:r>
        <w:rPr>
          <w:rFonts w:hint="eastAsia" w:ascii="宋体" w:hAnsi="宋体"/>
          <w:sz w:val="24"/>
        </w:rPr>
        <w:t>报价文件的递交</w:t>
      </w:r>
    </w:p>
    <w:p>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ascii="宋体" w:hAnsi="宋体"/>
          <w:sz w:val="24"/>
        </w:rPr>
        <w:t xml:space="preserve">    12.2报价文件可以邮寄或派人送达，传真件不被接受。</w:t>
      </w:r>
    </w:p>
    <w:p>
      <w:pPr>
        <w:spacing w:line="440" w:lineRule="exact"/>
        <w:rPr>
          <w:rFonts w:ascii="宋体" w:hAnsi="宋体"/>
          <w:sz w:val="24"/>
        </w:rPr>
      </w:pPr>
      <w:r>
        <w:rPr>
          <w:rFonts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E  </w:t>
      </w:r>
      <w:r>
        <w:rPr>
          <w:rFonts w:hint="eastAsia" w:ascii="宋体" w:hAnsi="宋体"/>
          <w:b/>
          <w:bCs/>
          <w:sz w:val="24"/>
        </w:rPr>
        <w:t>报价文件的评估和比较</w:t>
      </w:r>
    </w:p>
    <w:p>
      <w:pPr>
        <w:spacing w:line="440" w:lineRule="exact"/>
        <w:rPr>
          <w:rFonts w:ascii="宋体" w:hAnsi="宋体"/>
          <w:sz w:val="24"/>
        </w:rPr>
      </w:pPr>
    </w:p>
    <w:p>
      <w:pPr>
        <w:spacing w:line="440" w:lineRule="exact"/>
        <w:rPr>
          <w:rFonts w:ascii="宋体" w:hAnsi="宋体"/>
          <w:sz w:val="24"/>
        </w:rPr>
      </w:pPr>
      <w:r>
        <w:rPr>
          <w:rFonts w:ascii="宋体" w:hAnsi="宋体"/>
          <w:sz w:val="24"/>
        </w:rPr>
        <w:t>13．评议时间</w:t>
      </w:r>
    </w:p>
    <w:p>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ascii="宋体" w:hAnsi="宋体"/>
          <w:sz w:val="24"/>
        </w:rPr>
        <w:t>14．评审委员会</w:t>
      </w:r>
    </w:p>
    <w:p>
      <w:pPr>
        <w:spacing w:line="440" w:lineRule="exact"/>
        <w:rPr>
          <w:rFonts w:ascii="宋体" w:hAnsi="宋体"/>
          <w:sz w:val="24"/>
        </w:rPr>
      </w:pPr>
      <w:r>
        <w:rPr>
          <w:rFonts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ascii="宋体" w:hAnsi="宋体"/>
          <w:sz w:val="24"/>
        </w:rPr>
        <w:t xml:space="preserve">15. </w:t>
      </w:r>
      <w:r>
        <w:rPr>
          <w:rFonts w:hint="eastAsia" w:ascii="宋体" w:hAnsi="宋体"/>
          <w:sz w:val="24"/>
        </w:rPr>
        <w:t>对报价文件的审查和响应性的确定</w:t>
      </w:r>
    </w:p>
    <w:p>
      <w:pPr>
        <w:spacing w:line="440" w:lineRule="exact"/>
        <w:rPr>
          <w:rFonts w:ascii="宋体" w:hAnsi="宋体"/>
          <w:sz w:val="24"/>
        </w:rPr>
      </w:pPr>
      <w:r>
        <w:rPr>
          <w:rFonts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ascii="宋体" w:hAnsi="宋体"/>
          <w:sz w:val="24"/>
        </w:rPr>
        <w:t>16．评估原则及方法</w:t>
      </w:r>
    </w:p>
    <w:p>
      <w:pPr>
        <w:spacing w:line="440" w:lineRule="exact"/>
        <w:rPr>
          <w:rFonts w:ascii="宋体" w:hAnsi="宋体"/>
          <w:sz w:val="24"/>
        </w:rPr>
      </w:pPr>
      <w:r>
        <w:rPr>
          <w:rFonts w:ascii="宋体" w:hAnsi="宋体"/>
          <w:sz w:val="24"/>
        </w:rPr>
        <w:t xml:space="preserve">    16.1对所有报价人的评估，都采用相同的程序和标准。</w:t>
      </w:r>
    </w:p>
    <w:p>
      <w:pPr>
        <w:spacing w:line="440" w:lineRule="exact"/>
        <w:rPr>
          <w:rFonts w:ascii="宋体" w:hAnsi="宋体"/>
          <w:sz w:val="24"/>
        </w:rPr>
      </w:pPr>
      <w:r>
        <w:rPr>
          <w:rFonts w:ascii="宋体" w:hAnsi="宋体"/>
          <w:sz w:val="24"/>
        </w:rPr>
        <w:t xml:space="preserve">    16.2评议过程将严格按照比选文件的要求和条件进行。</w:t>
      </w:r>
    </w:p>
    <w:p>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ascii="宋体" w:hAnsi="宋体"/>
          <w:b/>
          <w:bCs/>
          <w:sz w:val="24"/>
        </w:rPr>
        <w:t xml:space="preserve">F  </w:t>
      </w:r>
      <w:r>
        <w:rPr>
          <w:rFonts w:hint="eastAsia" w:ascii="宋体" w:hAnsi="宋体"/>
          <w:b/>
          <w:bCs/>
          <w:sz w:val="24"/>
        </w:rPr>
        <w:t>授予合同</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17. </w:t>
      </w:r>
      <w:r>
        <w:rPr>
          <w:rFonts w:hint="eastAsia" w:ascii="宋体" w:hAnsi="宋体"/>
          <w:sz w:val="24"/>
        </w:rPr>
        <w:t>授予合同的准则</w:t>
      </w:r>
    </w:p>
    <w:p>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ascii="宋体" w:hAnsi="宋体"/>
          <w:sz w:val="24"/>
        </w:rPr>
        <w:t xml:space="preserve">17.2 </w:t>
      </w:r>
      <w:r>
        <w:rPr>
          <w:rFonts w:hint="eastAsia" w:ascii="宋体" w:hAnsi="宋体"/>
          <w:sz w:val="24"/>
        </w:rPr>
        <w:t>最低报价不是被授予合同的保证。</w:t>
      </w:r>
    </w:p>
    <w:p>
      <w:pPr>
        <w:spacing w:line="440" w:lineRule="exact"/>
        <w:ind w:firstLine="468"/>
        <w:rPr>
          <w:rFonts w:ascii="宋体" w:hAnsi="宋体"/>
          <w:sz w:val="24"/>
        </w:rPr>
      </w:pPr>
      <w:r>
        <w:rPr>
          <w:rFonts w:ascii="宋体" w:hAnsi="宋体"/>
          <w:sz w:val="24"/>
        </w:rPr>
        <w:t xml:space="preserve">17.3 </w:t>
      </w:r>
      <w:r>
        <w:rPr>
          <w:rFonts w:hint="eastAsia" w:ascii="宋体" w:hAnsi="宋体"/>
          <w:sz w:val="24"/>
        </w:rPr>
        <w:t>买方在授予合同时有权对比选货物数量和服务予以增加或减少。</w:t>
      </w:r>
    </w:p>
    <w:p>
      <w:pPr>
        <w:spacing w:line="440" w:lineRule="exact"/>
        <w:rPr>
          <w:rFonts w:ascii="宋体" w:hAnsi="宋体"/>
          <w:sz w:val="24"/>
        </w:rPr>
      </w:pPr>
      <w:r>
        <w:rPr>
          <w:rFonts w:ascii="宋体" w:hAnsi="宋体"/>
          <w:sz w:val="24"/>
        </w:rPr>
        <w:t xml:space="preserve">18. </w:t>
      </w:r>
      <w:r>
        <w:rPr>
          <w:rFonts w:hint="eastAsia" w:ascii="宋体" w:hAnsi="宋体"/>
          <w:sz w:val="24"/>
        </w:rPr>
        <w:t>结果通知</w:t>
      </w:r>
    </w:p>
    <w:p>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ascii="宋体" w:hAnsi="宋体"/>
          <w:sz w:val="24"/>
        </w:rPr>
        <w:t>19．签订合同</w:t>
      </w:r>
    </w:p>
    <w:p>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pPr>
        <w:jc w:val="center"/>
        <w:rPr>
          <w:rFonts w:ascii="宋体" w:hAnsi="宋体"/>
          <w:sz w:val="24"/>
        </w:rPr>
      </w:pPr>
      <w:r>
        <w:rPr>
          <w:rFonts w:ascii="宋体" w:hAnsi="宋体"/>
          <w:sz w:val="24"/>
        </w:rPr>
        <w:t xml:space="preserve">    19.2比选文件、报价被接受的报价人的报价文件及其澄清文件等，均为签订经济</w:t>
      </w:r>
    </w:p>
    <w:p>
      <w:pPr>
        <w:jc w:val="center"/>
        <w:rPr>
          <w:b/>
          <w:bCs/>
          <w:sz w:val="36"/>
        </w:rPr>
      </w:pPr>
      <w:r>
        <w:rPr>
          <w:rFonts w:hint="eastAsia" w:ascii="宋体" w:hAnsi="宋体"/>
          <w:sz w:val="24"/>
        </w:rPr>
        <w:t>合同的依据。</w:t>
      </w:r>
      <w:r>
        <w:rPr>
          <w:rFonts w:ascii="宋体" w:hAnsi="宋体"/>
          <w:sz w:val="24"/>
        </w:rPr>
        <w:br w:type="page"/>
      </w:r>
      <w:r>
        <w:rPr>
          <w:rFonts w:hint="eastAsia"/>
          <w:b/>
          <w:bCs/>
          <w:sz w:val="36"/>
        </w:rPr>
        <w:t>第三部分</w:t>
      </w:r>
      <w:r>
        <w:rPr>
          <w:b/>
          <w:bCs/>
          <w:sz w:val="36"/>
        </w:rPr>
        <w:t xml:space="preserve">   </w:t>
      </w:r>
      <w:r>
        <w:rPr>
          <w:rFonts w:hint="eastAsia"/>
          <w:b/>
          <w:bCs/>
          <w:sz w:val="36"/>
        </w:rPr>
        <w:t>比选内容及要求</w:t>
      </w:r>
    </w:p>
    <w:p>
      <w:pPr>
        <w:pStyle w:val="9"/>
        <w:snapToGrid w:val="0"/>
        <w:spacing w:line="420" w:lineRule="exact"/>
        <w:jc w:val="center"/>
        <w:rPr>
          <w:b/>
          <w:bCs/>
          <w:sz w:val="36"/>
        </w:rPr>
      </w:pPr>
    </w:p>
    <w:p>
      <w:pPr>
        <w:spacing w:line="440" w:lineRule="exact"/>
        <w:rPr>
          <w:rFonts w:ascii="宋体" w:hAnsi="宋体" w:cs="宋体"/>
          <w:b/>
          <w:sz w:val="24"/>
        </w:rPr>
      </w:pPr>
      <w:r>
        <w:rPr>
          <w:rFonts w:hint="eastAsia" w:ascii="宋体" w:hAnsi="宋体" w:cs="宋体"/>
          <w:sz w:val="24"/>
        </w:rPr>
        <w:t>一、本次比选报价按每人次进行报价，三个方案总价最低价中选，参检人数约为</w:t>
      </w:r>
      <w:del w:id="424" w:author="黄雅珊" w:date="2022-11-24T16:18:46Z">
        <w:r>
          <w:rPr>
            <w:rFonts w:hint="default" w:ascii="宋体" w:hAnsi="宋体" w:cs="宋体"/>
            <w:sz w:val="24"/>
            <w:lang w:val="en-US"/>
          </w:rPr>
          <w:delText>167</w:delText>
        </w:r>
      </w:del>
      <w:ins w:id="425" w:author="黄雅珊" w:date="2022-11-24T16:18:46Z">
        <w:r>
          <w:rPr>
            <w:rFonts w:hint="eastAsia" w:ascii="宋体" w:hAnsi="宋体" w:cs="宋体"/>
            <w:sz w:val="24"/>
            <w:lang w:val="en-US" w:eastAsia="zh-CN"/>
          </w:rPr>
          <w:t>66</w:t>
        </w:r>
      </w:ins>
      <w:r>
        <w:rPr>
          <w:rFonts w:ascii="宋体" w:hAnsi="宋体" w:cs="宋体"/>
          <w:sz w:val="24"/>
        </w:rPr>
        <w:t>人，按实际参检人数进行结算。</w:t>
      </w:r>
    </w:p>
    <w:p>
      <w:pPr>
        <w:spacing w:line="440" w:lineRule="exact"/>
        <w:rPr>
          <w:rFonts w:ascii="宋体" w:hAnsi="宋体" w:cs="宋体"/>
          <w:sz w:val="24"/>
        </w:rPr>
      </w:pPr>
      <w:r>
        <w:rPr>
          <w:rFonts w:hint="eastAsia" w:ascii="宋体" w:hAnsi="宋体" w:cs="宋体"/>
          <w:sz w:val="24"/>
        </w:rPr>
        <w:t>二、主要体检项目</w:t>
      </w:r>
    </w:p>
    <w:tbl>
      <w:tblPr>
        <w:tblStyle w:val="15"/>
        <w:tblW w:w="9570" w:type="dxa"/>
        <w:tblInd w:w="93" w:type="dxa"/>
        <w:tblLayout w:type="autofit"/>
        <w:tblCellMar>
          <w:top w:w="0" w:type="dxa"/>
          <w:left w:w="108" w:type="dxa"/>
          <w:bottom w:w="0" w:type="dxa"/>
          <w:right w:w="108" w:type="dxa"/>
        </w:tblCellMar>
      </w:tblPr>
      <w:tblGrid>
        <w:gridCol w:w="3032"/>
        <w:gridCol w:w="6538"/>
      </w:tblGrid>
      <w:tr>
        <w:tblPrEx>
          <w:tblCellMar>
            <w:top w:w="0" w:type="dxa"/>
            <w:left w:w="108" w:type="dxa"/>
            <w:bottom w:w="0" w:type="dxa"/>
            <w:right w:w="108" w:type="dxa"/>
          </w:tblCellMar>
        </w:tblPrEx>
        <w:trPr>
          <w:trHeight w:val="480" w:hRule="atLeast"/>
        </w:trPr>
        <w:tc>
          <w:tcPr>
            <w:tcW w:w="9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rPrChange w:id="42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27" w:author="陈礼军" w:date="2022-10-25T15:59:00Z">
                  <w:rPr>
                    <w:rFonts w:hint="eastAsia" w:ascii="宋体" w:hAnsi="宋体" w:cs="宋体"/>
                    <w:b/>
                    <w:color w:val="000000"/>
                    <w:kern w:val="0"/>
                    <w:sz w:val="24"/>
                    <w:szCs w:val="20"/>
                  </w:rPr>
                </w:rPrChange>
              </w:rPr>
              <w:t>套餐</w:t>
            </w:r>
            <w:r>
              <w:rPr>
                <w:rFonts w:ascii="宋体" w:hAnsi="宋体" w:cs="宋体"/>
                <w:b w:val="0"/>
                <w:color w:val="auto"/>
                <w:kern w:val="0"/>
                <w:sz w:val="24"/>
                <w:szCs w:val="24"/>
                <w:rPrChange w:id="428" w:author="陈礼军" w:date="2022-10-25T15:59:00Z">
                  <w:rPr>
                    <w:rFonts w:ascii="宋体" w:hAnsi="宋体" w:cs="宋体"/>
                    <w:b/>
                    <w:color w:val="000000"/>
                    <w:kern w:val="0"/>
                    <w:sz w:val="24"/>
                    <w:szCs w:val="20"/>
                  </w:rPr>
                </w:rPrChange>
              </w:rPr>
              <w:t>1：男</w:t>
            </w:r>
          </w:p>
        </w:tc>
      </w:tr>
      <w:tr>
        <w:tblPrEx>
          <w:tblCellMar>
            <w:top w:w="0" w:type="dxa"/>
            <w:left w:w="108" w:type="dxa"/>
            <w:bottom w:w="0" w:type="dxa"/>
            <w:right w:w="108" w:type="dxa"/>
          </w:tblCellMar>
        </w:tblPrEx>
        <w:trPr>
          <w:trHeight w:val="62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rPrChange w:id="429"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30" w:author="陈礼军" w:date="2022-10-25T15:59:00Z">
                  <w:rPr>
                    <w:rFonts w:hint="eastAsia" w:ascii="宋体" w:hAnsi="宋体" w:cs="宋体"/>
                    <w:b/>
                    <w:color w:val="000000"/>
                    <w:kern w:val="0"/>
                    <w:sz w:val="24"/>
                    <w:szCs w:val="20"/>
                  </w:rPr>
                </w:rPrChange>
              </w:rPr>
              <w:t>项目名称</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rPrChange w:id="431"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32" w:author="陈礼军" w:date="2022-10-25T15:59:00Z">
                  <w:rPr>
                    <w:rFonts w:hint="eastAsia" w:ascii="宋体" w:hAnsi="宋体" w:cs="宋体"/>
                    <w:b/>
                    <w:color w:val="000000"/>
                    <w:kern w:val="0"/>
                    <w:sz w:val="24"/>
                    <w:szCs w:val="20"/>
                  </w:rPr>
                </w:rPrChange>
              </w:rPr>
              <w:t>检测内容</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auto"/>
                <w:sz w:val="24"/>
                <w:rPrChange w:id="433"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34" w:author="陈礼军" w:date="2022-10-25T15:59:00Z">
                  <w:rPr>
                    <w:rFonts w:hint="eastAsia" w:ascii="宋体" w:hAnsi="宋体" w:cs="宋体"/>
                    <w:b/>
                    <w:color w:val="000000"/>
                    <w:kern w:val="0"/>
                    <w:sz w:val="24"/>
                    <w:szCs w:val="20"/>
                  </w:rPr>
                </w:rPrChange>
              </w:rPr>
              <w:t>一般体检</w:t>
            </w:r>
            <w:r>
              <w:rPr>
                <w:rFonts w:ascii="宋体" w:hAnsi="宋体" w:cs="宋体"/>
                <w:b w:val="0"/>
                <w:color w:val="auto"/>
                <w:kern w:val="0"/>
                <w:sz w:val="24"/>
                <w:szCs w:val="24"/>
                <w:rPrChange w:id="435" w:author="陈礼军" w:date="2022-10-25T15:59:00Z">
                  <w:rPr>
                    <w:rFonts w:ascii="宋体" w:hAnsi="宋体" w:cs="宋体"/>
                    <w:b/>
                    <w:color w:val="000000"/>
                    <w:kern w:val="0"/>
                    <w:sz w:val="24"/>
                    <w:szCs w:val="20"/>
                  </w:rPr>
                </w:rPrChange>
              </w:rPr>
              <w:t>(含内、外科）</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rPrChange w:id="43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37" w:author="陈礼军" w:date="2022-10-25T15:59:00Z">
                  <w:rPr>
                    <w:rFonts w:hint="eastAsia" w:ascii="宋体" w:hAnsi="宋体" w:cs="宋体"/>
                    <w:b/>
                    <w:color w:val="000000"/>
                    <w:kern w:val="0"/>
                    <w:sz w:val="24"/>
                    <w:szCs w:val="20"/>
                  </w:rPr>
                </w:rPrChange>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auto"/>
                <w:sz w:val="24"/>
                <w:rPrChange w:id="438"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39" w:author="陈礼军" w:date="2022-10-25T15:59:00Z">
                  <w:rPr>
                    <w:rFonts w:hint="eastAsia" w:ascii="宋体" w:hAnsi="宋体" w:cs="宋体"/>
                    <w:b/>
                    <w:color w:val="000000"/>
                    <w:kern w:val="0"/>
                    <w:sz w:val="24"/>
                    <w:szCs w:val="20"/>
                  </w:rPr>
                </w:rPrChange>
              </w:rPr>
              <w:t>眼科检查</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40"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41" w:author="陈礼军" w:date="2022-10-25T15:59:00Z">
                  <w:rPr>
                    <w:rFonts w:hint="eastAsia" w:ascii="宋体" w:hAnsi="宋体" w:cs="宋体"/>
                    <w:b/>
                    <w:color w:val="000000"/>
                    <w:kern w:val="0"/>
                    <w:sz w:val="24"/>
                    <w:szCs w:val="20"/>
                  </w:rPr>
                </w:rPrChange>
              </w:rPr>
              <w:t>视力、眼睑、结膜、角膜、前房、瞳孔、晶状体</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4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43" w:author="陈礼军" w:date="2022-10-25T15:59:00Z">
                  <w:rPr>
                    <w:rFonts w:hint="eastAsia" w:ascii="宋体" w:hAnsi="宋体" w:cs="宋体"/>
                    <w:b/>
                    <w:color w:val="000000"/>
                    <w:kern w:val="0"/>
                    <w:sz w:val="24"/>
                    <w:szCs w:val="20"/>
                  </w:rPr>
                </w:rPrChange>
              </w:rPr>
              <w:t>耳鼻咽喉</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44"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45" w:author="陈礼军" w:date="2022-10-25T15:59:00Z">
                  <w:rPr>
                    <w:rFonts w:hint="eastAsia" w:ascii="宋体" w:hAnsi="宋体" w:cs="宋体"/>
                    <w:b/>
                    <w:color w:val="000000"/>
                    <w:kern w:val="0"/>
                    <w:sz w:val="24"/>
                    <w:szCs w:val="20"/>
                  </w:rPr>
                </w:rPrChange>
              </w:rPr>
              <w:t>外耳、外耳道、鼻窦、鼻腔、咽、扁桃体</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4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47" w:author="陈礼军" w:date="2022-10-25T15:59:00Z">
                  <w:rPr>
                    <w:rFonts w:hint="eastAsia" w:ascii="宋体" w:hAnsi="宋体" w:cs="宋体"/>
                    <w:b/>
                    <w:color w:val="000000"/>
                    <w:kern w:val="0"/>
                    <w:sz w:val="24"/>
                    <w:szCs w:val="20"/>
                  </w:rPr>
                </w:rPrChange>
              </w:rPr>
              <w:t>生化全套</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48"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49" w:author="陈礼军" w:date="2022-10-25T15:59:00Z">
                  <w:rPr>
                    <w:rFonts w:hint="eastAsia" w:ascii="宋体" w:hAnsi="宋体" w:cs="宋体"/>
                    <w:b/>
                    <w:color w:val="000000"/>
                    <w:kern w:val="0"/>
                    <w:sz w:val="24"/>
                    <w:szCs w:val="20"/>
                  </w:rPr>
                </w:rPrChange>
              </w:rPr>
              <w:t>含肝功能、心功能、肾功能、血脂、血糖、电解质等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50"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51" w:author="陈礼军" w:date="2022-10-25T15:59:00Z">
                  <w:rPr>
                    <w:rFonts w:hint="eastAsia" w:ascii="宋体" w:hAnsi="宋体" w:cs="宋体"/>
                    <w:b/>
                    <w:color w:val="000000"/>
                    <w:kern w:val="0"/>
                    <w:sz w:val="24"/>
                    <w:szCs w:val="20"/>
                  </w:rPr>
                </w:rPrChange>
              </w:rPr>
              <w:t>血常规</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Change w:id="45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53" w:author="陈礼军" w:date="2022-10-25T15:59:00Z">
                  <w:rPr>
                    <w:rFonts w:hint="eastAsia" w:ascii="宋体" w:hAnsi="宋体" w:cs="宋体"/>
                    <w:b/>
                    <w:color w:val="000000"/>
                    <w:kern w:val="0"/>
                    <w:sz w:val="24"/>
                    <w:szCs w:val="20"/>
                  </w:rPr>
                </w:rPrChange>
              </w:rPr>
              <w:t>五分类，解血液系统疾病如有无炎症、贫血、血液病等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54"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55" w:author="陈礼军" w:date="2022-10-25T15:59:00Z">
                  <w:rPr>
                    <w:rFonts w:hint="eastAsia" w:ascii="宋体" w:hAnsi="宋体" w:cs="宋体"/>
                    <w:b/>
                    <w:color w:val="000000"/>
                    <w:kern w:val="0"/>
                    <w:sz w:val="24"/>
                    <w:szCs w:val="20"/>
                  </w:rPr>
                </w:rPrChange>
              </w:rPr>
              <w:t>乙肝两对半</w:t>
            </w:r>
            <w:r>
              <w:rPr>
                <w:rFonts w:ascii="宋体" w:hAnsi="宋体" w:cs="宋体"/>
                <w:b w:val="0"/>
                <w:color w:val="auto"/>
                <w:kern w:val="0"/>
                <w:sz w:val="24"/>
                <w:szCs w:val="24"/>
                <w:rPrChange w:id="456" w:author="陈礼军" w:date="2022-10-25T15:59:00Z">
                  <w:rPr>
                    <w:rFonts w:ascii="宋体" w:hAnsi="宋体" w:cs="宋体"/>
                    <w:b/>
                    <w:color w:val="000000"/>
                    <w:kern w:val="0"/>
                    <w:sz w:val="24"/>
                    <w:szCs w:val="20"/>
                  </w:rPr>
                </w:rPrChange>
              </w:rPr>
              <w:t>(定量）</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57"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58" w:author="陈礼军" w:date="2022-10-25T15:59:00Z">
                  <w:rPr>
                    <w:rFonts w:hint="eastAsia" w:ascii="宋体" w:hAnsi="宋体" w:cs="宋体"/>
                    <w:b/>
                    <w:color w:val="000000"/>
                    <w:kern w:val="0"/>
                    <w:sz w:val="24"/>
                    <w:szCs w:val="20"/>
                  </w:rPr>
                </w:rPrChange>
              </w:rPr>
              <w:t>检测有无乙肝抗体，有无乙肝大小三阳</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59"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60" w:author="陈礼军" w:date="2022-10-25T15:59:00Z">
                  <w:rPr>
                    <w:rFonts w:hint="eastAsia" w:ascii="宋体" w:hAnsi="宋体" w:cs="宋体"/>
                    <w:b/>
                    <w:color w:val="000000"/>
                    <w:kern w:val="0"/>
                    <w:sz w:val="24"/>
                    <w:szCs w:val="20"/>
                  </w:rPr>
                </w:rPrChange>
              </w:rPr>
              <w:t>甲胎蛋白</w:t>
            </w:r>
            <w:r>
              <w:rPr>
                <w:rFonts w:ascii="宋体" w:hAnsi="宋体" w:cs="宋体"/>
                <w:b w:val="0"/>
                <w:color w:val="auto"/>
                <w:kern w:val="0"/>
                <w:sz w:val="24"/>
                <w:szCs w:val="24"/>
                <w:rPrChange w:id="461" w:author="陈礼军" w:date="2022-10-25T15:59:00Z">
                  <w:rPr>
                    <w:rFonts w:ascii="宋体" w:hAnsi="宋体" w:cs="宋体"/>
                    <w:b/>
                    <w:color w:val="000000"/>
                    <w:kern w:val="0"/>
                    <w:sz w:val="24"/>
                    <w:szCs w:val="20"/>
                  </w:rPr>
                </w:rPrChange>
              </w:rPr>
              <w:t>(AFP)</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6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63" w:author="陈礼军" w:date="2022-10-25T15:59:00Z">
                  <w:rPr>
                    <w:rFonts w:hint="eastAsia" w:ascii="宋体" w:hAnsi="宋体" w:cs="宋体"/>
                    <w:b/>
                    <w:color w:val="000000"/>
                    <w:kern w:val="0"/>
                    <w:sz w:val="24"/>
                    <w:szCs w:val="20"/>
                  </w:rPr>
                </w:rPrChange>
              </w:rPr>
              <w:t>针对肝脏肿瘤筛查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64"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65" w:author="陈礼军" w:date="2022-10-25T15:59:00Z">
                  <w:rPr>
                    <w:rFonts w:hint="eastAsia" w:ascii="宋体" w:hAnsi="宋体" w:cs="宋体"/>
                    <w:b/>
                    <w:color w:val="000000"/>
                    <w:kern w:val="0"/>
                    <w:sz w:val="24"/>
                    <w:szCs w:val="20"/>
                  </w:rPr>
                </w:rPrChange>
              </w:rPr>
              <w:t>癌胚抗原（</w:t>
            </w:r>
            <w:r>
              <w:rPr>
                <w:rFonts w:ascii="宋体" w:hAnsi="宋体" w:cs="宋体"/>
                <w:b w:val="0"/>
                <w:color w:val="auto"/>
                <w:kern w:val="0"/>
                <w:sz w:val="24"/>
                <w:szCs w:val="24"/>
                <w:rPrChange w:id="466" w:author="陈礼军" w:date="2022-10-25T15:59:00Z">
                  <w:rPr>
                    <w:rFonts w:ascii="宋体" w:hAnsi="宋体" w:cs="宋体"/>
                    <w:b/>
                    <w:color w:val="000000"/>
                    <w:kern w:val="0"/>
                    <w:sz w:val="24"/>
                    <w:szCs w:val="20"/>
                  </w:rPr>
                </w:rPrChange>
              </w:rPr>
              <w:t>CEA）</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67"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68" w:author="陈礼军" w:date="2022-10-25T15:59:00Z">
                  <w:rPr>
                    <w:rFonts w:hint="eastAsia" w:ascii="宋体" w:hAnsi="宋体" w:cs="宋体"/>
                    <w:b/>
                    <w:color w:val="000000"/>
                    <w:kern w:val="0"/>
                    <w:sz w:val="24"/>
                    <w:szCs w:val="20"/>
                  </w:rPr>
                </w:rPrChange>
              </w:rPr>
              <w:t>针对消化道肿瘤筛查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69" w:author="陈礼军" w:date="2022-10-25T15:59:00Z">
                  <w:rPr>
                    <w:rFonts w:ascii="宋体" w:hAnsi="宋体" w:cs="宋体"/>
                    <w:color w:val="000000"/>
                    <w:sz w:val="24"/>
                  </w:rPr>
                </w:rPrChange>
              </w:rPr>
            </w:pPr>
            <w:r>
              <w:rPr>
                <w:rFonts w:ascii="宋体" w:hAnsi="宋体" w:cs="宋体"/>
                <w:b w:val="0"/>
                <w:color w:val="auto"/>
                <w:kern w:val="0"/>
                <w:sz w:val="24"/>
                <w:szCs w:val="24"/>
                <w:rPrChange w:id="470" w:author="陈礼军" w:date="2022-10-25T15:59:00Z">
                  <w:rPr>
                    <w:rFonts w:ascii="宋体" w:hAnsi="宋体" w:cs="宋体"/>
                    <w:b/>
                    <w:color w:val="000000"/>
                    <w:kern w:val="0"/>
                    <w:sz w:val="24"/>
                    <w:szCs w:val="20"/>
                  </w:rPr>
                </w:rPrChange>
              </w:rPr>
              <w:t>CA199</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71"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72" w:author="陈礼军" w:date="2022-10-25T15:59:00Z">
                  <w:rPr>
                    <w:rFonts w:hint="eastAsia" w:ascii="宋体" w:hAnsi="宋体" w:cs="宋体"/>
                    <w:b/>
                    <w:color w:val="000000"/>
                    <w:kern w:val="0"/>
                    <w:sz w:val="24"/>
                    <w:szCs w:val="20"/>
                  </w:rPr>
                </w:rPrChange>
              </w:rPr>
              <w:t>针对肠道肿瘤筛查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Change w:id="473" w:author="陈礼军" w:date="2022-10-25T15:59:00Z">
                  <w:rPr>
                    <w:rFonts w:ascii="宋体" w:hAnsi="宋体" w:cs="宋体"/>
                    <w:color w:val="000000"/>
                    <w:sz w:val="24"/>
                  </w:rPr>
                </w:rPrChange>
              </w:rPr>
            </w:pPr>
            <w:r>
              <w:rPr>
                <w:rStyle w:val="38"/>
                <w:rFonts w:hint="default"/>
                <w:b w:val="0"/>
                <w:color w:val="auto"/>
                <w:kern w:val="2"/>
                <w:sz w:val="24"/>
                <w:szCs w:val="24"/>
                <w:rPrChange w:id="474" w:author="陈礼军" w:date="2022-10-25T15:59:00Z">
                  <w:rPr>
                    <w:rStyle w:val="38"/>
                    <w:rFonts w:hint="default"/>
                    <w:b/>
                    <w:kern w:val="0"/>
                    <w:sz w:val="24"/>
                    <w:szCs w:val="24"/>
                  </w:rPr>
                </w:rPrChange>
              </w:rPr>
              <w:t>前列腺特异总抗体（</w:t>
            </w:r>
            <w:r>
              <w:rPr>
                <w:rStyle w:val="39"/>
                <w:rFonts w:ascii="宋体" w:hAnsi="宋体" w:cs="宋体"/>
                <w:b w:val="0"/>
                <w:color w:val="auto"/>
                <w:kern w:val="2"/>
                <w:sz w:val="24"/>
                <w:szCs w:val="24"/>
                <w:rPrChange w:id="475" w:author="陈礼军" w:date="2022-10-25T15:59:00Z">
                  <w:rPr>
                    <w:rStyle w:val="39"/>
                    <w:rFonts w:ascii="宋体" w:hAnsi="宋体" w:cs="宋体"/>
                    <w:b/>
                    <w:kern w:val="0"/>
                    <w:sz w:val="24"/>
                    <w:szCs w:val="24"/>
                  </w:rPr>
                </w:rPrChange>
              </w:rPr>
              <w:t>PSA</w:t>
            </w:r>
            <w:r>
              <w:rPr>
                <w:rStyle w:val="38"/>
                <w:rFonts w:hint="default"/>
                <w:b w:val="0"/>
                <w:color w:val="auto"/>
                <w:kern w:val="2"/>
                <w:sz w:val="24"/>
                <w:szCs w:val="24"/>
                <w:rPrChange w:id="476" w:author="陈礼军" w:date="2022-10-25T15:59:00Z">
                  <w:rPr>
                    <w:rStyle w:val="38"/>
                    <w:rFonts w:hint="default"/>
                    <w:b/>
                    <w:kern w:val="0"/>
                    <w:sz w:val="24"/>
                    <w:szCs w:val="24"/>
                  </w:rPr>
                </w:rPrChange>
              </w:rPr>
              <w:t>）</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77"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78" w:author="陈礼军" w:date="2022-10-25T15:59:00Z">
                  <w:rPr>
                    <w:rFonts w:hint="eastAsia" w:ascii="宋体" w:hAnsi="宋体" w:cs="宋体"/>
                    <w:b/>
                    <w:color w:val="000000"/>
                    <w:kern w:val="0"/>
                    <w:sz w:val="24"/>
                    <w:szCs w:val="20"/>
                  </w:rPr>
                </w:rPrChange>
              </w:rPr>
              <w:t>针对前列腺肿瘤筛查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Change w:id="479" w:author="陈礼军" w:date="2022-10-25T15:59:00Z">
                  <w:rPr>
                    <w:rFonts w:ascii="宋体" w:hAnsi="宋体" w:cs="宋体"/>
                    <w:color w:val="000000"/>
                    <w:sz w:val="24"/>
                  </w:rPr>
                </w:rPrChange>
              </w:rPr>
            </w:pPr>
            <w:r>
              <w:rPr>
                <w:rStyle w:val="38"/>
                <w:rFonts w:hint="default"/>
                <w:b w:val="0"/>
                <w:color w:val="auto"/>
                <w:kern w:val="2"/>
                <w:sz w:val="24"/>
                <w:szCs w:val="24"/>
                <w:rPrChange w:id="480" w:author="陈礼军" w:date="2022-10-25T15:59:00Z">
                  <w:rPr>
                    <w:rStyle w:val="38"/>
                    <w:rFonts w:hint="default"/>
                    <w:b/>
                    <w:kern w:val="0"/>
                    <w:sz w:val="24"/>
                    <w:szCs w:val="24"/>
                  </w:rPr>
                </w:rPrChange>
              </w:rPr>
              <w:t>神经元特异性烯醇化酶测定</w:t>
            </w:r>
            <w:r>
              <w:rPr>
                <w:rStyle w:val="39"/>
                <w:rFonts w:ascii="宋体" w:hAnsi="宋体" w:cs="宋体"/>
                <w:b w:val="0"/>
                <w:color w:val="auto"/>
                <w:kern w:val="2"/>
                <w:sz w:val="24"/>
                <w:szCs w:val="24"/>
                <w:rPrChange w:id="481" w:author="陈礼军" w:date="2022-10-25T15:59:00Z">
                  <w:rPr>
                    <w:rStyle w:val="39"/>
                    <w:rFonts w:ascii="宋体" w:hAnsi="宋体" w:cs="宋体"/>
                    <w:b/>
                    <w:kern w:val="0"/>
                    <w:sz w:val="24"/>
                    <w:szCs w:val="24"/>
                  </w:rPr>
                </w:rPrChange>
              </w:rPr>
              <w:t>(NSE)</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8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83" w:author="陈礼军" w:date="2022-10-25T15:59:00Z">
                  <w:rPr>
                    <w:rFonts w:hint="eastAsia" w:ascii="宋体" w:hAnsi="宋体" w:cs="宋体"/>
                    <w:b/>
                    <w:color w:val="000000"/>
                    <w:kern w:val="0"/>
                    <w:sz w:val="24"/>
                    <w:szCs w:val="20"/>
                  </w:rPr>
                </w:rPrChange>
              </w:rPr>
              <w:t>针对肺部肿瘤筛查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84" w:author="陈礼军" w:date="2022-10-25T15:59:00Z">
                  <w:rPr>
                    <w:rFonts w:ascii="宋体" w:hAnsi="宋体" w:cs="宋体"/>
                    <w:color w:val="000000"/>
                    <w:sz w:val="24"/>
                  </w:rPr>
                </w:rPrChange>
              </w:rPr>
            </w:pPr>
            <w:r>
              <w:rPr>
                <w:rFonts w:ascii="宋体" w:hAnsi="宋体" w:cs="宋体"/>
                <w:b w:val="0"/>
                <w:color w:val="auto"/>
                <w:kern w:val="0"/>
                <w:sz w:val="24"/>
                <w:szCs w:val="24"/>
                <w:rPrChange w:id="485" w:author="陈礼军" w:date="2022-10-25T15:59:00Z">
                  <w:rPr>
                    <w:rFonts w:ascii="宋体" w:hAnsi="宋体" w:cs="宋体"/>
                    <w:b/>
                    <w:color w:val="000000"/>
                    <w:kern w:val="0"/>
                    <w:sz w:val="24"/>
                    <w:szCs w:val="20"/>
                  </w:rPr>
                </w:rPrChange>
              </w:rPr>
              <w:t>FT3、FT4、TSH</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8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87" w:author="陈礼军" w:date="2022-10-25T15:59:00Z">
                  <w:rPr>
                    <w:rFonts w:hint="eastAsia" w:ascii="宋体" w:hAnsi="宋体" w:cs="宋体"/>
                    <w:b/>
                    <w:color w:val="000000"/>
                    <w:kern w:val="0"/>
                    <w:sz w:val="24"/>
                    <w:szCs w:val="20"/>
                  </w:rPr>
                </w:rPrChange>
              </w:rPr>
              <w:t>甲状腺功能三项</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88" w:author="陈礼军" w:date="2022-10-25T15:59:00Z">
                  <w:rPr>
                    <w:rFonts w:ascii="宋体" w:hAnsi="宋体" w:cs="宋体"/>
                    <w:color w:val="000000"/>
                    <w:sz w:val="24"/>
                  </w:rPr>
                </w:rPrChange>
              </w:rPr>
            </w:pPr>
            <w:r>
              <w:rPr>
                <w:rStyle w:val="38"/>
                <w:rFonts w:hint="default"/>
                <w:b w:val="0"/>
                <w:color w:val="auto"/>
                <w:kern w:val="2"/>
                <w:sz w:val="24"/>
                <w:szCs w:val="24"/>
                <w:rPrChange w:id="489" w:author="陈礼军" w:date="2022-10-25T15:59:00Z">
                  <w:rPr>
                    <w:rStyle w:val="38"/>
                    <w:rFonts w:hint="default"/>
                    <w:b/>
                    <w:kern w:val="0"/>
                    <w:sz w:val="24"/>
                    <w:szCs w:val="24"/>
                  </w:rPr>
                </w:rPrChange>
              </w:rPr>
              <w:t>尿常规</w:t>
            </w:r>
            <w:r>
              <w:rPr>
                <w:rStyle w:val="39"/>
                <w:rFonts w:ascii="宋体" w:hAnsi="宋体" w:cs="宋体"/>
                <w:b w:val="0"/>
                <w:color w:val="auto"/>
                <w:kern w:val="2"/>
                <w:sz w:val="24"/>
                <w:szCs w:val="24"/>
                <w:rPrChange w:id="490" w:author="陈礼军" w:date="2022-10-25T15:59:00Z">
                  <w:rPr>
                    <w:rStyle w:val="39"/>
                    <w:rFonts w:ascii="宋体" w:hAnsi="宋体" w:cs="宋体"/>
                    <w:b/>
                    <w:kern w:val="0"/>
                    <w:sz w:val="24"/>
                    <w:szCs w:val="24"/>
                  </w:rPr>
                </w:rPrChange>
              </w:rPr>
              <w:t>+</w:t>
            </w:r>
            <w:r>
              <w:rPr>
                <w:rStyle w:val="38"/>
                <w:rFonts w:hint="default"/>
                <w:b w:val="0"/>
                <w:color w:val="auto"/>
                <w:kern w:val="2"/>
                <w:sz w:val="24"/>
                <w:szCs w:val="24"/>
                <w:rPrChange w:id="491" w:author="陈礼军" w:date="2022-10-25T15:59:00Z">
                  <w:rPr>
                    <w:rStyle w:val="38"/>
                    <w:rFonts w:hint="default"/>
                    <w:b/>
                    <w:kern w:val="0"/>
                    <w:sz w:val="24"/>
                    <w:szCs w:val="24"/>
                  </w:rPr>
                </w:rPrChange>
              </w:rPr>
              <w:t>沉渣</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49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93" w:author="陈礼军" w:date="2022-10-25T15:59:00Z">
                  <w:rPr>
                    <w:rFonts w:hint="eastAsia" w:ascii="宋体" w:hAnsi="宋体" w:cs="宋体"/>
                    <w:b/>
                    <w:color w:val="000000"/>
                    <w:kern w:val="0"/>
                    <w:sz w:val="24"/>
                    <w:szCs w:val="20"/>
                  </w:rPr>
                </w:rPrChange>
              </w:rPr>
              <w:t>检测泌尿系统是否炎症、尿糖、肾脏早期病变等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Change w:id="494"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95" w:author="陈礼军" w:date="2022-10-25T15:59:00Z">
                  <w:rPr>
                    <w:rFonts w:hint="eastAsia" w:ascii="宋体" w:hAnsi="宋体" w:cs="宋体"/>
                    <w:b/>
                    <w:color w:val="000000"/>
                    <w:kern w:val="0"/>
                    <w:sz w:val="24"/>
                    <w:szCs w:val="20"/>
                  </w:rPr>
                </w:rPrChange>
              </w:rPr>
              <w:t>腹部彩超（肝、胆、胰、脾）</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9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97" w:author="陈礼军" w:date="2022-10-25T15:59:00Z">
                  <w:rPr>
                    <w:rFonts w:hint="eastAsia" w:ascii="宋体" w:hAnsi="宋体" w:cs="宋体"/>
                    <w:b/>
                    <w:color w:val="000000"/>
                    <w:kern w:val="0"/>
                    <w:sz w:val="24"/>
                    <w:szCs w:val="20"/>
                  </w:rPr>
                </w:rPrChange>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498"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499" w:author="陈礼军" w:date="2022-10-25T15:59:00Z">
                  <w:rPr>
                    <w:rFonts w:hint="eastAsia" w:ascii="宋体" w:hAnsi="宋体" w:cs="宋体"/>
                    <w:b/>
                    <w:color w:val="000000"/>
                    <w:kern w:val="0"/>
                    <w:sz w:val="24"/>
                    <w:szCs w:val="20"/>
                  </w:rPr>
                </w:rPrChange>
              </w:rPr>
              <w:t>泌尿系统彩超（双肾、前列腺）</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Change w:id="500"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01" w:author="陈礼军" w:date="2022-10-25T15:59:00Z">
                  <w:rPr>
                    <w:rFonts w:hint="eastAsia" w:ascii="宋体" w:hAnsi="宋体" w:cs="宋体"/>
                    <w:b/>
                    <w:color w:val="000000"/>
                    <w:kern w:val="0"/>
                    <w:sz w:val="24"/>
                    <w:szCs w:val="20"/>
                  </w:rPr>
                </w:rPrChange>
              </w:rPr>
              <w:t>检查肾，前列腺有无结石、囊肿、积水、肿瘤、增生等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50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03" w:author="陈礼军" w:date="2022-10-25T15:59:00Z">
                  <w:rPr>
                    <w:rFonts w:hint="eastAsia" w:ascii="宋体" w:hAnsi="宋体" w:cs="宋体"/>
                    <w:b/>
                    <w:color w:val="000000"/>
                    <w:kern w:val="0"/>
                    <w:sz w:val="24"/>
                    <w:szCs w:val="20"/>
                  </w:rPr>
                </w:rPrChange>
              </w:rPr>
              <w:t>甲状腺彩超</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504"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05" w:author="陈礼军" w:date="2022-10-25T15:59:00Z">
                  <w:rPr>
                    <w:rFonts w:hint="eastAsia" w:ascii="宋体" w:hAnsi="宋体" w:cs="宋体"/>
                    <w:b/>
                    <w:color w:val="000000"/>
                    <w:kern w:val="0"/>
                    <w:sz w:val="24"/>
                    <w:szCs w:val="20"/>
                  </w:rPr>
                </w:rPrChange>
              </w:rPr>
              <w:t>检查甲状腺有无结节、肿瘤等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506"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07" w:author="陈礼军" w:date="2022-10-25T15:59:00Z">
                  <w:rPr>
                    <w:rFonts w:hint="eastAsia" w:ascii="宋体" w:hAnsi="宋体" w:cs="宋体"/>
                    <w:b/>
                    <w:color w:val="000000"/>
                    <w:kern w:val="0"/>
                    <w:sz w:val="24"/>
                    <w:szCs w:val="20"/>
                  </w:rPr>
                </w:rPrChange>
              </w:rPr>
              <w:t>胸部正位片</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508"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09" w:author="陈礼军" w:date="2022-10-25T15:59:00Z">
                  <w:rPr>
                    <w:rFonts w:hint="eastAsia" w:ascii="宋体" w:hAnsi="宋体" w:cs="宋体"/>
                    <w:b/>
                    <w:color w:val="000000"/>
                    <w:kern w:val="0"/>
                    <w:sz w:val="24"/>
                    <w:szCs w:val="20"/>
                  </w:rPr>
                </w:rPrChange>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510"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11" w:author="陈礼军" w:date="2022-10-25T15:59:00Z">
                  <w:rPr>
                    <w:rFonts w:hint="eastAsia" w:ascii="宋体" w:hAnsi="宋体" w:cs="宋体"/>
                    <w:b/>
                    <w:color w:val="000000"/>
                    <w:kern w:val="0"/>
                    <w:sz w:val="24"/>
                    <w:szCs w:val="20"/>
                  </w:rPr>
                </w:rPrChange>
              </w:rPr>
              <w:t>心电图</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512"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13" w:author="陈礼军" w:date="2022-10-25T15:59:00Z">
                  <w:rPr>
                    <w:rFonts w:hint="eastAsia" w:ascii="宋体" w:hAnsi="宋体" w:cs="宋体"/>
                    <w:b/>
                    <w:color w:val="000000"/>
                    <w:kern w:val="0"/>
                    <w:sz w:val="24"/>
                    <w:szCs w:val="20"/>
                  </w:rPr>
                </w:rPrChange>
              </w:rPr>
              <w:t>了解有无心律不齐、传导异常、心肌供血等情况</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Change w:id="514" w:author="陈礼军" w:date="2022-10-25T15:59:00Z">
                  <w:rPr>
                    <w:rFonts w:ascii="宋体" w:hAnsi="宋体" w:cs="宋体"/>
                    <w:color w:val="000000"/>
                    <w:sz w:val="24"/>
                  </w:rPr>
                </w:rPrChange>
              </w:rPr>
            </w:pPr>
            <w:r>
              <w:rPr>
                <w:rStyle w:val="38"/>
                <w:rFonts w:hint="default"/>
                <w:b w:val="0"/>
                <w:color w:val="auto"/>
                <w:kern w:val="2"/>
                <w:sz w:val="24"/>
                <w:szCs w:val="24"/>
                <w:rPrChange w:id="515" w:author="陈礼军" w:date="2022-10-25T15:59:00Z">
                  <w:rPr>
                    <w:rStyle w:val="38"/>
                    <w:rFonts w:hint="default"/>
                    <w:b/>
                    <w:kern w:val="0"/>
                    <w:sz w:val="24"/>
                    <w:szCs w:val="24"/>
                  </w:rPr>
                </w:rPrChange>
              </w:rPr>
              <w:t>碳</w:t>
            </w:r>
            <w:r>
              <w:rPr>
                <w:rStyle w:val="39"/>
                <w:rFonts w:ascii="宋体" w:hAnsi="宋体" w:cs="宋体"/>
                <w:b w:val="0"/>
                <w:color w:val="auto"/>
                <w:kern w:val="2"/>
                <w:sz w:val="24"/>
                <w:szCs w:val="24"/>
                <w:rPrChange w:id="516" w:author="陈礼军" w:date="2022-10-25T15:59:00Z">
                  <w:rPr>
                    <w:rStyle w:val="39"/>
                    <w:rFonts w:ascii="宋体" w:hAnsi="宋体" w:cs="宋体"/>
                    <w:b/>
                    <w:kern w:val="0"/>
                    <w:sz w:val="24"/>
                    <w:szCs w:val="24"/>
                  </w:rPr>
                </w:rPrChange>
              </w:rPr>
              <w:t>14</w:t>
            </w:r>
            <w:r>
              <w:rPr>
                <w:rStyle w:val="38"/>
                <w:rFonts w:hint="default"/>
                <w:b w:val="0"/>
                <w:color w:val="auto"/>
                <w:kern w:val="2"/>
                <w:sz w:val="24"/>
                <w:szCs w:val="24"/>
                <w:rPrChange w:id="517" w:author="陈礼军" w:date="2022-10-25T15:59:00Z">
                  <w:rPr>
                    <w:rStyle w:val="38"/>
                    <w:rFonts w:hint="default"/>
                    <w:b/>
                    <w:kern w:val="0"/>
                    <w:sz w:val="24"/>
                    <w:szCs w:val="24"/>
                  </w:rPr>
                </w:rPrChange>
              </w:rPr>
              <w:t>呼气试验</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Change w:id="518" w:author="陈礼军" w:date="2022-10-25T15:59:00Z">
                  <w:rPr>
                    <w:rFonts w:ascii="宋体" w:hAnsi="宋体" w:cs="宋体"/>
                    <w:color w:val="000000"/>
                    <w:sz w:val="24"/>
                  </w:rPr>
                </w:rPrChange>
              </w:rPr>
            </w:pPr>
            <w:r>
              <w:rPr>
                <w:rFonts w:hint="eastAsia" w:ascii="宋体" w:hAnsi="宋体" w:cs="宋体"/>
                <w:b w:val="0"/>
                <w:color w:val="auto"/>
                <w:kern w:val="0"/>
                <w:sz w:val="24"/>
                <w:szCs w:val="24"/>
                <w:rPrChange w:id="519" w:author="陈礼军" w:date="2022-10-25T15:59:00Z">
                  <w:rPr>
                    <w:rFonts w:hint="eastAsia" w:ascii="宋体" w:hAnsi="宋体" w:cs="宋体"/>
                    <w:b/>
                    <w:color w:val="000000"/>
                    <w:kern w:val="0"/>
                    <w:sz w:val="24"/>
                    <w:szCs w:val="20"/>
                  </w:rPr>
                </w:rPrChange>
              </w:rPr>
              <w:t>用于检测胃部是否感染幽门螺旋杆菌，幽门螺旋杆菌与胃炎、胃溃疡密切相关</w:t>
            </w:r>
            <w:r>
              <w:rPr>
                <w:rFonts w:ascii="宋体" w:hAnsi="宋体" w:cs="宋体"/>
                <w:b w:val="0"/>
                <w:color w:val="auto"/>
                <w:kern w:val="0"/>
                <w:sz w:val="24"/>
                <w:szCs w:val="24"/>
                <w:rPrChange w:id="520" w:author="陈礼军" w:date="2022-10-25T15:59:00Z">
                  <w:rPr>
                    <w:rFonts w:ascii="宋体" w:hAnsi="宋体" w:cs="宋体"/>
                    <w:b/>
                    <w:color w:val="000000"/>
                    <w:kern w:val="0"/>
                    <w:sz w:val="24"/>
                    <w:szCs w:val="20"/>
                  </w:rPr>
                </w:rPrChange>
              </w:rPr>
              <w:t>1</w:t>
            </w:r>
          </w:p>
        </w:tc>
      </w:tr>
    </w:tbl>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b/>
          <w:sz w:val="24"/>
        </w:rPr>
      </w:pPr>
      <w:r>
        <w:rPr>
          <w:rFonts w:ascii="宋体" w:hAnsi="宋体" w:cs="宋体"/>
          <w:b/>
          <w:color w:val="auto"/>
          <w:kern w:val="2"/>
          <w:sz w:val="24"/>
          <w:szCs w:val="24"/>
          <w:rPrChange w:id="521" w:author="陈礼军" w:date="2022-10-25T15:59:00Z">
            <w:rPr>
              <w:rFonts w:ascii="宋体" w:hAnsi="宋体" w:cs="宋体"/>
              <w:b/>
              <w:color w:val="000000"/>
              <w:kern w:val="0"/>
              <w:sz w:val="24"/>
              <w:szCs w:val="20"/>
            </w:rPr>
          </w:rPrChange>
        </w:rPr>
        <w:t>2.已婚女性体检项目</w:t>
      </w:r>
    </w:p>
    <w:tbl>
      <w:tblPr>
        <w:tblStyle w:val="15"/>
        <w:tblW w:w="9356" w:type="dxa"/>
        <w:tblInd w:w="108" w:type="dxa"/>
        <w:tblLayout w:type="autofit"/>
        <w:tblCellMar>
          <w:top w:w="0" w:type="dxa"/>
          <w:left w:w="108" w:type="dxa"/>
          <w:bottom w:w="0" w:type="dxa"/>
          <w:right w:w="108" w:type="dxa"/>
        </w:tblCellMar>
      </w:tblPr>
      <w:tblGrid>
        <w:gridCol w:w="2694"/>
        <w:gridCol w:w="6662"/>
        <w:tblGridChange w:id="522">
          <w:tblGrid>
            <w:gridCol w:w="2694"/>
            <w:gridCol w:w="6662"/>
          </w:tblGrid>
        </w:tblGridChange>
      </w:tblGrid>
      <w:tr>
        <w:tblPrEx>
          <w:tblCellMar>
            <w:top w:w="0" w:type="dxa"/>
            <w:left w:w="108" w:type="dxa"/>
            <w:bottom w:w="0" w:type="dxa"/>
            <w:right w:w="108" w:type="dxa"/>
          </w:tblCellMar>
        </w:tblPrEx>
        <w:trPr>
          <w:trHeight w:val="480" w:hRule="atLeast"/>
        </w:trPr>
        <w:tc>
          <w:tcPr>
            <w:tcW w:w="2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Cs/>
                <w:color w:val="auto"/>
                <w:kern w:val="0"/>
                <w:sz w:val="24"/>
                <w:rPrChange w:id="523" w:author="陈礼军" w:date="2022-10-25T15:59:00Z">
                  <w:rPr>
                    <w:rFonts w:ascii="宋体" w:hAnsi="宋体" w:cs="宋体"/>
                    <w:bCs/>
                    <w:color w:val="000000"/>
                    <w:kern w:val="0"/>
                    <w:sz w:val="24"/>
                  </w:rPr>
                </w:rPrChange>
              </w:rPr>
            </w:pPr>
            <w:r>
              <w:rPr>
                <w:rFonts w:hint="eastAsia" w:ascii="宋体" w:hAnsi="宋体" w:cs="宋体"/>
                <w:b w:val="0"/>
                <w:bCs/>
                <w:color w:val="auto"/>
                <w:kern w:val="0"/>
                <w:sz w:val="24"/>
                <w:szCs w:val="24"/>
                <w:rPrChange w:id="524" w:author="陈礼军" w:date="2022-10-25T15:59:00Z">
                  <w:rPr>
                    <w:rFonts w:hint="eastAsia" w:ascii="宋体" w:hAnsi="宋体" w:cs="宋体"/>
                    <w:b/>
                    <w:bCs/>
                    <w:color w:val="000000"/>
                    <w:kern w:val="0"/>
                    <w:sz w:val="24"/>
                    <w:szCs w:val="20"/>
                  </w:rPr>
                </w:rPrChange>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Cs/>
                <w:color w:val="auto"/>
                <w:kern w:val="0"/>
                <w:sz w:val="24"/>
                <w:rPrChange w:id="525" w:author="陈礼军" w:date="2022-10-25T15:59:00Z">
                  <w:rPr>
                    <w:rFonts w:ascii="宋体" w:hAnsi="宋体" w:cs="宋体"/>
                    <w:bCs/>
                    <w:color w:val="000000"/>
                    <w:kern w:val="0"/>
                    <w:sz w:val="24"/>
                  </w:rPr>
                </w:rPrChange>
              </w:rPr>
            </w:pPr>
            <w:r>
              <w:rPr>
                <w:rFonts w:hint="eastAsia" w:ascii="宋体" w:hAnsi="宋体" w:cs="宋体"/>
                <w:b w:val="0"/>
                <w:bCs/>
                <w:color w:val="auto"/>
                <w:kern w:val="0"/>
                <w:sz w:val="24"/>
                <w:szCs w:val="24"/>
                <w:rPrChange w:id="526" w:author="陈礼军" w:date="2022-10-25T15:59:00Z">
                  <w:rPr>
                    <w:rFonts w:hint="eastAsia" w:ascii="宋体" w:hAnsi="宋体" w:cs="宋体"/>
                    <w:b/>
                    <w:bCs/>
                    <w:color w:val="000000"/>
                    <w:kern w:val="0"/>
                    <w:sz w:val="24"/>
                    <w:szCs w:val="20"/>
                  </w:rPr>
                </w:rPrChange>
              </w:rPr>
              <w:t>检测内容</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27" w:author="陈礼军" w:date="2022-10-25T15:59:00Z">
                  <w:rPr>
                    <w:rFonts w:hint="eastAsia" w:ascii="宋体" w:hAnsi="宋体" w:cs="宋体"/>
                    <w:b/>
                    <w:color w:val="000000"/>
                    <w:kern w:val="0"/>
                    <w:sz w:val="24"/>
                    <w:szCs w:val="20"/>
                  </w:rPr>
                </w:rPrChange>
              </w:rPr>
              <w:t>一般体检</w:t>
            </w:r>
            <w:r>
              <w:rPr>
                <w:rFonts w:ascii="宋体" w:hAnsi="宋体" w:cs="宋体"/>
                <w:b w:val="0"/>
                <w:color w:val="auto"/>
                <w:kern w:val="0"/>
                <w:sz w:val="24"/>
                <w:szCs w:val="24"/>
                <w:rPrChange w:id="528" w:author="陈礼军" w:date="2022-10-25T15:59:00Z">
                  <w:rPr>
                    <w:rFonts w:ascii="宋体" w:hAnsi="宋体" w:cs="宋体"/>
                    <w:b/>
                    <w:color w:val="000000"/>
                    <w:kern w:val="0"/>
                    <w:sz w:val="24"/>
                    <w:szCs w:val="20"/>
                  </w:rPr>
                </w:rPrChange>
              </w:rPr>
              <w:t>(含内、外科）</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29" w:author="陈礼军" w:date="2022-10-25T15:59:00Z">
                  <w:rPr>
                    <w:rFonts w:hint="eastAsia" w:ascii="宋体" w:hAnsi="宋体" w:cs="宋体"/>
                    <w:b/>
                    <w:color w:val="000000"/>
                    <w:kern w:val="0"/>
                    <w:sz w:val="24"/>
                    <w:szCs w:val="20"/>
                  </w:rPr>
                </w:rPrChange>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0" w:author="陈礼军" w:date="2022-10-25T15:59:00Z">
                  <w:rPr>
                    <w:rFonts w:hint="eastAsia" w:ascii="宋体" w:hAnsi="宋体" w:cs="宋体"/>
                    <w:b/>
                    <w:color w:val="000000"/>
                    <w:kern w:val="0"/>
                    <w:sz w:val="24"/>
                    <w:szCs w:val="20"/>
                  </w:rPr>
                </w:rPrChange>
              </w:rPr>
              <w:t>眼科检查</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Change w:id="531" w:author="陈礼军" w:date="2022-10-25T15:59:00Z">
                  <w:rPr>
                    <w:rFonts w:hint="eastAsia" w:ascii="宋体" w:hAnsi="宋体" w:cs="宋体"/>
                    <w:b/>
                    <w:color w:val="000000"/>
                    <w:kern w:val="0"/>
                    <w:sz w:val="24"/>
                    <w:szCs w:val="20"/>
                  </w:rPr>
                </w:rPrChange>
              </w:rPr>
              <w:t>视力、眼睑、结膜、角膜、前房、瞳孔、晶状体</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2" w:author="陈礼军" w:date="2022-10-25T15:59:00Z">
                  <w:rPr>
                    <w:rFonts w:hint="eastAsia" w:ascii="宋体" w:hAnsi="宋体" w:cs="宋体"/>
                    <w:b/>
                    <w:color w:val="000000"/>
                    <w:kern w:val="0"/>
                    <w:sz w:val="24"/>
                    <w:szCs w:val="20"/>
                  </w:rPr>
                </w:rPrChange>
              </w:rPr>
              <w:t>妇科普查</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3" w:author="陈礼军" w:date="2022-10-25T15:59:00Z">
                  <w:rPr>
                    <w:rFonts w:hint="eastAsia" w:ascii="宋体" w:hAnsi="宋体" w:cs="宋体"/>
                    <w:b/>
                    <w:color w:val="000000"/>
                    <w:kern w:val="0"/>
                    <w:sz w:val="24"/>
                    <w:szCs w:val="20"/>
                  </w:rPr>
                </w:rPrChange>
              </w:rPr>
              <w:t>检查外阴、阴道、宫颈等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4" w:author="陈礼军" w:date="2022-10-25T15:59:00Z">
                  <w:rPr>
                    <w:rFonts w:hint="eastAsia" w:ascii="宋体" w:hAnsi="宋体" w:cs="宋体"/>
                    <w:b/>
                    <w:color w:val="000000"/>
                    <w:kern w:val="0"/>
                    <w:sz w:val="24"/>
                    <w:szCs w:val="20"/>
                  </w:rPr>
                </w:rPrChange>
              </w:rPr>
              <w:t>白带常规检查</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5" w:author="陈礼军" w:date="2022-10-25T15:59:00Z">
                  <w:rPr>
                    <w:rFonts w:hint="eastAsia" w:ascii="宋体" w:hAnsi="宋体" w:cs="宋体"/>
                    <w:b/>
                    <w:color w:val="000000"/>
                    <w:kern w:val="0"/>
                    <w:sz w:val="24"/>
                    <w:szCs w:val="20"/>
                  </w:rPr>
                </w:rPrChange>
              </w:rPr>
              <w:t>检测白带清洁度、滴虫、霉菌等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36" w:author="陈礼军" w:date="2022-10-25T15:59:00Z">
                  <w:rPr>
                    <w:rFonts w:hint="eastAsia" w:ascii="宋体" w:hAnsi="宋体" w:cs="宋体"/>
                    <w:b/>
                    <w:color w:val="000000"/>
                    <w:kern w:val="0"/>
                    <w:sz w:val="24"/>
                    <w:szCs w:val="20"/>
                  </w:rPr>
                </w:rPrChange>
              </w:rPr>
              <w:t>液基细胞学检测</w:t>
            </w:r>
            <w:r>
              <w:rPr>
                <w:rFonts w:ascii="宋体" w:hAnsi="宋体" w:cs="宋体"/>
                <w:b w:val="0"/>
                <w:color w:val="auto"/>
                <w:kern w:val="0"/>
                <w:sz w:val="24"/>
                <w:szCs w:val="24"/>
                <w:rPrChange w:id="537" w:author="陈礼军" w:date="2022-10-25T15:59:00Z">
                  <w:rPr>
                    <w:rFonts w:ascii="宋体" w:hAnsi="宋体" w:cs="宋体"/>
                    <w:b/>
                    <w:color w:val="000000"/>
                    <w:kern w:val="0"/>
                    <w:sz w:val="24"/>
                    <w:szCs w:val="20"/>
                  </w:rPr>
                </w:rPrChange>
              </w:rPr>
              <w:t>TCT</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Change w:id="538" w:author="陈礼军" w:date="2022-10-25T15:59:00Z">
                  <w:rPr>
                    <w:rFonts w:hint="eastAsia" w:ascii="宋体" w:hAnsi="宋体" w:cs="宋体"/>
                    <w:b/>
                    <w:color w:val="000000"/>
                    <w:kern w:val="0"/>
                    <w:sz w:val="24"/>
                    <w:szCs w:val="20"/>
                  </w:rPr>
                </w:rPrChange>
              </w:rPr>
              <w:t>子宫颈癌筛查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ascii="宋体" w:hAnsi="宋体" w:cs="宋体"/>
                <w:b w:val="0"/>
                <w:color w:val="auto"/>
                <w:kern w:val="0"/>
                <w:sz w:val="24"/>
                <w:szCs w:val="24"/>
                <w:rPrChange w:id="539" w:author="陈礼军" w:date="2022-10-25T15:59:00Z">
                  <w:rPr>
                    <w:rFonts w:ascii="宋体" w:hAnsi="宋体" w:cs="宋体"/>
                    <w:b/>
                    <w:color w:val="000000"/>
                    <w:kern w:val="0"/>
                    <w:sz w:val="24"/>
                    <w:szCs w:val="20"/>
                  </w:rPr>
                </w:rPrChange>
              </w:rPr>
              <w:t>HPV(高危人乳头状瘤病毒检测）</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Change w:id="540" w:author="陈礼军" w:date="2022-10-25T15:59:00Z">
                  <w:rPr>
                    <w:rFonts w:hint="eastAsia" w:ascii="宋体" w:hAnsi="宋体" w:cs="宋体"/>
                    <w:b/>
                    <w:color w:val="000000"/>
                    <w:kern w:val="0"/>
                    <w:sz w:val="24"/>
                    <w:szCs w:val="20"/>
                  </w:rPr>
                </w:rPrChange>
              </w:rPr>
              <w:t>子宫颈癌筛查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Change w:id="541" w:author="陈礼军" w:date="2022-10-25T15:59:00Z">
                  <w:rPr>
                    <w:rFonts w:hint="eastAsia" w:ascii="宋体" w:hAnsi="宋体" w:cs="宋体"/>
                    <w:b/>
                    <w:color w:val="000000"/>
                    <w:kern w:val="0"/>
                    <w:sz w:val="24"/>
                    <w:szCs w:val="20"/>
                  </w:rPr>
                </w:rPrChange>
              </w:rPr>
              <w:t>生化全套</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Change w:id="542" w:author="陈礼军" w:date="2022-10-25T15:59:00Z">
                  <w:rPr>
                    <w:rFonts w:hint="eastAsia" w:ascii="宋体" w:hAnsi="宋体" w:cs="宋体"/>
                    <w:b/>
                    <w:color w:val="000000"/>
                    <w:kern w:val="0"/>
                    <w:sz w:val="24"/>
                    <w:szCs w:val="20"/>
                  </w:rPr>
                </w:rPrChange>
              </w:rPr>
              <w:t>含肝功能、心功能、肾功能、血脂、血糖、电解质等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43" w:author="陈礼军" w:date="2022-10-25T15:59:00Z">
                  <w:rPr>
                    <w:rFonts w:hint="eastAsia" w:ascii="宋体" w:hAnsi="宋体" w:cs="宋体"/>
                    <w:b/>
                    <w:color w:val="000000"/>
                    <w:kern w:val="0"/>
                    <w:sz w:val="24"/>
                    <w:szCs w:val="20"/>
                  </w:rPr>
                </w:rPrChange>
              </w:rPr>
              <w:t>血常规</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44" w:author="陈礼军" w:date="2022-10-25T15:59:00Z">
                  <w:rPr>
                    <w:rFonts w:hint="eastAsia" w:ascii="宋体" w:hAnsi="宋体" w:cs="宋体"/>
                    <w:b/>
                    <w:color w:val="000000"/>
                    <w:kern w:val="0"/>
                    <w:sz w:val="24"/>
                    <w:szCs w:val="20"/>
                  </w:rPr>
                </w:rPrChange>
              </w:rPr>
              <w:t>五分类，解血液系统疾病如有无炎症、贫血、血液病等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45" w:author="陈礼军" w:date="2022-10-25T15:59:00Z">
                  <w:rPr>
                    <w:rFonts w:hint="eastAsia" w:ascii="宋体" w:hAnsi="宋体" w:cs="宋体"/>
                    <w:b/>
                    <w:color w:val="000000"/>
                    <w:kern w:val="0"/>
                    <w:sz w:val="24"/>
                    <w:szCs w:val="20"/>
                  </w:rPr>
                </w:rPrChange>
              </w:rPr>
              <w:t>乙肝两对半</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46" w:author="陈礼军" w:date="2022-10-25T15:59:00Z">
                  <w:rPr>
                    <w:rFonts w:hint="eastAsia" w:ascii="宋体" w:hAnsi="宋体" w:cs="宋体"/>
                    <w:b/>
                    <w:color w:val="000000"/>
                    <w:kern w:val="0"/>
                    <w:sz w:val="24"/>
                    <w:szCs w:val="20"/>
                  </w:rPr>
                </w:rPrChange>
              </w:rPr>
              <w:t>检测有无乙肝抗体，有无乙肝大小三阳</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47" w:author="陈礼军" w:date="2022-10-25T15:59:00Z">
                  <w:rPr>
                    <w:rFonts w:hint="eastAsia" w:ascii="宋体" w:hAnsi="宋体" w:cs="宋体"/>
                    <w:b/>
                    <w:color w:val="000000"/>
                    <w:kern w:val="0"/>
                    <w:sz w:val="24"/>
                    <w:szCs w:val="20"/>
                  </w:rPr>
                </w:rPrChange>
              </w:rPr>
              <w:t>甲胎蛋白</w:t>
            </w:r>
            <w:r>
              <w:rPr>
                <w:rFonts w:ascii="宋体" w:hAnsi="宋体" w:cs="宋体"/>
                <w:b w:val="0"/>
                <w:color w:val="auto"/>
                <w:kern w:val="0"/>
                <w:sz w:val="24"/>
                <w:szCs w:val="24"/>
                <w:rPrChange w:id="548" w:author="陈礼军" w:date="2022-10-25T15:59:00Z">
                  <w:rPr>
                    <w:rFonts w:ascii="宋体" w:hAnsi="宋体" w:cs="宋体"/>
                    <w:b/>
                    <w:color w:val="000000"/>
                    <w:kern w:val="0"/>
                    <w:sz w:val="24"/>
                    <w:szCs w:val="20"/>
                  </w:rPr>
                </w:rPrChange>
              </w:rPr>
              <w:t>(AFP)</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49" w:author="陈礼军" w:date="2022-10-25T15:59:00Z">
                  <w:rPr>
                    <w:rFonts w:hint="eastAsia" w:ascii="宋体" w:hAnsi="宋体" w:cs="宋体"/>
                    <w:b/>
                    <w:color w:val="000000"/>
                    <w:kern w:val="0"/>
                    <w:sz w:val="24"/>
                    <w:szCs w:val="20"/>
                  </w:rPr>
                </w:rPrChange>
              </w:rPr>
              <w:t>针对肝脏肿瘤筛查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50" w:author="陈礼军" w:date="2022-10-25T15:59:00Z">
                  <w:rPr>
                    <w:rFonts w:hint="eastAsia" w:ascii="宋体" w:hAnsi="宋体" w:cs="宋体"/>
                    <w:b/>
                    <w:color w:val="000000"/>
                    <w:kern w:val="0"/>
                    <w:sz w:val="24"/>
                    <w:szCs w:val="20"/>
                  </w:rPr>
                </w:rPrChange>
              </w:rPr>
              <w:t>癌胚抗原（</w:t>
            </w:r>
            <w:r>
              <w:rPr>
                <w:rFonts w:ascii="宋体" w:hAnsi="宋体" w:cs="宋体"/>
                <w:b w:val="0"/>
                <w:color w:val="auto"/>
                <w:kern w:val="0"/>
                <w:sz w:val="24"/>
                <w:szCs w:val="24"/>
                <w:rPrChange w:id="551" w:author="陈礼军" w:date="2022-10-25T15:59:00Z">
                  <w:rPr>
                    <w:rFonts w:ascii="宋体" w:hAnsi="宋体" w:cs="宋体"/>
                    <w:b/>
                    <w:color w:val="000000"/>
                    <w:kern w:val="0"/>
                    <w:sz w:val="24"/>
                    <w:szCs w:val="20"/>
                  </w:rPr>
                </w:rPrChange>
              </w:rPr>
              <w:t>CEA）</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2" w:author="陈礼军" w:date="2022-10-25T15:59:00Z">
                  <w:rPr>
                    <w:rFonts w:hint="eastAsia" w:ascii="宋体" w:hAnsi="宋体" w:cs="宋体"/>
                    <w:b/>
                    <w:color w:val="000000"/>
                    <w:kern w:val="0"/>
                    <w:sz w:val="24"/>
                    <w:szCs w:val="20"/>
                  </w:rPr>
                </w:rPrChange>
              </w:rPr>
              <w:t>针对消化道肿瘤筛查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3" w:author="陈礼军" w:date="2022-10-25T15:59:00Z">
                  <w:rPr>
                    <w:rFonts w:hint="eastAsia" w:ascii="宋体" w:hAnsi="宋体" w:cs="宋体"/>
                    <w:b/>
                    <w:color w:val="000000"/>
                    <w:kern w:val="0"/>
                    <w:sz w:val="24"/>
                    <w:szCs w:val="20"/>
                  </w:rPr>
                </w:rPrChange>
              </w:rPr>
              <w:t>尿常规</w:t>
            </w:r>
            <w:r>
              <w:rPr>
                <w:rFonts w:ascii="宋体" w:hAnsi="宋体" w:cs="宋体"/>
                <w:b w:val="0"/>
                <w:color w:val="auto"/>
                <w:kern w:val="0"/>
                <w:sz w:val="24"/>
                <w:szCs w:val="24"/>
                <w:rPrChange w:id="554" w:author="陈礼军" w:date="2022-10-25T15:59:00Z">
                  <w:rPr>
                    <w:rFonts w:ascii="宋体" w:hAnsi="宋体" w:cs="宋体"/>
                    <w:b/>
                    <w:color w:val="000000"/>
                    <w:kern w:val="0"/>
                    <w:sz w:val="24"/>
                    <w:szCs w:val="20"/>
                  </w:rPr>
                </w:rPrChange>
              </w:rPr>
              <w:t>+沉渣</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5" w:author="陈礼军" w:date="2022-10-25T15:59:00Z">
                  <w:rPr>
                    <w:rFonts w:hint="eastAsia" w:ascii="宋体" w:hAnsi="宋体" w:cs="宋体"/>
                    <w:b/>
                    <w:color w:val="000000"/>
                    <w:kern w:val="0"/>
                    <w:sz w:val="24"/>
                    <w:szCs w:val="20"/>
                  </w:rPr>
                </w:rPrChange>
              </w:rPr>
              <w:t>检测泌尿系统是否炎症、尿糖、肾脏早期病变等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6" w:author="陈礼军" w:date="2022-10-25T15:59:00Z">
                  <w:rPr>
                    <w:rFonts w:hint="eastAsia" w:ascii="宋体" w:hAnsi="宋体" w:cs="宋体"/>
                    <w:b/>
                    <w:color w:val="000000"/>
                    <w:kern w:val="0"/>
                    <w:sz w:val="24"/>
                    <w:szCs w:val="20"/>
                  </w:rPr>
                </w:rPrChange>
              </w:rPr>
              <w:t>腹部彩超（肝、胆、胰、脾）</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57" w:author="陈礼军" w:date="2022-10-25T15:59:00Z">
                  <w:rPr>
                    <w:rFonts w:hint="eastAsia" w:ascii="宋体" w:hAnsi="宋体" w:cs="宋体"/>
                    <w:b/>
                    <w:color w:val="000000"/>
                    <w:kern w:val="0"/>
                    <w:sz w:val="24"/>
                    <w:szCs w:val="20"/>
                  </w:rPr>
                </w:rPrChange>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8" w:author="陈礼军" w:date="2022-10-25T15:59:00Z">
                  <w:rPr>
                    <w:rFonts w:hint="eastAsia" w:ascii="宋体" w:hAnsi="宋体" w:cs="宋体"/>
                    <w:b/>
                    <w:color w:val="000000"/>
                    <w:kern w:val="0"/>
                    <w:sz w:val="24"/>
                    <w:szCs w:val="20"/>
                  </w:rPr>
                </w:rPrChange>
              </w:rPr>
              <w:t>泌尿系统彩超（、双肾、膀胱、输尿管）</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59" w:author="陈礼军" w:date="2022-10-25T15:59:00Z">
                  <w:rPr>
                    <w:rFonts w:hint="eastAsia" w:ascii="宋体" w:hAnsi="宋体" w:cs="宋体"/>
                    <w:b/>
                    <w:color w:val="000000"/>
                    <w:kern w:val="0"/>
                    <w:sz w:val="24"/>
                    <w:szCs w:val="20"/>
                  </w:rPr>
                </w:rPrChange>
              </w:rPr>
              <w:t>检查肾、膀胱、输尿管有无结石、肿瘤等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60" w:author="陈礼军" w:date="2022-10-25T15:59:00Z">
                  <w:rPr>
                    <w:rFonts w:hint="eastAsia" w:ascii="宋体" w:hAnsi="宋体" w:cs="宋体"/>
                    <w:b/>
                    <w:color w:val="000000"/>
                    <w:kern w:val="0"/>
                    <w:sz w:val="24"/>
                    <w:szCs w:val="20"/>
                  </w:rPr>
                </w:rPrChange>
              </w:rPr>
              <w:t>妇科彩超（子宫、双附件）</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61" w:author="陈礼军" w:date="2022-10-25T15:59:00Z">
                  <w:rPr>
                    <w:rFonts w:hint="eastAsia" w:ascii="宋体" w:hAnsi="宋体" w:cs="宋体"/>
                    <w:b/>
                    <w:color w:val="000000"/>
                    <w:kern w:val="0"/>
                    <w:sz w:val="24"/>
                    <w:szCs w:val="20"/>
                  </w:rPr>
                </w:rPrChange>
              </w:rPr>
              <w:t>检查子宫、附件有无肌瘤、囊肿、肿瘤等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62" w:author="陈礼军" w:date="2022-10-25T15:59:00Z">
                  <w:rPr>
                    <w:rFonts w:hint="eastAsia" w:ascii="宋体" w:hAnsi="宋体" w:cs="宋体"/>
                    <w:b/>
                    <w:color w:val="000000"/>
                    <w:kern w:val="0"/>
                    <w:sz w:val="24"/>
                    <w:szCs w:val="20"/>
                  </w:rPr>
                </w:rPrChange>
              </w:rPr>
              <w:t>双侧乳腺彩超</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63" w:author="陈礼军" w:date="2022-10-25T15:59:00Z">
                  <w:rPr>
                    <w:rFonts w:hint="eastAsia" w:ascii="宋体" w:hAnsi="宋体" w:cs="宋体"/>
                    <w:b/>
                    <w:color w:val="000000"/>
                    <w:kern w:val="0"/>
                    <w:sz w:val="24"/>
                    <w:szCs w:val="20"/>
                  </w:rPr>
                </w:rPrChange>
              </w:rPr>
              <w:t>检查乳腺有无增生、结节、肿瘤等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564" w:author="陈礼军" w:date="2022-10-25T15:59:00Z">
                  <w:rPr>
                    <w:rFonts w:hint="eastAsia" w:ascii="宋体" w:hAnsi="宋体" w:cs="宋体"/>
                    <w:b/>
                    <w:color w:val="000000"/>
                    <w:kern w:val="0"/>
                    <w:sz w:val="24"/>
                    <w:szCs w:val="20"/>
                  </w:rPr>
                </w:rPrChange>
              </w:rPr>
              <w:t>甲状腺彩超</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65" w:author="陈礼军" w:date="2022-10-25T15:59:00Z">
                  <w:rPr>
                    <w:rFonts w:hint="eastAsia" w:ascii="宋体" w:hAnsi="宋体" w:cs="宋体"/>
                    <w:b/>
                    <w:color w:val="000000"/>
                    <w:kern w:val="0"/>
                    <w:sz w:val="24"/>
                    <w:szCs w:val="20"/>
                  </w:rPr>
                </w:rPrChange>
              </w:rPr>
              <w:t>检查甲状腺有无结节、肿瘤等</w:t>
            </w:r>
          </w:p>
        </w:tc>
      </w:tr>
      <w:tr>
        <w:tblPrEx>
          <w:tblCellMar>
            <w:top w:w="0" w:type="dxa"/>
            <w:left w:w="108" w:type="dxa"/>
            <w:bottom w:w="0" w:type="dxa"/>
            <w:right w:w="108" w:type="dxa"/>
          </w:tblCellMar>
          <w:tblPrExChange w:id="566" w:author="王哥" w:date="2022-10-21T16:01:00Z">
            <w:tblPrEx>
              <w:tblCellMar>
                <w:top w:w="0" w:type="dxa"/>
                <w:left w:w="108" w:type="dxa"/>
                <w:bottom w:w="0" w:type="dxa"/>
                <w:right w:w="108" w:type="dxa"/>
              </w:tblCellMar>
            </w:tblPrEx>
          </w:tblPrExChange>
        </w:tblPrEx>
        <w:trPr>
          <w:trHeight w:val="480" w:hRule="atLeast"/>
          <w:trPrChange w:id="566" w:author="王哥" w:date="2022-10-21T16:01:00Z">
            <w:trPr>
              <w:trHeight w:val="480" w:hRule="atLeast"/>
            </w:trPr>
          </w:trPrChange>
        </w:trPr>
        <w:tc>
          <w:tcPr>
            <w:tcW w:w="2694" w:type="dxa"/>
            <w:tcBorders>
              <w:top w:val="nil"/>
              <w:left w:val="single" w:color="auto" w:sz="4" w:space="0"/>
              <w:bottom w:val="single" w:color="auto" w:sz="4" w:space="0"/>
              <w:right w:val="single" w:color="auto" w:sz="4" w:space="0"/>
            </w:tcBorders>
            <w:noWrap/>
            <w:vAlign w:val="center"/>
            <w:tcPrChange w:id="567" w:author="王哥" w:date="2022-10-21T16:01:00Z">
              <w:tcPr>
                <w:tcW w:w="2694" w:type="dxa"/>
                <w:tcBorders>
                  <w:top w:val="nil"/>
                  <w:left w:val="single" w:color="auto" w:sz="4" w:space="0"/>
                  <w:bottom w:val="single" w:color="auto" w:sz="4" w:space="0"/>
                  <w:right w:val="single" w:color="auto" w:sz="4" w:space="0"/>
                </w:tcBorders>
                <w:noWrap/>
                <w:vAlign w:val="center"/>
              </w:tcPr>
            </w:tcPrChange>
          </w:tcPr>
          <w:p>
            <w:pPr>
              <w:widowControl/>
              <w:textAlignment w:val="center"/>
              <w:rPr>
                <w:rFonts w:ascii="宋体" w:hAnsi="宋体" w:cs="宋体"/>
                <w:kern w:val="0"/>
                <w:sz w:val="24"/>
              </w:rPr>
            </w:pPr>
            <w:r>
              <w:rPr>
                <w:rFonts w:hint="eastAsia" w:ascii="宋体" w:hAnsi="宋体" w:cs="宋体"/>
                <w:b w:val="0"/>
                <w:color w:val="auto"/>
                <w:kern w:val="0"/>
                <w:sz w:val="24"/>
                <w:szCs w:val="24"/>
                <w:rPrChange w:id="568" w:author="陈礼军" w:date="2022-10-25T15:59:00Z">
                  <w:rPr>
                    <w:rFonts w:hint="eastAsia" w:ascii="宋体" w:hAnsi="宋体" w:cs="宋体"/>
                    <w:b/>
                    <w:color w:val="000000"/>
                    <w:kern w:val="0"/>
                    <w:sz w:val="24"/>
                    <w:szCs w:val="20"/>
                  </w:rPr>
                </w:rPrChange>
              </w:rPr>
              <w:t>胸部正位片</w:t>
            </w:r>
          </w:p>
        </w:tc>
        <w:tc>
          <w:tcPr>
            <w:tcW w:w="6662" w:type="dxa"/>
            <w:tcBorders>
              <w:top w:val="nil"/>
              <w:left w:val="nil"/>
              <w:bottom w:val="single" w:color="auto" w:sz="4" w:space="0"/>
              <w:right w:val="single" w:color="auto" w:sz="4" w:space="0"/>
            </w:tcBorders>
            <w:noWrap/>
            <w:vAlign w:val="center"/>
            <w:tcPrChange w:id="569" w:author="王哥" w:date="2022-10-21T16:01:00Z">
              <w:tcPr>
                <w:tcW w:w="6662" w:type="dxa"/>
                <w:tcBorders>
                  <w:top w:val="nil"/>
                  <w:left w:val="nil"/>
                  <w:bottom w:val="single" w:color="auto" w:sz="4" w:space="0"/>
                  <w:right w:val="single" w:color="auto" w:sz="4" w:space="0"/>
                </w:tcBorders>
                <w:noWrap/>
                <w:vAlign w:val="center"/>
              </w:tcPr>
            </w:tcPrChange>
          </w:tcPr>
          <w:p>
            <w:pPr>
              <w:widowControl/>
              <w:textAlignment w:val="center"/>
              <w:rPr>
                <w:rFonts w:ascii="宋体" w:hAnsi="宋体" w:cs="宋体"/>
                <w:kern w:val="0"/>
                <w:sz w:val="24"/>
              </w:rPr>
            </w:pPr>
            <w:r>
              <w:rPr>
                <w:rFonts w:hint="eastAsia" w:ascii="宋体" w:hAnsi="宋体" w:cs="宋体"/>
                <w:b w:val="0"/>
                <w:color w:val="auto"/>
                <w:kern w:val="0"/>
                <w:sz w:val="24"/>
                <w:szCs w:val="24"/>
                <w:rPrChange w:id="570" w:author="陈礼军" w:date="2022-10-25T15:59:00Z">
                  <w:rPr>
                    <w:rFonts w:hint="eastAsia" w:ascii="宋体" w:hAnsi="宋体" w:cs="宋体"/>
                    <w:b/>
                    <w:color w:val="000000"/>
                    <w:kern w:val="0"/>
                    <w:sz w:val="24"/>
                    <w:szCs w:val="20"/>
                  </w:rPr>
                </w:rPrChange>
              </w:rPr>
              <w:t>了解胸肺情况，检查肺部有没有炎症、结核、肿瘤、积液等疾病</w:t>
            </w:r>
          </w:p>
        </w:tc>
      </w:tr>
      <w:tr>
        <w:tblPrEx>
          <w:tblCellMar>
            <w:top w:w="0" w:type="dxa"/>
            <w:left w:w="108" w:type="dxa"/>
            <w:bottom w:w="0" w:type="dxa"/>
            <w:right w:w="108" w:type="dxa"/>
          </w:tblCellMar>
          <w:tblPrExChange w:id="571" w:author="王哥" w:date="2022-10-21T16:01:00Z">
            <w:tblPrEx>
              <w:tblCellMar>
                <w:top w:w="0" w:type="dxa"/>
                <w:left w:w="108" w:type="dxa"/>
                <w:bottom w:w="0" w:type="dxa"/>
                <w:right w:w="108" w:type="dxa"/>
              </w:tblCellMar>
            </w:tblPrEx>
          </w:tblPrExChange>
        </w:tblPrEx>
        <w:trPr>
          <w:trHeight w:val="480" w:hRule="atLeast"/>
          <w:trPrChange w:id="571" w:author="王哥" w:date="2022-10-21T16:01:00Z">
            <w:trPr>
              <w:trHeight w:val="480" w:hRule="atLeast"/>
            </w:trPr>
          </w:trPrChange>
        </w:trPr>
        <w:tc>
          <w:tcPr>
            <w:tcW w:w="2694" w:type="dxa"/>
            <w:tcBorders>
              <w:top w:val="single" w:color="auto" w:sz="4" w:space="0"/>
              <w:left w:val="single" w:color="auto" w:sz="4" w:space="0"/>
              <w:bottom w:val="single" w:color="auto" w:sz="4" w:space="0"/>
              <w:right w:val="single" w:color="auto" w:sz="4" w:space="0"/>
            </w:tcBorders>
            <w:noWrap/>
            <w:vAlign w:val="center"/>
            <w:tcPrChange w:id="572" w:author="王哥" w:date="2022-10-21T16:01:00Z">
              <w:tcPr>
                <w:tcW w:w="2694" w:type="dxa"/>
                <w:tcBorders>
                  <w:top w:val="nil"/>
                  <w:left w:val="single" w:color="auto" w:sz="4" w:space="0"/>
                  <w:bottom w:val="single" w:color="auto" w:sz="4" w:space="0"/>
                  <w:right w:val="single" w:color="auto" w:sz="4" w:space="0"/>
                </w:tcBorders>
                <w:noWrap/>
                <w:vAlign w:val="center"/>
              </w:tcPr>
            </w:tcPrChange>
          </w:tcPr>
          <w:p>
            <w:pPr>
              <w:widowControl/>
              <w:textAlignment w:val="center"/>
              <w:rPr>
                <w:rFonts w:ascii="宋体" w:hAnsi="宋体" w:cs="宋体"/>
                <w:kern w:val="0"/>
                <w:sz w:val="24"/>
              </w:rPr>
            </w:pPr>
            <w:r>
              <w:rPr>
                <w:rFonts w:hint="eastAsia" w:ascii="宋体" w:hAnsi="宋体" w:cs="宋体"/>
                <w:b w:val="0"/>
                <w:color w:val="auto"/>
                <w:kern w:val="0"/>
                <w:sz w:val="24"/>
                <w:szCs w:val="24"/>
                <w:rPrChange w:id="573" w:author="陈礼军" w:date="2022-10-25T15:59:00Z">
                  <w:rPr>
                    <w:rFonts w:hint="eastAsia" w:ascii="宋体" w:hAnsi="宋体" w:cs="宋体"/>
                    <w:b/>
                    <w:color w:val="000000"/>
                    <w:kern w:val="0"/>
                    <w:sz w:val="24"/>
                    <w:szCs w:val="20"/>
                  </w:rPr>
                </w:rPrChange>
              </w:rPr>
              <w:t>心电图</w:t>
            </w:r>
          </w:p>
        </w:tc>
        <w:tc>
          <w:tcPr>
            <w:tcW w:w="6662" w:type="dxa"/>
            <w:tcBorders>
              <w:top w:val="single" w:color="auto" w:sz="4" w:space="0"/>
              <w:left w:val="nil"/>
              <w:bottom w:val="single" w:color="auto" w:sz="4" w:space="0"/>
              <w:right w:val="single" w:color="auto" w:sz="4" w:space="0"/>
            </w:tcBorders>
            <w:noWrap/>
            <w:vAlign w:val="center"/>
            <w:tcPrChange w:id="574" w:author="王哥" w:date="2022-10-21T16:01:00Z">
              <w:tcPr>
                <w:tcW w:w="6662" w:type="dxa"/>
                <w:tcBorders>
                  <w:top w:val="nil"/>
                  <w:left w:val="nil"/>
                  <w:bottom w:val="single" w:color="auto" w:sz="4" w:space="0"/>
                  <w:right w:val="single" w:color="auto" w:sz="4" w:space="0"/>
                </w:tcBorders>
                <w:noWrap/>
                <w:vAlign w:val="center"/>
              </w:tcPr>
            </w:tcPrChange>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575" w:author="陈礼军" w:date="2022-10-25T15:59:00Z">
                  <w:rPr>
                    <w:rFonts w:hint="eastAsia" w:ascii="宋体" w:hAnsi="宋体" w:cs="宋体"/>
                    <w:b/>
                    <w:color w:val="000000"/>
                    <w:kern w:val="0"/>
                    <w:sz w:val="24"/>
                    <w:szCs w:val="20"/>
                  </w:rPr>
                </w:rPrChange>
              </w:rPr>
              <w:t>了解有无心律不齐、传导异常、心肌供血等情况</w:t>
            </w:r>
          </w:p>
        </w:tc>
      </w:tr>
      <w:tr>
        <w:tblPrEx>
          <w:tblCellMar>
            <w:top w:w="0" w:type="dxa"/>
            <w:left w:w="108" w:type="dxa"/>
            <w:bottom w:w="0" w:type="dxa"/>
            <w:right w:w="108" w:type="dxa"/>
          </w:tblCellMar>
          <w:tblPrExChange w:id="577" w:author="王哥" w:date="2022-10-21T16:02:00Z">
            <w:tblPrEx>
              <w:tblCellMar>
                <w:top w:w="0" w:type="dxa"/>
                <w:left w:w="108" w:type="dxa"/>
                <w:bottom w:w="0" w:type="dxa"/>
                <w:right w:w="108" w:type="dxa"/>
              </w:tblCellMar>
            </w:tblPrEx>
          </w:tblPrExChange>
        </w:tblPrEx>
        <w:trPr>
          <w:trHeight w:val="480" w:hRule="atLeast"/>
          <w:ins w:id="576" w:author="王哥" w:date="2022-10-21T15:59:00Z"/>
          <w:trPrChange w:id="577" w:author="王哥" w:date="2022-10-21T16:02:00Z">
            <w:trPr>
              <w:trHeight w:val="480" w:hRule="atLeast"/>
            </w:trPr>
          </w:trPrChange>
        </w:trPr>
        <w:tc>
          <w:tcPr>
            <w:tcW w:w="2694" w:type="dxa"/>
            <w:tcBorders>
              <w:top w:val="single" w:color="auto" w:sz="4" w:space="0"/>
              <w:left w:val="single" w:color="auto" w:sz="4" w:space="0"/>
              <w:bottom w:val="single" w:color="auto" w:sz="4" w:space="0"/>
              <w:right w:val="single" w:color="auto" w:sz="4" w:space="0"/>
            </w:tcBorders>
            <w:noWrap/>
            <w:vAlign w:val="center"/>
            <w:tcPrChange w:id="578" w:author="王哥" w:date="2022-10-21T16:02:00Z">
              <w:tcPr>
                <w:tcW w:w="2694" w:type="dxa"/>
                <w:tcBorders>
                  <w:top w:val="nil"/>
                  <w:left w:val="single" w:color="auto" w:sz="4" w:space="0"/>
                  <w:bottom w:val="single" w:color="auto" w:sz="4" w:space="0"/>
                  <w:right w:val="single" w:color="auto" w:sz="4" w:space="0"/>
                </w:tcBorders>
                <w:noWrap/>
                <w:vAlign w:val="center"/>
              </w:tcPr>
            </w:tcPrChange>
          </w:tcPr>
          <w:p>
            <w:pPr>
              <w:widowControl/>
              <w:jc w:val="left"/>
              <w:textAlignment w:val="center"/>
              <w:rPr>
                <w:ins w:id="579" w:author="王哥" w:date="2022-10-21T15:59:00Z"/>
                <w:rFonts w:ascii="宋体" w:hAnsi="宋体" w:cs="宋体"/>
                <w:kern w:val="0"/>
                <w:sz w:val="24"/>
              </w:rPr>
            </w:pPr>
            <w:r>
              <w:rPr>
                <w:rFonts w:hint="eastAsia" w:ascii="宋体" w:hAnsi="宋体" w:cs="宋体"/>
                <w:b w:val="0"/>
                <w:color w:val="auto"/>
                <w:kern w:val="0"/>
                <w:sz w:val="24"/>
                <w:szCs w:val="24"/>
                <w:rPrChange w:id="580" w:author="陈礼军" w:date="2022-10-25T15:59:00Z">
                  <w:rPr>
                    <w:rFonts w:hint="eastAsia" w:ascii="宋体" w:hAnsi="宋体" w:cs="宋体"/>
                    <w:b/>
                    <w:color w:val="000000"/>
                    <w:kern w:val="0"/>
                    <w:sz w:val="24"/>
                    <w:szCs w:val="20"/>
                  </w:rPr>
                </w:rPrChange>
              </w:rPr>
              <w:t>碳</w:t>
            </w:r>
            <w:r>
              <w:rPr>
                <w:rFonts w:ascii="宋体" w:hAnsi="宋体" w:cs="宋体"/>
                <w:b w:val="0"/>
                <w:color w:val="auto"/>
                <w:kern w:val="0"/>
                <w:sz w:val="24"/>
                <w:szCs w:val="24"/>
                <w:rPrChange w:id="581" w:author="陈礼军" w:date="2022-10-25T15:59:00Z">
                  <w:rPr>
                    <w:rFonts w:ascii="宋体" w:hAnsi="宋体" w:cs="宋体"/>
                    <w:b/>
                    <w:color w:val="000000"/>
                    <w:kern w:val="0"/>
                    <w:sz w:val="24"/>
                    <w:szCs w:val="20"/>
                  </w:rPr>
                </w:rPrChange>
              </w:rPr>
              <w:t>14呼气试验</w:t>
            </w:r>
          </w:p>
        </w:tc>
        <w:tc>
          <w:tcPr>
            <w:tcW w:w="6662" w:type="dxa"/>
            <w:tcBorders>
              <w:top w:val="single" w:color="auto" w:sz="4" w:space="0"/>
              <w:left w:val="single" w:color="auto" w:sz="4" w:space="0"/>
              <w:bottom w:val="single" w:color="auto" w:sz="4" w:space="0"/>
              <w:right w:val="single" w:color="auto" w:sz="4" w:space="0"/>
            </w:tcBorders>
            <w:noWrap/>
            <w:vAlign w:val="center"/>
            <w:tcPrChange w:id="582" w:author="王哥" w:date="2022-10-21T16:02:00Z">
              <w:tcPr>
                <w:tcW w:w="6662" w:type="dxa"/>
                <w:tcBorders>
                  <w:top w:val="nil"/>
                  <w:left w:val="nil"/>
                  <w:bottom w:val="single" w:color="auto" w:sz="4" w:space="0"/>
                  <w:right w:val="single" w:color="auto" w:sz="4" w:space="0"/>
                </w:tcBorders>
                <w:noWrap/>
                <w:vAlign w:val="center"/>
              </w:tcPr>
            </w:tcPrChange>
          </w:tcPr>
          <w:p>
            <w:pPr>
              <w:widowControl/>
              <w:textAlignment w:val="center"/>
              <w:rPr>
                <w:ins w:id="583" w:author="王哥" w:date="2022-10-21T15:59:00Z"/>
                <w:rFonts w:ascii="宋体" w:hAnsi="宋体" w:cs="宋体"/>
                <w:kern w:val="0"/>
                <w:sz w:val="24"/>
              </w:rPr>
            </w:pPr>
            <w:r>
              <w:rPr>
                <w:rFonts w:hint="eastAsia" w:ascii="宋体" w:hAnsi="宋体" w:cs="宋体"/>
                <w:b w:val="0"/>
                <w:color w:val="auto"/>
                <w:kern w:val="0"/>
                <w:sz w:val="24"/>
                <w:szCs w:val="24"/>
                <w:rPrChange w:id="584" w:author="陈礼军" w:date="2022-10-25T15:59:00Z">
                  <w:rPr>
                    <w:rFonts w:hint="eastAsia" w:ascii="宋体" w:hAnsi="宋体" w:cs="宋体"/>
                    <w:b/>
                    <w:color w:val="000000"/>
                    <w:kern w:val="0"/>
                    <w:sz w:val="24"/>
                    <w:szCs w:val="20"/>
                  </w:rPr>
                </w:rPrChange>
              </w:rPr>
              <w:t>用于检测胃部是否感染幽门螺旋杆菌，幽门螺旋杆菌与胃炎、胃溃疡密切相关</w:t>
            </w:r>
          </w:p>
        </w:tc>
      </w:tr>
    </w:tbl>
    <w:p>
      <w:pPr>
        <w:rPr>
          <w:rFonts w:ascii="宋体" w:hAnsi="宋体" w:cs="宋体"/>
          <w:sz w:val="24"/>
        </w:rPr>
      </w:pPr>
      <w:del w:id="585" w:author="王哥" w:date="2022-10-21T16:02:00Z">
        <w:r>
          <w:rPr>
            <w:rFonts w:hint="eastAsia" w:ascii="宋体" w:hAnsi="宋体" w:cs="宋体"/>
            <w:b w:val="0"/>
            <w:color w:val="auto"/>
            <w:kern w:val="0"/>
            <w:sz w:val="24"/>
            <w:szCs w:val="24"/>
            <w:rPrChange w:id="586" w:author="陈礼军" w:date="2022-10-25T15:59:00Z">
              <w:rPr>
                <w:rFonts w:hint="eastAsia" w:ascii="宋体" w:hAnsi="宋体" w:cs="宋体"/>
                <w:b/>
                <w:color w:val="000000"/>
                <w:kern w:val="0"/>
                <w:sz w:val="24"/>
                <w:szCs w:val="20"/>
              </w:rPr>
            </w:rPrChange>
          </w:rPr>
          <w:delText>一般体检</w:delText>
        </w:r>
      </w:del>
      <w:del w:id="587" w:author="王哥" w:date="2022-10-21T16:02:00Z">
        <w:r>
          <w:rPr>
            <w:rFonts w:ascii="宋体" w:hAnsi="宋体" w:cs="宋体"/>
            <w:b w:val="0"/>
            <w:color w:val="auto"/>
            <w:kern w:val="0"/>
            <w:sz w:val="24"/>
            <w:szCs w:val="24"/>
            <w:rPrChange w:id="588" w:author="陈礼军" w:date="2022-10-25T15:59:00Z">
              <w:rPr>
                <w:rFonts w:ascii="宋体" w:hAnsi="宋体" w:cs="宋体"/>
                <w:b/>
                <w:color w:val="000000"/>
                <w:kern w:val="0"/>
                <w:sz w:val="24"/>
                <w:szCs w:val="20"/>
              </w:rPr>
            </w:rPrChange>
          </w:rPr>
          <w:delText>(含内、外科）由专家检诊，包括血压、脉搏，心肺听诊，腹部触诊，甲状腺、腰椎、颈椎、淋巴结、双下肢触诊，皮肤粘膜望诊</w:delText>
        </w:r>
      </w:del>
      <w:del w:id="589" w:author="王哥" w:date="2022-10-21T16:02:00Z">
        <w:r>
          <w:rPr>
            <w:rFonts w:hint="eastAsia" w:ascii="宋体" w:hAnsi="宋体" w:cs="宋体"/>
            <w:b w:val="0"/>
            <w:color w:val="auto"/>
            <w:kern w:val="0"/>
            <w:sz w:val="24"/>
            <w:szCs w:val="24"/>
            <w:rPrChange w:id="590" w:author="陈礼军" w:date="2022-10-25T15:59:00Z">
              <w:rPr>
                <w:rFonts w:hint="eastAsia" w:ascii="宋体" w:hAnsi="宋体" w:cs="宋体"/>
                <w:b/>
                <w:color w:val="000000"/>
                <w:kern w:val="0"/>
                <w:sz w:val="24"/>
                <w:szCs w:val="20"/>
              </w:rPr>
            </w:rPrChange>
          </w:rPr>
          <w:delText>眼科检查视力、眼睑、结膜、角膜、前房、瞳孔、晶状体</w:delText>
        </w:r>
      </w:del>
    </w:p>
    <w:p>
      <w:pPr>
        <w:rPr>
          <w:ins w:id="591" w:author="王哥" w:date="2022-10-21T16:13:00Z"/>
          <w:rFonts w:ascii="宋体" w:hAnsi="宋体" w:cs="宋体"/>
          <w:b/>
          <w:sz w:val="24"/>
        </w:rPr>
      </w:pPr>
    </w:p>
    <w:p>
      <w:pPr>
        <w:rPr>
          <w:ins w:id="592" w:author="王哥" w:date="2022-10-21T16:13:00Z"/>
          <w:rFonts w:ascii="宋体" w:hAnsi="宋体" w:cs="宋体"/>
          <w:b/>
          <w:sz w:val="24"/>
        </w:rPr>
      </w:pPr>
    </w:p>
    <w:p>
      <w:pPr>
        <w:rPr>
          <w:ins w:id="593" w:author="王哥" w:date="2022-10-21T16:13:00Z"/>
          <w:rFonts w:ascii="宋体" w:hAnsi="宋体" w:cs="宋体"/>
          <w:b/>
          <w:sz w:val="24"/>
        </w:rPr>
      </w:pPr>
    </w:p>
    <w:p>
      <w:pPr>
        <w:rPr>
          <w:ins w:id="594" w:author="王哥" w:date="2022-10-21T16:13:00Z"/>
          <w:rFonts w:ascii="宋体" w:hAnsi="宋体" w:cs="宋体"/>
          <w:b/>
          <w:sz w:val="24"/>
        </w:rPr>
      </w:pPr>
    </w:p>
    <w:p>
      <w:pPr>
        <w:rPr>
          <w:rFonts w:ascii="宋体" w:hAnsi="宋体" w:cs="宋体"/>
          <w:b/>
          <w:sz w:val="24"/>
        </w:rPr>
      </w:pPr>
      <w:r>
        <w:rPr>
          <w:rFonts w:ascii="宋体" w:hAnsi="宋体" w:cs="宋体"/>
          <w:b/>
          <w:color w:val="auto"/>
          <w:kern w:val="2"/>
          <w:sz w:val="24"/>
          <w:szCs w:val="24"/>
          <w:rPrChange w:id="595" w:author="陈礼军" w:date="2022-10-25T15:59:00Z">
            <w:rPr>
              <w:rFonts w:ascii="宋体" w:hAnsi="宋体" w:cs="宋体"/>
              <w:b/>
              <w:color w:val="000000"/>
              <w:kern w:val="0"/>
              <w:sz w:val="24"/>
              <w:szCs w:val="20"/>
            </w:rPr>
          </w:rPrChange>
        </w:rPr>
        <w:t>3.未婚女性体检项目</w:t>
      </w:r>
    </w:p>
    <w:tbl>
      <w:tblPr>
        <w:tblStyle w:val="15"/>
        <w:tblW w:w="9414" w:type="dxa"/>
        <w:tblInd w:w="50" w:type="dxa"/>
        <w:tblLayout w:type="autofit"/>
        <w:tblCellMar>
          <w:top w:w="0" w:type="dxa"/>
          <w:left w:w="108" w:type="dxa"/>
          <w:bottom w:w="0" w:type="dxa"/>
          <w:right w:w="108" w:type="dxa"/>
        </w:tblCellMar>
      </w:tblPr>
      <w:tblGrid>
        <w:gridCol w:w="2752"/>
        <w:gridCol w:w="6662"/>
        <w:tblGridChange w:id="596">
          <w:tblGrid>
            <w:gridCol w:w="2752"/>
            <w:gridCol w:w="6662"/>
          </w:tblGrid>
        </w:tblGridChange>
      </w:tblGrid>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Change w:id="597" w:author="陈礼军" w:date="2022-10-25T15:59:00Z">
                  <w:rPr>
                    <w:rFonts w:ascii="宋体" w:hAnsi="宋体" w:cs="宋体"/>
                    <w:b/>
                    <w:color w:val="000000"/>
                    <w:kern w:val="0"/>
                    <w:sz w:val="24"/>
                  </w:rPr>
                </w:rPrChange>
              </w:rPr>
            </w:pPr>
            <w:r>
              <w:rPr>
                <w:rFonts w:hint="eastAsia" w:ascii="宋体" w:hAnsi="宋体" w:cs="宋体"/>
                <w:b w:val="0"/>
                <w:color w:val="auto"/>
                <w:kern w:val="0"/>
                <w:sz w:val="24"/>
                <w:szCs w:val="24"/>
                <w:rPrChange w:id="598" w:author="陈礼军" w:date="2022-10-25T15:59:00Z">
                  <w:rPr>
                    <w:rFonts w:hint="eastAsia" w:ascii="宋体" w:hAnsi="宋体" w:cs="宋体"/>
                    <w:b/>
                    <w:color w:val="000000"/>
                    <w:kern w:val="0"/>
                    <w:sz w:val="24"/>
                    <w:szCs w:val="20"/>
                  </w:rPr>
                </w:rPrChange>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Change w:id="599" w:author="陈礼军" w:date="2022-10-25T15:59:00Z">
                  <w:rPr>
                    <w:rFonts w:ascii="宋体" w:hAnsi="宋体" w:cs="宋体"/>
                    <w:b/>
                    <w:color w:val="000000"/>
                    <w:kern w:val="0"/>
                    <w:sz w:val="24"/>
                  </w:rPr>
                </w:rPrChange>
              </w:rPr>
            </w:pPr>
            <w:r>
              <w:rPr>
                <w:rFonts w:hint="eastAsia" w:ascii="宋体" w:hAnsi="宋体" w:cs="宋体"/>
                <w:b w:val="0"/>
                <w:color w:val="auto"/>
                <w:kern w:val="0"/>
                <w:sz w:val="24"/>
                <w:szCs w:val="24"/>
                <w:rPrChange w:id="600" w:author="陈礼军" w:date="2022-10-25T15:59:00Z">
                  <w:rPr>
                    <w:rFonts w:hint="eastAsia" w:ascii="宋体" w:hAnsi="宋体" w:cs="宋体"/>
                    <w:b/>
                    <w:color w:val="000000"/>
                    <w:kern w:val="0"/>
                    <w:sz w:val="24"/>
                    <w:szCs w:val="20"/>
                  </w:rPr>
                </w:rPrChange>
              </w:rPr>
              <w:t>检测内容</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01" w:author="陈礼军" w:date="2022-10-25T15:59:00Z">
                  <w:rPr>
                    <w:rFonts w:hint="eastAsia" w:ascii="宋体" w:hAnsi="宋体" w:cs="宋体"/>
                    <w:b/>
                    <w:color w:val="000000"/>
                    <w:kern w:val="0"/>
                    <w:sz w:val="24"/>
                    <w:szCs w:val="20"/>
                  </w:rPr>
                </w:rPrChange>
              </w:rPr>
              <w:t>一般体检</w:t>
            </w:r>
            <w:r>
              <w:rPr>
                <w:rFonts w:ascii="宋体" w:hAnsi="宋体" w:cs="宋体"/>
                <w:b w:val="0"/>
                <w:color w:val="auto"/>
                <w:kern w:val="0"/>
                <w:sz w:val="24"/>
                <w:szCs w:val="24"/>
                <w:rPrChange w:id="602" w:author="陈礼军" w:date="2022-10-25T15:59:00Z">
                  <w:rPr>
                    <w:rFonts w:ascii="宋体" w:hAnsi="宋体" w:cs="宋体"/>
                    <w:b/>
                    <w:color w:val="000000"/>
                    <w:kern w:val="0"/>
                    <w:sz w:val="24"/>
                    <w:szCs w:val="20"/>
                  </w:rPr>
                </w:rPrChange>
              </w:rPr>
              <w:t>(含内、外科）</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Change w:id="603" w:author="陈礼军" w:date="2022-10-25T15:59:00Z">
                  <w:rPr>
                    <w:rFonts w:ascii="宋体" w:hAnsi="宋体" w:cs="宋体"/>
                    <w:color w:val="000000"/>
                    <w:kern w:val="0"/>
                    <w:sz w:val="24"/>
                  </w:rPr>
                </w:rPrChange>
              </w:rPr>
            </w:pPr>
            <w:r>
              <w:rPr>
                <w:rFonts w:hint="eastAsia" w:ascii="宋体" w:hAnsi="宋体" w:cs="宋体"/>
                <w:b w:val="0"/>
                <w:color w:val="auto"/>
                <w:kern w:val="0"/>
                <w:sz w:val="24"/>
                <w:szCs w:val="24"/>
                <w:rPrChange w:id="604" w:author="陈礼军" w:date="2022-10-25T15:59:00Z">
                  <w:rPr>
                    <w:rFonts w:hint="eastAsia" w:ascii="宋体" w:hAnsi="宋体" w:cs="宋体"/>
                    <w:b/>
                    <w:color w:val="000000"/>
                    <w:kern w:val="0"/>
                    <w:sz w:val="24"/>
                    <w:szCs w:val="20"/>
                  </w:rPr>
                </w:rPrChange>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05" w:author="陈礼军" w:date="2022-10-25T15:59:00Z">
                  <w:rPr>
                    <w:rFonts w:hint="eastAsia" w:ascii="宋体" w:hAnsi="宋体" w:cs="宋体"/>
                    <w:b/>
                    <w:color w:val="000000"/>
                    <w:kern w:val="0"/>
                    <w:sz w:val="24"/>
                    <w:szCs w:val="20"/>
                  </w:rPr>
                </w:rPrChange>
              </w:rPr>
              <w:t>眼科检查</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06" w:author="陈礼军" w:date="2022-10-25T15:59:00Z">
                  <w:rPr>
                    <w:rFonts w:hint="eastAsia" w:ascii="宋体" w:hAnsi="宋体" w:cs="宋体"/>
                    <w:b/>
                    <w:color w:val="000000"/>
                    <w:kern w:val="0"/>
                    <w:sz w:val="24"/>
                    <w:szCs w:val="20"/>
                  </w:rPr>
                </w:rPrChange>
              </w:rPr>
              <w:t>视力、眼睑、结膜、角膜、前房、瞳孔、晶状体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07" w:author="陈礼军" w:date="2022-10-25T15:59:00Z">
                  <w:rPr>
                    <w:rFonts w:hint="eastAsia" w:ascii="宋体" w:hAnsi="宋体" w:cs="宋体"/>
                    <w:b/>
                    <w:color w:val="000000"/>
                    <w:kern w:val="0"/>
                    <w:sz w:val="24"/>
                    <w:szCs w:val="20"/>
                  </w:rPr>
                </w:rPrChange>
              </w:rPr>
              <w:t>耳鼻咽喉</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08" w:author="陈礼军" w:date="2022-10-25T15:59:00Z">
                  <w:rPr>
                    <w:rFonts w:hint="eastAsia" w:ascii="宋体" w:hAnsi="宋体" w:cs="宋体"/>
                    <w:b/>
                    <w:color w:val="000000"/>
                    <w:kern w:val="0"/>
                    <w:sz w:val="24"/>
                    <w:szCs w:val="20"/>
                  </w:rPr>
                </w:rPrChange>
              </w:rPr>
              <w:t>外耳、外耳道、鼻窦、鼻腔、咽、扁桃体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09" w:author="陈礼军" w:date="2022-10-25T15:59:00Z">
                  <w:rPr>
                    <w:rFonts w:hint="eastAsia" w:ascii="宋体" w:hAnsi="宋体" w:cs="宋体"/>
                    <w:b/>
                    <w:color w:val="000000"/>
                    <w:kern w:val="0"/>
                    <w:sz w:val="24"/>
                    <w:szCs w:val="20"/>
                  </w:rPr>
                </w:rPrChange>
              </w:rPr>
              <w:t>生化全套</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10" w:author="陈礼军" w:date="2022-10-25T15:59:00Z">
                  <w:rPr>
                    <w:rFonts w:hint="eastAsia" w:ascii="宋体" w:hAnsi="宋体" w:cs="宋体"/>
                    <w:b/>
                    <w:color w:val="000000"/>
                    <w:kern w:val="0"/>
                    <w:sz w:val="24"/>
                    <w:szCs w:val="20"/>
                  </w:rPr>
                </w:rPrChange>
              </w:rPr>
              <w:t>含肝功能、心功能、肾功能、血脂、血糖、电解质等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11" w:author="陈礼军" w:date="2022-10-25T15:59:00Z">
                  <w:rPr>
                    <w:rFonts w:hint="eastAsia" w:ascii="宋体" w:hAnsi="宋体" w:cs="宋体"/>
                    <w:b/>
                    <w:color w:val="000000"/>
                    <w:kern w:val="0"/>
                    <w:sz w:val="24"/>
                    <w:szCs w:val="20"/>
                  </w:rPr>
                </w:rPrChange>
              </w:rPr>
              <w:t>血常规</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12" w:author="陈礼军" w:date="2022-10-25T15:59:00Z">
                  <w:rPr>
                    <w:rFonts w:hint="eastAsia" w:ascii="宋体" w:hAnsi="宋体" w:cs="宋体"/>
                    <w:b/>
                    <w:color w:val="000000"/>
                    <w:kern w:val="0"/>
                    <w:sz w:val="24"/>
                    <w:szCs w:val="20"/>
                  </w:rPr>
                </w:rPrChange>
              </w:rPr>
              <w:t>五分类，解血液系统疾病如有无炎症、贫血、血液病等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13" w:author="陈礼军" w:date="2022-10-25T15:59:00Z">
                  <w:rPr>
                    <w:rFonts w:hint="eastAsia" w:ascii="宋体" w:hAnsi="宋体" w:cs="宋体"/>
                    <w:b/>
                    <w:color w:val="000000"/>
                    <w:kern w:val="0"/>
                    <w:sz w:val="24"/>
                    <w:szCs w:val="20"/>
                  </w:rPr>
                </w:rPrChange>
              </w:rPr>
              <w:t>乙肝两对半</w:t>
            </w:r>
            <w:r>
              <w:rPr>
                <w:rFonts w:ascii="宋体" w:hAnsi="宋体" w:cs="宋体"/>
                <w:b w:val="0"/>
                <w:color w:val="auto"/>
                <w:kern w:val="0"/>
                <w:sz w:val="24"/>
                <w:szCs w:val="24"/>
                <w:rPrChange w:id="614" w:author="陈礼军" w:date="2022-10-25T15:59:00Z">
                  <w:rPr>
                    <w:rFonts w:ascii="宋体" w:hAnsi="宋体" w:cs="宋体"/>
                    <w:b/>
                    <w:color w:val="000000"/>
                    <w:kern w:val="0"/>
                    <w:sz w:val="24"/>
                    <w:szCs w:val="20"/>
                  </w:rPr>
                </w:rPrChange>
              </w:rPr>
              <w:t>(定量）</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15" w:author="陈礼军" w:date="2022-10-25T15:59:00Z">
                  <w:rPr>
                    <w:rFonts w:hint="eastAsia" w:ascii="宋体" w:hAnsi="宋体" w:cs="宋体"/>
                    <w:b/>
                    <w:color w:val="000000"/>
                    <w:kern w:val="0"/>
                    <w:sz w:val="24"/>
                    <w:szCs w:val="20"/>
                  </w:rPr>
                </w:rPrChange>
              </w:rPr>
              <w:t>检测有无乙肝抗体，有无乙肝大小三阳</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16" w:author="陈礼军" w:date="2022-10-25T15:59:00Z">
                  <w:rPr>
                    <w:rFonts w:hint="eastAsia" w:ascii="宋体" w:hAnsi="宋体" w:cs="宋体"/>
                    <w:b/>
                    <w:color w:val="000000"/>
                    <w:kern w:val="0"/>
                    <w:sz w:val="24"/>
                    <w:szCs w:val="20"/>
                  </w:rPr>
                </w:rPrChange>
              </w:rPr>
              <w:t>甲胎蛋白</w:t>
            </w:r>
            <w:r>
              <w:rPr>
                <w:rFonts w:ascii="宋体" w:hAnsi="宋体" w:cs="宋体"/>
                <w:b w:val="0"/>
                <w:color w:val="auto"/>
                <w:kern w:val="0"/>
                <w:sz w:val="24"/>
                <w:szCs w:val="24"/>
                <w:rPrChange w:id="617" w:author="陈礼军" w:date="2022-10-25T15:59:00Z">
                  <w:rPr>
                    <w:rFonts w:ascii="宋体" w:hAnsi="宋体" w:cs="宋体"/>
                    <w:b/>
                    <w:color w:val="000000"/>
                    <w:kern w:val="0"/>
                    <w:sz w:val="24"/>
                    <w:szCs w:val="20"/>
                  </w:rPr>
                </w:rPrChange>
              </w:rPr>
              <w:t>(AFP)</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18" w:author="陈礼军" w:date="2022-10-25T15:59:00Z">
                  <w:rPr>
                    <w:rFonts w:hint="eastAsia" w:ascii="宋体" w:hAnsi="宋体" w:cs="宋体"/>
                    <w:b/>
                    <w:color w:val="000000"/>
                    <w:kern w:val="0"/>
                    <w:sz w:val="24"/>
                    <w:szCs w:val="20"/>
                  </w:rPr>
                </w:rPrChange>
              </w:rPr>
              <w:t>针对肝脏肿瘤筛查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19" w:author="陈礼军" w:date="2022-10-25T15:59:00Z">
                  <w:rPr>
                    <w:rFonts w:hint="eastAsia" w:ascii="宋体" w:hAnsi="宋体" w:cs="宋体"/>
                    <w:b/>
                    <w:color w:val="000000"/>
                    <w:kern w:val="0"/>
                    <w:sz w:val="24"/>
                    <w:szCs w:val="20"/>
                  </w:rPr>
                </w:rPrChange>
              </w:rPr>
              <w:t>癌胚抗原（</w:t>
            </w:r>
            <w:r>
              <w:rPr>
                <w:rFonts w:ascii="宋体" w:hAnsi="宋体" w:cs="宋体"/>
                <w:b w:val="0"/>
                <w:color w:val="auto"/>
                <w:kern w:val="0"/>
                <w:sz w:val="24"/>
                <w:szCs w:val="24"/>
                <w:rPrChange w:id="620" w:author="陈礼军" w:date="2022-10-25T15:59:00Z">
                  <w:rPr>
                    <w:rFonts w:ascii="宋体" w:hAnsi="宋体" w:cs="宋体"/>
                    <w:b/>
                    <w:color w:val="000000"/>
                    <w:kern w:val="0"/>
                    <w:sz w:val="24"/>
                    <w:szCs w:val="20"/>
                  </w:rPr>
                </w:rPrChange>
              </w:rPr>
              <w:t>CEA）</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21" w:author="陈礼军" w:date="2022-10-25T15:59:00Z">
                  <w:rPr>
                    <w:rFonts w:hint="eastAsia" w:ascii="宋体" w:hAnsi="宋体" w:cs="宋体"/>
                    <w:b/>
                    <w:color w:val="000000"/>
                    <w:kern w:val="0"/>
                    <w:sz w:val="24"/>
                    <w:szCs w:val="20"/>
                  </w:rPr>
                </w:rPrChange>
              </w:rPr>
              <w:t>针对消化道肿瘤筛查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Change w:id="622" w:author="陈礼军" w:date="2022-10-25T15:59:00Z">
                  <w:rPr>
                    <w:rFonts w:ascii="宋体" w:hAnsi="宋体" w:cs="宋体"/>
                    <w:b/>
                    <w:color w:val="000000"/>
                    <w:kern w:val="0"/>
                    <w:sz w:val="24"/>
                    <w:szCs w:val="20"/>
                  </w:rPr>
                </w:rPrChange>
              </w:rPr>
              <w:t>CA125</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23" w:author="陈礼军" w:date="2022-10-25T15:59:00Z">
                  <w:rPr>
                    <w:rFonts w:hint="eastAsia" w:ascii="宋体" w:hAnsi="宋体" w:cs="宋体"/>
                    <w:b/>
                    <w:color w:val="000000"/>
                    <w:kern w:val="0"/>
                    <w:sz w:val="24"/>
                    <w:szCs w:val="20"/>
                  </w:rPr>
                </w:rPrChange>
              </w:rPr>
              <w:t>针对卵巢肿瘤筛查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Change w:id="624" w:author="陈礼军" w:date="2022-10-25T15:59:00Z">
                  <w:rPr>
                    <w:rFonts w:ascii="宋体" w:hAnsi="宋体" w:cs="宋体"/>
                    <w:b/>
                    <w:color w:val="000000"/>
                    <w:kern w:val="0"/>
                    <w:sz w:val="24"/>
                    <w:szCs w:val="20"/>
                  </w:rPr>
                </w:rPrChange>
              </w:rPr>
              <w:t>CA153</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25" w:author="陈礼军" w:date="2022-10-25T15:59:00Z">
                  <w:rPr>
                    <w:rFonts w:hint="eastAsia" w:ascii="宋体" w:hAnsi="宋体" w:cs="宋体"/>
                    <w:b/>
                    <w:color w:val="000000"/>
                    <w:kern w:val="0"/>
                    <w:sz w:val="24"/>
                    <w:szCs w:val="20"/>
                  </w:rPr>
                </w:rPrChange>
              </w:rPr>
              <w:t>针对乳腺肿瘤筛查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Change w:id="626" w:author="陈礼军" w:date="2022-10-25T15:59:00Z">
                  <w:rPr>
                    <w:rFonts w:ascii="宋体" w:hAnsi="宋体" w:cs="宋体"/>
                    <w:b/>
                    <w:color w:val="000000"/>
                    <w:kern w:val="0"/>
                    <w:sz w:val="24"/>
                    <w:szCs w:val="20"/>
                  </w:rPr>
                </w:rPrChange>
              </w:rPr>
              <w:t>CA199</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27" w:author="陈礼军" w:date="2022-10-25T15:59:00Z">
                  <w:rPr>
                    <w:rFonts w:hint="eastAsia" w:ascii="宋体" w:hAnsi="宋体" w:cs="宋体"/>
                    <w:b/>
                    <w:color w:val="000000"/>
                    <w:kern w:val="0"/>
                    <w:sz w:val="24"/>
                    <w:szCs w:val="20"/>
                  </w:rPr>
                </w:rPrChange>
              </w:rPr>
              <w:t>针对肠道肿瘤筛查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Change w:id="628" w:author="陈礼军" w:date="2022-10-25T15:59:00Z">
                  <w:rPr>
                    <w:rFonts w:ascii="宋体" w:hAnsi="宋体" w:cs="宋体"/>
                    <w:b/>
                    <w:color w:val="000000"/>
                    <w:kern w:val="0"/>
                    <w:sz w:val="24"/>
                    <w:szCs w:val="20"/>
                  </w:rPr>
                </w:rPrChange>
              </w:rPr>
              <w:t>FT3、FT4、TSH</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29" w:author="陈礼军" w:date="2022-10-25T15:59:00Z">
                  <w:rPr>
                    <w:rFonts w:hint="eastAsia" w:ascii="宋体" w:hAnsi="宋体" w:cs="宋体"/>
                    <w:b/>
                    <w:color w:val="000000"/>
                    <w:kern w:val="0"/>
                    <w:sz w:val="24"/>
                    <w:szCs w:val="20"/>
                  </w:rPr>
                </w:rPrChange>
              </w:rPr>
              <w:t>甲状腺功能三项</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30" w:author="陈礼军" w:date="2022-10-25T15:59:00Z">
                  <w:rPr>
                    <w:rFonts w:hint="eastAsia" w:ascii="宋体" w:hAnsi="宋体" w:cs="宋体"/>
                    <w:b/>
                    <w:color w:val="000000"/>
                    <w:kern w:val="0"/>
                    <w:sz w:val="24"/>
                    <w:szCs w:val="20"/>
                  </w:rPr>
                </w:rPrChange>
              </w:rPr>
              <w:t>尿常规</w:t>
            </w:r>
            <w:r>
              <w:rPr>
                <w:rFonts w:ascii="宋体" w:hAnsi="宋体" w:cs="宋体"/>
                <w:b w:val="0"/>
                <w:color w:val="auto"/>
                <w:kern w:val="0"/>
                <w:sz w:val="24"/>
                <w:szCs w:val="24"/>
                <w:rPrChange w:id="631" w:author="陈礼军" w:date="2022-10-25T15:59:00Z">
                  <w:rPr>
                    <w:rFonts w:ascii="宋体" w:hAnsi="宋体" w:cs="宋体"/>
                    <w:b/>
                    <w:color w:val="000000"/>
                    <w:kern w:val="0"/>
                    <w:sz w:val="24"/>
                    <w:szCs w:val="20"/>
                  </w:rPr>
                </w:rPrChange>
              </w:rPr>
              <w:t>+沉渣</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32" w:author="陈礼军" w:date="2022-10-25T15:59:00Z">
                  <w:rPr>
                    <w:rFonts w:hint="eastAsia" w:ascii="宋体" w:hAnsi="宋体" w:cs="宋体"/>
                    <w:b/>
                    <w:color w:val="000000"/>
                    <w:kern w:val="0"/>
                    <w:sz w:val="24"/>
                    <w:szCs w:val="20"/>
                  </w:rPr>
                </w:rPrChange>
              </w:rPr>
              <w:t>检测泌尿系统是否炎症、尿糖、肾脏早期病变等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33" w:author="陈礼军" w:date="2022-10-25T15:59:00Z">
                  <w:rPr>
                    <w:rFonts w:hint="eastAsia" w:ascii="宋体" w:hAnsi="宋体" w:cs="宋体"/>
                    <w:b/>
                    <w:color w:val="000000"/>
                    <w:kern w:val="0"/>
                    <w:sz w:val="24"/>
                    <w:szCs w:val="20"/>
                  </w:rPr>
                </w:rPrChange>
              </w:rPr>
              <w:t>腹部彩超（肝、胆、胰、脾）</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Change w:id="634" w:author="陈礼军" w:date="2022-10-25T15:59:00Z">
                  <w:rPr>
                    <w:rFonts w:hint="eastAsia" w:ascii="宋体" w:hAnsi="宋体" w:cs="宋体"/>
                    <w:b/>
                    <w:color w:val="000000"/>
                    <w:kern w:val="0"/>
                    <w:sz w:val="24"/>
                    <w:szCs w:val="20"/>
                  </w:rPr>
                </w:rPrChange>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35" w:author="陈礼军" w:date="2022-10-25T15:59:00Z">
                  <w:rPr>
                    <w:rFonts w:hint="eastAsia" w:ascii="宋体" w:hAnsi="宋体" w:cs="宋体"/>
                    <w:b/>
                    <w:color w:val="000000"/>
                    <w:kern w:val="0"/>
                    <w:sz w:val="24"/>
                    <w:szCs w:val="20"/>
                  </w:rPr>
                </w:rPrChange>
              </w:rPr>
              <w:t>泌尿系统彩超（双肾、膀胱、输尿管）</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36" w:author="陈礼军" w:date="2022-10-25T15:59:00Z">
                  <w:rPr>
                    <w:rFonts w:hint="eastAsia" w:ascii="宋体" w:hAnsi="宋体" w:cs="宋体"/>
                    <w:b/>
                    <w:color w:val="000000"/>
                    <w:kern w:val="0"/>
                    <w:sz w:val="24"/>
                    <w:szCs w:val="20"/>
                  </w:rPr>
                </w:rPrChange>
              </w:rPr>
              <w:t>检查肾、膀胱、输尿管有无结石、肿瘤等</w:t>
            </w:r>
          </w:p>
        </w:tc>
      </w:tr>
      <w:tr>
        <w:tblPrEx>
          <w:tblCellMar>
            <w:top w:w="0" w:type="dxa"/>
            <w:left w:w="108" w:type="dxa"/>
            <w:bottom w:w="0" w:type="dxa"/>
            <w:right w:w="108" w:type="dxa"/>
          </w:tblCellMar>
          <w:tblPrExChange w:id="637" w:author="王哥" w:date="2022-10-21T16:03:00Z">
            <w:tblPrEx>
              <w:tblCellMar>
                <w:top w:w="0" w:type="dxa"/>
                <w:left w:w="108" w:type="dxa"/>
                <w:bottom w:w="0" w:type="dxa"/>
                <w:right w:w="108" w:type="dxa"/>
              </w:tblCellMar>
            </w:tblPrEx>
          </w:tblPrExChange>
        </w:tblPrEx>
        <w:trPr>
          <w:trHeight w:val="480" w:hRule="atLeast"/>
          <w:trPrChange w:id="637" w:author="王哥" w:date="2022-10-21T16:03:00Z">
            <w:trPr>
              <w:trHeight w:val="480" w:hRule="atLeast"/>
            </w:trPr>
          </w:trPrChange>
        </w:trPr>
        <w:tc>
          <w:tcPr>
            <w:tcW w:w="2752" w:type="dxa"/>
            <w:tcBorders>
              <w:top w:val="nil"/>
              <w:left w:val="single" w:color="auto" w:sz="4" w:space="0"/>
              <w:bottom w:val="single" w:color="auto" w:sz="4" w:space="0"/>
              <w:right w:val="single" w:color="auto" w:sz="4" w:space="0"/>
            </w:tcBorders>
            <w:noWrap/>
            <w:vAlign w:val="center"/>
            <w:tcPrChange w:id="638"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textAlignment w:val="center"/>
              <w:rPr>
                <w:rFonts w:ascii="宋体" w:hAnsi="宋体" w:cs="宋体"/>
                <w:kern w:val="0"/>
                <w:sz w:val="24"/>
              </w:rPr>
            </w:pPr>
            <w:r>
              <w:rPr>
                <w:rFonts w:hint="eastAsia" w:ascii="宋体" w:hAnsi="宋体" w:cs="宋体"/>
                <w:b w:val="0"/>
                <w:color w:val="auto"/>
                <w:kern w:val="0"/>
                <w:sz w:val="24"/>
                <w:szCs w:val="24"/>
                <w:rPrChange w:id="639" w:author="陈礼军" w:date="2022-10-25T15:59:00Z">
                  <w:rPr>
                    <w:rFonts w:hint="eastAsia" w:ascii="宋体" w:hAnsi="宋体" w:cs="宋体"/>
                    <w:b/>
                    <w:color w:val="000000"/>
                    <w:kern w:val="0"/>
                    <w:sz w:val="24"/>
                    <w:szCs w:val="20"/>
                  </w:rPr>
                </w:rPrChange>
              </w:rPr>
              <w:t>妇科彩超（子宫、双附件）</w:t>
            </w:r>
          </w:p>
        </w:tc>
        <w:tc>
          <w:tcPr>
            <w:tcW w:w="6662" w:type="dxa"/>
            <w:tcBorders>
              <w:top w:val="nil"/>
              <w:left w:val="nil"/>
              <w:bottom w:val="single" w:color="auto" w:sz="4" w:space="0"/>
              <w:right w:val="single" w:color="auto" w:sz="4" w:space="0"/>
            </w:tcBorders>
            <w:noWrap/>
            <w:vAlign w:val="center"/>
            <w:tcPrChange w:id="640" w:author="王哥" w:date="2022-10-21T16:03:00Z">
              <w:tcPr>
                <w:tcW w:w="6662" w:type="dxa"/>
                <w:tcBorders>
                  <w:top w:val="nil"/>
                  <w:left w:val="nil"/>
                  <w:bottom w:val="single" w:color="auto" w:sz="4" w:space="0"/>
                  <w:right w:val="single" w:color="auto" w:sz="4" w:space="0"/>
                </w:tcBorders>
                <w:noWrap/>
                <w:vAlign w:val="center"/>
              </w:tcPr>
            </w:tcPrChange>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41" w:author="陈礼军" w:date="2022-10-25T15:59:00Z">
                  <w:rPr>
                    <w:rFonts w:hint="eastAsia" w:ascii="宋体" w:hAnsi="宋体" w:cs="宋体"/>
                    <w:b/>
                    <w:color w:val="000000"/>
                    <w:kern w:val="0"/>
                    <w:sz w:val="24"/>
                    <w:szCs w:val="20"/>
                  </w:rPr>
                </w:rPrChange>
              </w:rPr>
              <w:t>检查子宫、附件有无肌瘤、囊肿、肿瘤等</w:t>
            </w:r>
          </w:p>
        </w:tc>
      </w:tr>
      <w:tr>
        <w:tblPrEx>
          <w:tblCellMar>
            <w:top w:w="0" w:type="dxa"/>
            <w:left w:w="108" w:type="dxa"/>
            <w:bottom w:w="0" w:type="dxa"/>
            <w:right w:w="108" w:type="dxa"/>
          </w:tblCellMar>
          <w:tblPrExChange w:id="642" w:author="王哥" w:date="2022-10-21T16:03:00Z">
            <w:tblPrEx>
              <w:tblCellMar>
                <w:top w:w="0" w:type="dxa"/>
                <w:left w:w="108" w:type="dxa"/>
                <w:bottom w:w="0" w:type="dxa"/>
                <w:right w:w="108" w:type="dxa"/>
              </w:tblCellMar>
            </w:tblPrEx>
          </w:tblPrExChange>
        </w:tblPrEx>
        <w:trPr>
          <w:trHeight w:val="480" w:hRule="atLeast"/>
          <w:trPrChange w:id="642" w:author="王哥" w:date="2022-10-21T16:03:00Z">
            <w:trPr>
              <w:trHeight w:val="480" w:hRule="atLeast"/>
            </w:trPr>
          </w:trPrChange>
        </w:trPr>
        <w:tc>
          <w:tcPr>
            <w:tcW w:w="2752" w:type="dxa"/>
            <w:tcBorders>
              <w:top w:val="single" w:color="auto" w:sz="4" w:space="0"/>
              <w:left w:val="single" w:color="auto" w:sz="4" w:space="0"/>
              <w:bottom w:val="single" w:color="auto" w:sz="4" w:space="0"/>
              <w:right w:val="single" w:color="auto" w:sz="4" w:space="0"/>
            </w:tcBorders>
            <w:noWrap/>
            <w:vAlign w:val="center"/>
            <w:tcPrChange w:id="643"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44" w:author="陈礼军" w:date="2022-10-25T15:59:00Z">
                  <w:rPr>
                    <w:rFonts w:hint="eastAsia" w:ascii="宋体" w:hAnsi="宋体" w:cs="宋体"/>
                    <w:b/>
                    <w:color w:val="000000"/>
                    <w:kern w:val="0"/>
                    <w:sz w:val="24"/>
                    <w:szCs w:val="20"/>
                  </w:rPr>
                </w:rPrChange>
              </w:rPr>
              <w:t>双侧乳腺彩超</w:t>
            </w:r>
          </w:p>
        </w:tc>
        <w:tc>
          <w:tcPr>
            <w:tcW w:w="6662" w:type="dxa"/>
            <w:tcBorders>
              <w:top w:val="single" w:color="auto" w:sz="4" w:space="0"/>
              <w:left w:val="single" w:color="auto" w:sz="4" w:space="0"/>
              <w:bottom w:val="single" w:color="auto" w:sz="4" w:space="0"/>
              <w:right w:val="single" w:color="auto" w:sz="4" w:space="0"/>
            </w:tcBorders>
            <w:noWrap/>
            <w:vAlign w:val="center"/>
            <w:tcPrChange w:id="645" w:author="王哥" w:date="2022-10-21T16:03:00Z">
              <w:tcPr>
                <w:tcW w:w="6662" w:type="dxa"/>
                <w:tcBorders>
                  <w:top w:val="nil"/>
                  <w:left w:val="nil"/>
                  <w:bottom w:val="single" w:color="auto" w:sz="4" w:space="0"/>
                  <w:right w:val="single" w:color="auto" w:sz="4" w:space="0"/>
                </w:tcBorders>
                <w:noWrap/>
                <w:vAlign w:val="center"/>
              </w:tcPr>
            </w:tcPrChange>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Change w:id="646" w:author="陈礼军" w:date="2022-10-25T15:59:00Z">
                  <w:rPr>
                    <w:rFonts w:hint="eastAsia" w:ascii="宋体" w:hAnsi="宋体" w:cs="宋体"/>
                    <w:b/>
                    <w:color w:val="000000"/>
                    <w:kern w:val="0"/>
                    <w:sz w:val="24"/>
                    <w:szCs w:val="20"/>
                  </w:rPr>
                </w:rPrChange>
              </w:rPr>
              <w:t>检查乳腺有无增生、结节、肿瘤等</w:t>
            </w:r>
          </w:p>
        </w:tc>
      </w:tr>
      <w:tr>
        <w:tblPrEx>
          <w:tblCellMar>
            <w:top w:w="0" w:type="dxa"/>
            <w:left w:w="108" w:type="dxa"/>
            <w:bottom w:w="0" w:type="dxa"/>
            <w:right w:w="108" w:type="dxa"/>
          </w:tblCellMar>
          <w:tblPrExChange w:id="648" w:author="王哥" w:date="2022-10-21T16:03:00Z">
            <w:tblPrEx>
              <w:tblCellMar>
                <w:top w:w="0" w:type="dxa"/>
                <w:left w:w="108" w:type="dxa"/>
                <w:bottom w:w="0" w:type="dxa"/>
                <w:right w:w="108" w:type="dxa"/>
              </w:tblCellMar>
            </w:tblPrEx>
          </w:tblPrExChange>
        </w:tblPrEx>
        <w:trPr>
          <w:trHeight w:val="480" w:hRule="atLeast"/>
          <w:ins w:id="647" w:author="王哥" w:date="2022-10-21T16:03:00Z"/>
          <w:trPrChange w:id="648" w:author="王哥" w:date="2022-10-21T16:03:00Z">
            <w:trPr>
              <w:trHeight w:val="480" w:hRule="atLeast"/>
            </w:trPr>
          </w:trPrChange>
        </w:trPr>
        <w:tc>
          <w:tcPr>
            <w:tcW w:w="2752" w:type="dxa"/>
            <w:tcBorders>
              <w:top w:val="single" w:color="auto" w:sz="4" w:space="0"/>
              <w:left w:val="single" w:color="auto" w:sz="4" w:space="0"/>
              <w:bottom w:val="single" w:color="auto" w:sz="4" w:space="0"/>
              <w:right w:val="single" w:color="auto" w:sz="4" w:space="0"/>
            </w:tcBorders>
            <w:noWrap/>
            <w:vAlign w:val="center"/>
            <w:tcPrChange w:id="649"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textAlignment w:val="center"/>
              <w:rPr>
                <w:ins w:id="650" w:author="王哥" w:date="2022-10-21T16:03:00Z"/>
                <w:rFonts w:ascii="宋体" w:hAnsi="宋体" w:cs="宋体"/>
                <w:color w:val="auto"/>
                <w:kern w:val="0"/>
                <w:sz w:val="24"/>
                <w:rPrChange w:id="651" w:author="陈礼军" w:date="2022-10-25T15:59:00Z">
                  <w:rPr>
                    <w:ins w:id="652"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53" w:author="陈礼军" w:date="2022-10-25T15:59:00Z">
                  <w:rPr>
                    <w:rFonts w:hint="eastAsia" w:ascii="宋体" w:hAnsi="宋体" w:cs="宋体"/>
                    <w:b/>
                    <w:color w:val="000000"/>
                    <w:kern w:val="0"/>
                    <w:sz w:val="24"/>
                    <w:szCs w:val="20"/>
                  </w:rPr>
                </w:rPrChange>
              </w:rPr>
              <w:t>甲状腺彩超</w:t>
            </w:r>
          </w:p>
        </w:tc>
        <w:tc>
          <w:tcPr>
            <w:tcW w:w="6662" w:type="dxa"/>
            <w:tcBorders>
              <w:top w:val="single" w:color="auto" w:sz="4" w:space="0"/>
              <w:left w:val="single" w:color="auto" w:sz="4" w:space="0"/>
              <w:bottom w:val="single" w:color="auto" w:sz="4" w:space="0"/>
              <w:right w:val="single" w:color="auto" w:sz="4" w:space="0"/>
            </w:tcBorders>
            <w:noWrap/>
            <w:vAlign w:val="center"/>
            <w:tcPrChange w:id="654" w:author="王哥" w:date="2022-10-21T16:03:00Z">
              <w:tcPr>
                <w:tcW w:w="6662" w:type="dxa"/>
                <w:tcBorders>
                  <w:top w:val="nil"/>
                  <w:left w:val="nil"/>
                  <w:bottom w:val="single" w:color="auto" w:sz="4" w:space="0"/>
                  <w:right w:val="single" w:color="auto" w:sz="4" w:space="0"/>
                </w:tcBorders>
                <w:noWrap/>
                <w:vAlign w:val="center"/>
              </w:tcPr>
            </w:tcPrChange>
          </w:tcPr>
          <w:p>
            <w:pPr>
              <w:widowControl/>
              <w:jc w:val="left"/>
              <w:textAlignment w:val="center"/>
              <w:rPr>
                <w:ins w:id="655" w:author="王哥" w:date="2022-10-21T16:03:00Z"/>
                <w:rFonts w:ascii="宋体" w:hAnsi="宋体" w:cs="宋体"/>
                <w:color w:val="auto"/>
                <w:kern w:val="0"/>
                <w:sz w:val="24"/>
                <w:rPrChange w:id="656" w:author="陈礼军" w:date="2022-10-25T15:59:00Z">
                  <w:rPr>
                    <w:ins w:id="657"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58" w:author="陈礼军" w:date="2022-10-25T15:59:00Z">
                  <w:rPr>
                    <w:rFonts w:hint="eastAsia" w:ascii="宋体" w:hAnsi="宋体" w:cs="宋体"/>
                    <w:b/>
                    <w:color w:val="000000"/>
                    <w:kern w:val="0"/>
                    <w:sz w:val="24"/>
                    <w:szCs w:val="20"/>
                  </w:rPr>
                </w:rPrChange>
              </w:rPr>
              <w:t>检查甲状腺有无结节、肿瘤等</w:t>
            </w:r>
          </w:p>
        </w:tc>
      </w:tr>
      <w:tr>
        <w:tblPrEx>
          <w:tblCellMar>
            <w:top w:w="0" w:type="dxa"/>
            <w:left w:w="108" w:type="dxa"/>
            <w:bottom w:w="0" w:type="dxa"/>
            <w:right w:w="108" w:type="dxa"/>
          </w:tblCellMar>
          <w:tblPrExChange w:id="660" w:author="王哥" w:date="2022-10-21T16:03:00Z">
            <w:tblPrEx>
              <w:tblCellMar>
                <w:top w:w="0" w:type="dxa"/>
                <w:left w:w="108" w:type="dxa"/>
                <w:bottom w:w="0" w:type="dxa"/>
                <w:right w:w="108" w:type="dxa"/>
              </w:tblCellMar>
            </w:tblPrEx>
          </w:tblPrExChange>
        </w:tblPrEx>
        <w:trPr>
          <w:trHeight w:val="480" w:hRule="atLeast"/>
          <w:ins w:id="659" w:author="王哥" w:date="2022-10-21T16:03:00Z"/>
          <w:trPrChange w:id="660" w:author="王哥" w:date="2022-10-21T16:03:00Z">
            <w:trPr>
              <w:trHeight w:val="480" w:hRule="atLeast"/>
            </w:trPr>
          </w:trPrChange>
        </w:trPr>
        <w:tc>
          <w:tcPr>
            <w:tcW w:w="2752" w:type="dxa"/>
            <w:tcBorders>
              <w:top w:val="single" w:color="auto" w:sz="4" w:space="0"/>
              <w:left w:val="single" w:color="auto" w:sz="4" w:space="0"/>
              <w:bottom w:val="single" w:color="auto" w:sz="4" w:space="0"/>
              <w:right w:val="single" w:color="auto" w:sz="4" w:space="0"/>
            </w:tcBorders>
            <w:noWrap/>
            <w:vAlign w:val="center"/>
            <w:tcPrChange w:id="661"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textAlignment w:val="center"/>
              <w:rPr>
                <w:ins w:id="662" w:author="王哥" w:date="2022-10-21T16:03:00Z"/>
                <w:rFonts w:ascii="宋体" w:hAnsi="宋体" w:cs="宋体"/>
                <w:color w:val="auto"/>
                <w:kern w:val="0"/>
                <w:sz w:val="24"/>
                <w:rPrChange w:id="663" w:author="陈礼军" w:date="2022-10-25T15:59:00Z">
                  <w:rPr>
                    <w:ins w:id="664"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65" w:author="陈礼军" w:date="2022-10-25T15:59:00Z">
                  <w:rPr>
                    <w:rFonts w:hint="eastAsia" w:ascii="宋体" w:hAnsi="宋体" w:cs="宋体"/>
                    <w:b/>
                    <w:color w:val="000000"/>
                    <w:kern w:val="0"/>
                    <w:sz w:val="24"/>
                    <w:szCs w:val="20"/>
                  </w:rPr>
                </w:rPrChange>
              </w:rPr>
              <w:t>胸部正位片</w:t>
            </w:r>
          </w:p>
        </w:tc>
        <w:tc>
          <w:tcPr>
            <w:tcW w:w="6662" w:type="dxa"/>
            <w:tcBorders>
              <w:top w:val="single" w:color="auto" w:sz="4" w:space="0"/>
              <w:left w:val="single" w:color="auto" w:sz="4" w:space="0"/>
              <w:bottom w:val="single" w:color="auto" w:sz="4" w:space="0"/>
              <w:right w:val="single" w:color="auto" w:sz="4" w:space="0"/>
            </w:tcBorders>
            <w:noWrap/>
            <w:vAlign w:val="center"/>
            <w:tcPrChange w:id="666" w:author="王哥" w:date="2022-10-21T16:03:00Z">
              <w:tcPr>
                <w:tcW w:w="6662" w:type="dxa"/>
                <w:tcBorders>
                  <w:top w:val="nil"/>
                  <w:left w:val="nil"/>
                  <w:bottom w:val="single" w:color="auto" w:sz="4" w:space="0"/>
                  <w:right w:val="single" w:color="auto" w:sz="4" w:space="0"/>
                </w:tcBorders>
                <w:noWrap/>
                <w:vAlign w:val="center"/>
              </w:tcPr>
            </w:tcPrChange>
          </w:tcPr>
          <w:p>
            <w:pPr>
              <w:widowControl/>
              <w:textAlignment w:val="center"/>
              <w:rPr>
                <w:ins w:id="667" w:author="王哥" w:date="2022-10-21T16:03:00Z"/>
                <w:rFonts w:ascii="宋体" w:hAnsi="宋体" w:cs="宋体"/>
                <w:color w:val="auto"/>
                <w:kern w:val="0"/>
                <w:sz w:val="24"/>
                <w:rPrChange w:id="668" w:author="陈礼军" w:date="2022-10-25T15:59:00Z">
                  <w:rPr>
                    <w:ins w:id="669"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70" w:author="陈礼军" w:date="2022-10-25T15:59:00Z">
                  <w:rPr>
                    <w:rFonts w:hint="eastAsia" w:ascii="宋体" w:hAnsi="宋体" w:cs="宋体"/>
                    <w:b/>
                    <w:color w:val="000000"/>
                    <w:kern w:val="0"/>
                    <w:sz w:val="24"/>
                    <w:szCs w:val="20"/>
                  </w:rPr>
                </w:rPrChange>
              </w:rPr>
              <w:t>了解胸肺情况，检查肺部有没有炎症、结核、肿瘤、积液等疾病</w:t>
            </w:r>
          </w:p>
        </w:tc>
      </w:tr>
      <w:tr>
        <w:tblPrEx>
          <w:tblCellMar>
            <w:top w:w="0" w:type="dxa"/>
            <w:left w:w="108" w:type="dxa"/>
            <w:bottom w:w="0" w:type="dxa"/>
            <w:right w:w="108" w:type="dxa"/>
          </w:tblCellMar>
          <w:tblPrExChange w:id="672" w:author="王哥" w:date="2022-10-21T16:03:00Z">
            <w:tblPrEx>
              <w:tblCellMar>
                <w:top w:w="0" w:type="dxa"/>
                <w:left w:w="108" w:type="dxa"/>
                <w:bottom w:w="0" w:type="dxa"/>
                <w:right w:w="108" w:type="dxa"/>
              </w:tblCellMar>
            </w:tblPrEx>
          </w:tblPrExChange>
        </w:tblPrEx>
        <w:trPr>
          <w:trHeight w:val="480" w:hRule="atLeast"/>
          <w:ins w:id="671" w:author="王哥" w:date="2022-10-21T16:03:00Z"/>
          <w:trPrChange w:id="672" w:author="王哥" w:date="2022-10-21T16:03:00Z">
            <w:trPr>
              <w:trHeight w:val="480" w:hRule="atLeast"/>
            </w:trPr>
          </w:trPrChange>
        </w:trPr>
        <w:tc>
          <w:tcPr>
            <w:tcW w:w="2752" w:type="dxa"/>
            <w:tcBorders>
              <w:top w:val="single" w:color="auto" w:sz="4" w:space="0"/>
              <w:left w:val="single" w:color="auto" w:sz="4" w:space="0"/>
              <w:bottom w:val="single" w:color="auto" w:sz="4" w:space="0"/>
              <w:right w:val="single" w:color="auto" w:sz="4" w:space="0"/>
            </w:tcBorders>
            <w:noWrap/>
            <w:vAlign w:val="center"/>
            <w:tcPrChange w:id="673"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textAlignment w:val="center"/>
              <w:rPr>
                <w:ins w:id="674" w:author="王哥" w:date="2022-10-21T16:03:00Z"/>
                <w:rFonts w:ascii="宋体" w:hAnsi="宋体" w:cs="宋体"/>
                <w:color w:val="auto"/>
                <w:kern w:val="0"/>
                <w:sz w:val="24"/>
                <w:rPrChange w:id="675" w:author="陈礼军" w:date="2022-10-25T15:59:00Z">
                  <w:rPr>
                    <w:ins w:id="676"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77" w:author="陈礼军" w:date="2022-10-25T15:59:00Z">
                  <w:rPr>
                    <w:rFonts w:hint="eastAsia" w:ascii="宋体" w:hAnsi="宋体" w:cs="宋体"/>
                    <w:b/>
                    <w:color w:val="000000"/>
                    <w:kern w:val="0"/>
                    <w:sz w:val="24"/>
                    <w:szCs w:val="20"/>
                  </w:rPr>
                </w:rPrChange>
              </w:rPr>
              <w:t>心电图</w:t>
            </w:r>
          </w:p>
        </w:tc>
        <w:tc>
          <w:tcPr>
            <w:tcW w:w="6662" w:type="dxa"/>
            <w:tcBorders>
              <w:top w:val="single" w:color="auto" w:sz="4" w:space="0"/>
              <w:left w:val="single" w:color="auto" w:sz="4" w:space="0"/>
              <w:bottom w:val="single" w:color="auto" w:sz="4" w:space="0"/>
              <w:right w:val="single" w:color="auto" w:sz="4" w:space="0"/>
            </w:tcBorders>
            <w:noWrap/>
            <w:vAlign w:val="center"/>
            <w:tcPrChange w:id="678" w:author="王哥" w:date="2022-10-21T16:03:00Z">
              <w:tcPr>
                <w:tcW w:w="6662" w:type="dxa"/>
                <w:tcBorders>
                  <w:top w:val="nil"/>
                  <w:left w:val="nil"/>
                  <w:bottom w:val="single" w:color="auto" w:sz="4" w:space="0"/>
                  <w:right w:val="single" w:color="auto" w:sz="4" w:space="0"/>
                </w:tcBorders>
                <w:noWrap/>
                <w:vAlign w:val="center"/>
              </w:tcPr>
            </w:tcPrChange>
          </w:tcPr>
          <w:p>
            <w:pPr>
              <w:widowControl/>
              <w:jc w:val="left"/>
              <w:textAlignment w:val="center"/>
              <w:rPr>
                <w:ins w:id="679" w:author="王哥" w:date="2022-10-21T16:03:00Z"/>
                <w:rFonts w:ascii="宋体" w:hAnsi="宋体" w:cs="宋体"/>
                <w:color w:val="auto"/>
                <w:kern w:val="0"/>
                <w:sz w:val="24"/>
                <w:rPrChange w:id="680" w:author="陈礼军" w:date="2022-10-25T15:59:00Z">
                  <w:rPr>
                    <w:ins w:id="681"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82" w:author="陈礼军" w:date="2022-10-25T15:59:00Z">
                  <w:rPr>
                    <w:rFonts w:hint="eastAsia" w:ascii="宋体" w:hAnsi="宋体" w:cs="宋体"/>
                    <w:b/>
                    <w:color w:val="000000"/>
                    <w:kern w:val="0"/>
                    <w:sz w:val="24"/>
                    <w:szCs w:val="20"/>
                  </w:rPr>
                </w:rPrChange>
              </w:rPr>
              <w:t>了解有无心律不齐、传导异常、心肌供血等情况</w:t>
            </w:r>
          </w:p>
        </w:tc>
      </w:tr>
      <w:tr>
        <w:tblPrEx>
          <w:tblCellMar>
            <w:top w:w="0" w:type="dxa"/>
            <w:left w:w="108" w:type="dxa"/>
            <w:bottom w:w="0" w:type="dxa"/>
            <w:right w:w="108" w:type="dxa"/>
          </w:tblCellMar>
          <w:tblPrExChange w:id="684" w:author="王哥" w:date="2022-10-21T16:03:00Z">
            <w:tblPrEx>
              <w:tblCellMar>
                <w:top w:w="0" w:type="dxa"/>
                <w:left w:w="108" w:type="dxa"/>
                <w:bottom w:w="0" w:type="dxa"/>
                <w:right w:w="108" w:type="dxa"/>
              </w:tblCellMar>
            </w:tblPrEx>
          </w:tblPrExChange>
        </w:tblPrEx>
        <w:trPr>
          <w:trHeight w:val="480" w:hRule="atLeast"/>
          <w:ins w:id="683" w:author="王哥" w:date="2022-10-21T16:03:00Z"/>
          <w:trPrChange w:id="684" w:author="王哥" w:date="2022-10-21T16:03:00Z">
            <w:trPr>
              <w:trHeight w:val="480" w:hRule="atLeast"/>
            </w:trPr>
          </w:trPrChange>
        </w:trPr>
        <w:tc>
          <w:tcPr>
            <w:tcW w:w="2752" w:type="dxa"/>
            <w:tcBorders>
              <w:top w:val="single" w:color="auto" w:sz="4" w:space="0"/>
              <w:left w:val="single" w:color="auto" w:sz="4" w:space="0"/>
              <w:bottom w:val="single" w:color="auto" w:sz="4" w:space="0"/>
              <w:right w:val="single" w:color="auto" w:sz="4" w:space="0"/>
            </w:tcBorders>
            <w:noWrap/>
            <w:vAlign w:val="center"/>
            <w:tcPrChange w:id="685" w:author="王哥" w:date="2022-10-21T16:03:00Z">
              <w:tcPr>
                <w:tcW w:w="2752" w:type="dxa"/>
                <w:tcBorders>
                  <w:top w:val="nil"/>
                  <w:left w:val="single" w:color="auto" w:sz="4" w:space="0"/>
                  <w:bottom w:val="single" w:color="auto" w:sz="4" w:space="0"/>
                  <w:right w:val="single" w:color="auto" w:sz="4" w:space="0"/>
                </w:tcBorders>
                <w:noWrap/>
                <w:vAlign w:val="center"/>
              </w:tcPr>
            </w:tcPrChange>
          </w:tcPr>
          <w:p>
            <w:pPr>
              <w:widowControl/>
              <w:jc w:val="left"/>
              <w:textAlignment w:val="center"/>
              <w:rPr>
                <w:ins w:id="686" w:author="王哥" w:date="2022-10-21T16:03:00Z"/>
                <w:rFonts w:ascii="宋体" w:hAnsi="宋体" w:cs="宋体"/>
                <w:color w:val="auto"/>
                <w:kern w:val="0"/>
                <w:sz w:val="24"/>
                <w:rPrChange w:id="687" w:author="陈礼军" w:date="2022-10-25T15:59:00Z">
                  <w:rPr>
                    <w:ins w:id="688"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89" w:author="陈礼军" w:date="2022-10-25T15:59:00Z">
                  <w:rPr>
                    <w:rFonts w:hint="eastAsia" w:ascii="宋体" w:hAnsi="宋体" w:cs="宋体"/>
                    <w:b/>
                    <w:color w:val="000000"/>
                    <w:kern w:val="0"/>
                    <w:sz w:val="24"/>
                    <w:szCs w:val="20"/>
                  </w:rPr>
                </w:rPrChange>
              </w:rPr>
              <w:t>碳</w:t>
            </w:r>
            <w:r>
              <w:rPr>
                <w:rFonts w:ascii="宋体" w:hAnsi="宋体" w:cs="宋体"/>
                <w:b w:val="0"/>
                <w:color w:val="auto"/>
                <w:kern w:val="0"/>
                <w:sz w:val="24"/>
                <w:szCs w:val="24"/>
                <w:rPrChange w:id="690" w:author="陈礼军" w:date="2022-10-25T15:59:00Z">
                  <w:rPr>
                    <w:rFonts w:ascii="宋体" w:hAnsi="宋体" w:cs="宋体"/>
                    <w:b/>
                    <w:color w:val="000000"/>
                    <w:kern w:val="0"/>
                    <w:sz w:val="24"/>
                    <w:szCs w:val="20"/>
                  </w:rPr>
                </w:rPrChange>
              </w:rPr>
              <w:t>14呼气试验</w:t>
            </w:r>
          </w:p>
        </w:tc>
        <w:tc>
          <w:tcPr>
            <w:tcW w:w="6662" w:type="dxa"/>
            <w:tcBorders>
              <w:top w:val="single" w:color="auto" w:sz="4" w:space="0"/>
              <w:left w:val="single" w:color="auto" w:sz="4" w:space="0"/>
              <w:bottom w:val="single" w:color="auto" w:sz="4" w:space="0"/>
              <w:right w:val="single" w:color="auto" w:sz="4" w:space="0"/>
            </w:tcBorders>
            <w:noWrap/>
            <w:vAlign w:val="center"/>
            <w:tcPrChange w:id="691" w:author="王哥" w:date="2022-10-21T16:03:00Z">
              <w:tcPr>
                <w:tcW w:w="6662" w:type="dxa"/>
                <w:tcBorders>
                  <w:top w:val="nil"/>
                  <w:left w:val="nil"/>
                  <w:bottom w:val="single" w:color="auto" w:sz="4" w:space="0"/>
                  <w:right w:val="single" w:color="auto" w:sz="4" w:space="0"/>
                </w:tcBorders>
                <w:noWrap/>
                <w:vAlign w:val="center"/>
              </w:tcPr>
            </w:tcPrChange>
          </w:tcPr>
          <w:p>
            <w:pPr>
              <w:widowControl/>
              <w:textAlignment w:val="center"/>
              <w:rPr>
                <w:ins w:id="692" w:author="王哥" w:date="2022-10-21T16:03:00Z"/>
                <w:rFonts w:ascii="宋体" w:hAnsi="宋体" w:cs="宋体"/>
                <w:color w:val="auto"/>
                <w:kern w:val="0"/>
                <w:sz w:val="24"/>
                <w:rPrChange w:id="693" w:author="陈礼军" w:date="2022-10-25T15:59:00Z">
                  <w:rPr>
                    <w:ins w:id="694" w:author="王哥" w:date="2022-10-21T16:03:00Z"/>
                    <w:rFonts w:ascii="宋体" w:hAnsi="宋体" w:cs="宋体"/>
                    <w:color w:val="000000"/>
                    <w:kern w:val="0"/>
                    <w:sz w:val="24"/>
                  </w:rPr>
                </w:rPrChange>
              </w:rPr>
            </w:pPr>
            <w:r>
              <w:rPr>
                <w:rFonts w:hint="eastAsia" w:ascii="宋体" w:hAnsi="宋体" w:cs="宋体"/>
                <w:b w:val="0"/>
                <w:color w:val="auto"/>
                <w:kern w:val="0"/>
                <w:sz w:val="24"/>
                <w:szCs w:val="24"/>
                <w:rPrChange w:id="695" w:author="陈礼军" w:date="2022-10-25T15:59:00Z">
                  <w:rPr>
                    <w:rFonts w:hint="eastAsia" w:ascii="宋体" w:hAnsi="宋体" w:cs="宋体"/>
                    <w:b/>
                    <w:color w:val="000000"/>
                    <w:kern w:val="0"/>
                    <w:sz w:val="24"/>
                    <w:szCs w:val="20"/>
                  </w:rPr>
                </w:rPrChange>
              </w:rPr>
              <w:t>用于检测胃部是否感染幽门螺旋杆菌，幽门螺旋杆菌与胃炎、胃溃疡密切相关</w:t>
            </w:r>
          </w:p>
        </w:tc>
      </w:tr>
    </w:tbl>
    <w:p>
      <w:pPr>
        <w:spacing w:line="460" w:lineRule="exact"/>
        <w:ind w:firstLine="480" w:firstLineChars="200"/>
        <w:rPr>
          <w:ins w:id="696" w:author="王哥" w:date="2022-10-21T16:13:00Z"/>
          <w:rFonts w:ascii="宋体" w:hAnsi="宋体" w:cs="宋体"/>
          <w:sz w:val="24"/>
        </w:rPr>
      </w:pPr>
    </w:p>
    <w:p>
      <w:pPr>
        <w:spacing w:line="460" w:lineRule="exact"/>
        <w:ind w:firstLine="480" w:firstLineChars="200"/>
        <w:rPr>
          <w:ins w:id="697" w:author="王哥" w:date="2022-10-21T16:13:00Z"/>
          <w:rFonts w:ascii="宋体" w:hAnsi="宋体" w:cs="宋体"/>
          <w:sz w:val="24"/>
        </w:rPr>
      </w:pPr>
    </w:p>
    <w:p>
      <w:pPr>
        <w:spacing w:line="460" w:lineRule="exact"/>
        <w:ind w:firstLine="480" w:firstLineChars="200"/>
        <w:rPr>
          <w:ins w:id="698" w:author="王哥" w:date="2022-10-21T16:13:00Z"/>
          <w:rFonts w:ascii="宋体" w:hAnsi="宋体" w:cs="宋体"/>
          <w:sz w:val="24"/>
        </w:rPr>
      </w:pPr>
    </w:p>
    <w:p>
      <w:pPr>
        <w:spacing w:line="460" w:lineRule="exact"/>
        <w:ind w:firstLine="480" w:firstLineChars="200"/>
        <w:rPr>
          <w:ins w:id="699" w:author="王哥" w:date="2022-10-21T16:13:00Z"/>
          <w:rFonts w:ascii="宋体" w:hAnsi="宋体" w:cs="宋体"/>
          <w:sz w:val="24"/>
        </w:rPr>
      </w:pPr>
    </w:p>
    <w:p>
      <w:pPr>
        <w:spacing w:line="460" w:lineRule="exact"/>
        <w:ind w:firstLine="480" w:firstLineChars="200"/>
        <w:rPr>
          <w:rFonts w:ascii="宋体" w:hAnsi="宋体" w:cs="宋体"/>
          <w:sz w:val="24"/>
        </w:rPr>
        <w:pPrChange w:id="700" w:author="谢聪林" w:date="2022-11-11T16:18:00Z">
          <w:pPr>
            <w:spacing w:line="460" w:lineRule="exact"/>
            <w:ind w:firstLine="482" w:firstLineChars="200"/>
          </w:pPr>
        </w:pPrChange>
      </w:pPr>
      <w:r>
        <w:rPr>
          <w:rFonts w:hint="eastAsia" w:ascii="宋体" w:hAnsi="宋体" w:cs="宋体"/>
          <w:b w:val="0"/>
          <w:color w:val="auto"/>
          <w:kern w:val="2"/>
          <w:sz w:val="24"/>
          <w:szCs w:val="24"/>
          <w:rPrChange w:id="701" w:author="陈礼军" w:date="2022-10-25T15:59:00Z">
            <w:rPr>
              <w:rFonts w:hint="eastAsia" w:ascii="宋体" w:hAnsi="宋体" w:cs="宋体"/>
              <w:b/>
              <w:color w:val="000000"/>
              <w:kern w:val="0"/>
              <w:sz w:val="24"/>
              <w:szCs w:val="20"/>
            </w:rPr>
          </w:rPrChange>
        </w:rPr>
        <w:t>（</w:t>
      </w:r>
      <w:r>
        <w:rPr>
          <w:rFonts w:ascii="宋体" w:hAnsi="宋体" w:cs="宋体"/>
          <w:b w:val="0"/>
          <w:color w:val="auto"/>
          <w:kern w:val="2"/>
          <w:sz w:val="24"/>
          <w:szCs w:val="24"/>
          <w:rPrChange w:id="702" w:author="陈礼军" w:date="2022-10-25T15:59:00Z">
            <w:rPr>
              <w:rFonts w:ascii="宋体" w:hAnsi="宋体" w:cs="宋体"/>
              <w:b/>
              <w:color w:val="000000"/>
              <w:kern w:val="0"/>
              <w:sz w:val="24"/>
              <w:szCs w:val="20"/>
            </w:rPr>
          </w:rPrChange>
        </w:rPr>
        <w:t>3）体检日程的安排应提前与福建广电网络集团</w:t>
      </w:r>
      <w:del w:id="703" w:author="黄雅珊" w:date="2022-11-24T16:19:32Z">
        <w:r>
          <w:rPr>
            <w:rFonts w:ascii="宋体" w:hAnsi="宋体" w:cs="宋体"/>
            <w:b w:val="0"/>
            <w:color w:val="auto"/>
            <w:kern w:val="2"/>
            <w:sz w:val="24"/>
            <w:szCs w:val="24"/>
            <w:rPrChange w:id="704" w:author="陈礼军" w:date="2022-10-25T15:59:00Z">
              <w:rPr>
                <w:rFonts w:ascii="宋体" w:hAnsi="宋体" w:cs="宋体"/>
                <w:b/>
                <w:color w:val="000000"/>
                <w:kern w:val="0"/>
                <w:sz w:val="24"/>
                <w:szCs w:val="20"/>
              </w:rPr>
            </w:rPrChange>
          </w:rPr>
          <w:delText>泉州</w:delText>
        </w:r>
      </w:del>
      <w:ins w:id="705" w:author="黄雅珊" w:date="2022-11-24T16:19:32Z">
        <w:r>
          <w:rPr>
            <w:rFonts w:hint="eastAsia" w:ascii="宋体" w:hAnsi="宋体" w:cs="宋体"/>
            <w:b w:val="0"/>
            <w:color w:val="auto"/>
            <w:kern w:val="2"/>
            <w:sz w:val="24"/>
            <w:szCs w:val="24"/>
            <w:lang w:val="en-US" w:eastAsia="zh-CN"/>
          </w:rPr>
          <w:t>丰泽</w:t>
        </w:r>
      </w:ins>
      <w:r>
        <w:rPr>
          <w:rFonts w:ascii="宋体" w:hAnsi="宋体" w:cs="宋体"/>
          <w:b w:val="0"/>
          <w:color w:val="auto"/>
          <w:kern w:val="2"/>
          <w:sz w:val="24"/>
          <w:szCs w:val="24"/>
          <w:rPrChange w:id="706" w:author="陈礼军" w:date="2022-10-25T15:59:00Z">
            <w:rPr>
              <w:rFonts w:ascii="宋体" w:hAnsi="宋体" w:cs="宋体"/>
              <w:b/>
              <w:color w:val="000000"/>
              <w:kern w:val="0"/>
              <w:sz w:val="24"/>
              <w:szCs w:val="20"/>
            </w:rPr>
          </w:rPrChange>
        </w:rPr>
        <w:t>分公司进行沟通、衔接。</w:t>
      </w:r>
    </w:p>
    <w:p>
      <w:pPr>
        <w:spacing w:line="460" w:lineRule="exact"/>
        <w:ind w:firstLine="480" w:firstLineChars="200"/>
        <w:rPr>
          <w:rFonts w:ascii="宋体" w:hAnsi="宋体"/>
          <w:sz w:val="24"/>
          <w:szCs w:val="22"/>
        </w:rPr>
        <w:pPrChange w:id="707" w:author="谢聪林" w:date="2022-11-11T16:18:00Z">
          <w:pPr>
            <w:spacing w:line="460" w:lineRule="exact"/>
            <w:ind w:firstLine="482" w:firstLineChars="200"/>
          </w:pPr>
        </w:pPrChange>
      </w:pPr>
      <w:r>
        <w:rPr>
          <w:rFonts w:hint="eastAsia" w:ascii="宋体" w:hAnsi="宋体" w:cs="Times New Roman"/>
          <w:b w:val="0"/>
          <w:color w:val="auto"/>
          <w:kern w:val="2"/>
          <w:sz w:val="24"/>
          <w:szCs w:val="22"/>
          <w:rPrChange w:id="708" w:author="陈礼军" w:date="2022-10-25T15:59:00Z">
            <w:rPr>
              <w:rFonts w:hint="eastAsia" w:ascii="宋体" w:hAnsi="宋体" w:cs="宋体"/>
              <w:b/>
              <w:color w:val="000000"/>
              <w:kern w:val="0"/>
              <w:sz w:val="24"/>
              <w:szCs w:val="22"/>
            </w:rPr>
          </w:rPrChange>
        </w:rPr>
        <w:t>三、其他要求</w:t>
      </w:r>
    </w:p>
    <w:p>
      <w:pPr>
        <w:spacing w:line="460" w:lineRule="exact"/>
        <w:ind w:firstLine="480" w:firstLineChars="200"/>
        <w:rPr>
          <w:rFonts w:ascii="宋体" w:hAnsi="宋体"/>
          <w:sz w:val="24"/>
          <w:szCs w:val="22"/>
        </w:rPr>
        <w:pPrChange w:id="709" w:author="谢聪林" w:date="2022-11-11T16:18:00Z">
          <w:pPr>
            <w:spacing w:line="460" w:lineRule="exact"/>
            <w:ind w:firstLine="482" w:firstLineChars="200"/>
          </w:pPr>
        </w:pPrChange>
      </w:pPr>
      <w:r>
        <w:rPr>
          <w:rFonts w:ascii="宋体" w:hAnsi="宋体" w:cs="Times New Roman"/>
          <w:b w:val="0"/>
          <w:color w:val="auto"/>
          <w:kern w:val="2"/>
          <w:sz w:val="24"/>
          <w:szCs w:val="22"/>
          <w:rPrChange w:id="710" w:author="陈礼军" w:date="2022-10-25T15:59:00Z">
            <w:rPr>
              <w:rFonts w:ascii="宋体" w:hAnsi="宋体" w:cs="宋体"/>
              <w:b/>
              <w:color w:val="000000"/>
              <w:kern w:val="0"/>
              <w:sz w:val="24"/>
              <w:szCs w:val="22"/>
            </w:rPr>
          </w:rPrChange>
        </w:rPr>
        <w:t>3.1报价人须保证福建广电网络集团</w:t>
      </w:r>
      <w:del w:id="711" w:author="黄雅珊" w:date="2022-11-24T16:19:41Z">
        <w:r>
          <w:rPr>
            <w:rFonts w:ascii="宋体" w:hAnsi="宋体" w:cs="Times New Roman"/>
            <w:b w:val="0"/>
            <w:color w:val="auto"/>
            <w:kern w:val="2"/>
            <w:sz w:val="24"/>
            <w:szCs w:val="22"/>
            <w:rPrChange w:id="712" w:author="陈礼军" w:date="2022-10-25T15:59:00Z">
              <w:rPr>
                <w:rFonts w:ascii="宋体" w:hAnsi="宋体" w:cs="宋体"/>
                <w:b/>
                <w:color w:val="000000"/>
                <w:kern w:val="0"/>
                <w:sz w:val="24"/>
                <w:szCs w:val="22"/>
              </w:rPr>
            </w:rPrChange>
          </w:rPr>
          <w:delText>泉州</w:delText>
        </w:r>
      </w:del>
      <w:ins w:id="713" w:author="黄雅珊" w:date="2022-11-24T16:19:41Z">
        <w:r>
          <w:rPr>
            <w:rFonts w:hint="eastAsia" w:ascii="宋体" w:hAnsi="宋体" w:cs="Times New Roman"/>
            <w:b w:val="0"/>
            <w:color w:val="auto"/>
            <w:kern w:val="2"/>
            <w:sz w:val="24"/>
            <w:szCs w:val="22"/>
            <w:lang w:val="en-US" w:eastAsia="zh-CN"/>
          </w:rPr>
          <w:t>丰泽</w:t>
        </w:r>
      </w:ins>
      <w:r>
        <w:rPr>
          <w:rFonts w:ascii="宋体" w:hAnsi="宋体" w:cs="Times New Roman"/>
          <w:b w:val="0"/>
          <w:color w:val="auto"/>
          <w:kern w:val="2"/>
          <w:sz w:val="24"/>
          <w:szCs w:val="22"/>
          <w:rPrChange w:id="714" w:author="陈礼军" w:date="2022-10-25T15:59:00Z">
            <w:rPr>
              <w:rFonts w:ascii="宋体" w:hAnsi="宋体" w:cs="宋体"/>
              <w:b/>
              <w:color w:val="000000"/>
              <w:kern w:val="0"/>
              <w:sz w:val="24"/>
              <w:szCs w:val="22"/>
            </w:rPr>
          </w:rPrChange>
        </w:rPr>
        <w:t>分公司职工所有信息数据不得外泄，做好保密工作。</w:t>
      </w:r>
    </w:p>
    <w:p>
      <w:pPr>
        <w:spacing w:line="460" w:lineRule="exact"/>
        <w:ind w:firstLine="480" w:firstLineChars="200"/>
        <w:rPr>
          <w:rFonts w:ascii="宋体" w:hAnsi="宋体"/>
          <w:sz w:val="24"/>
          <w:szCs w:val="22"/>
        </w:rPr>
        <w:pPrChange w:id="715" w:author="谢聪林" w:date="2022-11-11T16:18:00Z">
          <w:pPr>
            <w:spacing w:line="460" w:lineRule="exact"/>
            <w:ind w:firstLine="482" w:firstLineChars="200"/>
          </w:pPr>
        </w:pPrChange>
      </w:pPr>
      <w:r>
        <w:rPr>
          <w:rFonts w:ascii="宋体" w:hAnsi="宋体" w:cs="Times New Roman"/>
          <w:b w:val="0"/>
          <w:color w:val="auto"/>
          <w:kern w:val="2"/>
          <w:sz w:val="24"/>
          <w:szCs w:val="22"/>
          <w:rPrChange w:id="716" w:author="陈礼军" w:date="2022-10-25T15:59:00Z">
            <w:rPr>
              <w:rFonts w:ascii="宋体" w:hAnsi="宋体" w:cs="宋体"/>
              <w:b/>
              <w:color w:val="000000"/>
              <w:kern w:val="0"/>
              <w:sz w:val="24"/>
              <w:szCs w:val="22"/>
            </w:rPr>
          </w:rPrChange>
        </w:rPr>
        <w:t>3.2报价人能</w:t>
      </w:r>
      <w:r>
        <w:rPr>
          <w:rFonts w:hint="eastAsia" w:ascii="宋体" w:hAnsi="宋体" w:cs="Times New Roman"/>
          <w:b w:val="0"/>
          <w:color w:val="auto"/>
          <w:kern w:val="2"/>
          <w:sz w:val="24"/>
          <w:szCs w:val="22"/>
          <w:rPrChange w:id="717" w:author="陈礼军" w:date="2022-10-25T15:59:00Z">
            <w:rPr>
              <w:rFonts w:hint="eastAsia" w:ascii="宋体" w:hAnsi="宋体" w:cs="宋体"/>
              <w:b/>
              <w:color w:val="000000"/>
              <w:kern w:val="0"/>
              <w:sz w:val="24"/>
              <w:szCs w:val="22"/>
            </w:rPr>
          </w:rPrChange>
        </w:rPr>
        <w:t>提供良好的检后健康服务，如危机值及时提醒、历年报告对比分析、体检报告在线查询（网站、微信）、提供健康讲座、提供专家报告咨询等服务。</w:t>
      </w:r>
    </w:p>
    <w:p>
      <w:pPr>
        <w:spacing w:line="460" w:lineRule="exact"/>
        <w:ind w:firstLine="480" w:firstLineChars="200"/>
        <w:rPr>
          <w:rFonts w:ascii="宋体" w:hAnsi="宋体"/>
          <w:sz w:val="24"/>
          <w:szCs w:val="22"/>
        </w:rPr>
        <w:pPrChange w:id="718" w:author="谢聪林" w:date="2022-11-11T16:18:00Z">
          <w:pPr>
            <w:spacing w:line="460" w:lineRule="exact"/>
            <w:ind w:firstLine="482" w:firstLineChars="200"/>
          </w:pPr>
        </w:pPrChange>
      </w:pPr>
      <w:r>
        <w:rPr>
          <w:rFonts w:hint="eastAsia" w:ascii="宋体" w:hAnsi="宋体" w:cs="Times New Roman"/>
          <w:b w:val="0"/>
          <w:color w:val="auto"/>
          <w:kern w:val="2"/>
          <w:sz w:val="24"/>
          <w:szCs w:val="22"/>
          <w:rPrChange w:id="719" w:author="陈礼军" w:date="2022-10-25T15:59:00Z">
            <w:rPr>
              <w:rFonts w:hint="eastAsia" w:ascii="宋体" w:hAnsi="宋体" w:cs="宋体"/>
              <w:b/>
              <w:color w:val="000000"/>
              <w:kern w:val="0"/>
              <w:sz w:val="24"/>
              <w:szCs w:val="22"/>
            </w:rPr>
          </w:rPrChange>
        </w:rPr>
        <w:t>四、付款方式</w:t>
      </w:r>
    </w:p>
    <w:p>
      <w:pPr>
        <w:spacing w:line="460" w:lineRule="exact"/>
        <w:ind w:firstLine="480" w:firstLineChars="200"/>
        <w:rPr>
          <w:rFonts w:ascii="宋体" w:hAnsi="宋体"/>
          <w:bCs/>
          <w:sz w:val="24"/>
        </w:rPr>
        <w:pPrChange w:id="720" w:author="谢聪林" w:date="2022-11-11T16:18:00Z">
          <w:pPr>
            <w:spacing w:line="460" w:lineRule="exact"/>
            <w:ind w:firstLine="482" w:firstLineChars="200"/>
          </w:pPr>
        </w:pPrChange>
      </w:pPr>
      <w:r>
        <w:rPr>
          <w:rFonts w:ascii="Times New Roman" w:hAnsi="Times New Roman" w:cs="Times New Roman"/>
          <w:b w:val="0"/>
          <w:bCs/>
          <w:color w:val="auto"/>
          <w:kern w:val="2"/>
          <w:sz w:val="24"/>
          <w:szCs w:val="24"/>
          <w:rPrChange w:id="721" w:author="陈礼军" w:date="2022-10-25T15:59:00Z">
            <w:rPr>
              <w:rFonts w:ascii="宋体" w:hAnsi="宋体" w:cs="宋体"/>
              <w:b/>
              <w:bCs/>
              <w:color w:val="000000"/>
              <w:kern w:val="0"/>
              <w:sz w:val="24"/>
              <w:szCs w:val="20"/>
            </w:rPr>
          </w:rPrChange>
        </w:rPr>
        <w:t>2023</w:t>
      </w:r>
      <w:r>
        <w:rPr>
          <w:rFonts w:hint="eastAsia" w:ascii="Times New Roman" w:hAnsi="Times New Roman" w:cs="Times New Roman"/>
          <w:b w:val="0"/>
          <w:bCs/>
          <w:color w:val="auto"/>
          <w:kern w:val="2"/>
          <w:sz w:val="24"/>
          <w:szCs w:val="24"/>
          <w:rPrChange w:id="722" w:author="陈礼军" w:date="2022-10-25T15:59:00Z">
            <w:rPr>
              <w:rFonts w:hint="eastAsia" w:ascii="宋体" w:hAnsi="宋体" w:cs="宋体"/>
              <w:b/>
              <w:bCs/>
              <w:color w:val="000000"/>
              <w:kern w:val="0"/>
              <w:sz w:val="24"/>
              <w:szCs w:val="20"/>
            </w:rPr>
          </w:rPrChange>
        </w:rPr>
        <w:t>年</w:t>
      </w:r>
      <w:del w:id="723" w:author="黄雅珊" w:date="2023-02-09T11:02:48Z">
        <w:r>
          <w:rPr>
            <w:rFonts w:ascii="Times New Roman" w:hAnsi="Times New Roman" w:cs="Times New Roman"/>
            <w:b w:val="0"/>
            <w:bCs/>
            <w:color w:val="auto"/>
            <w:kern w:val="2"/>
            <w:sz w:val="24"/>
            <w:szCs w:val="24"/>
            <w:rPrChange w:id="724" w:author="陈礼军" w:date="2022-10-25T15:59:00Z">
              <w:rPr>
                <w:rFonts w:ascii="宋体" w:hAnsi="宋体" w:cs="宋体"/>
                <w:b/>
                <w:bCs/>
                <w:color w:val="000000"/>
                <w:kern w:val="0"/>
                <w:sz w:val="24"/>
                <w:szCs w:val="20"/>
              </w:rPr>
            </w:rPrChange>
          </w:rPr>
          <w:delText>6</w:delText>
        </w:r>
      </w:del>
      <w:ins w:id="725" w:author="黄雅珊" w:date="2023-02-09T11:02:48Z">
        <w:r>
          <w:rPr>
            <w:rFonts w:hint="eastAsia" w:cs="Times New Roman"/>
            <w:b w:val="0"/>
            <w:bCs/>
            <w:color w:val="auto"/>
            <w:kern w:val="2"/>
            <w:sz w:val="24"/>
            <w:szCs w:val="24"/>
            <w:lang w:eastAsia="zh-CN"/>
          </w:rPr>
          <w:t>0</w:t>
        </w:r>
      </w:ins>
      <w:ins w:id="726" w:author="黄雅珊" w:date="2023-02-09T11:02:48Z">
        <w:r>
          <w:rPr>
            <w:rFonts w:hint="eastAsia" w:cs="Times New Roman"/>
            <w:b w:val="0"/>
            <w:bCs/>
            <w:color w:val="auto"/>
            <w:kern w:val="2"/>
            <w:sz w:val="24"/>
            <w:szCs w:val="24"/>
            <w:lang w:val="en-US" w:eastAsia="zh-CN"/>
          </w:rPr>
          <w:t>9</w:t>
        </w:r>
      </w:ins>
      <w:r>
        <w:rPr>
          <w:rFonts w:hint="eastAsia" w:ascii="Times New Roman" w:hAnsi="Times New Roman" w:cs="Times New Roman"/>
          <w:b w:val="0"/>
          <w:bCs/>
          <w:color w:val="auto"/>
          <w:kern w:val="2"/>
          <w:sz w:val="24"/>
          <w:szCs w:val="24"/>
          <w:rPrChange w:id="727" w:author="陈礼军" w:date="2022-10-25T15:59:00Z">
            <w:rPr>
              <w:rFonts w:hint="eastAsia" w:ascii="宋体" w:hAnsi="宋体" w:cs="宋体"/>
              <w:b/>
              <w:bCs/>
              <w:color w:val="000000"/>
              <w:kern w:val="0"/>
              <w:sz w:val="24"/>
              <w:szCs w:val="20"/>
            </w:rPr>
          </w:rPrChange>
        </w:rPr>
        <w:t>月</w:t>
      </w:r>
      <w:r>
        <w:rPr>
          <w:rFonts w:ascii="Times New Roman" w:hAnsi="Times New Roman" w:cs="Times New Roman"/>
          <w:b w:val="0"/>
          <w:bCs/>
          <w:color w:val="auto"/>
          <w:kern w:val="2"/>
          <w:sz w:val="24"/>
          <w:szCs w:val="24"/>
          <w:rPrChange w:id="728" w:author="陈礼军" w:date="2022-10-25T15:59:00Z">
            <w:rPr>
              <w:rFonts w:ascii="宋体" w:hAnsi="宋体" w:cs="宋体"/>
              <w:b/>
              <w:bCs/>
              <w:color w:val="000000"/>
              <w:kern w:val="0"/>
              <w:sz w:val="24"/>
              <w:szCs w:val="20"/>
            </w:rPr>
          </w:rPrChange>
        </w:rPr>
        <w:t>30</w:t>
      </w:r>
      <w:r>
        <w:rPr>
          <w:rFonts w:hint="eastAsia" w:ascii="Times New Roman" w:hAnsi="Times New Roman" w:cs="Times New Roman"/>
          <w:b w:val="0"/>
          <w:bCs/>
          <w:color w:val="auto"/>
          <w:kern w:val="2"/>
          <w:sz w:val="24"/>
          <w:szCs w:val="24"/>
          <w:rPrChange w:id="729" w:author="陈礼军" w:date="2022-10-25T15:59:00Z">
            <w:rPr>
              <w:rFonts w:hint="eastAsia" w:ascii="宋体" w:hAnsi="宋体" w:cs="宋体"/>
              <w:b/>
              <w:bCs/>
              <w:color w:val="000000"/>
              <w:kern w:val="0"/>
              <w:sz w:val="24"/>
              <w:szCs w:val="20"/>
            </w:rPr>
          </w:rPrChange>
        </w:rPr>
        <w:t>日参检人员全部体检完毕后，按实际参检人数结算，在收到中选人提供的正式票据后</w:t>
      </w:r>
      <w:del w:id="730" w:author="黄雅珊" w:date="2022-11-24T16:20:07Z">
        <w:r>
          <w:rPr>
            <w:rFonts w:ascii="Times New Roman" w:hAnsi="Times New Roman" w:cs="Times New Roman"/>
            <w:b w:val="0"/>
            <w:bCs/>
            <w:color w:val="auto"/>
            <w:kern w:val="2"/>
            <w:sz w:val="24"/>
            <w:szCs w:val="24"/>
            <w:rPrChange w:id="731" w:author="陈礼军" w:date="2022-10-25T15:59:00Z">
              <w:rPr>
                <w:rFonts w:ascii="宋体" w:hAnsi="宋体" w:cs="宋体"/>
                <w:b/>
                <w:bCs/>
                <w:color w:val="000000"/>
                <w:kern w:val="0"/>
                <w:sz w:val="24"/>
                <w:szCs w:val="20"/>
              </w:rPr>
            </w:rPrChange>
          </w:rPr>
          <w:delText>30</w:delText>
        </w:r>
      </w:del>
      <w:ins w:id="732" w:author="黄雅珊" w:date="2022-11-24T16:20:07Z">
        <w:r>
          <w:rPr>
            <w:rFonts w:hint="eastAsia" w:cs="Times New Roman"/>
            <w:b w:val="0"/>
            <w:bCs/>
            <w:color w:val="auto"/>
            <w:kern w:val="2"/>
            <w:sz w:val="24"/>
            <w:szCs w:val="24"/>
            <w:lang w:eastAsia="zh-CN"/>
          </w:rPr>
          <w:t>4</w:t>
        </w:r>
      </w:ins>
      <w:ins w:id="733" w:author="黄雅珊" w:date="2022-11-24T16:20:07Z">
        <w:r>
          <w:rPr>
            <w:rFonts w:hint="eastAsia" w:cs="Times New Roman"/>
            <w:b w:val="0"/>
            <w:bCs/>
            <w:color w:val="auto"/>
            <w:kern w:val="2"/>
            <w:sz w:val="24"/>
            <w:szCs w:val="24"/>
            <w:lang w:val="en-US" w:eastAsia="zh-CN"/>
          </w:rPr>
          <w:t>5</w:t>
        </w:r>
      </w:ins>
      <w:r>
        <w:rPr>
          <w:rFonts w:hint="eastAsia" w:ascii="Times New Roman" w:hAnsi="Times New Roman" w:cs="Times New Roman"/>
          <w:b w:val="0"/>
          <w:bCs/>
          <w:color w:val="auto"/>
          <w:kern w:val="2"/>
          <w:sz w:val="24"/>
          <w:szCs w:val="24"/>
          <w:rPrChange w:id="734" w:author="陈礼军" w:date="2022-10-25T15:59:00Z">
            <w:rPr>
              <w:rFonts w:hint="eastAsia" w:ascii="宋体" w:hAnsi="宋体" w:cs="宋体"/>
              <w:b/>
              <w:bCs/>
              <w:color w:val="000000"/>
              <w:kern w:val="0"/>
              <w:sz w:val="24"/>
              <w:szCs w:val="20"/>
            </w:rPr>
          </w:rPrChange>
        </w:rPr>
        <w:t>个日历日内一次性付清款项。</w:t>
      </w:r>
    </w:p>
    <w:p>
      <w:pPr>
        <w:widowControl/>
        <w:jc w:val="center"/>
        <w:rPr>
          <w:rFonts w:ascii="宋体" w:hAnsi="宋体"/>
          <w:b/>
          <w:bCs/>
          <w:sz w:val="36"/>
        </w:rPr>
      </w:pPr>
      <w:r>
        <w:rPr>
          <w:rFonts w:ascii="宋体" w:hAnsi="宋体" w:cs="Times New Roman"/>
          <w:b/>
          <w:bCs/>
          <w:color w:val="auto"/>
          <w:kern w:val="2"/>
          <w:sz w:val="36"/>
          <w:szCs w:val="24"/>
          <w:rPrChange w:id="735" w:author="陈礼军" w:date="2022-10-25T15:59:00Z">
            <w:rPr>
              <w:rFonts w:ascii="宋体" w:hAnsi="宋体" w:cs="宋体"/>
              <w:b/>
              <w:bCs/>
              <w:color w:val="000000"/>
              <w:kern w:val="0"/>
              <w:sz w:val="36"/>
              <w:szCs w:val="20"/>
            </w:rPr>
          </w:rPrChange>
        </w:rPr>
        <w:br w:type="page"/>
      </w:r>
      <w:r>
        <w:rPr>
          <w:rFonts w:hint="eastAsia" w:ascii="Times New Roman" w:hAnsi="Times New Roman" w:cs="Times New Roman"/>
          <w:b/>
          <w:bCs/>
          <w:color w:val="auto"/>
          <w:kern w:val="2"/>
          <w:sz w:val="36"/>
          <w:szCs w:val="24"/>
          <w:rPrChange w:id="736" w:author="陈礼军" w:date="2022-10-25T15:59:00Z">
            <w:rPr>
              <w:rFonts w:hint="eastAsia" w:ascii="宋体" w:hAnsi="宋体" w:cs="宋体"/>
              <w:b/>
              <w:bCs/>
              <w:color w:val="000000"/>
              <w:kern w:val="0"/>
              <w:sz w:val="36"/>
              <w:szCs w:val="20"/>
            </w:rPr>
          </w:rPrChange>
        </w:rPr>
        <w:t>第四部分</w:t>
      </w:r>
      <w:r>
        <w:rPr>
          <w:rFonts w:ascii="Times New Roman" w:hAnsi="Times New Roman" w:cs="Times New Roman"/>
          <w:b/>
          <w:bCs/>
          <w:color w:val="auto"/>
          <w:kern w:val="2"/>
          <w:sz w:val="36"/>
          <w:szCs w:val="24"/>
          <w:rPrChange w:id="737" w:author="陈礼军" w:date="2022-10-25T15:59:00Z">
            <w:rPr>
              <w:rFonts w:ascii="宋体" w:hAnsi="宋体" w:cs="宋体"/>
              <w:b/>
              <w:bCs/>
              <w:color w:val="000000"/>
              <w:kern w:val="0"/>
              <w:sz w:val="36"/>
              <w:szCs w:val="20"/>
            </w:rPr>
          </w:rPrChange>
        </w:rPr>
        <w:t xml:space="preserve">   </w:t>
      </w:r>
      <w:r>
        <w:rPr>
          <w:rFonts w:hint="eastAsia" w:ascii="宋体" w:hAnsi="宋体" w:cs="Times New Roman"/>
          <w:b/>
          <w:color w:val="auto"/>
          <w:kern w:val="2"/>
          <w:sz w:val="36"/>
          <w:szCs w:val="24"/>
          <w:rPrChange w:id="738" w:author="陈礼军" w:date="2022-10-25T15:59:00Z">
            <w:rPr>
              <w:rFonts w:hint="eastAsia" w:ascii="宋体" w:hAnsi="宋体" w:cs="宋体"/>
              <w:b/>
              <w:color w:val="000000"/>
              <w:kern w:val="0"/>
              <w:sz w:val="36"/>
              <w:szCs w:val="20"/>
            </w:rPr>
          </w:rPrChange>
        </w:rPr>
        <w:t>合同主要条款</w:t>
      </w:r>
    </w:p>
    <w:p>
      <w:pPr>
        <w:spacing w:line="460" w:lineRule="exact"/>
        <w:rPr>
          <w:rFonts w:ascii="宋体" w:hAnsi="宋体"/>
          <w:b/>
          <w:sz w:val="24"/>
        </w:rPr>
      </w:pPr>
    </w:p>
    <w:p>
      <w:pPr>
        <w:spacing w:line="460" w:lineRule="exact"/>
        <w:rPr>
          <w:rFonts w:ascii="宋体" w:hAnsi="宋体"/>
          <w:b/>
          <w:sz w:val="24"/>
        </w:rPr>
      </w:pPr>
      <w:r>
        <w:rPr>
          <w:rFonts w:hint="eastAsia" w:ascii="宋体" w:hAnsi="宋体" w:cs="Times New Roman"/>
          <w:b/>
          <w:color w:val="auto"/>
          <w:kern w:val="2"/>
          <w:sz w:val="24"/>
          <w:szCs w:val="24"/>
          <w:rPrChange w:id="739" w:author="陈礼军" w:date="2022-10-25T15:59:00Z">
            <w:rPr>
              <w:rFonts w:hint="eastAsia" w:ascii="宋体" w:hAnsi="宋体" w:cs="宋体"/>
              <w:b/>
              <w:color w:val="000000"/>
              <w:kern w:val="0"/>
              <w:sz w:val="24"/>
              <w:szCs w:val="20"/>
            </w:rPr>
          </w:rPrChange>
        </w:rPr>
        <w:t>甲方（买方）：</w:t>
      </w:r>
    </w:p>
    <w:p>
      <w:pPr>
        <w:spacing w:line="460" w:lineRule="exact"/>
        <w:rPr>
          <w:rFonts w:ascii="宋体" w:hAnsi="宋体"/>
          <w:b/>
          <w:sz w:val="24"/>
        </w:rPr>
      </w:pPr>
      <w:r>
        <w:rPr>
          <w:rFonts w:hint="eastAsia" w:ascii="宋体" w:hAnsi="宋体" w:cs="Times New Roman"/>
          <w:b/>
          <w:color w:val="auto"/>
          <w:kern w:val="2"/>
          <w:sz w:val="24"/>
          <w:szCs w:val="24"/>
          <w:rPrChange w:id="740" w:author="陈礼军" w:date="2022-10-25T15:59:00Z">
            <w:rPr>
              <w:rFonts w:hint="eastAsia" w:ascii="宋体" w:hAnsi="宋体" w:cs="宋体"/>
              <w:b/>
              <w:color w:val="000000"/>
              <w:kern w:val="0"/>
              <w:sz w:val="24"/>
              <w:szCs w:val="20"/>
            </w:rPr>
          </w:rPrChange>
        </w:rPr>
        <w:t>乙方（卖方）：</w:t>
      </w:r>
    </w:p>
    <w:p>
      <w:pPr>
        <w:spacing w:line="460" w:lineRule="exact"/>
        <w:ind w:firstLine="538" w:firstLineChars="224"/>
        <w:rPr>
          <w:ins w:id="742" w:author="韩瑞珍" w:date="2022-10-24T14:42:00Z"/>
          <w:rFonts w:ascii="宋体" w:hAnsi="宋体"/>
          <w:sz w:val="24"/>
        </w:rPr>
        <w:pPrChange w:id="741" w:author="谢聪林" w:date="2022-11-11T16:18:00Z">
          <w:pPr>
            <w:spacing w:line="460" w:lineRule="exact"/>
            <w:ind w:firstLine="540" w:firstLineChars="224"/>
          </w:pPr>
        </w:pPrChange>
      </w:pPr>
      <w:ins w:id="743" w:author="韩瑞珍" w:date="2022-10-24T14:42:00Z">
        <w:r>
          <w:rPr>
            <w:rFonts w:hint="eastAsia" w:ascii="宋体" w:hAnsi="宋体" w:cs="Times New Roman"/>
            <w:b w:val="0"/>
            <w:color w:val="auto"/>
            <w:kern w:val="2"/>
            <w:sz w:val="24"/>
            <w:szCs w:val="24"/>
            <w:rPrChange w:id="744" w:author="陈礼军" w:date="2022-10-25T15:59:00Z">
              <w:rPr>
                <w:rFonts w:hint="eastAsia" w:ascii="宋体" w:hAnsi="宋体" w:cs="宋体"/>
                <w:b/>
                <w:color w:val="000000"/>
                <w:kern w:val="0"/>
                <w:sz w:val="24"/>
                <w:szCs w:val="20"/>
              </w:rPr>
            </w:rPrChange>
          </w:rPr>
          <w:t>甲方委托乙方对甲方员工按双方约定的事项进行体检，为保证甲方员工体检资料的准确性、真实性以及双方的合法权益，经友好协商，订立本协议，以便共同遵守。</w:t>
        </w:r>
      </w:ins>
    </w:p>
    <w:p>
      <w:pPr>
        <w:numPr>
          <w:ilvl w:val="0"/>
          <w:numId w:val="1"/>
        </w:numPr>
        <w:spacing w:line="460" w:lineRule="exact"/>
        <w:rPr>
          <w:ins w:id="745" w:author="韩瑞珍" w:date="2022-10-24T14:42:00Z"/>
          <w:rFonts w:ascii="宋体" w:hAnsi="宋体"/>
          <w:kern w:val="18"/>
          <w:sz w:val="24"/>
        </w:rPr>
      </w:pPr>
      <w:ins w:id="746" w:author="韩瑞珍" w:date="2022-10-24T14:42:00Z">
        <w:r>
          <w:rPr>
            <w:rFonts w:hint="eastAsia" w:ascii="宋体" w:hAnsi="宋体" w:cs="Times New Roman"/>
            <w:b w:val="0"/>
            <w:color w:val="auto"/>
            <w:kern w:val="2"/>
            <w:sz w:val="24"/>
            <w:szCs w:val="24"/>
            <w:rPrChange w:id="747" w:author="陈礼军" w:date="2022-10-25T15:59:00Z">
              <w:rPr>
                <w:rFonts w:hint="eastAsia" w:ascii="宋体" w:hAnsi="宋体" w:cs="宋体"/>
                <w:b/>
                <w:color w:val="000000"/>
                <w:kern w:val="0"/>
                <w:sz w:val="24"/>
                <w:szCs w:val="20"/>
              </w:rPr>
            </w:rPrChange>
          </w:rPr>
          <w:t>甲方权利和义务：</w:t>
        </w:r>
      </w:ins>
    </w:p>
    <w:p>
      <w:pPr>
        <w:spacing w:line="460" w:lineRule="exact"/>
        <w:ind w:firstLine="480" w:firstLineChars="200"/>
        <w:rPr>
          <w:ins w:id="749" w:author="韩瑞珍" w:date="2022-10-24T14:42:00Z"/>
          <w:rFonts w:ascii="宋体" w:hAnsi="宋体"/>
          <w:kern w:val="18"/>
          <w:sz w:val="24"/>
        </w:rPr>
        <w:pPrChange w:id="748" w:author="谢聪林" w:date="2022-11-11T16:18:00Z">
          <w:pPr>
            <w:spacing w:line="460" w:lineRule="exact"/>
            <w:ind w:firstLine="482" w:firstLineChars="200"/>
          </w:pPr>
        </w:pPrChange>
      </w:pPr>
      <w:ins w:id="750" w:author="韩瑞珍" w:date="2022-10-24T14:42:00Z">
        <w:r>
          <w:rPr>
            <w:rFonts w:ascii="宋体" w:hAnsi="宋体" w:cs="Times New Roman"/>
            <w:b w:val="0"/>
            <w:color w:val="auto"/>
            <w:kern w:val="18"/>
            <w:sz w:val="24"/>
            <w:szCs w:val="24"/>
            <w:rPrChange w:id="751" w:author="陈礼军" w:date="2022-10-25T15:59:00Z">
              <w:rPr>
                <w:rFonts w:ascii="宋体" w:hAnsi="宋体" w:cs="宋体"/>
                <w:b/>
                <w:color w:val="000000"/>
                <w:kern w:val="18"/>
                <w:sz w:val="24"/>
                <w:szCs w:val="20"/>
              </w:rPr>
            </w:rPrChange>
          </w:rPr>
          <w:t>1.甲方组织职工在乙方健康体检中心体检，体检项目以及收费详见附件。</w:t>
        </w:r>
      </w:ins>
    </w:p>
    <w:p>
      <w:pPr>
        <w:spacing w:line="460" w:lineRule="exact"/>
        <w:ind w:firstLine="480" w:firstLineChars="200"/>
        <w:rPr>
          <w:ins w:id="753" w:author="韩瑞珍" w:date="2022-10-24T14:42:00Z"/>
          <w:rFonts w:ascii="宋体" w:hAnsi="宋体"/>
          <w:sz w:val="24"/>
        </w:rPr>
        <w:pPrChange w:id="752" w:author="谢聪林" w:date="2022-11-11T16:18:00Z">
          <w:pPr>
            <w:spacing w:line="460" w:lineRule="exact"/>
            <w:ind w:firstLine="482" w:firstLineChars="200"/>
          </w:pPr>
        </w:pPrChange>
      </w:pPr>
      <w:ins w:id="754" w:author="韩瑞珍" w:date="2022-10-24T14:42:00Z">
        <w:r>
          <w:rPr>
            <w:rFonts w:ascii="宋体" w:hAnsi="宋体" w:cs="Times New Roman"/>
            <w:b w:val="0"/>
            <w:color w:val="auto"/>
            <w:kern w:val="18"/>
            <w:sz w:val="24"/>
            <w:szCs w:val="24"/>
            <w:rPrChange w:id="755" w:author="陈礼军" w:date="2022-10-25T15:59:00Z">
              <w:rPr>
                <w:rFonts w:ascii="宋体" w:hAnsi="宋体" w:cs="宋体"/>
                <w:b/>
                <w:color w:val="000000"/>
                <w:kern w:val="18"/>
                <w:sz w:val="24"/>
                <w:szCs w:val="20"/>
              </w:rPr>
            </w:rPrChange>
          </w:rPr>
          <w:t>2.甲方落实参加体检人员的分批人数和日程安排计划。甲方与乙方共</w:t>
        </w:r>
      </w:ins>
      <w:ins w:id="756" w:author="韩瑞珍" w:date="2022-10-24T14:42:00Z">
        <w:r>
          <w:rPr>
            <w:rFonts w:hint="eastAsia" w:ascii="宋体" w:hAnsi="宋体" w:cs="Times New Roman"/>
            <w:b w:val="0"/>
            <w:color w:val="auto"/>
            <w:kern w:val="2"/>
            <w:sz w:val="24"/>
            <w:szCs w:val="24"/>
            <w:rPrChange w:id="757" w:author="陈礼军" w:date="2022-10-25T15:59:00Z">
              <w:rPr>
                <w:rFonts w:hint="eastAsia" w:ascii="宋体" w:hAnsi="宋体" w:cs="宋体"/>
                <w:b/>
                <w:color w:val="000000"/>
                <w:kern w:val="0"/>
                <w:sz w:val="24"/>
                <w:szCs w:val="20"/>
              </w:rPr>
            </w:rPrChange>
          </w:rPr>
          <w:t>同做好体检前的准备工作，乙方负责完成甲方健康体检的具体安排，严格执行双方商定的体检项目方案。</w:t>
        </w:r>
      </w:ins>
    </w:p>
    <w:p>
      <w:pPr>
        <w:spacing w:line="460" w:lineRule="exact"/>
        <w:ind w:firstLine="570"/>
        <w:rPr>
          <w:ins w:id="758" w:author="韩瑞珍" w:date="2022-10-24T14:42:00Z"/>
          <w:rFonts w:ascii="宋体" w:hAnsi="宋体"/>
          <w:sz w:val="24"/>
        </w:rPr>
      </w:pPr>
      <w:ins w:id="759" w:author="韩瑞珍" w:date="2022-10-24T14:42:00Z">
        <w:r>
          <w:rPr>
            <w:rFonts w:ascii="宋体" w:hAnsi="宋体" w:cs="Times New Roman"/>
            <w:b w:val="0"/>
            <w:color w:val="auto"/>
            <w:kern w:val="2"/>
            <w:sz w:val="24"/>
            <w:szCs w:val="24"/>
            <w:rPrChange w:id="760" w:author="陈礼军" w:date="2022-10-25T15:59:00Z">
              <w:rPr>
                <w:rFonts w:ascii="宋体" w:hAnsi="宋体" w:cs="宋体"/>
                <w:b/>
                <w:color w:val="000000"/>
                <w:kern w:val="0"/>
                <w:sz w:val="24"/>
                <w:szCs w:val="20"/>
              </w:rPr>
            </w:rPrChange>
          </w:rPr>
          <w: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t>
        </w:r>
      </w:ins>
    </w:p>
    <w:p>
      <w:pPr>
        <w:spacing w:line="460" w:lineRule="exact"/>
        <w:ind w:firstLine="570"/>
        <w:rPr>
          <w:ins w:id="761" w:author="韩瑞珍" w:date="2022-10-24T14:42:00Z"/>
          <w:rFonts w:ascii="宋体" w:hAnsi="宋体"/>
          <w:sz w:val="24"/>
        </w:rPr>
      </w:pPr>
      <w:ins w:id="762" w:author="韩瑞珍" w:date="2022-10-24T14:42:00Z">
        <w:r>
          <w:rPr>
            <w:rFonts w:ascii="宋体" w:hAnsi="宋体" w:cs="Times New Roman"/>
            <w:b w:val="0"/>
            <w:color w:val="auto"/>
            <w:kern w:val="2"/>
            <w:sz w:val="24"/>
            <w:szCs w:val="24"/>
            <w:rPrChange w:id="763" w:author="陈礼军" w:date="2022-10-25T15:59:00Z">
              <w:rPr>
                <w:rFonts w:ascii="宋体" w:hAnsi="宋体" w:cs="宋体"/>
                <w:b/>
                <w:color w:val="000000"/>
                <w:kern w:val="0"/>
                <w:sz w:val="24"/>
                <w:szCs w:val="20"/>
              </w:rPr>
            </w:rPrChange>
          </w:rPr>
          <w:t>4.甲方职工在体检时应准时，在体检过程中应服从乙方的合理安排和协调，并配合乙方的工作；甲方及时反馈参检人员意见和建议，以利于乙方及时调整和改进服务中的问题。</w:t>
        </w:r>
      </w:ins>
    </w:p>
    <w:p>
      <w:pPr>
        <w:spacing w:line="460" w:lineRule="exact"/>
        <w:ind w:firstLine="570"/>
        <w:rPr>
          <w:ins w:id="764" w:author="韩瑞珍" w:date="2022-10-24T14:42:00Z"/>
          <w:rFonts w:ascii="宋体" w:hAnsi="宋体"/>
          <w:sz w:val="24"/>
        </w:rPr>
      </w:pPr>
      <w:ins w:id="765" w:author="韩瑞珍" w:date="2022-10-24T14:42:00Z">
        <w:r>
          <w:rPr>
            <w:rFonts w:ascii="宋体" w:hAnsi="宋体" w:cs="Times New Roman"/>
            <w:b w:val="0"/>
            <w:color w:val="auto"/>
            <w:kern w:val="2"/>
            <w:sz w:val="24"/>
            <w:szCs w:val="24"/>
            <w:rPrChange w:id="766" w:author="陈礼军" w:date="2022-10-25T15:59:00Z">
              <w:rPr>
                <w:rFonts w:ascii="宋体" w:hAnsi="宋体" w:cs="宋体"/>
                <w:b/>
                <w:color w:val="000000"/>
                <w:kern w:val="0"/>
                <w:sz w:val="24"/>
                <w:szCs w:val="20"/>
              </w:rPr>
            </w:rPrChange>
          </w:rPr>
          <w:t>5.甲方体检员工如自行增加其他体检项目，需按物价自费。</w:t>
        </w:r>
      </w:ins>
    </w:p>
    <w:p>
      <w:pPr>
        <w:spacing w:line="460" w:lineRule="exact"/>
        <w:ind w:firstLine="570"/>
        <w:rPr>
          <w:ins w:id="767" w:author="韩瑞珍" w:date="2022-10-24T14:42:00Z"/>
          <w:rFonts w:ascii="宋体" w:hAnsi="宋体"/>
          <w:sz w:val="24"/>
        </w:rPr>
      </w:pPr>
      <w:ins w:id="768" w:author="韩瑞珍" w:date="2022-10-24T14:42:00Z">
        <w:r>
          <w:rPr>
            <w:rFonts w:hint="eastAsia" w:ascii="宋体" w:hAnsi="宋体" w:cs="Times New Roman"/>
            <w:b w:val="0"/>
            <w:color w:val="auto"/>
            <w:kern w:val="2"/>
            <w:sz w:val="24"/>
            <w:szCs w:val="24"/>
            <w:rPrChange w:id="769" w:author="陈礼军" w:date="2022-10-25T15:59:00Z">
              <w:rPr>
                <w:rFonts w:hint="eastAsia" w:ascii="宋体" w:hAnsi="宋体" w:cs="宋体"/>
                <w:b/>
                <w:color w:val="000000"/>
                <w:kern w:val="0"/>
                <w:sz w:val="24"/>
                <w:szCs w:val="20"/>
              </w:rPr>
            </w:rPrChange>
          </w:rPr>
          <w:t>二、乙方权利和义务：</w:t>
        </w:r>
      </w:ins>
    </w:p>
    <w:p>
      <w:pPr>
        <w:spacing w:line="460" w:lineRule="exact"/>
        <w:ind w:firstLine="570"/>
        <w:rPr>
          <w:ins w:id="770" w:author="韩瑞珍" w:date="2022-10-24T14:42:00Z"/>
          <w:rFonts w:ascii="宋体" w:hAnsi="宋体"/>
          <w:sz w:val="24"/>
        </w:rPr>
      </w:pPr>
      <w:ins w:id="771" w:author="韩瑞珍" w:date="2022-10-24T14:42:00Z">
        <w:r>
          <w:rPr>
            <w:rFonts w:ascii="宋体" w:hAnsi="宋体" w:cs="Times New Roman"/>
            <w:b w:val="0"/>
            <w:color w:val="auto"/>
            <w:kern w:val="2"/>
            <w:sz w:val="24"/>
            <w:szCs w:val="24"/>
            <w:rPrChange w:id="772" w:author="陈礼军" w:date="2022-10-25T15:59:00Z">
              <w:rPr>
                <w:rFonts w:ascii="宋体" w:hAnsi="宋体" w:cs="宋体"/>
                <w:b/>
                <w:color w:val="000000"/>
                <w:kern w:val="0"/>
                <w:sz w:val="24"/>
                <w:szCs w:val="20"/>
              </w:rPr>
            </w:rPrChange>
          </w:rPr>
          <w:t>1.乙方应在《医疗机构执业证许可》的诊疗科目内开展体检项目。</w:t>
        </w:r>
      </w:ins>
    </w:p>
    <w:p>
      <w:pPr>
        <w:spacing w:line="460" w:lineRule="exact"/>
        <w:ind w:firstLine="570"/>
        <w:rPr>
          <w:ins w:id="773" w:author="韩瑞珍" w:date="2022-10-24T14:42:00Z"/>
          <w:rFonts w:ascii="宋体" w:hAnsi="宋体"/>
          <w:sz w:val="24"/>
        </w:rPr>
      </w:pPr>
      <w:ins w:id="774" w:author="韩瑞珍" w:date="2022-10-24T14:42:00Z">
        <w:r>
          <w:rPr>
            <w:rFonts w:ascii="宋体" w:hAnsi="宋体" w:cs="Times New Roman"/>
            <w:b w:val="0"/>
            <w:color w:val="auto"/>
            <w:kern w:val="2"/>
            <w:sz w:val="24"/>
            <w:szCs w:val="24"/>
            <w:rPrChange w:id="775" w:author="陈礼军" w:date="2022-10-25T15:59:00Z">
              <w:rPr>
                <w:rFonts w:ascii="宋体" w:hAnsi="宋体" w:cs="宋体"/>
                <w:b/>
                <w:color w:val="000000"/>
                <w:kern w:val="0"/>
                <w:sz w:val="24"/>
                <w:szCs w:val="20"/>
              </w:rPr>
            </w:rPrChange>
          </w:rPr>
          <w:t>2.严格按照甲方提供的项目进行体检。</w:t>
        </w:r>
      </w:ins>
    </w:p>
    <w:p>
      <w:pPr>
        <w:spacing w:line="460" w:lineRule="exact"/>
        <w:ind w:firstLine="570"/>
        <w:rPr>
          <w:ins w:id="776" w:author="韩瑞珍" w:date="2022-10-24T14:42:00Z"/>
          <w:rFonts w:ascii="宋体" w:hAnsi="宋体"/>
          <w:sz w:val="24"/>
        </w:rPr>
      </w:pPr>
      <w:ins w:id="777" w:author="韩瑞珍" w:date="2022-10-24T14:42:00Z">
        <w:r>
          <w:rPr>
            <w:rFonts w:ascii="宋体" w:hAnsi="宋体" w:cs="Times New Roman"/>
            <w:b w:val="0"/>
            <w:color w:val="auto"/>
            <w:kern w:val="2"/>
            <w:sz w:val="24"/>
            <w:szCs w:val="24"/>
            <w:rPrChange w:id="778" w:author="陈礼军" w:date="2022-10-25T15:59:00Z">
              <w:rPr>
                <w:rFonts w:ascii="宋体" w:hAnsi="宋体" w:cs="宋体"/>
                <w:b/>
                <w:color w:val="000000"/>
                <w:kern w:val="0"/>
                <w:sz w:val="24"/>
                <w:szCs w:val="20"/>
              </w:rPr>
            </w:rPrChange>
          </w:rPr>
          <w:t>3.参加体检的医、护、技人员应具有合法行医资质。</w:t>
        </w:r>
      </w:ins>
    </w:p>
    <w:p>
      <w:pPr>
        <w:spacing w:line="460" w:lineRule="exact"/>
        <w:ind w:firstLine="570"/>
        <w:rPr>
          <w:ins w:id="779" w:author="韩瑞珍" w:date="2022-10-24T14:42:00Z"/>
          <w:rFonts w:ascii="宋体" w:hAnsi="宋体"/>
          <w:sz w:val="24"/>
        </w:rPr>
      </w:pPr>
      <w:ins w:id="780" w:author="韩瑞珍" w:date="2022-10-24T14:42:00Z">
        <w:r>
          <w:rPr>
            <w:rFonts w:ascii="宋体" w:hAnsi="宋体" w:cs="Times New Roman"/>
            <w:b w:val="0"/>
            <w:color w:val="auto"/>
            <w:kern w:val="2"/>
            <w:sz w:val="24"/>
            <w:szCs w:val="24"/>
            <w:rPrChange w:id="781" w:author="陈礼军" w:date="2022-10-25T15:59:00Z">
              <w:rPr>
                <w:rFonts w:ascii="宋体" w:hAnsi="宋体" w:cs="宋体"/>
                <w:b/>
                <w:color w:val="000000"/>
                <w:kern w:val="0"/>
                <w:sz w:val="24"/>
                <w:szCs w:val="20"/>
              </w:rPr>
            </w:rPrChange>
          </w:rPr>
          <w:t>4.使用的医疗设备符合国家的有关规定，并通过质量监督部门年审。</w:t>
        </w:r>
      </w:ins>
    </w:p>
    <w:p>
      <w:pPr>
        <w:spacing w:line="460" w:lineRule="exact"/>
        <w:ind w:firstLine="570"/>
        <w:rPr>
          <w:ins w:id="782" w:author="韩瑞珍" w:date="2022-10-24T14:42:00Z"/>
          <w:rFonts w:ascii="宋体" w:hAnsi="宋体"/>
          <w:sz w:val="24"/>
        </w:rPr>
      </w:pPr>
      <w:ins w:id="783" w:author="韩瑞珍" w:date="2022-10-24T14:42:00Z">
        <w:r>
          <w:rPr>
            <w:rFonts w:ascii="宋体" w:hAnsi="宋体" w:cs="Times New Roman"/>
            <w:b w:val="0"/>
            <w:color w:val="auto"/>
            <w:kern w:val="2"/>
            <w:sz w:val="24"/>
            <w:szCs w:val="24"/>
            <w:rPrChange w:id="784" w:author="陈礼军" w:date="2022-10-25T15:59:00Z">
              <w:rPr>
                <w:rFonts w:ascii="宋体" w:hAnsi="宋体" w:cs="宋体"/>
                <w:b/>
                <w:color w:val="000000"/>
                <w:kern w:val="0"/>
                <w:sz w:val="24"/>
                <w:szCs w:val="20"/>
              </w:rPr>
            </w:rPrChange>
          </w:rPr>
          <w:t>5.严格按照政府医疗主管部门的规定开展体检工作，保证体检质量。</w:t>
        </w:r>
      </w:ins>
    </w:p>
    <w:p>
      <w:pPr>
        <w:spacing w:line="460" w:lineRule="exact"/>
        <w:ind w:firstLine="570"/>
        <w:rPr>
          <w:ins w:id="785" w:author="韩瑞珍" w:date="2022-10-24T14:42:00Z"/>
          <w:rFonts w:ascii="宋体" w:hAnsi="宋体"/>
          <w:sz w:val="24"/>
        </w:rPr>
      </w:pPr>
      <w:ins w:id="786" w:author="韩瑞珍" w:date="2022-10-24T14:42:00Z">
        <w:r>
          <w:rPr>
            <w:rFonts w:ascii="宋体" w:hAnsi="宋体" w:cs="Times New Roman"/>
            <w:b w:val="0"/>
            <w:color w:val="auto"/>
            <w:kern w:val="2"/>
            <w:sz w:val="24"/>
            <w:szCs w:val="24"/>
            <w:rPrChange w:id="787" w:author="陈礼军" w:date="2022-10-25T15:59:00Z">
              <w:rPr>
                <w:rFonts w:ascii="宋体" w:hAnsi="宋体" w:cs="宋体"/>
                <w:b/>
                <w:color w:val="000000"/>
                <w:kern w:val="0"/>
                <w:sz w:val="24"/>
                <w:szCs w:val="20"/>
              </w:rPr>
            </w:rPrChange>
          </w:rPr>
          <w:t>6.若乙方未按规范对甲方被检人员进行体检，造成被检人员人身损害的，则应对被检人员支付相应的人身损害赔偿，并按规定承担相应的法律责任。</w:t>
        </w:r>
      </w:ins>
    </w:p>
    <w:p>
      <w:pPr>
        <w:spacing w:line="460" w:lineRule="exact"/>
        <w:ind w:firstLine="570"/>
        <w:rPr>
          <w:ins w:id="788" w:author="韩瑞珍" w:date="2022-10-24T14:42:00Z"/>
          <w:rFonts w:ascii="宋体" w:hAnsi="宋体"/>
          <w:kern w:val="18"/>
          <w:sz w:val="24"/>
        </w:rPr>
      </w:pPr>
      <w:ins w:id="789" w:author="韩瑞珍" w:date="2022-10-24T14:42:00Z">
        <w:r>
          <w:rPr>
            <w:rFonts w:ascii="宋体" w:hAnsi="宋体" w:cs="Times New Roman"/>
            <w:b w:val="0"/>
            <w:color w:val="auto"/>
            <w:kern w:val="2"/>
            <w:sz w:val="24"/>
            <w:szCs w:val="24"/>
            <w:rPrChange w:id="790" w:author="陈礼军" w:date="2022-10-25T15:59:00Z">
              <w:rPr>
                <w:rFonts w:ascii="宋体" w:hAnsi="宋体" w:cs="宋体"/>
                <w:b/>
                <w:color w:val="000000"/>
                <w:kern w:val="0"/>
                <w:sz w:val="24"/>
                <w:szCs w:val="20"/>
              </w:rPr>
            </w:rPrChange>
          </w:rPr>
          <w:t>7.</w:t>
        </w:r>
      </w:ins>
      <w:ins w:id="791" w:author="韩瑞珍" w:date="2022-10-24T14:42:00Z">
        <w:r>
          <w:rPr>
            <w:rFonts w:hint="eastAsia" w:ascii="宋体" w:hAnsi="宋体" w:cs="Times New Roman"/>
            <w:b w:val="0"/>
            <w:color w:val="auto"/>
            <w:kern w:val="18"/>
            <w:sz w:val="24"/>
            <w:szCs w:val="24"/>
            <w:rPrChange w:id="792" w:author="陈礼军" w:date="2022-10-25T15:59:00Z">
              <w:rPr>
                <w:rFonts w:hint="eastAsia" w:ascii="宋体" w:hAnsi="宋体" w:cs="宋体"/>
                <w:b/>
                <w:color w:val="000000"/>
                <w:kern w:val="18"/>
                <w:sz w:val="24"/>
                <w:szCs w:val="20"/>
              </w:rPr>
            </w:rPrChange>
          </w:rPr>
          <w:t>乙方为甲方职工体检提供亲切、周到、方便、准确、尊重、优质的服务，最大限度地满足甲方体检人员对健康服务的需要，并为甲方参加体检员工提供免费早餐一份。</w:t>
        </w:r>
      </w:ins>
    </w:p>
    <w:p>
      <w:pPr>
        <w:spacing w:line="460" w:lineRule="exact"/>
        <w:ind w:firstLine="480" w:firstLineChars="200"/>
        <w:rPr>
          <w:ins w:id="794" w:author="韩瑞珍" w:date="2022-10-24T14:42:00Z"/>
          <w:rFonts w:ascii="宋体" w:hAnsi="宋体" w:cs="Arial"/>
          <w:sz w:val="24"/>
        </w:rPr>
        <w:pPrChange w:id="793" w:author="谢聪林" w:date="2022-11-11T16:18:00Z">
          <w:pPr>
            <w:spacing w:line="460" w:lineRule="exact"/>
            <w:ind w:firstLine="482" w:firstLineChars="200"/>
          </w:pPr>
        </w:pPrChange>
      </w:pPr>
      <w:ins w:id="795" w:author="韩瑞珍" w:date="2022-10-24T14:42:00Z">
        <w:r>
          <w:rPr>
            <w:rFonts w:ascii="宋体" w:hAnsi="宋体" w:cs="Times New Roman"/>
            <w:b w:val="0"/>
            <w:color w:val="auto"/>
            <w:kern w:val="18"/>
            <w:sz w:val="24"/>
            <w:szCs w:val="24"/>
            <w:rPrChange w:id="796" w:author="陈礼军" w:date="2022-10-25T15:59:00Z">
              <w:rPr>
                <w:rFonts w:ascii="宋体" w:hAnsi="宋体" w:cs="宋体"/>
                <w:b/>
                <w:color w:val="000000"/>
                <w:kern w:val="18"/>
                <w:sz w:val="24"/>
                <w:szCs w:val="20"/>
              </w:rPr>
            </w:rPrChange>
          </w:rPr>
          <w:t>8.乙方应严格遵守医疗隐私的保密制度。乙方要及时向甲方反馈需复查的人员体</w:t>
        </w:r>
      </w:ins>
      <w:ins w:id="797" w:author="韩瑞珍" w:date="2022-10-24T14:42:00Z">
        <w:r>
          <w:rPr>
            <w:rFonts w:hint="eastAsia" w:ascii="宋体" w:hAnsi="宋体" w:cs="Times New Roman"/>
            <w:b w:val="0"/>
            <w:color w:val="auto"/>
            <w:kern w:val="18"/>
            <w:sz w:val="24"/>
            <w:szCs w:val="24"/>
            <w:rPrChange w:id="798" w:author="陈礼军" w:date="2022-10-25T15:59:00Z">
              <w:rPr>
                <w:rFonts w:hint="eastAsia" w:ascii="宋体" w:hAnsi="宋体" w:cs="宋体"/>
                <w:b/>
                <w:color w:val="000000"/>
                <w:kern w:val="18"/>
                <w:sz w:val="24"/>
                <w:szCs w:val="20"/>
              </w:rPr>
            </w:rPrChange>
          </w:rPr>
          <w:t>检情况，以便甲方做进一步体检安排。乙方须对甲方员工信息及体检结果保密，不得将员工信息及体检结果泄露给任何第三方。</w:t>
        </w:r>
      </w:ins>
    </w:p>
    <w:p>
      <w:pPr>
        <w:spacing w:line="460" w:lineRule="exact"/>
        <w:ind w:firstLine="480" w:firstLineChars="200"/>
        <w:rPr>
          <w:ins w:id="800" w:author="韩瑞珍" w:date="2022-10-24T14:42:00Z"/>
          <w:rFonts w:ascii="宋体" w:hAnsi="宋体"/>
          <w:kern w:val="18"/>
          <w:sz w:val="24"/>
        </w:rPr>
        <w:pPrChange w:id="799" w:author="谢聪林" w:date="2022-11-11T16:18:00Z">
          <w:pPr>
            <w:spacing w:line="460" w:lineRule="exact"/>
            <w:ind w:firstLine="482" w:firstLineChars="200"/>
          </w:pPr>
        </w:pPrChange>
      </w:pPr>
      <w:ins w:id="801" w:author="韩瑞珍" w:date="2022-10-24T14:42:00Z">
        <w:r>
          <w:rPr>
            <w:rFonts w:ascii="宋体" w:hAnsi="宋体" w:cs="Times New Roman"/>
            <w:b w:val="0"/>
            <w:color w:val="auto"/>
            <w:kern w:val="18"/>
            <w:sz w:val="24"/>
            <w:szCs w:val="24"/>
            <w:rPrChange w:id="802" w:author="陈礼军" w:date="2022-10-25T15:59:00Z">
              <w:rPr>
                <w:rFonts w:ascii="宋体" w:hAnsi="宋体" w:cs="宋体"/>
                <w:b/>
                <w:color w:val="000000"/>
                <w:kern w:val="18"/>
                <w:sz w:val="24"/>
                <w:szCs w:val="20"/>
              </w:rPr>
            </w:rPrChange>
          </w:rPr>
          <w:t>9.</w:t>
        </w:r>
      </w:ins>
      <w:ins w:id="803" w:author="韩瑞珍" w:date="2022-10-24T14:42:00Z">
        <w:r>
          <w:rPr>
            <w:rFonts w:hint="eastAsia" w:ascii="宋体" w:hAnsi="宋体" w:cs="Times New Roman"/>
            <w:b w:val="0"/>
            <w:color w:val="auto"/>
            <w:kern w:val="2"/>
            <w:sz w:val="24"/>
            <w:szCs w:val="24"/>
            <w:rPrChange w:id="804" w:author="陈礼军" w:date="2022-10-25T15:59:00Z">
              <w:rPr>
                <w:rFonts w:hint="eastAsia" w:ascii="宋体" w:hAnsi="宋体" w:cs="宋体"/>
                <w:b/>
                <w:color w:val="000000"/>
                <w:kern w:val="0"/>
                <w:sz w:val="24"/>
                <w:szCs w:val="20"/>
              </w:rPr>
            </w:rPrChange>
          </w:rPr>
          <w:t>在体检完毕后乙方需在</w:t>
        </w:r>
      </w:ins>
      <w:ins w:id="805" w:author="韩瑞珍" w:date="2022-10-24T14:42:00Z">
        <w:r>
          <w:rPr>
            <w:rFonts w:ascii="宋体" w:hAnsi="宋体" w:cs="Times New Roman"/>
            <w:b w:val="0"/>
            <w:color w:val="auto"/>
            <w:kern w:val="2"/>
            <w:sz w:val="24"/>
            <w:szCs w:val="24"/>
            <w:rPrChange w:id="806" w:author="陈礼军" w:date="2022-10-25T15:59:00Z">
              <w:rPr>
                <w:rFonts w:ascii="宋体" w:hAnsi="宋体" w:cs="宋体"/>
                <w:b/>
                <w:color w:val="000000"/>
                <w:kern w:val="0"/>
                <w:sz w:val="24"/>
                <w:szCs w:val="20"/>
              </w:rPr>
            </w:rPrChange>
          </w:rPr>
          <w:t>7个工作日内向甲方提供完整、准确的常规体检报告。如遇乙方单位机器故障的，甲方应根据实际情况，适当延长获得</w:t>
        </w:r>
      </w:ins>
      <w:ins w:id="807" w:author="韩瑞珍" w:date="2022-10-24T14:42:00Z">
        <w:r>
          <w:rPr>
            <w:rFonts w:hint="eastAsia" w:ascii="宋体" w:hAnsi="宋体" w:cs="Times New Roman"/>
            <w:b w:val="0"/>
            <w:color w:val="auto"/>
            <w:kern w:val="18"/>
            <w:sz w:val="24"/>
            <w:szCs w:val="24"/>
            <w:rPrChange w:id="808" w:author="陈礼军" w:date="2022-10-25T15:59:00Z">
              <w:rPr>
                <w:rFonts w:hint="eastAsia" w:ascii="宋体" w:hAnsi="宋体" w:cs="宋体"/>
                <w:b/>
                <w:color w:val="000000"/>
                <w:kern w:val="18"/>
                <w:sz w:val="24"/>
                <w:szCs w:val="20"/>
              </w:rPr>
            </w:rPrChange>
          </w:rPr>
          <w:t>体检报告时间。</w:t>
        </w:r>
      </w:ins>
    </w:p>
    <w:p>
      <w:pPr>
        <w:spacing w:line="460" w:lineRule="exact"/>
        <w:ind w:firstLine="480" w:firstLineChars="200"/>
        <w:rPr>
          <w:ins w:id="810" w:author="韩瑞珍" w:date="2022-10-24T14:42:00Z"/>
          <w:rFonts w:ascii="宋体" w:hAnsi="宋体"/>
          <w:kern w:val="18"/>
          <w:sz w:val="24"/>
        </w:rPr>
        <w:pPrChange w:id="809" w:author="谢聪林" w:date="2022-11-11T16:18:00Z">
          <w:pPr>
            <w:spacing w:line="460" w:lineRule="exact"/>
            <w:ind w:firstLine="482" w:firstLineChars="200"/>
          </w:pPr>
        </w:pPrChange>
      </w:pPr>
      <w:ins w:id="811" w:author="韩瑞珍" w:date="2022-10-24T14:42:00Z">
        <w:r>
          <w:rPr>
            <w:rFonts w:ascii="宋体" w:hAnsi="宋体" w:cs="Times New Roman"/>
            <w:b w:val="0"/>
            <w:color w:val="auto"/>
            <w:kern w:val="18"/>
            <w:sz w:val="24"/>
            <w:szCs w:val="24"/>
            <w:rPrChange w:id="812" w:author="陈礼军" w:date="2022-10-25T15:59:00Z">
              <w:rPr>
                <w:rFonts w:ascii="宋体" w:hAnsi="宋体" w:cs="宋体"/>
                <w:b/>
                <w:color w:val="000000"/>
                <w:kern w:val="18"/>
                <w:sz w:val="24"/>
                <w:szCs w:val="20"/>
              </w:rPr>
            </w:rPrChange>
          </w:rPr>
          <w:t>10.若甲方对体检结果有异议，乙方应作出解释，并及时给甲方书面答复。</w:t>
        </w:r>
      </w:ins>
    </w:p>
    <w:p>
      <w:pPr>
        <w:spacing w:line="460" w:lineRule="exact"/>
        <w:ind w:firstLine="480" w:firstLineChars="200"/>
        <w:rPr>
          <w:ins w:id="814" w:author="韩瑞珍" w:date="2022-10-24T14:42:00Z"/>
          <w:rFonts w:ascii="宋体" w:hAnsi="宋体"/>
          <w:kern w:val="18"/>
          <w:sz w:val="24"/>
        </w:rPr>
        <w:pPrChange w:id="813" w:author="谢聪林" w:date="2022-11-11T16:18:00Z">
          <w:pPr>
            <w:spacing w:line="460" w:lineRule="exact"/>
            <w:ind w:firstLine="482" w:firstLineChars="200"/>
          </w:pPr>
        </w:pPrChange>
      </w:pPr>
      <w:ins w:id="815" w:author="韩瑞珍" w:date="2022-10-24T14:42:00Z">
        <w:r>
          <w:rPr>
            <w:rFonts w:ascii="宋体" w:hAnsi="宋体" w:cs="Times New Roman"/>
            <w:b w:val="0"/>
            <w:color w:val="auto"/>
            <w:kern w:val="18"/>
            <w:sz w:val="24"/>
            <w:szCs w:val="24"/>
            <w:rPrChange w:id="816" w:author="陈礼军" w:date="2022-10-25T15:59:00Z">
              <w:rPr>
                <w:rFonts w:ascii="宋体" w:hAnsi="宋体" w:cs="宋体"/>
                <w:b/>
                <w:color w:val="000000"/>
                <w:kern w:val="18"/>
                <w:sz w:val="24"/>
                <w:szCs w:val="20"/>
              </w:rPr>
            </w:rPrChange>
          </w:rPr>
          <w:t>11.体检结束后，体检费用按实际参加体检人数结算。乙方为甲方提供本次全部参检人员的健康档案及电子疾病汇总文档一套。</w:t>
        </w:r>
      </w:ins>
    </w:p>
    <w:p>
      <w:pPr>
        <w:spacing w:line="460" w:lineRule="exact"/>
        <w:ind w:firstLine="480" w:firstLineChars="200"/>
        <w:rPr>
          <w:ins w:id="818" w:author="韩瑞珍" w:date="2022-10-24T14:42:00Z"/>
          <w:rFonts w:ascii="宋体" w:hAnsi="宋体"/>
          <w:kern w:val="18"/>
          <w:sz w:val="24"/>
        </w:rPr>
        <w:pPrChange w:id="817" w:author="谢聪林" w:date="2022-11-11T16:18:00Z">
          <w:pPr>
            <w:spacing w:line="460" w:lineRule="exact"/>
            <w:ind w:firstLine="482" w:firstLineChars="200"/>
          </w:pPr>
        </w:pPrChange>
      </w:pPr>
      <w:ins w:id="819" w:author="韩瑞珍" w:date="2022-10-24T14:42:00Z">
        <w:r>
          <w:rPr>
            <w:rFonts w:ascii="宋体" w:hAnsi="宋体" w:cs="Times New Roman"/>
            <w:b w:val="0"/>
            <w:color w:val="auto"/>
            <w:kern w:val="18"/>
            <w:sz w:val="24"/>
            <w:szCs w:val="24"/>
            <w:rPrChange w:id="820" w:author="陈礼军" w:date="2022-10-25T15:59:00Z">
              <w:rPr>
                <w:rFonts w:ascii="宋体" w:hAnsi="宋体" w:cs="宋体"/>
                <w:b/>
                <w:color w:val="000000"/>
                <w:kern w:val="18"/>
                <w:sz w:val="24"/>
                <w:szCs w:val="20"/>
              </w:rPr>
            </w:rPrChange>
          </w:rPr>
          <w:t>12.乙方须对体检结果的真实性负责。若因体检结果有误而导致的一切纠纷及损失，由乙方负责承担全部赔偿责任。</w:t>
        </w:r>
      </w:ins>
    </w:p>
    <w:p>
      <w:pPr>
        <w:spacing w:line="460" w:lineRule="exact"/>
        <w:ind w:firstLine="480" w:firstLineChars="200"/>
        <w:rPr>
          <w:ins w:id="822" w:author="韩瑞珍" w:date="2022-10-24T14:42:00Z"/>
          <w:rFonts w:ascii="宋体" w:hAnsi="宋体"/>
          <w:kern w:val="18"/>
          <w:sz w:val="24"/>
        </w:rPr>
        <w:pPrChange w:id="821" w:author="谢聪林" w:date="2022-11-11T16:18:00Z">
          <w:pPr>
            <w:spacing w:line="460" w:lineRule="exact"/>
            <w:ind w:firstLine="482" w:firstLineChars="200"/>
          </w:pPr>
        </w:pPrChange>
      </w:pPr>
      <w:ins w:id="823" w:author="韩瑞珍" w:date="2022-10-24T14:42:00Z">
        <w:r>
          <w:rPr>
            <w:rFonts w:hint="eastAsia" w:ascii="宋体" w:hAnsi="宋体" w:cs="Times New Roman"/>
            <w:b w:val="0"/>
            <w:color w:val="auto"/>
            <w:kern w:val="18"/>
            <w:sz w:val="24"/>
            <w:szCs w:val="24"/>
            <w:rPrChange w:id="824" w:author="陈礼军" w:date="2022-10-25T15:59:00Z">
              <w:rPr>
                <w:rFonts w:hint="eastAsia" w:ascii="宋体" w:hAnsi="宋体" w:cs="宋体"/>
                <w:b/>
                <w:color w:val="000000"/>
                <w:kern w:val="18"/>
                <w:sz w:val="24"/>
                <w:szCs w:val="20"/>
              </w:rPr>
            </w:rPrChange>
          </w:rPr>
          <w:t>三、体检费用及付款方式</w:t>
        </w:r>
      </w:ins>
    </w:p>
    <w:p>
      <w:pPr>
        <w:spacing w:line="460" w:lineRule="exact"/>
        <w:ind w:firstLine="480" w:firstLineChars="200"/>
        <w:jc w:val="left"/>
        <w:rPr>
          <w:ins w:id="826" w:author="韩瑞珍" w:date="2022-10-24T14:42:00Z"/>
          <w:rFonts w:ascii="宋体" w:hAnsi="宋体"/>
          <w:sz w:val="24"/>
        </w:rPr>
        <w:pPrChange w:id="825" w:author="谢聪林" w:date="2022-11-11T16:18:00Z">
          <w:pPr>
            <w:spacing w:line="460" w:lineRule="exact"/>
            <w:ind w:firstLine="482" w:firstLineChars="200"/>
            <w:jc w:val="left"/>
          </w:pPr>
        </w:pPrChange>
      </w:pPr>
      <w:ins w:id="827" w:author="韩瑞珍" w:date="2022-10-24T14:42:00Z">
        <w:r>
          <w:rPr>
            <w:rFonts w:ascii="宋体" w:hAnsi="宋体" w:cs="Times New Roman"/>
            <w:b w:val="0"/>
            <w:color w:val="auto"/>
            <w:kern w:val="2"/>
            <w:sz w:val="24"/>
            <w:szCs w:val="24"/>
            <w:rPrChange w:id="828" w:author="陈礼军" w:date="2022-10-25T15:59:00Z">
              <w:rPr>
                <w:rFonts w:ascii="宋体" w:hAnsi="宋体" w:cs="宋体"/>
                <w:b/>
                <w:color w:val="000000"/>
                <w:kern w:val="0"/>
                <w:sz w:val="24"/>
                <w:szCs w:val="20"/>
              </w:rPr>
            </w:rPrChange>
          </w:rPr>
          <w:t>1、乙方按附件约定的体检项目对甲方员工进行体检，附件中的项目价格均为含税价，总费用按最终实际体检人数进行结算。</w:t>
        </w:r>
      </w:ins>
    </w:p>
    <w:p>
      <w:pPr>
        <w:spacing w:line="460" w:lineRule="exact"/>
        <w:ind w:firstLine="480" w:firstLineChars="200"/>
        <w:rPr>
          <w:ins w:id="830" w:author="韩瑞珍" w:date="2022-10-24T14:42:00Z"/>
          <w:rFonts w:ascii="宋体" w:hAnsi="宋体"/>
          <w:sz w:val="24"/>
        </w:rPr>
        <w:pPrChange w:id="829" w:author="谢聪林" w:date="2022-11-11T16:18:00Z">
          <w:pPr>
            <w:spacing w:line="460" w:lineRule="exact"/>
            <w:ind w:firstLine="482" w:firstLineChars="200"/>
          </w:pPr>
        </w:pPrChange>
      </w:pPr>
      <w:ins w:id="831" w:author="韩瑞珍" w:date="2022-10-24T14:42:00Z">
        <w:r>
          <w:rPr>
            <w:rFonts w:ascii="宋体" w:hAnsi="宋体" w:cs="Times New Roman"/>
            <w:b w:val="0"/>
            <w:color w:val="auto"/>
            <w:kern w:val="2"/>
            <w:sz w:val="24"/>
            <w:szCs w:val="24"/>
            <w:rPrChange w:id="832" w:author="陈礼军" w:date="2022-10-25T15:59:00Z">
              <w:rPr>
                <w:rFonts w:ascii="宋体" w:hAnsi="宋体" w:cs="宋体"/>
                <w:b/>
                <w:color w:val="000000"/>
                <w:kern w:val="0"/>
                <w:sz w:val="24"/>
                <w:szCs w:val="20"/>
              </w:rPr>
            </w:rPrChange>
          </w:rPr>
          <w:t>2、全部体检完毕后，甲方在收到乙方提供的医疗专用发票后</w:t>
        </w:r>
      </w:ins>
      <w:ins w:id="833" w:author="韩瑞珍" w:date="2022-10-24T14:42:00Z">
        <w:del w:id="834" w:author="黄雅珊" w:date="2023-02-09T11:25:43Z">
          <w:r>
            <w:rPr>
              <w:rFonts w:ascii="宋体" w:hAnsi="宋体" w:cs="Times New Roman"/>
              <w:b w:val="0"/>
              <w:color w:val="auto"/>
              <w:kern w:val="2"/>
              <w:sz w:val="24"/>
              <w:szCs w:val="24"/>
              <w:rPrChange w:id="835" w:author="陈礼军" w:date="2022-10-25T15:59:00Z">
                <w:rPr>
                  <w:rFonts w:ascii="宋体" w:hAnsi="宋体" w:cs="宋体"/>
                  <w:b/>
                  <w:color w:val="000000"/>
                  <w:kern w:val="0"/>
                  <w:sz w:val="24"/>
                  <w:szCs w:val="20"/>
                </w:rPr>
              </w:rPrChange>
            </w:rPr>
            <w:delText>30</w:delText>
          </w:r>
        </w:del>
      </w:ins>
      <w:ins w:id="836" w:author="黄雅珊" w:date="2023-02-09T11:25:43Z">
        <w:r>
          <w:rPr>
            <w:rFonts w:hint="eastAsia" w:ascii="宋体" w:hAnsi="宋体" w:cs="Times New Roman"/>
            <w:b w:val="0"/>
            <w:color w:val="auto"/>
            <w:kern w:val="2"/>
            <w:sz w:val="24"/>
            <w:szCs w:val="24"/>
            <w:lang w:eastAsia="zh-CN"/>
          </w:rPr>
          <w:t>4</w:t>
        </w:r>
      </w:ins>
      <w:ins w:id="837" w:author="黄雅珊" w:date="2023-02-09T11:25:43Z">
        <w:r>
          <w:rPr>
            <w:rFonts w:hint="eastAsia" w:ascii="宋体" w:hAnsi="宋体" w:cs="Times New Roman"/>
            <w:b w:val="0"/>
            <w:color w:val="auto"/>
            <w:kern w:val="2"/>
            <w:sz w:val="24"/>
            <w:szCs w:val="24"/>
            <w:lang w:val="en-US" w:eastAsia="zh-CN"/>
          </w:rPr>
          <w:t>5</w:t>
        </w:r>
      </w:ins>
      <w:ins w:id="838" w:author="黄雅珊" w:date="2023-02-09T11:26:06Z">
        <w:r>
          <w:rPr>
            <w:rFonts w:hint="eastAsia" w:ascii="Times New Roman" w:hAnsi="Times New Roman" w:cs="Times New Roman"/>
            <w:b w:val="0"/>
            <w:bCs/>
            <w:color w:val="auto"/>
            <w:kern w:val="2"/>
            <w:sz w:val="24"/>
            <w:szCs w:val="24"/>
          </w:rPr>
          <w:t>个日历日内一次性付清款项</w:t>
        </w:r>
      </w:ins>
      <w:ins w:id="839" w:author="韩瑞珍" w:date="2022-10-24T14:42:00Z">
        <w:del w:id="840" w:author="黄雅珊" w:date="2023-02-09T11:26:06Z">
          <w:r>
            <w:rPr>
              <w:rFonts w:hint="eastAsia" w:ascii="宋体" w:hAnsi="宋体" w:cs="Times New Roman"/>
              <w:b w:val="0"/>
              <w:color w:val="auto"/>
              <w:kern w:val="2"/>
              <w:sz w:val="24"/>
              <w:szCs w:val="24"/>
              <w:rPrChange w:id="841" w:author="陈礼军" w:date="2022-10-25T15:59:00Z">
                <w:rPr>
                  <w:rFonts w:hint="eastAsia" w:ascii="宋体" w:hAnsi="宋体" w:cs="宋体"/>
                  <w:b/>
                  <w:color w:val="000000"/>
                  <w:kern w:val="0"/>
                  <w:sz w:val="24"/>
                  <w:szCs w:val="20"/>
                </w:rPr>
              </w:rPrChange>
            </w:rPr>
            <w:delText>天内支付相应的款项</w:delText>
          </w:r>
        </w:del>
      </w:ins>
      <w:ins w:id="842" w:author="韩瑞珍" w:date="2022-10-24T14:42:00Z">
        <w:r>
          <w:rPr>
            <w:rFonts w:hint="eastAsia" w:ascii="宋体" w:hAnsi="宋体" w:cs="Times New Roman"/>
            <w:b w:val="0"/>
            <w:color w:val="auto"/>
            <w:kern w:val="2"/>
            <w:sz w:val="24"/>
            <w:szCs w:val="24"/>
            <w:rPrChange w:id="843" w:author="陈礼军" w:date="2022-10-25T15:59:00Z">
              <w:rPr>
                <w:rFonts w:hint="eastAsia" w:ascii="宋体" w:hAnsi="宋体" w:cs="宋体"/>
                <w:b/>
                <w:color w:val="000000"/>
                <w:kern w:val="0"/>
                <w:sz w:val="24"/>
                <w:szCs w:val="20"/>
              </w:rPr>
            </w:rPrChange>
          </w:rPr>
          <w:t>。</w:t>
        </w:r>
      </w:ins>
    </w:p>
    <w:p>
      <w:pPr>
        <w:spacing w:line="460" w:lineRule="exact"/>
        <w:ind w:firstLine="570"/>
        <w:rPr>
          <w:ins w:id="844" w:author="韩瑞珍" w:date="2022-10-24T14:42:00Z"/>
          <w:rFonts w:ascii="宋体" w:hAnsi="宋体"/>
          <w:sz w:val="24"/>
        </w:rPr>
      </w:pPr>
      <w:ins w:id="845" w:author="韩瑞珍" w:date="2022-10-24T14:42:00Z">
        <w:r>
          <w:rPr>
            <w:rFonts w:hint="eastAsia" w:ascii="宋体" w:hAnsi="宋体" w:cs="Times New Roman"/>
            <w:b w:val="0"/>
            <w:color w:val="auto"/>
            <w:kern w:val="2"/>
            <w:sz w:val="24"/>
            <w:szCs w:val="24"/>
            <w:rPrChange w:id="846" w:author="陈礼军" w:date="2022-10-25T15:59:00Z">
              <w:rPr>
                <w:rFonts w:hint="eastAsia" w:ascii="宋体" w:hAnsi="宋体" w:cs="宋体"/>
                <w:b/>
                <w:color w:val="000000"/>
                <w:kern w:val="0"/>
                <w:sz w:val="24"/>
                <w:szCs w:val="20"/>
              </w:rPr>
            </w:rPrChange>
          </w:rPr>
          <w:t>四、体检期限</w:t>
        </w:r>
      </w:ins>
    </w:p>
    <w:p>
      <w:pPr>
        <w:spacing w:line="460" w:lineRule="exact"/>
        <w:ind w:firstLine="570"/>
        <w:rPr>
          <w:ins w:id="847" w:author="韩瑞珍" w:date="2022-10-24T14:42:00Z"/>
          <w:rFonts w:ascii="宋体" w:hAnsi="宋体"/>
          <w:sz w:val="24"/>
        </w:rPr>
      </w:pPr>
      <w:ins w:id="848" w:author="韩瑞珍" w:date="2022-10-24T14:42:00Z">
        <w:r>
          <w:rPr>
            <w:rFonts w:hint="eastAsia" w:ascii="宋体" w:hAnsi="宋体" w:cs="Times New Roman"/>
            <w:b w:val="0"/>
            <w:color w:val="auto"/>
            <w:kern w:val="2"/>
            <w:sz w:val="24"/>
            <w:szCs w:val="24"/>
            <w:rPrChange w:id="849" w:author="陈礼军" w:date="2022-10-25T15:59:00Z">
              <w:rPr>
                <w:rFonts w:hint="eastAsia" w:ascii="宋体" w:hAnsi="宋体" w:cs="宋体"/>
                <w:b/>
                <w:color w:val="000000"/>
                <w:kern w:val="0"/>
                <w:sz w:val="24"/>
                <w:szCs w:val="20"/>
              </w:rPr>
            </w:rPrChange>
          </w:rPr>
          <w:t>体检期限为</w:t>
        </w:r>
      </w:ins>
      <w:ins w:id="850" w:author="韩瑞珍" w:date="2022-10-24T14:42:00Z">
        <w:r>
          <w:rPr>
            <w:rFonts w:hint="eastAsia" w:ascii="宋体" w:hAnsi="宋体" w:cs="仿宋_GB2312"/>
            <w:b w:val="0"/>
            <w:color w:val="auto"/>
            <w:kern w:val="2"/>
            <w:sz w:val="24"/>
            <w:szCs w:val="24"/>
            <w:rPrChange w:id="851" w:author="陈礼军" w:date="2022-10-25T15:59:00Z">
              <w:rPr>
                <w:rFonts w:hint="eastAsia" w:ascii="宋体" w:hAnsi="宋体" w:cs="仿宋_GB2312"/>
                <w:b/>
                <w:color w:val="000000"/>
                <w:kern w:val="0"/>
                <w:sz w:val="24"/>
                <w:szCs w:val="20"/>
              </w:rPr>
            </w:rPrChange>
          </w:rPr>
          <w:t>合同签订之日起至</w:t>
        </w:r>
      </w:ins>
      <w:ins w:id="852" w:author="韩瑞珍" w:date="2022-10-24T14:42:00Z">
        <w:r>
          <w:rPr>
            <w:rFonts w:ascii="宋体" w:hAnsi="宋体" w:cs="仿宋_GB2312"/>
            <w:b w:val="0"/>
            <w:color w:val="auto"/>
            <w:kern w:val="2"/>
            <w:sz w:val="24"/>
            <w:szCs w:val="24"/>
            <w:rPrChange w:id="853" w:author="陈礼军" w:date="2022-10-25T15:59:00Z">
              <w:rPr>
                <w:rFonts w:ascii="宋体" w:hAnsi="宋体" w:cs="仿宋_GB2312"/>
                <w:b/>
                <w:color w:val="000000"/>
                <w:kern w:val="0"/>
                <w:sz w:val="24"/>
                <w:szCs w:val="20"/>
              </w:rPr>
            </w:rPrChange>
          </w:rPr>
          <w:t>2023</w:t>
        </w:r>
      </w:ins>
      <w:ins w:id="854" w:author="韩瑞珍" w:date="2022-10-24T14:42:00Z">
        <w:r>
          <w:rPr>
            <w:rFonts w:hint="eastAsia" w:ascii="宋体" w:hAnsi="宋体" w:cs="仿宋_GB2312"/>
            <w:b w:val="0"/>
            <w:color w:val="auto"/>
            <w:kern w:val="2"/>
            <w:sz w:val="24"/>
            <w:szCs w:val="24"/>
            <w:rPrChange w:id="855" w:author="陈礼军" w:date="2022-10-25T15:59:00Z">
              <w:rPr>
                <w:rFonts w:hint="eastAsia" w:ascii="宋体" w:hAnsi="宋体" w:cs="仿宋_GB2312"/>
                <w:b/>
                <w:color w:val="000000"/>
                <w:kern w:val="0"/>
                <w:sz w:val="24"/>
                <w:szCs w:val="20"/>
              </w:rPr>
            </w:rPrChange>
          </w:rPr>
          <w:t>年</w:t>
        </w:r>
      </w:ins>
      <w:ins w:id="856" w:author="韩瑞珍" w:date="2022-10-24T14:43:00Z">
        <w:del w:id="857" w:author="黄雅珊" w:date="2023-02-09T11:03:10Z">
          <w:r>
            <w:rPr>
              <w:rFonts w:ascii="宋体" w:hAnsi="宋体" w:cs="仿宋_GB2312"/>
              <w:b w:val="0"/>
              <w:color w:val="auto"/>
              <w:kern w:val="2"/>
              <w:sz w:val="24"/>
              <w:szCs w:val="24"/>
              <w:rPrChange w:id="858" w:author="陈礼军" w:date="2022-10-25T15:59:00Z">
                <w:rPr>
                  <w:rFonts w:ascii="宋体" w:hAnsi="宋体" w:cs="仿宋_GB2312"/>
                  <w:b/>
                  <w:color w:val="000000"/>
                  <w:kern w:val="0"/>
                  <w:sz w:val="24"/>
                  <w:szCs w:val="20"/>
                </w:rPr>
              </w:rPrChange>
            </w:rPr>
            <w:delText>6</w:delText>
          </w:r>
        </w:del>
      </w:ins>
      <w:ins w:id="859" w:author="黄雅珊" w:date="2023-02-09T11:03:10Z">
        <w:r>
          <w:rPr>
            <w:rFonts w:hint="eastAsia" w:ascii="宋体" w:hAnsi="宋体" w:cs="仿宋_GB2312"/>
            <w:b w:val="0"/>
            <w:color w:val="auto"/>
            <w:kern w:val="2"/>
            <w:sz w:val="24"/>
            <w:szCs w:val="24"/>
            <w:lang w:eastAsia="zh-CN"/>
          </w:rPr>
          <w:t>0</w:t>
        </w:r>
      </w:ins>
      <w:ins w:id="860" w:author="黄雅珊" w:date="2023-02-09T11:03:11Z">
        <w:r>
          <w:rPr>
            <w:rFonts w:hint="eastAsia" w:ascii="宋体" w:hAnsi="宋体" w:cs="仿宋_GB2312"/>
            <w:b w:val="0"/>
            <w:color w:val="auto"/>
            <w:kern w:val="2"/>
            <w:sz w:val="24"/>
            <w:szCs w:val="24"/>
            <w:lang w:val="en-US" w:eastAsia="zh-CN"/>
          </w:rPr>
          <w:t>9</w:t>
        </w:r>
      </w:ins>
      <w:ins w:id="861" w:author="韩瑞珍" w:date="2022-10-24T14:42:00Z">
        <w:r>
          <w:rPr>
            <w:rFonts w:hint="eastAsia" w:ascii="宋体" w:hAnsi="宋体" w:cs="仿宋_GB2312"/>
            <w:b w:val="0"/>
            <w:color w:val="auto"/>
            <w:kern w:val="2"/>
            <w:sz w:val="24"/>
            <w:szCs w:val="24"/>
            <w:rPrChange w:id="862" w:author="陈礼军" w:date="2022-10-25T15:59:00Z">
              <w:rPr>
                <w:rFonts w:hint="eastAsia" w:ascii="宋体" w:hAnsi="宋体" w:cs="仿宋_GB2312"/>
                <w:b/>
                <w:color w:val="000000"/>
                <w:kern w:val="0"/>
                <w:sz w:val="24"/>
                <w:szCs w:val="20"/>
              </w:rPr>
            </w:rPrChange>
          </w:rPr>
          <w:t>月</w:t>
        </w:r>
      </w:ins>
      <w:ins w:id="863" w:author="韩瑞珍" w:date="2022-10-24T14:42:00Z">
        <w:r>
          <w:rPr>
            <w:rFonts w:ascii="宋体" w:hAnsi="宋体" w:cs="仿宋_GB2312"/>
            <w:b w:val="0"/>
            <w:color w:val="auto"/>
            <w:kern w:val="2"/>
            <w:sz w:val="24"/>
            <w:szCs w:val="24"/>
            <w:rPrChange w:id="864" w:author="陈礼军" w:date="2022-10-25T15:59:00Z">
              <w:rPr>
                <w:rFonts w:ascii="宋体" w:hAnsi="宋体" w:cs="仿宋_GB2312"/>
                <w:b/>
                <w:color w:val="000000"/>
                <w:kern w:val="0"/>
                <w:sz w:val="24"/>
                <w:szCs w:val="20"/>
              </w:rPr>
            </w:rPrChange>
          </w:rPr>
          <w:t>30日</w:t>
        </w:r>
      </w:ins>
      <w:ins w:id="865" w:author="韩瑞珍" w:date="2022-10-24T14:42:00Z">
        <w:r>
          <w:rPr>
            <w:rFonts w:hint="eastAsia" w:ascii="宋体" w:hAnsi="宋体" w:cs="Times New Roman"/>
            <w:b w:val="0"/>
            <w:color w:val="auto"/>
            <w:kern w:val="2"/>
            <w:sz w:val="24"/>
            <w:szCs w:val="24"/>
            <w:rPrChange w:id="866" w:author="陈礼军" w:date="2022-10-25T15:59:00Z">
              <w:rPr>
                <w:rFonts w:hint="eastAsia" w:ascii="宋体" w:hAnsi="宋体" w:cs="宋体"/>
                <w:b/>
                <w:color w:val="000000"/>
                <w:kern w:val="0"/>
                <w:sz w:val="24"/>
                <w:szCs w:val="20"/>
              </w:rPr>
            </w:rPrChange>
          </w:rPr>
          <w:t>，甲方员工可在该期限内除周日外自行选择体检时间。体检期限届满后，甲方可根据实际情况，适当延长体检期限，乙方应给予配合。</w:t>
        </w:r>
      </w:ins>
    </w:p>
    <w:p>
      <w:pPr>
        <w:spacing w:line="460" w:lineRule="exact"/>
        <w:ind w:firstLine="570"/>
        <w:rPr>
          <w:ins w:id="867" w:author="韩瑞珍" w:date="2022-10-24T14:42:00Z"/>
          <w:rFonts w:ascii="宋体" w:hAnsi="宋体"/>
          <w:sz w:val="24"/>
        </w:rPr>
      </w:pPr>
      <w:ins w:id="868" w:author="韩瑞珍" w:date="2022-10-24T14:42:00Z">
        <w:r>
          <w:rPr>
            <w:rFonts w:hint="eastAsia" w:ascii="宋体" w:hAnsi="宋体" w:cs="Times New Roman"/>
            <w:b w:val="0"/>
            <w:color w:val="auto"/>
            <w:kern w:val="2"/>
            <w:sz w:val="24"/>
            <w:szCs w:val="24"/>
            <w:rPrChange w:id="869" w:author="陈礼军" w:date="2022-10-25T15:59:00Z">
              <w:rPr>
                <w:rFonts w:hint="eastAsia" w:ascii="宋体" w:hAnsi="宋体" w:cs="宋体"/>
                <w:b/>
                <w:color w:val="000000"/>
                <w:kern w:val="0"/>
                <w:sz w:val="24"/>
                <w:szCs w:val="20"/>
              </w:rPr>
            </w:rPrChange>
          </w:rPr>
          <w:t>五、其它</w:t>
        </w:r>
      </w:ins>
    </w:p>
    <w:p>
      <w:pPr>
        <w:spacing w:line="460" w:lineRule="exact"/>
        <w:ind w:firstLine="570"/>
        <w:rPr>
          <w:ins w:id="870" w:author="韩瑞珍" w:date="2022-10-24T14:42:00Z"/>
          <w:rFonts w:ascii="宋体" w:hAnsi="宋体"/>
          <w:sz w:val="24"/>
        </w:rPr>
      </w:pPr>
      <w:ins w:id="871" w:author="韩瑞珍" w:date="2022-10-24T14:42:00Z">
        <w:r>
          <w:rPr>
            <w:rFonts w:ascii="宋体" w:hAnsi="宋体" w:cs="Times New Roman"/>
            <w:b w:val="0"/>
            <w:color w:val="auto"/>
            <w:kern w:val="2"/>
            <w:sz w:val="24"/>
            <w:szCs w:val="24"/>
            <w:rPrChange w:id="872" w:author="陈礼军" w:date="2022-10-25T15:59:00Z">
              <w:rPr>
                <w:rFonts w:ascii="宋体" w:hAnsi="宋体" w:cs="宋体"/>
                <w:b/>
                <w:color w:val="000000"/>
                <w:kern w:val="0"/>
                <w:sz w:val="24"/>
                <w:szCs w:val="20"/>
              </w:rPr>
            </w:rPrChange>
          </w:rPr>
          <w:t>1、本协议自双方加盖合同专用章或公章之日起生效。</w:t>
        </w:r>
      </w:ins>
    </w:p>
    <w:p>
      <w:pPr>
        <w:spacing w:line="460" w:lineRule="exact"/>
        <w:ind w:firstLine="570"/>
        <w:rPr>
          <w:ins w:id="873" w:author="韩瑞珍" w:date="2022-10-24T14:42:00Z"/>
          <w:rFonts w:ascii="宋体" w:hAnsi="宋体"/>
          <w:sz w:val="24"/>
        </w:rPr>
      </w:pPr>
      <w:ins w:id="874" w:author="韩瑞珍" w:date="2022-10-24T14:42:00Z">
        <w:r>
          <w:rPr>
            <w:rFonts w:ascii="宋体" w:hAnsi="宋体" w:cs="Times New Roman"/>
            <w:b w:val="0"/>
            <w:color w:val="auto"/>
            <w:kern w:val="2"/>
            <w:sz w:val="24"/>
            <w:szCs w:val="24"/>
            <w:rPrChange w:id="875" w:author="陈礼军" w:date="2022-10-25T15:59:00Z">
              <w:rPr>
                <w:rFonts w:ascii="宋体" w:hAnsi="宋体" w:cs="宋体"/>
                <w:b/>
                <w:color w:val="000000"/>
                <w:kern w:val="0"/>
                <w:sz w:val="24"/>
                <w:szCs w:val="20"/>
              </w:rPr>
            </w:rPrChange>
          </w:rPr>
          <w:t>2、本协议一式二份，甲乙双方各执一份，具有同等法律效力。</w:t>
        </w:r>
      </w:ins>
    </w:p>
    <w:p>
      <w:pPr>
        <w:spacing w:line="460" w:lineRule="exact"/>
        <w:ind w:firstLine="480" w:firstLineChars="200"/>
        <w:rPr>
          <w:ins w:id="876" w:author="韩瑞珍" w:date="2022-10-24T14:42:00Z"/>
          <w:rFonts w:ascii="宋体" w:hAnsi="宋体"/>
          <w:sz w:val="24"/>
        </w:rPr>
      </w:pPr>
    </w:p>
    <w:p>
      <w:pPr>
        <w:spacing w:line="460" w:lineRule="exact"/>
        <w:ind w:firstLine="537" w:firstLineChars="224"/>
        <w:rPr>
          <w:del w:id="877" w:author="韩瑞珍" w:date="2022-10-24T14:42:00Z"/>
          <w:rFonts w:ascii="宋体" w:hAnsi="宋体"/>
          <w:sz w:val="24"/>
        </w:rPr>
      </w:pPr>
      <w:del w:id="878" w:author="韩瑞珍" w:date="2022-10-24T14:42:00Z">
        <w:r>
          <w:rPr>
            <w:rFonts w:hint="eastAsia" w:ascii="宋体" w:hAnsi="宋体" w:cs="Times New Roman"/>
            <w:color w:val="auto"/>
            <w:sz w:val="24"/>
            <w:szCs w:val="24"/>
            <w:rPrChange w:id="879" w:author="陈礼军" w:date="2022-10-25T15:59:00Z">
              <w:rPr>
                <w:rFonts w:hint="eastAsia" w:ascii="宋体" w:hAnsi="宋体" w:cs="宋体"/>
                <w:color w:val="000000"/>
                <w:sz w:val="24"/>
                <w:szCs w:val="20"/>
              </w:rPr>
            </w:rPrChange>
          </w:rPr>
          <w:delText>甲方委托乙方对甲方员工按双方约定的事项进行体检，为保证甲方员工体检资料的准确性、真实性以及双方的合法权益，经友好协商，订立本协议，以便共同遵守。</w:delText>
        </w:r>
      </w:del>
    </w:p>
    <w:p>
      <w:pPr>
        <w:numPr>
          <w:ilvl w:val="0"/>
          <w:numId w:val="1"/>
        </w:numPr>
        <w:spacing w:line="460" w:lineRule="exact"/>
        <w:rPr>
          <w:del w:id="880" w:author="韩瑞珍" w:date="2022-10-24T14:42:00Z"/>
          <w:rFonts w:ascii="宋体" w:hAnsi="宋体"/>
          <w:kern w:val="18"/>
          <w:sz w:val="24"/>
        </w:rPr>
      </w:pPr>
      <w:del w:id="881" w:author="韩瑞珍" w:date="2022-10-24T14:42:00Z">
        <w:r>
          <w:rPr>
            <w:rFonts w:hint="eastAsia" w:ascii="宋体" w:hAnsi="宋体" w:cs="Times New Roman"/>
            <w:color w:val="auto"/>
            <w:sz w:val="24"/>
            <w:szCs w:val="24"/>
            <w:rPrChange w:id="882" w:author="陈礼军" w:date="2022-10-25T15:59:00Z">
              <w:rPr>
                <w:rFonts w:hint="eastAsia" w:ascii="宋体" w:hAnsi="宋体" w:cs="宋体"/>
                <w:color w:val="000000"/>
                <w:sz w:val="24"/>
                <w:szCs w:val="20"/>
              </w:rPr>
            </w:rPrChange>
          </w:rPr>
          <w:delText>甲方权利和义务：</w:delText>
        </w:r>
      </w:del>
    </w:p>
    <w:p>
      <w:pPr>
        <w:spacing w:line="460" w:lineRule="exact"/>
        <w:ind w:firstLine="480" w:firstLineChars="200"/>
        <w:rPr>
          <w:del w:id="883" w:author="韩瑞珍" w:date="2022-10-24T14:42:00Z"/>
          <w:rFonts w:ascii="宋体" w:hAnsi="宋体"/>
          <w:kern w:val="18"/>
          <w:sz w:val="24"/>
        </w:rPr>
      </w:pPr>
      <w:del w:id="884" w:author="韩瑞珍" w:date="2022-10-24T14:42:00Z">
        <w:r>
          <w:rPr>
            <w:rFonts w:ascii="宋体" w:hAnsi="宋体" w:cs="Times New Roman"/>
            <w:color w:val="auto"/>
            <w:kern w:val="18"/>
            <w:sz w:val="24"/>
            <w:szCs w:val="24"/>
            <w:rPrChange w:id="885" w:author="陈礼军" w:date="2022-10-25T15:59:00Z">
              <w:rPr>
                <w:rFonts w:ascii="宋体" w:hAnsi="宋体" w:cs="宋体"/>
                <w:color w:val="000000"/>
                <w:kern w:val="18"/>
                <w:sz w:val="24"/>
                <w:szCs w:val="20"/>
              </w:rPr>
            </w:rPrChange>
          </w:rPr>
          <w:delText>1.甲方组织职工在乙方健康体检中心体检，体检项目以及收费详见附件。</w:delText>
        </w:r>
      </w:del>
    </w:p>
    <w:p>
      <w:pPr>
        <w:spacing w:line="460" w:lineRule="exact"/>
        <w:ind w:firstLine="480" w:firstLineChars="200"/>
        <w:rPr>
          <w:del w:id="886" w:author="韩瑞珍" w:date="2022-10-24T14:42:00Z"/>
          <w:rFonts w:ascii="宋体" w:hAnsi="宋体"/>
          <w:sz w:val="24"/>
        </w:rPr>
      </w:pPr>
      <w:del w:id="887" w:author="韩瑞珍" w:date="2022-10-24T14:42:00Z">
        <w:r>
          <w:rPr>
            <w:rFonts w:ascii="宋体" w:hAnsi="宋体" w:cs="Times New Roman"/>
            <w:color w:val="auto"/>
            <w:kern w:val="18"/>
            <w:sz w:val="24"/>
            <w:szCs w:val="24"/>
            <w:rPrChange w:id="888" w:author="陈礼军" w:date="2022-10-25T15:59:00Z">
              <w:rPr>
                <w:rFonts w:ascii="宋体" w:hAnsi="宋体" w:cs="宋体"/>
                <w:color w:val="000000"/>
                <w:kern w:val="18"/>
                <w:sz w:val="24"/>
                <w:szCs w:val="20"/>
              </w:rPr>
            </w:rPrChange>
          </w:rPr>
          <w:delText>2.甲方落实参加体检人员的分批人数和日程安排计划。甲方与乙方共</w:delText>
        </w:r>
      </w:del>
      <w:del w:id="889" w:author="韩瑞珍" w:date="2022-10-24T14:42:00Z">
        <w:r>
          <w:rPr>
            <w:rFonts w:hint="eastAsia" w:ascii="宋体" w:hAnsi="宋体" w:cs="Times New Roman"/>
            <w:color w:val="auto"/>
            <w:sz w:val="24"/>
            <w:szCs w:val="24"/>
            <w:rPrChange w:id="890" w:author="陈礼军" w:date="2022-10-25T15:59:00Z">
              <w:rPr>
                <w:rFonts w:hint="eastAsia" w:ascii="宋体" w:hAnsi="宋体" w:cs="宋体"/>
                <w:color w:val="000000"/>
                <w:sz w:val="24"/>
                <w:szCs w:val="20"/>
              </w:rPr>
            </w:rPrChange>
          </w:rPr>
          <w:delText>同做好体检前的准备工作，乙方负责完成甲方健康体检的具体安排，严格执行双方商定的体检项目方案。</w:delText>
        </w:r>
      </w:del>
    </w:p>
    <w:p>
      <w:pPr>
        <w:spacing w:line="460" w:lineRule="exact"/>
        <w:ind w:firstLine="570"/>
        <w:rPr>
          <w:del w:id="891" w:author="韩瑞珍" w:date="2022-10-24T14:42:00Z"/>
          <w:rFonts w:ascii="宋体" w:hAnsi="宋体"/>
          <w:sz w:val="24"/>
        </w:rPr>
      </w:pPr>
      <w:del w:id="892" w:author="韩瑞珍" w:date="2022-10-24T14:42:00Z">
        <w:r>
          <w:rPr>
            <w:rFonts w:ascii="宋体" w:hAnsi="宋体" w:cs="Times New Roman"/>
            <w:color w:val="auto"/>
            <w:sz w:val="24"/>
            <w:szCs w:val="24"/>
            <w:rPrChange w:id="893" w:author="陈礼军" w:date="2022-10-25T15:59:00Z">
              <w:rPr>
                <w:rFonts w:ascii="宋体" w:hAnsi="宋体" w:cs="宋体"/>
                <w:color w:val="000000"/>
                <w:sz w:val="24"/>
                <w:szCs w:val="20"/>
              </w:rPr>
            </w:rPrChange>
          </w:rPr>
          <w:delTex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delText>
        </w:r>
      </w:del>
    </w:p>
    <w:p>
      <w:pPr>
        <w:spacing w:line="460" w:lineRule="exact"/>
        <w:ind w:firstLine="570"/>
        <w:rPr>
          <w:del w:id="894" w:author="韩瑞珍" w:date="2022-10-24T14:42:00Z"/>
          <w:rFonts w:ascii="宋体" w:hAnsi="宋体"/>
          <w:sz w:val="24"/>
        </w:rPr>
      </w:pPr>
      <w:del w:id="895" w:author="韩瑞珍" w:date="2022-10-24T14:42:00Z">
        <w:r>
          <w:rPr>
            <w:rFonts w:ascii="宋体" w:hAnsi="宋体" w:cs="Times New Roman"/>
            <w:color w:val="auto"/>
            <w:sz w:val="24"/>
            <w:szCs w:val="24"/>
            <w:rPrChange w:id="896" w:author="陈礼军" w:date="2022-10-25T15:59:00Z">
              <w:rPr>
                <w:rFonts w:ascii="宋体" w:hAnsi="宋体" w:cs="宋体"/>
                <w:color w:val="000000"/>
                <w:sz w:val="24"/>
                <w:szCs w:val="20"/>
              </w:rPr>
            </w:rPrChange>
          </w:rPr>
          <w:delText>4.甲方职工在体检时应准时，在体检过程中应服从乙方的合理安排和协调，并配合乙方的工作；甲方及时反馈参检人员意见和建议，以利于乙方及时调整和改进服务中的问题。</w:delText>
        </w:r>
      </w:del>
    </w:p>
    <w:p>
      <w:pPr>
        <w:spacing w:line="460" w:lineRule="exact"/>
        <w:ind w:firstLine="570"/>
        <w:rPr>
          <w:del w:id="897" w:author="韩瑞珍" w:date="2022-10-24T14:42:00Z"/>
          <w:rFonts w:ascii="宋体" w:hAnsi="宋体"/>
          <w:sz w:val="24"/>
        </w:rPr>
      </w:pPr>
      <w:del w:id="898" w:author="韩瑞珍" w:date="2022-10-24T14:42:00Z">
        <w:r>
          <w:rPr>
            <w:rFonts w:ascii="宋体" w:hAnsi="宋体" w:cs="Times New Roman"/>
            <w:color w:val="auto"/>
            <w:sz w:val="24"/>
            <w:szCs w:val="24"/>
            <w:rPrChange w:id="899" w:author="陈礼军" w:date="2022-10-25T15:59:00Z">
              <w:rPr>
                <w:rFonts w:ascii="宋体" w:hAnsi="宋体" w:cs="宋体"/>
                <w:color w:val="000000"/>
                <w:sz w:val="24"/>
                <w:szCs w:val="20"/>
              </w:rPr>
            </w:rPrChange>
          </w:rPr>
          <w:delText>5.甲方体检员工如自行增加其他体检项目，需按物价自费。</w:delText>
        </w:r>
      </w:del>
    </w:p>
    <w:p>
      <w:pPr>
        <w:spacing w:line="460" w:lineRule="exact"/>
        <w:ind w:firstLine="570"/>
        <w:rPr>
          <w:del w:id="900" w:author="韩瑞珍" w:date="2022-10-24T14:42:00Z"/>
          <w:rFonts w:ascii="宋体" w:hAnsi="宋体"/>
          <w:sz w:val="24"/>
        </w:rPr>
      </w:pPr>
      <w:del w:id="901" w:author="韩瑞珍" w:date="2022-10-24T14:42:00Z">
        <w:r>
          <w:rPr>
            <w:rFonts w:hint="eastAsia" w:ascii="宋体" w:hAnsi="宋体" w:cs="Times New Roman"/>
            <w:color w:val="auto"/>
            <w:sz w:val="24"/>
            <w:szCs w:val="24"/>
            <w:rPrChange w:id="902" w:author="陈礼军" w:date="2022-10-25T15:59:00Z">
              <w:rPr>
                <w:rFonts w:hint="eastAsia" w:ascii="宋体" w:hAnsi="宋体" w:cs="宋体"/>
                <w:color w:val="000000"/>
                <w:sz w:val="24"/>
                <w:szCs w:val="20"/>
              </w:rPr>
            </w:rPrChange>
          </w:rPr>
          <w:delText>二、乙方权利和义务：</w:delText>
        </w:r>
      </w:del>
    </w:p>
    <w:p>
      <w:pPr>
        <w:spacing w:line="460" w:lineRule="exact"/>
        <w:ind w:firstLine="570"/>
        <w:rPr>
          <w:del w:id="903" w:author="韩瑞珍" w:date="2022-10-24T14:42:00Z"/>
          <w:rFonts w:ascii="宋体" w:hAnsi="宋体"/>
          <w:sz w:val="24"/>
        </w:rPr>
      </w:pPr>
      <w:del w:id="904" w:author="韩瑞珍" w:date="2022-10-24T14:42:00Z">
        <w:r>
          <w:rPr>
            <w:rFonts w:ascii="宋体" w:hAnsi="宋体" w:cs="Times New Roman"/>
            <w:color w:val="auto"/>
            <w:sz w:val="24"/>
            <w:szCs w:val="24"/>
            <w:rPrChange w:id="905" w:author="陈礼军" w:date="2022-10-25T15:59:00Z">
              <w:rPr>
                <w:rFonts w:ascii="宋体" w:hAnsi="宋体" w:cs="宋体"/>
                <w:color w:val="000000"/>
                <w:sz w:val="24"/>
                <w:szCs w:val="20"/>
              </w:rPr>
            </w:rPrChange>
          </w:rPr>
          <w:delText>1.乙方应在《医疗机构执业证许可》的诊疗科目内开展体检项目。</w:delText>
        </w:r>
      </w:del>
    </w:p>
    <w:p>
      <w:pPr>
        <w:spacing w:line="460" w:lineRule="exact"/>
        <w:ind w:firstLine="570"/>
        <w:rPr>
          <w:del w:id="906" w:author="韩瑞珍" w:date="2022-10-24T14:42:00Z"/>
          <w:rFonts w:ascii="宋体" w:hAnsi="宋体"/>
          <w:sz w:val="24"/>
        </w:rPr>
      </w:pPr>
      <w:del w:id="907" w:author="韩瑞珍" w:date="2022-10-24T14:42:00Z">
        <w:r>
          <w:rPr>
            <w:rFonts w:ascii="宋体" w:hAnsi="宋体" w:cs="Times New Roman"/>
            <w:color w:val="auto"/>
            <w:sz w:val="24"/>
            <w:szCs w:val="24"/>
            <w:rPrChange w:id="908" w:author="陈礼军" w:date="2022-10-25T15:59:00Z">
              <w:rPr>
                <w:rFonts w:ascii="宋体" w:hAnsi="宋体" w:cs="宋体"/>
                <w:color w:val="000000"/>
                <w:sz w:val="24"/>
                <w:szCs w:val="20"/>
              </w:rPr>
            </w:rPrChange>
          </w:rPr>
          <w:delText>2.严格按照甲方提供的项目进行体检。</w:delText>
        </w:r>
      </w:del>
    </w:p>
    <w:p>
      <w:pPr>
        <w:spacing w:line="460" w:lineRule="exact"/>
        <w:ind w:firstLine="570"/>
        <w:rPr>
          <w:del w:id="909" w:author="韩瑞珍" w:date="2022-10-24T14:42:00Z"/>
          <w:rFonts w:ascii="宋体" w:hAnsi="宋体"/>
          <w:sz w:val="24"/>
        </w:rPr>
      </w:pPr>
      <w:del w:id="910" w:author="韩瑞珍" w:date="2022-10-24T14:42:00Z">
        <w:r>
          <w:rPr>
            <w:rFonts w:ascii="宋体" w:hAnsi="宋体" w:cs="Times New Roman"/>
            <w:color w:val="auto"/>
            <w:sz w:val="24"/>
            <w:szCs w:val="24"/>
            <w:rPrChange w:id="911" w:author="陈礼军" w:date="2022-10-25T15:59:00Z">
              <w:rPr>
                <w:rFonts w:ascii="宋体" w:hAnsi="宋体" w:cs="宋体"/>
                <w:color w:val="000000"/>
                <w:sz w:val="24"/>
                <w:szCs w:val="20"/>
              </w:rPr>
            </w:rPrChange>
          </w:rPr>
          <w:delText>3.参加体检的医、护、技人员应具有合法行医资质。</w:delText>
        </w:r>
      </w:del>
    </w:p>
    <w:p>
      <w:pPr>
        <w:spacing w:line="460" w:lineRule="exact"/>
        <w:ind w:firstLine="570"/>
        <w:rPr>
          <w:del w:id="912" w:author="韩瑞珍" w:date="2022-10-24T14:42:00Z"/>
          <w:rFonts w:ascii="宋体" w:hAnsi="宋体"/>
          <w:sz w:val="24"/>
        </w:rPr>
      </w:pPr>
      <w:del w:id="913" w:author="韩瑞珍" w:date="2022-10-24T14:42:00Z">
        <w:r>
          <w:rPr>
            <w:rFonts w:ascii="宋体" w:hAnsi="宋体" w:cs="Times New Roman"/>
            <w:color w:val="auto"/>
            <w:sz w:val="24"/>
            <w:szCs w:val="24"/>
            <w:rPrChange w:id="914" w:author="陈礼军" w:date="2022-10-25T15:59:00Z">
              <w:rPr>
                <w:rFonts w:ascii="宋体" w:hAnsi="宋体" w:cs="宋体"/>
                <w:color w:val="000000"/>
                <w:sz w:val="24"/>
                <w:szCs w:val="20"/>
              </w:rPr>
            </w:rPrChange>
          </w:rPr>
          <w:delText>4.使用的医疗设备符合国家的有关规定，并通过质量监督部门年审。</w:delText>
        </w:r>
      </w:del>
    </w:p>
    <w:p>
      <w:pPr>
        <w:spacing w:line="460" w:lineRule="exact"/>
        <w:ind w:firstLine="570"/>
        <w:rPr>
          <w:del w:id="915" w:author="韩瑞珍" w:date="2022-10-24T14:42:00Z"/>
          <w:rFonts w:ascii="宋体" w:hAnsi="宋体"/>
          <w:sz w:val="24"/>
        </w:rPr>
      </w:pPr>
      <w:del w:id="916" w:author="韩瑞珍" w:date="2022-10-24T14:42:00Z">
        <w:r>
          <w:rPr>
            <w:rFonts w:ascii="宋体" w:hAnsi="宋体" w:cs="Times New Roman"/>
            <w:color w:val="auto"/>
            <w:sz w:val="24"/>
            <w:szCs w:val="24"/>
            <w:rPrChange w:id="917" w:author="陈礼军" w:date="2022-10-25T15:59:00Z">
              <w:rPr>
                <w:rFonts w:ascii="宋体" w:hAnsi="宋体" w:cs="宋体"/>
                <w:color w:val="000000"/>
                <w:sz w:val="24"/>
                <w:szCs w:val="20"/>
              </w:rPr>
            </w:rPrChange>
          </w:rPr>
          <w:delText>5.严格按照政府医疗主管部门的规定开展体检工作，保证体检质量。</w:delText>
        </w:r>
      </w:del>
    </w:p>
    <w:p>
      <w:pPr>
        <w:spacing w:line="460" w:lineRule="exact"/>
        <w:ind w:firstLine="570"/>
        <w:rPr>
          <w:del w:id="918" w:author="韩瑞珍" w:date="2022-10-24T14:42:00Z"/>
          <w:rFonts w:ascii="宋体" w:hAnsi="宋体"/>
          <w:sz w:val="24"/>
        </w:rPr>
      </w:pPr>
      <w:del w:id="919" w:author="韩瑞珍" w:date="2022-10-24T14:42:00Z">
        <w:r>
          <w:rPr>
            <w:rFonts w:ascii="宋体" w:hAnsi="宋体" w:cs="Times New Roman"/>
            <w:color w:val="auto"/>
            <w:sz w:val="24"/>
            <w:szCs w:val="24"/>
            <w:rPrChange w:id="920" w:author="陈礼军" w:date="2022-10-25T15:59:00Z">
              <w:rPr>
                <w:rFonts w:ascii="宋体" w:hAnsi="宋体" w:cs="宋体"/>
                <w:color w:val="000000"/>
                <w:sz w:val="24"/>
                <w:szCs w:val="20"/>
              </w:rPr>
            </w:rPrChange>
          </w:rPr>
          <w:delText>6.若乙方未按规范对甲方被检人员进行体检，造成被检人员人身损害的，则应对被检人员支付相应的人身损害赔偿，并按规定承担相应的法律责任。</w:delText>
        </w:r>
      </w:del>
    </w:p>
    <w:p>
      <w:pPr>
        <w:spacing w:line="460" w:lineRule="exact"/>
        <w:ind w:firstLine="570"/>
        <w:rPr>
          <w:del w:id="921" w:author="韩瑞珍" w:date="2022-10-24T14:42:00Z"/>
          <w:rFonts w:ascii="宋体" w:hAnsi="宋体"/>
          <w:kern w:val="18"/>
          <w:sz w:val="24"/>
        </w:rPr>
      </w:pPr>
      <w:del w:id="922" w:author="韩瑞珍" w:date="2022-10-24T14:42:00Z">
        <w:r>
          <w:rPr>
            <w:rFonts w:ascii="宋体" w:hAnsi="宋体" w:cs="Times New Roman"/>
            <w:color w:val="auto"/>
            <w:sz w:val="24"/>
            <w:szCs w:val="24"/>
            <w:rPrChange w:id="923" w:author="陈礼军" w:date="2022-10-25T15:59:00Z">
              <w:rPr>
                <w:rFonts w:ascii="宋体" w:hAnsi="宋体" w:cs="宋体"/>
                <w:color w:val="000000"/>
                <w:sz w:val="24"/>
                <w:szCs w:val="20"/>
              </w:rPr>
            </w:rPrChange>
          </w:rPr>
          <w:delText>7.</w:delText>
        </w:r>
      </w:del>
      <w:del w:id="924" w:author="韩瑞珍" w:date="2022-10-24T14:42:00Z">
        <w:r>
          <w:rPr>
            <w:rFonts w:hint="eastAsia" w:ascii="宋体" w:hAnsi="宋体" w:cs="Times New Roman"/>
            <w:color w:val="auto"/>
            <w:kern w:val="18"/>
            <w:sz w:val="24"/>
            <w:szCs w:val="24"/>
            <w:rPrChange w:id="925" w:author="陈礼军" w:date="2022-10-25T15:59:00Z">
              <w:rPr>
                <w:rFonts w:hint="eastAsia" w:ascii="宋体" w:hAnsi="宋体" w:cs="宋体"/>
                <w:color w:val="000000"/>
                <w:kern w:val="18"/>
                <w:sz w:val="24"/>
                <w:szCs w:val="20"/>
              </w:rPr>
            </w:rPrChange>
          </w:rPr>
          <w:delText>乙方为甲方职工体检提供亲切、周到、方便、准确、尊重、优质的服务，最大限度地满足甲方体检人员对健康服务的需要，并为甲方参加体检员工提供免费早餐一份。</w:delText>
        </w:r>
      </w:del>
    </w:p>
    <w:p>
      <w:pPr>
        <w:spacing w:line="460" w:lineRule="exact"/>
        <w:ind w:firstLine="480" w:firstLineChars="200"/>
        <w:rPr>
          <w:del w:id="926" w:author="韩瑞珍" w:date="2022-10-24T14:42:00Z"/>
          <w:rFonts w:ascii="宋体" w:hAnsi="宋体" w:cs="Arial"/>
          <w:sz w:val="24"/>
        </w:rPr>
      </w:pPr>
      <w:del w:id="927" w:author="韩瑞珍" w:date="2022-10-24T14:42:00Z">
        <w:r>
          <w:rPr>
            <w:rFonts w:ascii="宋体" w:hAnsi="宋体" w:cs="Times New Roman"/>
            <w:color w:val="auto"/>
            <w:kern w:val="18"/>
            <w:sz w:val="24"/>
            <w:szCs w:val="24"/>
            <w:rPrChange w:id="928" w:author="陈礼军" w:date="2022-10-25T15:59:00Z">
              <w:rPr>
                <w:rFonts w:ascii="宋体" w:hAnsi="宋体" w:cs="宋体"/>
                <w:color w:val="000000"/>
                <w:kern w:val="18"/>
                <w:sz w:val="24"/>
                <w:szCs w:val="20"/>
              </w:rPr>
            </w:rPrChange>
          </w:rPr>
          <w:delText>8.乙方应严格遵守医疗隐私的保密制度。乙方要及时向甲方反馈需复查的人员体检情况，以便甲方做进一步体检安排。乙方须对甲方员工信息及体检结果保密，不得将员工信息及体检结果泄露给任何第三方。</w:delText>
        </w:r>
      </w:del>
    </w:p>
    <w:p>
      <w:pPr>
        <w:spacing w:line="460" w:lineRule="exact"/>
        <w:ind w:firstLine="480" w:firstLineChars="200"/>
        <w:rPr>
          <w:del w:id="929" w:author="韩瑞珍" w:date="2022-10-24T14:42:00Z"/>
          <w:rFonts w:ascii="宋体" w:hAnsi="宋体"/>
          <w:kern w:val="18"/>
          <w:sz w:val="24"/>
        </w:rPr>
      </w:pPr>
      <w:del w:id="930" w:author="韩瑞珍" w:date="2022-10-24T14:42:00Z">
        <w:r>
          <w:rPr>
            <w:rFonts w:ascii="宋体" w:hAnsi="宋体" w:cs="Times New Roman"/>
            <w:color w:val="auto"/>
            <w:kern w:val="18"/>
            <w:sz w:val="24"/>
            <w:szCs w:val="24"/>
            <w:rPrChange w:id="931" w:author="陈礼军" w:date="2022-10-25T15:59:00Z">
              <w:rPr>
                <w:rFonts w:ascii="宋体" w:hAnsi="宋体" w:cs="宋体"/>
                <w:color w:val="000000"/>
                <w:kern w:val="18"/>
                <w:sz w:val="24"/>
                <w:szCs w:val="20"/>
              </w:rPr>
            </w:rPrChange>
          </w:rPr>
          <w:delText>9.</w:delText>
        </w:r>
      </w:del>
      <w:del w:id="932" w:author="韩瑞珍" w:date="2022-10-24T14:42:00Z">
        <w:r>
          <w:rPr>
            <w:rFonts w:hint="eastAsia" w:ascii="宋体" w:hAnsi="宋体" w:cs="Times New Roman"/>
            <w:color w:val="auto"/>
            <w:sz w:val="24"/>
            <w:szCs w:val="24"/>
            <w:rPrChange w:id="933" w:author="陈礼军" w:date="2022-10-25T15:59:00Z">
              <w:rPr>
                <w:rFonts w:hint="eastAsia" w:ascii="宋体" w:hAnsi="宋体" w:cs="宋体"/>
                <w:color w:val="000000"/>
                <w:sz w:val="24"/>
                <w:szCs w:val="20"/>
              </w:rPr>
            </w:rPrChange>
          </w:rPr>
          <w:delText>在体检完毕后乙方需在</w:delText>
        </w:r>
      </w:del>
      <w:del w:id="934" w:author="韩瑞珍" w:date="2022-10-24T14:42:00Z">
        <w:r>
          <w:rPr>
            <w:rFonts w:ascii="宋体" w:hAnsi="宋体" w:cs="Times New Roman"/>
            <w:color w:val="auto"/>
            <w:sz w:val="24"/>
            <w:szCs w:val="24"/>
            <w:rPrChange w:id="935" w:author="陈礼军" w:date="2022-10-25T15:59:00Z">
              <w:rPr>
                <w:rFonts w:ascii="宋体" w:hAnsi="宋体" w:cs="宋体"/>
                <w:color w:val="000000"/>
                <w:sz w:val="24"/>
                <w:szCs w:val="20"/>
              </w:rPr>
            </w:rPrChange>
          </w:rPr>
          <w:delText>7个工作日内向甲方提供完整、准确的常规体检报告。如遇乙方单位机器故障的，甲方应根据实际情况，适当延长获得</w:delText>
        </w:r>
      </w:del>
      <w:del w:id="936" w:author="韩瑞珍" w:date="2022-10-24T14:42:00Z">
        <w:r>
          <w:rPr>
            <w:rFonts w:hint="eastAsia" w:ascii="宋体" w:hAnsi="宋体" w:cs="Times New Roman"/>
            <w:color w:val="auto"/>
            <w:kern w:val="18"/>
            <w:sz w:val="24"/>
            <w:szCs w:val="24"/>
            <w:rPrChange w:id="937" w:author="陈礼军" w:date="2022-10-25T15:59:00Z">
              <w:rPr>
                <w:rFonts w:hint="eastAsia" w:ascii="宋体" w:hAnsi="宋体" w:cs="宋体"/>
                <w:color w:val="000000"/>
                <w:kern w:val="18"/>
                <w:sz w:val="24"/>
                <w:szCs w:val="20"/>
              </w:rPr>
            </w:rPrChange>
          </w:rPr>
          <w:delText>体检报告时间。</w:delText>
        </w:r>
      </w:del>
    </w:p>
    <w:p>
      <w:pPr>
        <w:spacing w:line="460" w:lineRule="exact"/>
        <w:ind w:firstLine="480" w:firstLineChars="200"/>
        <w:rPr>
          <w:del w:id="938" w:author="韩瑞珍" w:date="2022-10-24T14:42:00Z"/>
          <w:rFonts w:ascii="宋体" w:hAnsi="宋体"/>
          <w:kern w:val="18"/>
          <w:sz w:val="24"/>
        </w:rPr>
      </w:pPr>
      <w:del w:id="939" w:author="韩瑞珍" w:date="2022-10-24T14:42:00Z">
        <w:r>
          <w:rPr>
            <w:rFonts w:ascii="宋体" w:hAnsi="宋体" w:cs="Times New Roman"/>
            <w:color w:val="auto"/>
            <w:kern w:val="18"/>
            <w:sz w:val="24"/>
            <w:szCs w:val="24"/>
            <w:rPrChange w:id="940" w:author="陈礼军" w:date="2022-10-25T15:59:00Z">
              <w:rPr>
                <w:rFonts w:ascii="宋体" w:hAnsi="宋体" w:cs="宋体"/>
                <w:color w:val="000000"/>
                <w:kern w:val="18"/>
                <w:sz w:val="24"/>
                <w:szCs w:val="20"/>
              </w:rPr>
            </w:rPrChange>
          </w:rPr>
          <w:delText>10.若甲方对体检结果有异议，乙方应作出解释，并及时给甲方书面答复。</w:delText>
        </w:r>
      </w:del>
    </w:p>
    <w:p>
      <w:pPr>
        <w:spacing w:line="460" w:lineRule="exact"/>
        <w:ind w:firstLine="480" w:firstLineChars="200"/>
        <w:rPr>
          <w:del w:id="941" w:author="韩瑞珍" w:date="2022-10-24T14:42:00Z"/>
          <w:rFonts w:ascii="宋体" w:hAnsi="宋体"/>
          <w:kern w:val="18"/>
          <w:sz w:val="24"/>
        </w:rPr>
      </w:pPr>
      <w:del w:id="942" w:author="韩瑞珍" w:date="2022-10-24T14:42:00Z">
        <w:r>
          <w:rPr>
            <w:rFonts w:ascii="宋体" w:hAnsi="宋体" w:cs="Times New Roman"/>
            <w:color w:val="auto"/>
            <w:kern w:val="18"/>
            <w:sz w:val="24"/>
            <w:szCs w:val="24"/>
            <w:rPrChange w:id="943" w:author="陈礼军" w:date="2022-10-25T15:59:00Z">
              <w:rPr>
                <w:rFonts w:ascii="宋体" w:hAnsi="宋体" w:cs="宋体"/>
                <w:color w:val="000000"/>
                <w:kern w:val="18"/>
                <w:sz w:val="24"/>
                <w:szCs w:val="20"/>
              </w:rPr>
            </w:rPrChange>
          </w:rPr>
          <w:delText>11.体检结束后，体检费用按实际参加体检人数结算。乙方为甲方提供本次全部参检人员的健康档案及电子疾病汇总文档一套。</w:delText>
        </w:r>
      </w:del>
    </w:p>
    <w:p>
      <w:pPr>
        <w:spacing w:line="460" w:lineRule="exact"/>
        <w:ind w:firstLine="480" w:firstLineChars="200"/>
        <w:rPr>
          <w:del w:id="944" w:author="韩瑞珍" w:date="2022-10-24T14:42:00Z"/>
          <w:rFonts w:ascii="宋体" w:hAnsi="宋体"/>
          <w:kern w:val="18"/>
          <w:sz w:val="24"/>
        </w:rPr>
      </w:pPr>
      <w:del w:id="945" w:author="韩瑞珍" w:date="2022-10-24T14:42:00Z">
        <w:r>
          <w:rPr>
            <w:rFonts w:ascii="宋体" w:hAnsi="宋体" w:cs="Times New Roman"/>
            <w:color w:val="auto"/>
            <w:kern w:val="18"/>
            <w:sz w:val="24"/>
            <w:szCs w:val="24"/>
            <w:rPrChange w:id="946" w:author="陈礼军" w:date="2022-10-25T15:59:00Z">
              <w:rPr>
                <w:rFonts w:ascii="宋体" w:hAnsi="宋体" w:cs="宋体"/>
                <w:color w:val="000000"/>
                <w:kern w:val="18"/>
                <w:sz w:val="24"/>
                <w:szCs w:val="20"/>
              </w:rPr>
            </w:rPrChange>
          </w:rPr>
          <w:delText>12.乙方须对体检结果的真实性负责。若因体检结果有误而导致的一切纠纷及损失，由乙方负责承担全部赔偿责任。</w:delText>
        </w:r>
      </w:del>
    </w:p>
    <w:p>
      <w:pPr>
        <w:spacing w:line="460" w:lineRule="exact"/>
        <w:ind w:firstLine="480" w:firstLineChars="200"/>
        <w:rPr>
          <w:del w:id="947" w:author="韩瑞珍" w:date="2022-10-24T14:42:00Z"/>
          <w:rFonts w:ascii="宋体" w:hAnsi="宋体"/>
          <w:kern w:val="18"/>
          <w:sz w:val="24"/>
        </w:rPr>
      </w:pPr>
      <w:del w:id="948" w:author="韩瑞珍" w:date="2022-10-24T14:42:00Z">
        <w:r>
          <w:rPr>
            <w:rFonts w:hint="eastAsia" w:ascii="宋体" w:hAnsi="宋体" w:cs="Times New Roman"/>
            <w:color w:val="auto"/>
            <w:kern w:val="18"/>
            <w:sz w:val="24"/>
            <w:szCs w:val="24"/>
            <w:rPrChange w:id="949" w:author="陈礼军" w:date="2022-10-25T15:59:00Z">
              <w:rPr>
                <w:rFonts w:hint="eastAsia" w:ascii="宋体" w:hAnsi="宋体" w:cs="宋体"/>
                <w:color w:val="000000"/>
                <w:kern w:val="18"/>
                <w:sz w:val="24"/>
                <w:szCs w:val="20"/>
              </w:rPr>
            </w:rPrChange>
          </w:rPr>
          <w:delText>三、体检费用及付款方式</w:delText>
        </w:r>
      </w:del>
    </w:p>
    <w:p>
      <w:pPr>
        <w:spacing w:line="460" w:lineRule="exact"/>
        <w:ind w:firstLine="480" w:firstLineChars="200"/>
        <w:jc w:val="left"/>
        <w:rPr>
          <w:del w:id="950" w:author="韩瑞珍" w:date="2022-10-24T14:42:00Z"/>
          <w:rFonts w:ascii="宋体" w:hAnsi="宋体"/>
          <w:sz w:val="24"/>
        </w:rPr>
      </w:pPr>
      <w:del w:id="951" w:author="韩瑞珍" w:date="2022-10-24T14:42:00Z">
        <w:r>
          <w:rPr>
            <w:rFonts w:ascii="宋体" w:hAnsi="宋体" w:cs="Times New Roman"/>
            <w:color w:val="auto"/>
            <w:sz w:val="24"/>
            <w:szCs w:val="24"/>
            <w:rPrChange w:id="952" w:author="陈礼军" w:date="2022-10-25T15:59:00Z">
              <w:rPr>
                <w:rFonts w:ascii="宋体" w:hAnsi="宋体" w:cs="宋体"/>
                <w:color w:val="000000"/>
                <w:sz w:val="24"/>
                <w:szCs w:val="20"/>
              </w:rPr>
            </w:rPrChange>
          </w:rPr>
          <w:delText>1、乙方按附件约定的体检项目对甲方员工进行体检，附件中的项目价格均为含税价，总费用按最终实际体检人数进行结算。</w:delText>
        </w:r>
      </w:del>
    </w:p>
    <w:p>
      <w:pPr>
        <w:spacing w:line="460" w:lineRule="exact"/>
        <w:ind w:firstLine="480" w:firstLineChars="200"/>
        <w:rPr>
          <w:del w:id="953" w:author="韩瑞珍" w:date="2022-10-24T14:42:00Z"/>
          <w:rFonts w:ascii="宋体" w:hAnsi="宋体"/>
          <w:sz w:val="24"/>
        </w:rPr>
      </w:pPr>
      <w:del w:id="954" w:author="韩瑞珍" w:date="2022-10-24T14:42:00Z">
        <w:r>
          <w:rPr>
            <w:rFonts w:ascii="宋体" w:hAnsi="宋体" w:cs="Times New Roman"/>
            <w:color w:val="auto"/>
            <w:sz w:val="24"/>
            <w:szCs w:val="24"/>
            <w:rPrChange w:id="955" w:author="陈礼军" w:date="2022-10-25T15:59:00Z">
              <w:rPr>
                <w:rFonts w:ascii="宋体" w:hAnsi="宋体" w:cs="宋体"/>
                <w:color w:val="000000"/>
                <w:sz w:val="24"/>
                <w:szCs w:val="20"/>
              </w:rPr>
            </w:rPrChange>
          </w:rPr>
          <w:delText>2、全部体检完毕后，甲方在收到乙方提供的医疗专用发票后30天内支付相应的款项。</w:delText>
        </w:r>
      </w:del>
    </w:p>
    <w:p>
      <w:pPr>
        <w:spacing w:line="460" w:lineRule="exact"/>
        <w:ind w:firstLine="570"/>
        <w:rPr>
          <w:del w:id="956" w:author="韩瑞珍" w:date="2022-10-24T14:42:00Z"/>
          <w:rFonts w:ascii="宋体" w:hAnsi="宋体"/>
          <w:sz w:val="24"/>
        </w:rPr>
      </w:pPr>
      <w:del w:id="957" w:author="韩瑞珍" w:date="2022-10-24T14:42:00Z">
        <w:r>
          <w:rPr>
            <w:rFonts w:hint="eastAsia" w:ascii="宋体" w:hAnsi="宋体" w:cs="Times New Roman"/>
            <w:color w:val="auto"/>
            <w:sz w:val="24"/>
            <w:szCs w:val="24"/>
            <w:rPrChange w:id="958" w:author="陈礼军" w:date="2022-10-25T15:59:00Z">
              <w:rPr>
                <w:rFonts w:hint="eastAsia" w:ascii="宋体" w:hAnsi="宋体" w:cs="宋体"/>
                <w:color w:val="000000"/>
                <w:sz w:val="24"/>
                <w:szCs w:val="20"/>
              </w:rPr>
            </w:rPrChange>
          </w:rPr>
          <w:delText>四、体检期限</w:delText>
        </w:r>
      </w:del>
    </w:p>
    <w:p>
      <w:pPr>
        <w:spacing w:line="460" w:lineRule="exact"/>
        <w:ind w:firstLine="570"/>
        <w:rPr>
          <w:del w:id="959" w:author="韩瑞珍" w:date="2022-10-24T14:42:00Z"/>
          <w:rFonts w:ascii="宋体" w:hAnsi="宋体"/>
          <w:sz w:val="24"/>
        </w:rPr>
      </w:pPr>
      <w:del w:id="960" w:author="韩瑞珍" w:date="2022-10-24T14:42:00Z">
        <w:r>
          <w:rPr>
            <w:rFonts w:hint="eastAsia" w:ascii="宋体" w:hAnsi="宋体" w:cs="Times New Roman"/>
            <w:color w:val="auto"/>
            <w:sz w:val="24"/>
            <w:szCs w:val="24"/>
            <w:rPrChange w:id="961" w:author="陈礼军" w:date="2022-10-25T15:59:00Z">
              <w:rPr>
                <w:rFonts w:hint="eastAsia" w:ascii="宋体" w:hAnsi="宋体" w:cs="宋体"/>
                <w:color w:val="000000"/>
                <w:sz w:val="24"/>
                <w:szCs w:val="20"/>
              </w:rPr>
            </w:rPrChange>
          </w:rPr>
          <w:delText>体检期限为</w:delText>
        </w:r>
      </w:del>
      <w:del w:id="962" w:author="韩瑞珍" w:date="2022-10-24T14:42:00Z">
        <w:r>
          <w:rPr>
            <w:rFonts w:hint="eastAsia" w:ascii="宋体" w:hAnsi="宋体" w:cs="仿宋_GB2312"/>
            <w:color w:val="auto"/>
            <w:sz w:val="24"/>
            <w:szCs w:val="24"/>
            <w:rPrChange w:id="963" w:author="陈礼军" w:date="2022-10-25T15:59:00Z">
              <w:rPr>
                <w:rFonts w:hint="eastAsia" w:ascii="宋体" w:hAnsi="宋体" w:cs="仿宋_GB2312"/>
                <w:color w:val="000000"/>
                <w:sz w:val="24"/>
                <w:szCs w:val="20"/>
              </w:rPr>
            </w:rPrChange>
          </w:rPr>
          <w:delText>合同签订之日起至</w:delText>
        </w:r>
      </w:del>
      <w:del w:id="964" w:author="韩瑞珍" w:date="2022-10-24T14:42:00Z">
        <w:r>
          <w:rPr>
            <w:rFonts w:ascii="宋体" w:hAnsi="宋体" w:cs="仿宋_GB2312"/>
            <w:color w:val="auto"/>
            <w:sz w:val="24"/>
            <w:szCs w:val="24"/>
            <w:rPrChange w:id="965" w:author="陈礼军" w:date="2022-10-25T15:59:00Z">
              <w:rPr>
                <w:rFonts w:ascii="宋体" w:hAnsi="宋体" w:cs="仿宋_GB2312"/>
                <w:color w:val="000000"/>
                <w:sz w:val="24"/>
                <w:szCs w:val="20"/>
              </w:rPr>
            </w:rPrChange>
          </w:rPr>
          <w:delText>2023年6月30日</w:delText>
        </w:r>
      </w:del>
      <w:del w:id="966" w:author="韩瑞珍" w:date="2022-10-24T14:42:00Z">
        <w:r>
          <w:rPr>
            <w:rFonts w:hint="eastAsia" w:ascii="宋体" w:hAnsi="宋体" w:cs="Times New Roman"/>
            <w:color w:val="auto"/>
            <w:sz w:val="24"/>
            <w:szCs w:val="24"/>
            <w:rPrChange w:id="967" w:author="陈礼军" w:date="2022-10-25T15:59:00Z">
              <w:rPr>
                <w:rFonts w:hint="eastAsia" w:ascii="宋体" w:hAnsi="宋体" w:cs="宋体"/>
                <w:color w:val="000000"/>
                <w:sz w:val="24"/>
                <w:szCs w:val="20"/>
              </w:rPr>
            </w:rPrChange>
          </w:rPr>
          <w:delText>，甲方员工可在该期限内除周日外自行选择体检时间。体检期限届满后，甲方可根据实际情况，适当延长体检期限，乙方应给予配合。</w:delText>
        </w:r>
      </w:del>
    </w:p>
    <w:p>
      <w:pPr>
        <w:spacing w:line="460" w:lineRule="exact"/>
        <w:ind w:firstLine="570"/>
        <w:rPr>
          <w:del w:id="968" w:author="韩瑞珍" w:date="2022-10-24T14:42:00Z"/>
          <w:rFonts w:ascii="宋体" w:hAnsi="宋体"/>
          <w:sz w:val="24"/>
        </w:rPr>
      </w:pPr>
      <w:del w:id="969" w:author="韩瑞珍" w:date="2022-10-24T14:42:00Z">
        <w:r>
          <w:rPr>
            <w:rFonts w:hint="eastAsia" w:ascii="宋体" w:hAnsi="宋体" w:cs="Times New Roman"/>
            <w:color w:val="auto"/>
            <w:sz w:val="24"/>
            <w:szCs w:val="24"/>
            <w:rPrChange w:id="970" w:author="陈礼军" w:date="2022-10-25T15:59:00Z">
              <w:rPr>
                <w:rFonts w:hint="eastAsia" w:ascii="宋体" w:hAnsi="宋体" w:cs="宋体"/>
                <w:color w:val="000000"/>
                <w:sz w:val="24"/>
                <w:szCs w:val="20"/>
              </w:rPr>
            </w:rPrChange>
          </w:rPr>
          <w:delText>五、其它</w:delText>
        </w:r>
      </w:del>
    </w:p>
    <w:p>
      <w:pPr>
        <w:spacing w:line="460" w:lineRule="exact"/>
        <w:ind w:firstLine="570"/>
        <w:rPr>
          <w:del w:id="971" w:author="韩瑞珍" w:date="2022-10-24T14:42:00Z"/>
          <w:rFonts w:ascii="宋体" w:hAnsi="宋体"/>
          <w:sz w:val="24"/>
        </w:rPr>
      </w:pPr>
      <w:del w:id="972" w:author="韩瑞珍" w:date="2022-10-24T14:42:00Z">
        <w:r>
          <w:rPr>
            <w:rFonts w:ascii="宋体" w:hAnsi="宋体" w:cs="Times New Roman"/>
            <w:color w:val="auto"/>
            <w:sz w:val="24"/>
            <w:szCs w:val="24"/>
            <w:rPrChange w:id="973" w:author="陈礼军" w:date="2022-10-25T15:59:00Z">
              <w:rPr>
                <w:rFonts w:ascii="宋体" w:hAnsi="宋体" w:cs="宋体"/>
                <w:color w:val="000000"/>
                <w:sz w:val="24"/>
                <w:szCs w:val="20"/>
              </w:rPr>
            </w:rPrChange>
          </w:rPr>
          <w:delText>1、本协议自双方加盖合同专用章或公章之日起生效。</w:delText>
        </w:r>
      </w:del>
    </w:p>
    <w:p>
      <w:pPr>
        <w:spacing w:line="460" w:lineRule="exact"/>
        <w:ind w:firstLine="570"/>
        <w:rPr>
          <w:del w:id="974" w:author="韩瑞珍" w:date="2022-10-24T14:42:00Z"/>
          <w:rFonts w:ascii="宋体" w:hAnsi="宋体"/>
          <w:sz w:val="24"/>
        </w:rPr>
      </w:pPr>
      <w:del w:id="975" w:author="韩瑞珍" w:date="2022-10-24T14:42:00Z">
        <w:r>
          <w:rPr>
            <w:rFonts w:ascii="宋体" w:hAnsi="宋体" w:cs="Times New Roman"/>
            <w:color w:val="auto"/>
            <w:sz w:val="24"/>
            <w:szCs w:val="24"/>
            <w:rPrChange w:id="976" w:author="陈礼军" w:date="2022-10-25T15:59:00Z">
              <w:rPr>
                <w:rFonts w:ascii="宋体" w:hAnsi="宋体" w:cs="宋体"/>
                <w:color w:val="000000"/>
                <w:sz w:val="24"/>
                <w:szCs w:val="20"/>
              </w:rPr>
            </w:rPrChange>
          </w:rPr>
          <w:delText>2、本协议一式二份，甲乙双方各执一份，具有同等法律效力。</w:delText>
        </w:r>
      </w:del>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cs="Times New Roman"/>
          <w:color w:val="auto"/>
          <w:sz w:val="24"/>
          <w:szCs w:val="24"/>
          <w:rPrChange w:id="977" w:author="陈礼军" w:date="2022-10-25T15:59:00Z">
            <w:rPr>
              <w:rFonts w:hint="eastAsia" w:ascii="宋体" w:hAnsi="宋体" w:cs="宋体"/>
              <w:color w:val="000000"/>
              <w:sz w:val="24"/>
              <w:szCs w:val="20"/>
            </w:rPr>
          </w:rPrChange>
        </w:rPr>
        <w:t>甲方：（盖章）</w:t>
      </w:r>
      <w:r>
        <w:rPr>
          <w:rFonts w:ascii="宋体" w:hAnsi="宋体" w:cs="Times New Roman"/>
          <w:color w:val="auto"/>
          <w:sz w:val="24"/>
          <w:szCs w:val="24"/>
          <w:rPrChange w:id="978"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79" w:author="陈礼军" w:date="2022-10-25T15:59:00Z">
            <w:rPr>
              <w:rFonts w:hint="eastAsia" w:ascii="宋体" w:hAnsi="宋体" w:cs="宋体"/>
              <w:color w:val="000000"/>
              <w:sz w:val="24"/>
              <w:szCs w:val="20"/>
            </w:rPr>
          </w:rPrChange>
        </w:rPr>
        <w:t>乙方：（盖章）</w:t>
      </w:r>
    </w:p>
    <w:p>
      <w:pPr>
        <w:spacing w:line="460" w:lineRule="exact"/>
        <w:ind w:firstLine="480" w:firstLineChars="200"/>
        <w:rPr>
          <w:rFonts w:ascii="宋体" w:hAnsi="宋体"/>
          <w:sz w:val="24"/>
        </w:rPr>
      </w:pPr>
      <w:r>
        <w:rPr>
          <w:rFonts w:hint="eastAsia" w:ascii="宋体" w:hAnsi="宋体" w:cs="Times New Roman"/>
          <w:color w:val="auto"/>
          <w:sz w:val="24"/>
          <w:szCs w:val="24"/>
          <w:rPrChange w:id="980" w:author="陈礼军" w:date="2022-10-25T15:59:00Z">
            <w:rPr>
              <w:rFonts w:hint="eastAsia" w:ascii="宋体" w:hAnsi="宋体" w:cs="宋体"/>
              <w:color w:val="000000"/>
              <w:sz w:val="24"/>
              <w:szCs w:val="20"/>
            </w:rPr>
          </w:rPrChange>
        </w:rPr>
        <w:t>代表人：</w:t>
      </w:r>
      <w:r>
        <w:rPr>
          <w:rFonts w:ascii="宋体" w:hAnsi="宋体" w:cs="Times New Roman"/>
          <w:color w:val="auto"/>
          <w:sz w:val="24"/>
          <w:szCs w:val="24"/>
          <w:rPrChange w:id="981"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82" w:author="陈礼军" w:date="2022-10-25T15:59:00Z">
            <w:rPr>
              <w:rFonts w:hint="eastAsia" w:ascii="宋体" w:hAnsi="宋体" w:cs="宋体"/>
              <w:color w:val="000000"/>
              <w:sz w:val="24"/>
              <w:szCs w:val="20"/>
            </w:rPr>
          </w:rPrChange>
        </w:rPr>
        <w:t>代表人：</w:t>
      </w:r>
    </w:p>
    <w:p>
      <w:pPr>
        <w:widowControl/>
        <w:spacing w:line="460" w:lineRule="exact"/>
        <w:ind w:firstLine="480" w:firstLineChars="200"/>
        <w:jc w:val="left"/>
        <w:rPr>
          <w:rFonts w:ascii="宋体" w:hAnsi="宋体"/>
          <w:sz w:val="24"/>
        </w:rPr>
      </w:pPr>
      <w:r>
        <w:rPr>
          <w:rFonts w:hint="eastAsia" w:ascii="宋体" w:hAnsi="宋体" w:cs="Times New Roman"/>
          <w:color w:val="auto"/>
          <w:sz w:val="24"/>
          <w:szCs w:val="24"/>
          <w:rPrChange w:id="983" w:author="陈礼军" w:date="2022-10-25T15:59:00Z">
            <w:rPr>
              <w:rFonts w:hint="eastAsia" w:ascii="宋体" w:hAnsi="宋体" w:cs="宋体"/>
              <w:color w:val="000000"/>
              <w:sz w:val="24"/>
              <w:szCs w:val="20"/>
            </w:rPr>
          </w:rPrChange>
        </w:rPr>
        <w:t>联系电话：</w:t>
      </w:r>
      <w:r>
        <w:rPr>
          <w:rFonts w:ascii="宋体" w:hAnsi="宋体" w:cs="Times New Roman"/>
          <w:color w:val="auto"/>
          <w:sz w:val="24"/>
          <w:szCs w:val="24"/>
          <w:rPrChange w:id="984"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85" w:author="陈礼军" w:date="2022-10-25T15:59:00Z">
            <w:rPr>
              <w:rFonts w:hint="eastAsia" w:ascii="宋体" w:hAnsi="宋体" w:cs="宋体"/>
              <w:color w:val="000000"/>
              <w:sz w:val="24"/>
              <w:szCs w:val="20"/>
            </w:rPr>
          </w:rPrChange>
        </w:rPr>
        <w:t>联系电话：</w:t>
      </w:r>
    </w:p>
    <w:p>
      <w:pPr>
        <w:widowControl/>
        <w:spacing w:line="460" w:lineRule="exact"/>
        <w:ind w:firstLine="480" w:firstLineChars="200"/>
        <w:jc w:val="left"/>
        <w:rPr>
          <w:rFonts w:ascii="仿宋_GB2312" w:eastAsia="仿宋_GB2312"/>
          <w:sz w:val="28"/>
          <w:szCs w:val="28"/>
        </w:rPr>
      </w:pPr>
      <w:r>
        <w:rPr>
          <w:rFonts w:ascii="宋体" w:hAnsi="宋体" w:cs="Times New Roman"/>
          <w:color w:val="auto"/>
          <w:sz w:val="24"/>
          <w:szCs w:val="24"/>
          <w:rPrChange w:id="986" w:author="陈礼军" w:date="2022-10-25T15:59:00Z">
            <w:rPr>
              <w:rFonts w:ascii="宋体" w:hAnsi="宋体" w:cs="宋体"/>
              <w:color w:val="000000"/>
              <w:sz w:val="24"/>
              <w:szCs w:val="20"/>
            </w:rPr>
          </w:rPrChange>
        </w:rPr>
        <w:t xml:space="preserve">2022 </w:t>
      </w:r>
      <w:r>
        <w:rPr>
          <w:rFonts w:hint="eastAsia" w:ascii="宋体" w:hAnsi="宋体" w:cs="Times New Roman"/>
          <w:color w:val="auto"/>
          <w:sz w:val="24"/>
          <w:szCs w:val="24"/>
          <w:rPrChange w:id="987" w:author="陈礼军" w:date="2022-10-25T15:59:00Z">
            <w:rPr>
              <w:rFonts w:hint="eastAsia" w:ascii="宋体" w:hAnsi="宋体" w:cs="宋体"/>
              <w:color w:val="000000"/>
              <w:sz w:val="24"/>
              <w:szCs w:val="20"/>
            </w:rPr>
          </w:rPrChange>
        </w:rPr>
        <w:t>年</w:t>
      </w:r>
      <w:r>
        <w:rPr>
          <w:rFonts w:ascii="宋体" w:hAnsi="宋体" w:cs="Times New Roman"/>
          <w:color w:val="auto"/>
          <w:sz w:val="24"/>
          <w:szCs w:val="24"/>
          <w:rPrChange w:id="988"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89" w:author="陈礼军" w:date="2022-10-25T15:59:00Z">
            <w:rPr>
              <w:rFonts w:hint="eastAsia" w:ascii="宋体" w:hAnsi="宋体" w:cs="宋体"/>
              <w:color w:val="000000"/>
              <w:sz w:val="24"/>
              <w:szCs w:val="20"/>
            </w:rPr>
          </w:rPrChange>
        </w:rPr>
        <w:t>月</w:t>
      </w:r>
      <w:r>
        <w:rPr>
          <w:rFonts w:ascii="宋体" w:hAnsi="宋体" w:cs="Times New Roman"/>
          <w:color w:val="auto"/>
          <w:sz w:val="24"/>
          <w:szCs w:val="24"/>
          <w:rPrChange w:id="990"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91" w:author="陈礼军" w:date="2022-10-25T15:59:00Z">
            <w:rPr>
              <w:rFonts w:hint="eastAsia" w:ascii="宋体" w:hAnsi="宋体" w:cs="宋体"/>
              <w:color w:val="000000"/>
              <w:sz w:val="24"/>
              <w:szCs w:val="20"/>
            </w:rPr>
          </w:rPrChange>
        </w:rPr>
        <w:t>日</w:t>
      </w:r>
      <w:r>
        <w:rPr>
          <w:rFonts w:ascii="宋体" w:hAnsi="宋体" w:cs="Times New Roman"/>
          <w:color w:val="auto"/>
          <w:sz w:val="24"/>
          <w:szCs w:val="24"/>
          <w:rPrChange w:id="992" w:author="陈礼军" w:date="2022-10-25T15:59:00Z">
            <w:rPr>
              <w:rFonts w:ascii="宋体" w:hAnsi="宋体" w:cs="宋体"/>
              <w:color w:val="000000"/>
              <w:sz w:val="24"/>
              <w:szCs w:val="20"/>
            </w:rPr>
          </w:rPrChange>
        </w:rPr>
        <w:t xml:space="preserve">                         2022年   </w:t>
      </w:r>
      <w:r>
        <w:rPr>
          <w:rFonts w:hint="eastAsia" w:ascii="宋体" w:hAnsi="宋体" w:cs="Times New Roman"/>
          <w:color w:val="auto"/>
          <w:sz w:val="24"/>
          <w:szCs w:val="24"/>
          <w:rPrChange w:id="993" w:author="陈礼军" w:date="2022-10-25T15:59:00Z">
            <w:rPr>
              <w:rFonts w:hint="eastAsia" w:ascii="宋体" w:hAnsi="宋体" w:cs="宋体"/>
              <w:color w:val="000000"/>
              <w:sz w:val="24"/>
              <w:szCs w:val="20"/>
            </w:rPr>
          </w:rPrChange>
        </w:rPr>
        <w:t>月</w:t>
      </w:r>
      <w:r>
        <w:rPr>
          <w:rFonts w:ascii="宋体" w:hAnsi="宋体" w:cs="Times New Roman"/>
          <w:color w:val="auto"/>
          <w:sz w:val="24"/>
          <w:szCs w:val="24"/>
          <w:rPrChange w:id="994"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995" w:author="陈礼军" w:date="2022-10-25T15:59:00Z">
            <w:rPr>
              <w:rFonts w:hint="eastAsia" w:ascii="宋体" w:hAnsi="宋体" w:cs="宋体"/>
              <w:color w:val="000000"/>
              <w:sz w:val="24"/>
              <w:szCs w:val="20"/>
            </w:rPr>
          </w:rPrChange>
        </w:rPr>
        <w:t>日</w:t>
      </w:r>
    </w:p>
    <w:p>
      <w:pPr>
        <w:widowControl/>
        <w:jc w:val="left"/>
        <w:rPr>
          <w:rFonts w:ascii="仿宋_GB2312" w:eastAsia="仿宋_GB2312"/>
          <w:sz w:val="28"/>
          <w:szCs w:val="28"/>
        </w:rPr>
      </w:pPr>
    </w:p>
    <w:p>
      <w:pPr>
        <w:widowControl/>
        <w:ind w:firstLine="480" w:firstLineChars="200"/>
        <w:jc w:val="left"/>
        <w:rPr>
          <w:rFonts w:ascii="仿宋_GB2312" w:hAnsi="Courier New"/>
          <w:b/>
          <w:sz w:val="36"/>
        </w:rPr>
      </w:pPr>
      <w:r>
        <w:rPr>
          <w:rFonts w:ascii="宋体" w:hAnsi="宋体" w:cs="Times New Roman"/>
          <w:color w:val="auto"/>
          <w:sz w:val="24"/>
          <w:szCs w:val="24"/>
          <w:rPrChange w:id="996" w:author="陈礼军" w:date="2022-10-25T15:59:00Z">
            <w:rPr>
              <w:rFonts w:ascii="宋体" w:hAnsi="宋体" w:cs="宋体"/>
              <w:color w:val="000000"/>
              <w:sz w:val="24"/>
              <w:szCs w:val="20"/>
            </w:rPr>
          </w:rPrChange>
        </w:rPr>
        <w:br w:type="page"/>
      </w:r>
      <w:r>
        <w:rPr>
          <w:rFonts w:hint="eastAsia" w:ascii="黑体" w:hAnsi="Courier New" w:cs="Times New Roman"/>
          <w:b/>
          <w:color w:val="auto"/>
          <w:sz w:val="36"/>
          <w:szCs w:val="24"/>
          <w:rPrChange w:id="997" w:author="陈礼军" w:date="2022-10-25T15:59:00Z">
            <w:rPr>
              <w:rFonts w:hint="eastAsia" w:ascii="黑体" w:hAnsi="Courier New" w:cs="宋体"/>
              <w:b/>
              <w:color w:val="000000"/>
              <w:sz w:val="36"/>
              <w:szCs w:val="20"/>
            </w:rPr>
          </w:rPrChange>
        </w:rPr>
        <w:t>第五部分　　</w:t>
      </w:r>
      <w:r>
        <w:rPr>
          <w:rFonts w:hint="eastAsia" w:ascii="仿宋_GB2312" w:hAnsi="Courier New" w:cs="Times New Roman"/>
          <w:b/>
          <w:color w:val="auto"/>
          <w:sz w:val="36"/>
          <w:szCs w:val="24"/>
          <w:rPrChange w:id="998" w:author="陈礼军" w:date="2022-10-25T15:59:00Z">
            <w:rPr>
              <w:rFonts w:hint="eastAsia" w:ascii="仿宋_GB2312" w:hAnsi="Courier New" w:cs="宋体"/>
              <w:b/>
              <w:color w:val="000000"/>
              <w:sz w:val="36"/>
              <w:szCs w:val="20"/>
            </w:rPr>
          </w:rPrChange>
        </w:rPr>
        <w:t>附件——报价文件格式</w:t>
      </w:r>
    </w:p>
    <w:p>
      <w:pPr>
        <w:jc w:val="center"/>
        <w:rPr>
          <w:rFonts w:ascii="黑体" w:hAnsi="Courier New" w:eastAsia="黑体"/>
          <w:b/>
          <w:sz w:val="36"/>
        </w:rPr>
      </w:pPr>
    </w:p>
    <w:p>
      <w:pPr>
        <w:jc w:val="center"/>
        <w:rPr>
          <w:rFonts w:ascii="黑体" w:hAnsi="Courier New" w:eastAsia="黑体"/>
          <w:b/>
          <w:sz w:val="36"/>
        </w:rPr>
      </w:pPr>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cs="Times New Roman"/>
          <w:b/>
          <w:color w:val="auto"/>
          <w:sz w:val="72"/>
          <w:szCs w:val="24"/>
          <w:rPrChange w:id="999" w:author="陈礼军" w:date="2022-10-25T15:59:00Z">
            <w:rPr>
              <w:rFonts w:hint="eastAsia" w:ascii="仿宋_GB2312" w:hAnsi="Courier New" w:eastAsia="仿宋_GB2312" w:cs="宋体"/>
              <w:b/>
              <w:color w:val="000000"/>
              <w:sz w:val="72"/>
              <w:szCs w:val="20"/>
            </w:rPr>
          </w:rPrChange>
        </w:rPr>
        <w:t>报</w:t>
      </w:r>
      <w:r>
        <w:rPr>
          <w:rFonts w:ascii="仿宋_GB2312" w:hAnsi="Courier New" w:eastAsia="仿宋_GB2312" w:cs="Times New Roman"/>
          <w:b/>
          <w:color w:val="auto"/>
          <w:sz w:val="72"/>
          <w:szCs w:val="24"/>
          <w:rPrChange w:id="1000" w:author="陈礼军" w:date="2022-10-25T15:59:00Z">
            <w:rPr>
              <w:rFonts w:ascii="仿宋_GB2312" w:hAnsi="Courier New" w:eastAsia="仿宋_GB2312" w:cs="宋体"/>
              <w:b/>
              <w:color w:val="000000"/>
              <w:sz w:val="72"/>
              <w:szCs w:val="20"/>
            </w:rPr>
          </w:rPrChange>
        </w:rPr>
        <w:t xml:space="preserve"> </w:t>
      </w:r>
      <w:r>
        <w:rPr>
          <w:rFonts w:hint="eastAsia" w:ascii="仿宋_GB2312" w:hAnsi="Courier New" w:eastAsia="仿宋_GB2312" w:cs="Times New Roman"/>
          <w:b/>
          <w:color w:val="auto"/>
          <w:sz w:val="72"/>
          <w:szCs w:val="24"/>
          <w:rPrChange w:id="1001" w:author="陈礼军" w:date="2022-10-25T15:59:00Z">
            <w:rPr>
              <w:rFonts w:hint="eastAsia" w:ascii="仿宋_GB2312" w:hAnsi="Courier New" w:eastAsia="仿宋_GB2312" w:cs="宋体"/>
              <w:b/>
              <w:color w:val="000000"/>
              <w:sz w:val="72"/>
              <w:szCs w:val="20"/>
            </w:rPr>
          </w:rPrChange>
        </w:rPr>
        <w:t>价</w:t>
      </w:r>
      <w:r>
        <w:rPr>
          <w:rFonts w:ascii="仿宋_GB2312" w:hAnsi="Courier New" w:eastAsia="仿宋_GB2312" w:cs="Times New Roman"/>
          <w:b/>
          <w:color w:val="auto"/>
          <w:sz w:val="72"/>
          <w:szCs w:val="24"/>
          <w:rPrChange w:id="1002" w:author="陈礼军" w:date="2022-10-25T15:59:00Z">
            <w:rPr>
              <w:rFonts w:ascii="仿宋_GB2312" w:hAnsi="Courier New" w:eastAsia="仿宋_GB2312" w:cs="宋体"/>
              <w:b/>
              <w:color w:val="000000"/>
              <w:sz w:val="72"/>
              <w:szCs w:val="20"/>
            </w:rPr>
          </w:rPrChange>
        </w:rPr>
        <w:t xml:space="preserve"> </w:t>
      </w:r>
      <w:r>
        <w:rPr>
          <w:rFonts w:hint="eastAsia" w:ascii="仿宋_GB2312" w:hAnsi="Courier New" w:eastAsia="仿宋_GB2312" w:cs="Times New Roman"/>
          <w:b/>
          <w:color w:val="auto"/>
          <w:sz w:val="72"/>
          <w:szCs w:val="24"/>
          <w:rPrChange w:id="1003" w:author="陈礼军" w:date="2022-10-25T15:59:00Z">
            <w:rPr>
              <w:rFonts w:hint="eastAsia" w:ascii="仿宋_GB2312" w:hAnsi="Courier New" w:eastAsia="仿宋_GB2312" w:cs="宋体"/>
              <w:b/>
              <w:color w:val="000000"/>
              <w:sz w:val="72"/>
              <w:szCs w:val="20"/>
            </w:rPr>
          </w:rPrChange>
        </w:rPr>
        <w:t>文</w:t>
      </w:r>
      <w:r>
        <w:rPr>
          <w:rFonts w:ascii="仿宋_GB2312" w:hAnsi="Courier New" w:eastAsia="仿宋_GB2312" w:cs="Times New Roman"/>
          <w:b/>
          <w:color w:val="auto"/>
          <w:sz w:val="72"/>
          <w:szCs w:val="24"/>
          <w:rPrChange w:id="1004" w:author="陈礼军" w:date="2022-10-25T15:59:00Z">
            <w:rPr>
              <w:rFonts w:ascii="仿宋_GB2312" w:hAnsi="Courier New" w:eastAsia="仿宋_GB2312" w:cs="宋体"/>
              <w:b/>
              <w:color w:val="000000"/>
              <w:sz w:val="72"/>
              <w:szCs w:val="20"/>
            </w:rPr>
          </w:rPrChange>
        </w:rPr>
        <w:t xml:space="preserve"> </w:t>
      </w:r>
      <w:r>
        <w:rPr>
          <w:rFonts w:hint="eastAsia" w:ascii="仿宋_GB2312" w:hAnsi="Courier New" w:eastAsia="仿宋_GB2312" w:cs="Times New Roman"/>
          <w:b/>
          <w:color w:val="auto"/>
          <w:sz w:val="72"/>
          <w:szCs w:val="24"/>
          <w:rPrChange w:id="1005" w:author="陈礼军" w:date="2022-10-25T15:59:00Z">
            <w:rPr>
              <w:rFonts w:hint="eastAsia" w:ascii="仿宋_GB2312" w:hAnsi="Courier New" w:eastAsia="仿宋_GB2312" w:cs="宋体"/>
              <w:b/>
              <w:color w:val="000000"/>
              <w:sz w:val="72"/>
              <w:szCs w:val="20"/>
            </w:rPr>
          </w:rPrChange>
        </w:rPr>
        <w:t>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cs="Times New Roman"/>
          <w:b/>
          <w:color w:val="auto"/>
          <w:sz w:val="36"/>
          <w:szCs w:val="24"/>
          <w:rPrChange w:id="1006" w:author="陈礼军" w:date="2022-10-25T15:59:00Z">
            <w:rPr>
              <w:rFonts w:hint="eastAsia" w:ascii="仿宋_GB2312" w:hAnsi="Courier New" w:eastAsia="仿宋_GB2312" w:cs="宋体"/>
              <w:b/>
              <w:color w:val="000000"/>
              <w:sz w:val="36"/>
              <w:szCs w:val="20"/>
            </w:rPr>
          </w:rPrChange>
        </w:rPr>
        <w:t>比选项目名称：</w:t>
      </w:r>
    </w:p>
    <w:p>
      <w:pPr>
        <w:rPr>
          <w:rFonts w:ascii="黑体" w:hAnsi="Courier New" w:eastAsia="黑体"/>
          <w:b/>
          <w:sz w:val="36"/>
        </w:rPr>
      </w:pPr>
    </w:p>
    <w:p>
      <w:pPr>
        <w:rPr>
          <w:rFonts w:ascii="仿宋_GB2312" w:hAnsi="Courier New" w:eastAsia="仿宋_GB2312"/>
          <w:b/>
          <w:sz w:val="36"/>
        </w:rPr>
      </w:pPr>
      <w:r>
        <w:rPr>
          <w:rFonts w:hint="eastAsia" w:ascii="仿宋_GB2312" w:hAnsi="Courier New" w:eastAsia="仿宋_GB2312" w:cs="Times New Roman"/>
          <w:b/>
          <w:color w:val="auto"/>
          <w:sz w:val="36"/>
          <w:szCs w:val="24"/>
          <w:rPrChange w:id="1007" w:author="陈礼军" w:date="2022-10-25T15:59:00Z">
            <w:rPr>
              <w:rFonts w:hint="eastAsia" w:ascii="仿宋_GB2312" w:hAnsi="Courier New" w:eastAsia="仿宋_GB2312" w:cs="宋体"/>
              <w:b/>
              <w:color w:val="000000"/>
              <w:sz w:val="36"/>
              <w:szCs w:val="20"/>
            </w:rPr>
          </w:rPrChange>
        </w:rPr>
        <w:t xml:space="preserve">       报价人名称 ： </w:t>
      </w:r>
    </w:p>
    <w:p>
      <w:pPr>
        <w:rPr>
          <w:rFonts w:ascii="仿宋_GB2312" w:hAnsi="Courier New" w:eastAsia="仿宋_GB2312"/>
          <w:b/>
          <w:sz w:val="36"/>
          <w:u w:val="single"/>
        </w:rPr>
      </w:pPr>
    </w:p>
    <w:p>
      <w:pPr>
        <w:rPr>
          <w:rFonts w:ascii="黑体" w:hAnsi="Courier New" w:eastAsia="黑体"/>
          <w:b/>
          <w:sz w:val="36"/>
        </w:rPr>
      </w:pPr>
      <w:r>
        <w:rPr>
          <w:rFonts w:hint="eastAsia" w:ascii="仿宋_GB2312" w:hAnsi="Courier New" w:eastAsia="仿宋_GB2312" w:cs="Times New Roman"/>
          <w:b/>
          <w:color w:val="auto"/>
          <w:sz w:val="36"/>
          <w:szCs w:val="24"/>
          <w:rPrChange w:id="1008" w:author="陈礼军" w:date="2022-10-25T15:59:00Z">
            <w:rPr>
              <w:rFonts w:hint="eastAsia" w:ascii="仿宋_GB2312" w:hAnsi="Courier New" w:eastAsia="仿宋_GB2312" w:cs="宋体"/>
              <w:b/>
              <w:color w:val="000000"/>
              <w:sz w:val="36"/>
              <w:szCs w:val="20"/>
            </w:rPr>
          </w:rPrChange>
        </w:rPr>
        <w:t xml:space="preserve">       日       期 ：</w:t>
      </w:r>
    </w:p>
    <w:p>
      <w:pPr>
        <w:rPr>
          <w:rFonts w:ascii="黑体" w:hAnsi="Courier New" w:eastAsia="黑体"/>
          <w:b/>
          <w:sz w:val="36"/>
        </w:rPr>
      </w:pPr>
    </w:p>
    <w:p>
      <w:pPr>
        <w:spacing w:line="360" w:lineRule="auto"/>
        <w:ind w:firstLine="420" w:firstLineChars="200"/>
      </w:pPr>
    </w:p>
    <w:p>
      <w:pPr>
        <w:widowControl/>
        <w:jc w:val="left"/>
      </w:pPr>
      <w:r>
        <w:rPr>
          <w:rFonts w:ascii="Times New Roman" w:hAnsi="Times New Roman" w:cs="Times New Roman"/>
          <w:color w:val="auto"/>
          <w:sz w:val="21"/>
          <w:szCs w:val="24"/>
          <w:rPrChange w:id="1009" w:author="陈礼军" w:date="2022-10-25T15:59:00Z">
            <w:rPr>
              <w:rFonts w:ascii="宋体" w:hAnsi="宋体" w:cs="宋体"/>
              <w:color w:val="000000"/>
              <w:sz w:val="20"/>
              <w:szCs w:val="20"/>
            </w:rPr>
          </w:rPrChange>
        </w:rPr>
        <w:br w:type="page"/>
      </w:r>
    </w:p>
    <w:p>
      <w:pPr>
        <w:pStyle w:val="29"/>
        <w:jc w:val="left"/>
        <w:rPr>
          <w:rFonts w:ascii="仿宋_GB2312" w:eastAsia="仿宋_GB2312"/>
        </w:rPr>
      </w:pPr>
      <w:r>
        <w:rPr>
          <w:rFonts w:hint="eastAsia" w:hAnsi="Courier New" w:cs="Times New Roman"/>
          <w:color w:val="auto"/>
          <w:sz w:val="21"/>
          <w:rPrChange w:id="1010" w:author="陈礼军" w:date="2022-10-25T15:59:00Z">
            <w:rPr>
              <w:rFonts w:hint="eastAsia" w:hAnsi="宋体" w:cs="宋体"/>
              <w:color w:val="000000"/>
              <w:sz w:val="21"/>
            </w:rPr>
          </w:rPrChange>
        </w:rPr>
        <w:t>附件１</w:t>
      </w:r>
      <w:r>
        <w:rPr>
          <w:rFonts w:hAnsi="Courier New" w:cs="Times New Roman"/>
          <w:color w:val="auto"/>
          <w:sz w:val="21"/>
          <w:rPrChange w:id="1011" w:author="陈礼军" w:date="2022-10-25T15:59:00Z">
            <w:rPr>
              <w:rFonts w:hAnsi="宋体" w:cs="宋体"/>
              <w:color w:val="000000"/>
              <w:sz w:val="21"/>
            </w:rPr>
          </w:rPrChange>
        </w:rPr>
        <w:t xml:space="preserve"> </w:t>
      </w:r>
      <w:r>
        <w:rPr>
          <w:rFonts w:hint="eastAsia" w:ascii="Times New Roman" w:hAnsi="Times New Roman" w:cs="Times New Roman"/>
          <w:b/>
          <w:bCs/>
          <w:color w:val="auto"/>
          <w:sz w:val="36"/>
          <w:rPrChange w:id="1012" w:author="陈礼军" w:date="2022-10-25T15:59:00Z">
            <w:rPr>
              <w:rFonts w:hint="eastAsia" w:ascii="Times New Roman" w:hAnsi="Times New Roman" w:cs="宋体"/>
              <w:b/>
              <w:bCs/>
              <w:color w:val="000000"/>
              <w:sz w:val="36"/>
            </w:rPr>
          </w:rPrChange>
        </w:rPr>
        <w:t>报价书</w:t>
      </w:r>
    </w:p>
    <w:p>
      <w:pPr>
        <w:pStyle w:val="9"/>
        <w:spacing w:line="420" w:lineRule="exact"/>
        <w:jc w:val="left"/>
      </w:pPr>
    </w:p>
    <w:p>
      <w:pPr>
        <w:spacing w:line="420" w:lineRule="exact"/>
        <w:rPr>
          <w:rFonts w:ascii="宋体" w:hAnsi="宋体"/>
          <w:strike/>
          <w:sz w:val="24"/>
        </w:rPr>
      </w:pPr>
      <w:r>
        <w:rPr>
          <w:rFonts w:hint="eastAsia" w:ascii="宋体" w:hAnsi="宋体" w:cs="Times New Roman"/>
          <w:color w:val="auto"/>
          <w:sz w:val="24"/>
          <w:szCs w:val="24"/>
          <w:rPrChange w:id="1013" w:author="陈礼军" w:date="2022-10-25T15:59:00Z">
            <w:rPr>
              <w:rFonts w:hint="eastAsia" w:ascii="宋体" w:hAnsi="宋体" w:cs="宋体"/>
              <w:color w:val="000000"/>
              <w:sz w:val="24"/>
              <w:szCs w:val="20"/>
            </w:rPr>
          </w:rPrChange>
        </w:rPr>
        <w:t>致：</w:t>
      </w:r>
      <w:r>
        <w:rPr>
          <w:rFonts w:ascii="宋体" w:hAnsi="宋体" w:cs="Times New Roman"/>
          <w:color w:val="auto"/>
          <w:sz w:val="24"/>
          <w:szCs w:val="24"/>
          <w:rPrChange w:id="1014"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u w:val="single"/>
          <w:rPrChange w:id="1015" w:author="陈礼军" w:date="2022-10-25T15:59:00Z">
            <w:rPr>
              <w:rFonts w:hint="eastAsia" w:ascii="宋体" w:hAnsi="宋体" w:cs="宋体"/>
              <w:color w:val="000000"/>
              <w:sz w:val="24"/>
              <w:szCs w:val="20"/>
              <w:u w:val="single"/>
            </w:rPr>
          </w:rPrChange>
        </w:rPr>
        <w:t>福建广电网络集团股份有限公司</w:t>
      </w:r>
      <w:del w:id="1016" w:author="黄雅珊" w:date="2022-11-24T16:20:39Z">
        <w:r>
          <w:rPr>
            <w:rFonts w:hint="default" w:ascii="宋体" w:hAnsi="宋体" w:cs="Times New Roman"/>
            <w:color w:val="auto"/>
            <w:sz w:val="24"/>
            <w:szCs w:val="24"/>
            <w:u w:val="single"/>
            <w:rPrChange w:id="1017" w:author="陈礼军" w:date="2022-10-25T15:59:00Z">
              <w:rPr>
                <w:rFonts w:hint="eastAsia" w:ascii="宋体" w:hAnsi="宋体" w:cs="宋体"/>
                <w:color w:val="000000"/>
                <w:sz w:val="24"/>
                <w:szCs w:val="20"/>
                <w:u w:val="single"/>
              </w:rPr>
            </w:rPrChange>
          </w:rPr>
          <w:delText>泉州</w:delText>
        </w:r>
      </w:del>
      <w:ins w:id="1018" w:author="黄雅珊" w:date="2022-11-24T16:20:40Z">
        <w:r>
          <w:rPr>
            <w:rFonts w:hint="eastAsia" w:ascii="宋体" w:hAnsi="宋体" w:cs="Times New Roman"/>
            <w:color w:val="auto"/>
            <w:sz w:val="24"/>
            <w:szCs w:val="24"/>
            <w:u w:val="single"/>
            <w:lang w:val="en-US" w:eastAsia="zh-CN"/>
          </w:rPr>
          <w:t>丰泽</w:t>
        </w:r>
      </w:ins>
      <w:r>
        <w:rPr>
          <w:rFonts w:hint="eastAsia" w:ascii="宋体" w:hAnsi="宋体" w:cs="Times New Roman"/>
          <w:color w:val="auto"/>
          <w:sz w:val="24"/>
          <w:szCs w:val="24"/>
          <w:u w:val="single"/>
          <w:rPrChange w:id="1019" w:author="陈礼军" w:date="2022-10-25T15:59:00Z">
            <w:rPr>
              <w:rFonts w:hint="eastAsia" w:ascii="宋体" w:hAnsi="宋体" w:cs="宋体"/>
              <w:color w:val="000000"/>
              <w:sz w:val="24"/>
              <w:szCs w:val="20"/>
              <w:u w:val="single"/>
            </w:rPr>
          </w:rPrChange>
        </w:rPr>
        <w:t>分公司</w:t>
      </w:r>
    </w:p>
    <w:p>
      <w:pPr>
        <w:spacing w:line="420" w:lineRule="exact"/>
        <w:ind w:left="960" w:hanging="960" w:hangingChars="400"/>
        <w:rPr>
          <w:rFonts w:ascii="宋体" w:hAnsi="宋体"/>
          <w:sz w:val="24"/>
        </w:rPr>
      </w:pPr>
      <w:r>
        <w:rPr>
          <w:rFonts w:ascii="宋体" w:hAnsi="宋体" w:cs="Times New Roman"/>
          <w:color w:val="auto"/>
          <w:sz w:val="24"/>
          <w:szCs w:val="24"/>
          <w:rPrChange w:id="1020" w:author="陈礼军" w:date="2022-10-25T15:59:00Z">
            <w:rPr>
              <w:rFonts w:ascii="宋体" w:hAnsi="宋体" w:cs="宋体"/>
              <w:color w:val="000000"/>
              <w:sz w:val="24"/>
              <w:szCs w:val="20"/>
            </w:rPr>
          </w:rPrChange>
        </w:rPr>
        <w:t xml:space="preserve">    根据贵方</w:t>
      </w:r>
      <w:r>
        <w:rPr>
          <w:rFonts w:hint="eastAsia" w:ascii="宋体" w:hAnsi="宋体" w:cs="Times New Roman"/>
          <w:color w:val="auto"/>
          <w:sz w:val="24"/>
          <w:szCs w:val="24"/>
          <w:u w:val="single"/>
          <w:rPrChange w:id="1021" w:author="陈礼军" w:date="2022-10-25T15:59:00Z">
            <w:rPr>
              <w:rFonts w:hint="eastAsia" w:ascii="宋体" w:hAnsi="宋体" w:cs="宋体"/>
              <w:color w:val="000000"/>
              <w:sz w:val="24"/>
              <w:szCs w:val="20"/>
              <w:u w:val="single"/>
            </w:rPr>
          </w:rPrChange>
        </w:rPr>
        <w:t>　　　　　　</w:t>
      </w:r>
      <w:r>
        <w:rPr>
          <w:rFonts w:hint="eastAsia" w:ascii="宋体" w:hAnsi="宋体" w:cs="Times New Roman"/>
          <w:color w:val="auto"/>
          <w:sz w:val="24"/>
          <w:szCs w:val="24"/>
          <w:rPrChange w:id="1022" w:author="陈礼军" w:date="2022-10-25T15:59:00Z">
            <w:rPr>
              <w:rFonts w:hint="eastAsia" w:ascii="宋体" w:hAnsi="宋体" w:cs="宋体"/>
              <w:color w:val="000000"/>
              <w:sz w:val="24"/>
              <w:szCs w:val="20"/>
            </w:rPr>
          </w:rPrChange>
        </w:rPr>
        <w:t>项目的采购比选文件，签字代表</w:t>
      </w:r>
      <w:r>
        <w:rPr>
          <w:rFonts w:hint="eastAsia" w:ascii="宋体" w:hAnsi="宋体" w:cs="Times New Roman"/>
          <w:color w:val="auto"/>
          <w:sz w:val="24"/>
          <w:szCs w:val="24"/>
          <w:u w:val="single"/>
          <w:rPrChange w:id="1023" w:author="陈礼军" w:date="2022-10-25T15:59:00Z">
            <w:rPr>
              <w:rFonts w:hint="eastAsia" w:ascii="宋体" w:hAnsi="宋体" w:cs="宋体"/>
              <w:color w:val="000000"/>
              <w:sz w:val="24"/>
              <w:szCs w:val="20"/>
              <w:u w:val="single"/>
            </w:rPr>
          </w:rPrChange>
        </w:rPr>
        <w:t>　　</w:t>
      </w:r>
      <w:r>
        <w:rPr>
          <w:rFonts w:hint="eastAsia" w:ascii="宋体" w:hAnsi="宋体" w:cs="Times New Roman"/>
          <w:color w:val="auto"/>
          <w:sz w:val="24"/>
          <w:szCs w:val="24"/>
          <w:rPrChange w:id="1024" w:author="陈礼军" w:date="2022-10-25T15:59:00Z">
            <w:rPr>
              <w:rFonts w:hint="eastAsia" w:ascii="宋体" w:hAnsi="宋体" w:cs="宋体"/>
              <w:color w:val="000000"/>
              <w:sz w:val="24"/>
              <w:szCs w:val="20"/>
            </w:rPr>
          </w:rPrChange>
        </w:rPr>
        <w:t>（全名、职务）</w:t>
      </w:r>
    </w:p>
    <w:p>
      <w:pPr>
        <w:spacing w:line="420" w:lineRule="exact"/>
        <w:ind w:left="960" w:hanging="960" w:hangingChars="400"/>
        <w:rPr>
          <w:rFonts w:ascii="宋体" w:hAnsi="宋体"/>
          <w:sz w:val="24"/>
        </w:rPr>
      </w:pPr>
      <w:r>
        <w:rPr>
          <w:rFonts w:hint="eastAsia" w:ascii="宋体" w:hAnsi="宋体" w:cs="Times New Roman"/>
          <w:color w:val="auto"/>
          <w:sz w:val="24"/>
          <w:szCs w:val="24"/>
          <w:rPrChange w:id="1025" w:author="陈礼军" w:date="2022-10-25T15:59:00Z">
            <w:rPr>
              <w:rFonts w:hint="eastAsia" w:ascii="宋体" w:hAnsi="宋体" w:cs="宋体"/>
              <w:color w:val="000000"/>
              <w:sz w:val="24"/>
              <w:szCs w:val="20"/>
            </w:rPr>
          </w:rPrChange>
        </w:rPr>
        <w:t>经正式授权并代表</w:t>
      </w:r>
      <w:r>
        <w:rPr>
          <w:rFonts w:hint="eastAsia" w:ascii="宋体" w:hAnsi="宋体" w:cs="Times New Roman"/>
          <w:color w:val="auto"/>
          <w:sz w:val="24"/>
          <w:szCs w:val="24"/>
          <w:u w:val="single"/>
          <w:rPrChange w:id="1026" w:author="陈礼军" w:date="2022-10-25T15:59:00Z">
            <w:rPr>
              <w:rFonts w:hint="eastAsia" w:ascii="宋体" w:hAnsi="宋体" w:cs="宋体"/>
              <w:color w:val="000000"/>
              <w:sz w:val="24"/>
              <w:szCs w:val="20"/>
              <w:u w:val="single"/>
            </w:rPr>
          </w:rPrChange>
        </w:rPr>
        <w:t>　　　</w:t>
      </w:r>
      <w:r>
        <w:rPr>
          <w:rFonts w:hint="eastAsia" w:ascii="宋体" w:hAnsi="宋体" w:cs="Times New Roman"/>
          <w:color w:val="auto"/>
          <w:sz w:val="24"/>
          <w:szCs w:val="24"/>
          <w:rPrChange w:id="1027" w:author="陈礼军" w:date="2022-10-25T15:59:00Z">
            <w:rPr>
              <w:rFonts w:hint="eastAsia" w:ascii="宋体" w:hAnsi="宋体" w:cs="宋体"/>
              <w:color w:val="000000"/>
              <w:sz w:val="24"/>
              <w:szCs w:val="20"/>
            </w:rPr>
          </w:rPrChange>
        </w:rPr>
        <w:t>（报价人名称）提交下述文件正本份。</w:t>
      </w:r>
    </w:p>
    <w:p>
      <w:pPr>
        <w:spacing w:line="420" w:lineRule="exact"/>
        <w:ind w:firstLine="480" w:firstLineChars="200"/>
        <w:rPr>
          <w:rFonts w:ascii="宋体" w:hAnsi="宋体"/>
          <w:sz w:val="24"/>
        </w:rPr>
      </w:pPr>
      <w:r>
        <w:rPr>
          <w:rFonts w:ascii="宋体" w:hAnsi="宋体" w:cs="Times New Roman"/>
          <w:color w:val="auto"/>
          <w:sz w:val="24"/>
          <w:szCs w:val="24"/>
          <w:rPrChange w:id="1028" w:author="陈礼军" w:date="2022-10-25T15:59:00Z">
            <w:rPr>
              <w:rFonts w:ascii="宋体" w:hAnsi="宋体" w:cs="宋体"/>
              <w:color w:val="000000"/>
              <w:sz w:val="24"/>
              <w:szCs w:val="20"/>
            </w:rPr>
          </w:rPrChange>
        </w:rPr>
        <w:t>(1)报价一览表</w:t>
      </w:r>
    </w:p>
    <w:p>
      <w:pPr>
        <w:spacing w:line="420" w:lineRule="exact"/>
        <w:ind w:firstLine="480" w:firstLineChars="200"/>
        <w:rPr>
          <w:rFonts w:ascii="宋体" w:hAnsi="宋体"/>
          <w:bCs/>
          <w:sz w:val="24"/>
        </w:rPr>
      </w:pPr>
      <w:r>
        <w:rPr>
          <w:rFonts w:ascii="宋体" w:hAnsi="宋体" w:cs="Times New Roman"/>
          <w:bCs/>
          <w:color w:val="auto"/>
          <w:sz w:val="24"/>
          <w:szCs w:val="24"/>
          <w:rPrChange w:id="1029" w:author="陈礼军" w:date="2022-10-25T15:59:00Z">
            <w:rPr>
              <w:rFonts w:ascii="宋体" w:hAnsi="宋体" w:cs="宋体"/>
              <w:bCs/>
              <w:color w:val="000000"/>
              <w:sz w:val="24"/>
              <w:szCs w:val="20"/>
            </w:rPr>
          </w:rPrChange>
        </w:rPr>
        <w:t>(2)详细报价书</w:t>
      </w:r>
    </w:p>
    <w:p>
      <w:pPr>
        <w:spacing w:line="420" w:lineRule="exact"/>
        <w:ind w:firstLine="480" w:firstLineChars="200"/>
        <w:rPr>
          <w:rFonts w:ascii="宋体" w:hAnsi="宋体"/>
          <w:bCs/>
          <w:sz w:val="24"/>
        </w:rPr>
      </w:pPr>
      <w:r>
        <w:rPr>
          <w:rFonts w:ascii="宋体" w:hAnsi="宋体" w:cs="Times New Roman"/>
          <w:bCs/>
          <w:color w:val="auto"/>
          <w:sz w:val="24"/>
          <w:szCs w:val="24"/>
          <w:rPrChange w:id="1030" w:author="陈礼军" w:date="2022-10-25T15:59:00Z">
            <w:rPr>
              <w:rFonts w:ascii="宋体" w:hAnsi="宋体" w:cs="宋体"/>
              <w:bCs/>
              <w:color w:val="000000"/>
              <w:sz w:val="24"/>
              <w:szCs w:val="20"/>
            </w:rPr>
          </w:rPrChange>
        </w:rPr>
        <w:t>(3)技术和商务偏离表</w:t>
      </w:r>
    </w:p>
    <w:p>
      <w:pPr>
        <w:spacing w:line="420" w:lineRule="exact"/>
        <w:ind w:firstLine="480" w:firstLineChars="200"/>
        <w:rPr>
          <w:rFonts w:ascii="宋体" w:hAnsi="宋体"/>
          <w:bCs/>
          <w:sz w:val="24"/>
        </w:rPr>
      </w:pPr>
      <w:r>
        <w:rPr>
          <w:rFonts w:ascii="宋体" w:hAnsi="宋体" w:cs="Times New Roman"/>
          <w:bCs/>
          <w:color w:val="auto"/>
          <w:sz w:val="24"/>
          <w:szCs w:val="24"/>
          <w:rPrChange w:id="1031" w:author="陈礼军" w:date="2022-10-25T15:59:00Z">
            <w:rPr>
              <w:rFonts w:ascii="宋体" w:hAnsi="宋体" w:cs="宋体"/>
              <w:bCs/>
              <w:color w:val="000000"/>
              <w:sz w:val="24"/>
              <w:szCs w:val="20"/>
            </w:rPr>
          </w:rPrChange>
        </w:rPr>
        <w:t>(4)报价人的资格证明文件</w:t>
      </w:r>
    </w:p>
    <w:p>
      <w:pPr>
        <w:spacing w:line="420" w:lineRule="exact"/>
        <w:ind w:firstLine="480" w:firstLineChars="200"/>
        <w:rPr>
          <w:rFonts w:ascii="宋体" w:hAnsi="宋体"/>
          <w:bCs/>
          <w:sz w:val="24"/>
        </w:rPr>
      </w:pPr>
      <w:r>
        <w:rPr>
          <w:rFonts w:ascii="宋体" w:hAnsi="宋体" w:cs="Times New Roman"/>
          <w:bCs/>
          <w:color w:val="auto"/>
          <w:sz w:val="24"/>
          <w:szCs w:val="24"/>
          <w:rPrChange w:id="1032" w:author="陈礼军" w:date="2022-10-25T15:59:00Z">
            <w:rPr>
              <w:rFonts w:ascii="宋体" w:hAnsi="宋体" w:cs="宋体"/>
              <w:bCs/>
              <w:color w:val="000000"/>
              <w:sz w:val="24"/>
              <w:szCs w:val="20"/>
            </w:rPr>
          </w:rPrChange>
        </w:rPr>
        <w:t>(5)报价人应交的其它资料</w:t>
      </w:r>
    </w:p>
    <w:p>
      <w:pPr>
        <w:spacing w:line="420" w:lineRule="exact"/>
        <w:rPr>
          <w:rFonts w:ascii="宋体" w:hAnsi="宋体"/>
          <w:sz w:val="24"/>
        </w:rPr>
      </w:pPr>
      <w:r>
        <w:rPr>
          <w:rFonts w:ascii="宋体" w:hAnsi="宋体" w:cs="Times New Roman"/>
          <w:color w:val="auto"/>
          <w:sz w:val="24"/>
          <w:szCs w:val="24"/>
          <w:rPrChange w:id="1033" w:author="陈礼军" w:date="2022-10-25T15:59:00Z">
            <w:rPr>
              <w:rFonts w:ascii="宋体" w:hAnsi="宋体" w:cs="宋体"/>
              <w:color w:val="000000"/>
              <w:sz w:val="24"/>
              <w:szCs w:val="20"/>
            </w:rPr>
          </w:rPrChange>
        </w:rPr>
        <w:t xml:space="preserve">    据此函，签字代表宣布同意如下：</w:t>
      </w:r>
    </w:p>
    <w:p>
      <w:pPr>
        <w:spacing w:line="420" w:lineRule="exact"/>
        <w:ind w:firstLine="480" w:firstLineChars="200"/>
        <w:rPr>
          <w:rFonts w:ascii="宋体" w:hAnsi="宋体"/>
          <w:sz w:val="24"/>
        </w:rPr>
      </w:pPr>
      <w:r>
        <w:rPr>
          <w:rFonts w:ascii="宋体" w:hAnsi="宋体" w:cs="Times New Roman"/>
          <w:color w:val="auto"/>
          <w:sz w:val="24"/>
          <w:szCs w:val="24"/>
          <w:rPrChange w:id="1034" w:author="陈礼军" w:date="2022-10-25T15:59:00Z">
            <w:rPr>
              <w:rFonts w:ascii="宋体" w:hAnsi="宋体" w:cs="宋体"/>
              <w:color w:val="000000"/>
              <w:sz w:val="24"/>
              <w:szCs w:val="20"/>
            </w:rPr>
          </w:rPrChange>
        </w:rPr>
        <w:t xml:space="preserve">1. </w:t>
      </w:r>
      <w:r>
        <w:rPr>
          <w:rFonts w:hint="eastAsia" w:ascii="宋体" w:hAnsi="宋体" w:cs="Times New Roman"/>
          <w:color w:val="auto"/>
          <w:sz w:val="24"/>
          <w:szCs w:val="24"/>
          <w:rPrChange w:id="1035" w:author="陈礼军" w:date="2022-10-25T15:59:00Z">
            <w:rPr>
              <w:rFonts w:hint="eastAsia" w:ascii="宋体" w:hAnsi="宋体" w:cs="宋体"/>
              <w:color w:val="000000"/>
              <w:sz w:val="24"/>
              <w:szCs w:val="20"/>
            </w:rPr>
          </w:rPrChange>
        </w:rPr>
        <w:t>报价总价为人民币</w:t>
      </w:r>
      <w:r>
        <w:rPr>
          <w:rFonts w:ascii="宋体" w:hAnsi="宋体" w:cs="Times New Roman"/>
          <w:color w:val="auto"/>
          <w:sz w:val="24"/>
          <w:szCs w:val="24"/>
          <w:rPrChange w:id="1036" w:author="陈礼军" w:date="2022-10-25T15:59:00Z">
            <w:rPr>
              <w:rFonts w:ascii="宋体" w:hAnsi="宋体" w:cs="宋体"/>
              <w:color w:val="000000"/>
              <w:sz w:val="24"/>
              <w:szCs w:val="20"/>
            </w:rPr>
          </w:rPrChange>
        </w:rPr>
        <w:t>_________，即__________（文字表述）。</w:t>
      </w:r>
    </w:p>
    <w:p>
      <w:pPr>
        <w:spacing w:line="420" w:lineRule="exact"/>
        <w:ind w:firstLine="480" w:firstLineChars="200"/>
        <w:rPr>
          <w:rFonts w:ascii="宋体" w:hAnsi="宋体"/>
          <w:sz w:val="24"/>
        </w:rPr>
      </w:pPr>
      <w:r>
        <w:rPr>
          <w:rFonts w:ascii="宋体" w:hAnsi="宋体" w:cs="Times New Roman"/>
          <w:color w:val="auto"/>
          <w:sz w:val="24"/>
          <w:szCs w:val="24"/>
          <w:rPrChange w:id="1037" w:author="陈礼军" w:date="2022-10-25T15:59:00Z">
            <w:rPr>
              <w:rFonts w:ascii="宋体" w:hAnsi="宋体" w:cs="宋体"/>
              <w:color w:val="000000"/>
              <w:sz w:val="24"/>
              <w:szCs w:val="20"/>
            </w:rPr>
          </w:rPrChange>
        </w:rPr>
        <w:t>2．报价人将按比选文件的规定履行合同责任和义务。</w:t>
      </w:r>
    </w:p>
    <w:p>
      <w:pPr>
        <w:spacing w:line="420" w:lineRule="exact"/>
        <w:ind w:firstLine="480" w:firstLineChars="200"/>
        <w:rPr>
          <w:rFonts w:ascii="宋体" w:hAnsi="宋体"/>
          <w:sz w:val="24"/>
        </w:rPr>
      </w:pPr>
      <w:r>
        <w:rPr>
          <w:rFonts w:ascii="宋体" w:hAnsi="宋体" w:cs="Times New Roman"/>
          <w:color w:val="auto"/>
          <w:sz w:val="24"/>
          <w:szCs w:val="24"/>
          <w:rPrChange w:id="1038" w:author="陈礼军" w:date="2022-10-25T15:59:00Z">
            <w:rPr>
              <w:rFonts w:ascii="宋体" w:hAnsi="宋体" w:cs="宋体"/>
              <w:color w:val="000000"/>
              <w:sz w:val="24"/>
              <w:szCs w:val="20"/>
            </w:rPr>
          </w:rPrChange>
        </w:rPr>
        <w:t>3．报价人已详细审查全部比选文件，包括修改文件（如有的话）和有关附件。</w:t>
      </w:r>
    </w:p>
    <w:p>
      <w:pPr>
        <w:spacing w:line="420" w:lineRule="exact"/>
        <w:ind w:firstLine="480" w:firstLineChars="200"/>
        <w:rPr>
          <w:rFonts w:ascii="宋体" w:hAnsi="宋体"/>
          <w:sz w:val="24"/>
        </w:rPr>
      </w:pPr>
      <w:r>
        <w:rPr>
          <w:rFonts w:ascii="宋体" w:hAnsi="宋体" w:cs="Times New Roman"/>
          <w:color w:val="auto"/>
          <w:sz w:val="24"/>
          <w:szCs w:val="24"/>
          <w:rPrChange w:id="1039" w:author="陈礼军" w:date="2022-10-25T15:59:00Z">
            <w:rPr>
              <w:rFonts w:ascii="宋体" w:hAnsi="宋体" w:cs="宋体"/>
              <w:color w:val="000000"/>
              <w:sz w:val="24"/>
              <w:szCs w:val="20"/>
            </w:rPr>
          </w:rPrChange>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ascii="宋体" w:hAnsi="宋体" w:cs="Times New Roman"/>
          <w:color w:val="auto"/>
          <w:sz w:val="24"/>
          <w:szCs w:val="24"/>
          <w:rPrChange w:id="1040" w:author="陈礼军" w:date="2022-10-25T15:59:00Z">
            <w:rPr>
              <w:rFonts w:ascii="宋体" w:hAnsi="宋体" w:cs="宋体"/>
              <w:color w:val="000000"/>
              <w:sz w:val="24"/>
              <w:szCs w:val="20"/>
            </w:rPr>
          </w:rPrChange>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cs="Times New Roman"/>
          <w:color w:val="auto"/>
          <w:sz w:val="24"/>
          <w:szCs w:val="24"/>
          <w:rPrChange w:id="1041" w:author="陈礼军" w:date="2022-10-25T15:59:00Z">
            <w:rPr>
              <w:rFonts w:hint="eastAsia" w:ascii="宋体" w:hAnsi="宋体" w:cs="宋体"/>
              <w:color w:val="000000"/>
              <w:sz w:val="24"/>
              <w:szCs w:val="20"/>
            </w:rPr>
          </w:rPrChange>
        </w:rPr>
        <w:t>与本比选项目有关的一切正式往来通讯请寄：</w:t>
      </w:r>
    </w:p>
    <w:p>
      <w:pPr>
        <w:spacing w:line="480" w:lineRule="auto"/>
        <w:ind w:firstLine="480" w:firstLineChars="200"/>
        <w:rPr>
          <w:rFonts w:ascii="宋体" w:hAnsi="宋体"/>
          <w:sz w:val="24"/>
        </w:rPr>
      </w:pPr>
      <w:r>
        <w:rPr>
          <w:rFonts w:hint="eastAsia" w:ascii="宋体" w:hAnsi="宋体" w:cs="Times New Roman"/>
          <w:color w:val="auto"/>
          <w:sz w:val="24"/>
          <w:szCs w:val="24"/>
          <w:rPrChange w:id="1042" w:author="陈礼军" w:date="2022-10-25T15:59:00Z">
            <w:rPr>
              <w:rFonts w:hint="eastAsia" w:ascii="宋体" w:hAnsi="宋体" w:cs="宋体"/>
              <w:color w:val="000000"/>
              <w:sz w:val="24"/>
              <w:szCs w:val="20"/>
            </w:rPr>
          </w:rPrChange>
        </w:rPr>
        <w:t>地址：</w:t>
      </w:r>
      <w:r>
        <w:rPr>
          <w:rFonts w:ascii="宋体" w:hAnsi="宋体" w:cs="Times New Roman"/>
          <w:color w:val="auto"/>
          <w:sz w:val="24"/>
          <w:szCs w:val="24"/>
          <w:rPrChange w:id="1043" w:author="陈礼军" w:date="2022-10-25T15:59:00Z">
            <w:rPr>
              <w:rFonts w:ascii="宋体" w:hAnsi="宋体" w:cs="宋体"/>
              <w:color w:val="000000"/>
              <w:sz w:val="24"/>
              <w:szCs w:val="20"/>
            </w:rPr>
          </w:rPrChange>
        </w:rPr>
        <w:t xml:space="preserve">_________________ </w:t>
      </w:r>
      <w:r>
        <w:rPr>
          <w:rFonts w:hint="eastAsia" w:ascii="宋体" w:hAnsi="宋体" w:cs="Times New Roman"/>
          <w:color w:val="auto"/>
          <w:sz w:val="24"/>
          <w:szCs w:val="24"/>
          <w:rPrChange w:id="1044" w:author="陈礼军" w:date="2022-10-25T15:59:00Z">
            <w:rPr>
              <w:rFonts w:hint="eastAsia" w:ascii="宋体" w:hAnsi="宋体" w:cs="宋体"/>
              <w:color w:val="000000"/>
              <w:sz w:val="24"/>
              <w:szCs w:val="20"/>
            </w:rPr>
          </w:rPrChange>
        </w:rPr>
        <w:t>邮编：</w:t>
      </w:r>
      <w:r>
        <w:rPr>
          <w:rFonts w:ascii="宋体" w:hAnsi="宋体" w:cs="Times New Roman"/>
          <w:color w:val="auto"/>
          <w:sz w:val="24"/>
          <w:szCs w:val="24"/>
          <w:rPrChange w:id="1045" w:author="陈礼军" w:date="2022-10-25T15:59:00Z">
            <w:rPr>
              <w:rFonts w:ascii="宋体" w:hAnsi="宋体" w:cs="宋体"/>
              <w:color w:val="000000"/>
              <w:sz w:val="24"/>
              <w:szCs w:val="20"/>
            </w:rPr>
          </w:rPrChange>
        </w:rPr>
        <w:t>__________________</w:t>
      </w:r>
    </w:p>
    <w:p>
      <w:pPr>
        <w:spacing w:line="480" w:lineRule="auto"/>
        <w:ind w:firstLine="480" w:firstLineChars="200"/>
        <w:rPr>
          <w:rFonts w:ascii="宋体" w:hAnsi="宋体"/>
          <w:sz w:val="24"/>
        </w:rPr>
      </w:pPr>
      <w:r>
        <w:rPr>
          <w:rFonts w:hint="eastAsia" w:ascii="宋体" w:hAnsi="宋体" w:cs="Times New Roman"/>
          <w:color w:val="auto"/>
          <w:sz w:val="24"/>
          <w:szCs w:val="24"/>
          <w:rPrChange w:id="1046" w:author="陈礼军" w:date="2022-10-25T15:59:00Z">
            <w:rPr>
              <w:rFonts w:hint="eastAsia" w:ascii="宋体" w:hAnsi="宋体" w:cs="宋体"/>
              <w:color w:val="000000"/>
              <w:sz w:val="24"/>
              <w:szCs w:val="20"/>
            </w:rPr>
          </w:rPrChange>
        </w:rPr>
        <w:t>电话：</w:t>
      </w:r>
      <w:r>
        <w:rPr>
          <w:rFonts w:ascii="宋体" w:hAnsi="宋体" w:cs="Times New Roman"/>
          <w:color w:val="auto"/>
          <w:sz w:val="24"/>
          <w:szCs w:val="24"/>
          <w:rPrChange w:id="1047" w:author="陈礼军" w:date="2022-10-25T15:59:00Z">
            <w:rPr>
              <w:rFonts w:ascii="宋体" w:hAnsi="宋体" w:cs="宋体"/>
              <w:color w:val="000000"/>
              <w:sz w:val="24"/>
              <w:szCs w:val="20"/>
            </w:rPr>
          </w:rPrChange>
        </w:rPr>
        <w:t xml:space="preserve">_________________ </w:t>
      </w:r>
      <w:r>
        <w:rPr>
          <w:rFonts w:hint="eastAsia" w:ascii="宋体" w:hAnsi="宋体" w:cs="Times New Roman"/>
          <w:color w:val="auto"/>
          <w:sz w:val="24"/>
          <w:szCs w:val="24"/>
          <w:rPrChange w:id="1048" w:author="陈礼军" w:date="2022-10-25T15:59:00Z">
            <w:rPr>
              <w:rFonts w:hint="eastAsia" w:ascii="宋体" w:hAnsi="宋体" w:cs="宋体"/>
              <w:color w:val="000000"/>
              <w:sz w:val="24"/>
              <w:szCs w:val="20"/>
            </w:rPr>
          </w:rPrChange>
        </w:rPr>
        <w:t>传真：</w:t>
      </w:r>
      <w:r>
        <w:rPr>
          <w:rFonts w:ascii="宋体" w:hAnsi="宋体" w:cs="Times New Roman"/>
          <w:color w:val="auto"/>
          <w:sz w:val="24"/>
          <w:szCs w:val="24"/>
          <w:rPrChange w:id="1049" w:author="陈礼军" w:date="2022-10-25T15:59:00Z">
            <w:rPr>
              <w:rFonts w:ascii="宋体" w:hAnsi="宋体" w:cs="宋体"/>
              <w:color w:val="000000"/>
              <w:sz w:val="24"/>
              <w:szCs w:val="20"/>
            </w:rPr>
          </w:rPrChange>
        </w:rPr>
        <w:t>__________________</w:t>
      </w:r>
    </w:p>
    <w:p>
      <w:pPr>
        <w:spacing w:line="480" w:lineRule="auto"/>
        <w:ind w:firstLine="480" w:firstLineChars="200"/>
        <w:rPr>
          <w:rFonts w:ascii="宋体" w:hAnsi="宋体"/>
          <w:sz w:val="24"/>
        </w:rPr>
      </w:pPr>
      <w:r>
        <w:rPr>
          <w:rFonts w:hint="eastAsia" w:ascii="宋体" w:hAnsi="宋体" w:cs="Times New Roman"/>
          <w:color w:val="auto"/>
          <w:sz w:val="24"/>
          <w:szCs w:val="24"/>
          <w:rPrChange w:id="1050" w:author="陈礼军" w:date="2022-10-25T15:59:00Z">
            <w:rPr>
              <w:rFonts w:hint="eastAsia" w:ascii="宋体" w:hAnsi="宋体" w:cs="宋体"/>
              <w:color w:val="000000"/>
              <w:sz w:val="24"/>
              <w:szCs w:val="20"/>
            </w:rPr>
          </w:rPrChange>
        </w:rPr>
        <w:t>报价人授权代表姓名、职务（印刷体）：</w:t>
      </w:r>
      <w:r>
        <w:rPr>
          <w:rFonts w:ascii="宋体" w:hAnsi="宋体" w:cs="Times New Roman"/>
          <w:color w:val="auto"/>
          <w:sz w:val="24"/>
          <w:szCs w:val="24"/>
          <w:rPrChange w:id="1051" w:author="陈礼军" w:date="2022-10-25T15:59:00Z">
            <w:rPr>
              <w:rFonts w:ascii="宋体" w:hAnsi="宋体" w:cs="宋体"/>
              <w:color w:val="000000"/>
              <w:sz w:val="24"/>
              <w:szCs w:val="20"/>
            </w:rPr>
          </w:rPrChange>
        </w:rPr>
        <w:t>_____________</w:t>
      </w:r>
    </w:p>
    <w:p>
      <w:pPr>
        <w:spacing w:line="480" w:lineRule="auto"/>
        <w:ind w:firstLine="480" w:firstLineChars="200"/>
        <w:rPr>
          <w:rFonts w:ascii="宋体" w:hAnsi="宋体"/>
          <w:sz w:val="24"/>
        </w:rPr>
      </w:pPr>
      <w:r>
        <w:rPr>
          <w:rFonts w:hint="eastAsia" w:ascii="宋体" w:hAnsi="宋体" w:cs="Times New Roman"/>
          <w:color w:val="auto"/>
          <w:sz w:val="24"/>
          <w:szCs w:val="24"/>
          <w:rPrChange w:id="1052" w:author="陈礼军" w:date="2022-10-25T15:59:00Z">
            <w:rPr>
              <w:rFonts w:hint="eastAsia" w:ascii="宋体" w:hAnsi="宋体" w:cs="宋体"/>
              <w:color w:val="000000"/>
              <w:sz w:val="24"/>
              <w:szCs w:val="20"/>
            </w:rPr>
          </w:rPrChange>
        </w:rPr>
        <w:t>报价人授权代表签字：</w:t>
      </w:r>
      <w:r>
        <w:rPr>
          <w:rFonts w:ascii="宋体" w:hAnsi="宋体" w:cs="Times New Roman"/>
          <w:color w:val="auto"/>
          <w:sz w:val="24"/>
          <w:szCs w:val="24"/>
          <w:rPrChange w:id="1053" w:author="陈礼军" w:date="2022-10-25T15:59:00Z">
            <w:rPr>
              <w:rFonts w:ascii="宋体" w:hAnsi="宋体" w:cs="宋体"/>
              <w:color w:val="000000"/>
              <w:sz w:val="24"/>
              <w:szCs w:val="20"/>
            </w:rPr>
          </w:rPrChange>
        </w:rPr>
        <w:t>____________</w:t>
      </w:r>
    </w:p>
    <w:p>
      <w:pPr>
        <w:spacing w:line="480" w:lineRule="auto"/>
        <w:ind w:firstLine="480" w:firstLineChars="200"/>
        <w:rPr>
          <w:rFonts w:ascii="宋体" w:hAnsi="宋体"/>
          <w:sz w:val="24"/>
        </w:rPr>
      </w:pPr>
      <w:r>
        <w:rPr>
          <w:rFonts w:hint="eastAsia" w:ascii="宋体" w:hAnsi="宋体" w:cs="Times New Roman"/>
          <w:color w:val="auto"/>
          <w:sz w:val="24"/>
          <w:szCs w:val="24"/>
          <w:rPrChange w:id="1054" w:author="陈礼军" w:date="2022-10-25T15:59:00Z">
            <w:rPr>
              <w:rFonts w:hint="eastAsia" w:ascii="宋体" w:hAnsi="宋体" w:cs="宋体"/>
              <w:color w:val="000000"/>
              <w:sz w:val="24"/>
              <w:szCs w:val="20"/>
            </w:rPr>
          </w:rPrChange>
        </w:rPr>
        <w:t>报价人名称：</w:t>
      </w:r>
      <w:r>
        <w:rPr>
          <w:rFonts w:ascii="宋体" w:hAnsi="宋体" w:cs="Times New Roman"/>
          <w:color w:val="auto"/>
          <w:sz w:val="24"/>
          <w:szCs w:val="24"/>
          <w:rPrChange w:id="1055" w:author="陈礼军" w:date="2022-10-25T15:59:00Z">
            <w:rPr>
              <w:rFonts w:ascii="宋体" w:hAnsi="宋体" w:cs="宋体"/>
              <w:color w:val="000000"/>
              <w:sz w:val="24"/>
              <w:szCs w:val="20"/>
            </w:rPr>
          </w:rPrChange>
        </w:rPr>
        <w:t>_______________ (单位全称并加盖公章)</w:t>
      </w:r>
    </w:p>
    <w:p>
      <w:pPr>
        <w:spacing w:line="480" w:lineRule="auto"/>
        <w:ind w:firstLine="480" w:firstLineChars="200"/>
        <w:rPr>
          <w:u w:val="single"/>
        </w:rPr>
      </w:pPr>
      <w:r>
        <w:rPr>
          <w:rFonts w:hint="eastAsia" w:ascii="宋体" w:hAnsi="宋体" w:cs="Times New Roman"/>
          <w:color w:val="auto"/>
          <w:sz w:val="24"/>
          <w:szCs w:val="24"/>
          <w:rPrChange w:id="1056" w:author="陈礼军" w:date="2022-10-25T15:59:00Z">
            <w:rPr>
              <w:rFonts w:hint="eastAsia" w:ascii="宋体" w:hAnsi="宋体" w:cs="宋体"/>
              <w:color w:val="000000"/>
              <w:sz w:val="24"/>
              <w:szCs w:val="20"/>
            </w:rPr>
          </w:rPrChange>
        </w:rPr>
        <w:t>报价人地址：</w:t>
      </w:r>
      <w:r>
        <w:rPr>
          <w:rFonts w:ascii="宋体" w:hAnsi="宋体" w:cs="Times New Roman"/>
          <w:color w:val="auto"/>
          <w:sz w:val="24"/>
          <w:szCs w:val="24"/>
          <w:rPrChange w:id="1057" w:author="陈礼军" w:date="2022-10-25T15:59:00Z">
            <w:rPr>
              <w:rFonts w:ascii="宋体" w:hAnsi="宋体" w:cs="宋体"/>
              <w:color w:val="000000"/>
              <w:sz w:val="24"/>
              <w:szCs w:val="20"/>
            </w:rPr>
          </w:rPrChange>
        </w:rPr>
        <w:t>___________</w:t>
      </w:r>
    </w:p>
    <w:p>
      <w:pPr>
        <w:pStyle w:val="9"/>
        <w:spacing w:line="480" w:lineRule="auto"/>
        <w:ind w:firstLine="4320" w:firstLineChars="1800"/>
        <w:jc w:val="left"/>
      </w:pPr>
      <w:r>
        <w:rPr>
          <w:rFonts w:hint="eastAsia" w:hAnsi="Courier New" w:cs="Times New Roman"/>
          <w:color w:val="auto"/>
          <w:sz w:val="24"/>
          <w:rPrChange w:id="1058" w:author="陈礼军" w:date="2022-10-25T15:59:00Z">
            <w:rPr>
              <w:rFonts w:hint="eastAsia" w:hAnsi="宋体" w:cs="宋体"/>
              <w:color w:val="000000"/>
              <w:sz w:val="24"/>
            </w:rPr>
          </w:rPrChange>
        </w:rPr>
        <w:t>日</w:t>
      </w:r>
      <w:r>
        <w:rPr>
          <w:rFonts w:hAnsi="Courier New" w:cs="Times New Roman"/>
          <w:color w:val="auto"/>
          <w:sz w:val="24"/>
          <w:rPrChange w:id="1059" w:author="陈礼军" w:date="2022-10-25T15:59:00Z">
            <w:rPr>
              <w:rFonts w:hAnsi="宋体" w:cs="宋体"/>
              <w:color w:val="000000"/>
              <w:sz w:val="24"/>
            </w:rPr>
          </w:rPrChange>
        </w:rPr>
        <w:t xml:space="preserve">      </w:t>
      </w:r>
      <w:r>
        <w:rPr>
          <w:rFonts w:hint="eastAsia" w:hAnsi="Courier New" w:cs="Times New Roman"/>
          <w:color w:val="auto"/>
          <w:sz w:val="24"/>
          <w:rPrChange w:id="1060" w:author="陈礼军" w:date="2022-10-25T15:59:00Z">
            <w:rPr>
              <w:rFonts w:hint="eastAsia" w:hAnsi="宋体" w:cs="宋体"/>
              <w:color w:val="000000"/>
              <w:sz w:val="24"/>
            </w:rPr>
          </w:rPrChange>
        </w:rPr>
        <w:t>期：</w:t>
      </w:r>
      <w:r>
        <w:rPr>
          <w:rFonts w:hAnsi="Courier New" w:cs="Times New Roman"/>
          <w:color w:val="auto"/>
          <w:sz w:val="24"/>
          <w:rPrChange w:id="1061" w:author="陈礼军" w:date="2022-10-25T15:59:00Z">
            <w:rPr>
              <w:rFonts w:hAnsi="宋体" w:cs="宋体"/>
              <w:color w:val="000000"/>
              <w:sz w:val="24"/>
            </w:rPr>
          </w:rPrChange>
        </w:rPr>
        <w:t>______年____月____日</w:t>
      </w:r>
    </w:p>
    <w:p>
      <w:pPr>
        <w:widowControl/>
        <w:jc w:val="center"/>
      </w:pPr>
    </w:p>
    <w:p>
      <w:pPr>
        <w:pStyle w:val="29"/>
        <w:jc w:val="left"/>
        <w:rPr>
          <w:rFonts w:hAnsi="宋体"/>
          <w:sz w:val="24"/>
        </w:rPr>
        <w:sectPr>
          <w:headerReference r:id="rId3" w:type="default"/>
          <w:footerReference r:id="rId4" w:type="default"/>
          <w:pgSz w:w="11906" w:h="16838"/>
          <w:pgMar w:top="1440" w:right="1474" w:bottom="1440" w:left="1474" w:header="851" w:footer="992" w:gutter="0"/>
          <w:cols w:space="720" w:num="1"/>
          <w:docGrid w:linePitch="312" w:charSpace="0"/>
        </w:sectPr>
      </w:pPr>
    </w:p>
    <w:p>
      <w:pPr>
        <w:pStyle w:val="29"/>
        <w:jc w:val="left"/>
        <w:rPr>
          <w:rFonts w:hAnsi="宋体"/>
          <w:sz w:val="24"/>
        </w:rPr>
      </w:pPr>
      <w:r>
        <w:rPr>
          <w:rFonts w:hint="eastAsia" w:hAnsi="宋体" w:cs="Times New Roman"/>
          <w:color w:val="auto"/>
          <w:sz w:val="24"/>
          <w:rPrChange w:id="1062" w:author="陈礼军" w:date="2022-10-25T15:59:00Z">
            <w:rPr>
              <w:rFonts w:hint="eastAsia" w:hAnsi="宋体" w:cs="宋体"/>
              <w:color w:val="000000"/>
              <w:sz w:val="24"/>
            </w:rPr>
          </w:rPrChange>
        </w:rPr>
        <w:t>附件</w:t>
      </w:r>
      <w:r>
        <w:rPr>
          <w:rFonts w:hAnsi="宋体" w:cs="Times New Roman"/>
          <w:color w:val="auto"/>
          <w:sz w:val="24"/>
          <w:rPrChange w:id="1063" w:author="陈礼军" w:date="2022-10-25T15:59:00Z">
            <w:rPr>
              <w:rFonts w:hAnsi="宋体" w:cs="宋体"/>
              <w:color w:val="000000"/>
              <w:sz w:val="24"/>
            </w:rPr>
          </w:rPrChange>
        </w:rPr>
        <w:t>2</w:t>
      </w:r>
    </w:p>
    <w:p>
      <w:pPr>
        <w:pStyle w:val="29"/>
        <w:jc w:val="center"/>
        <w:rPr>
          <w:rFonts w:ascii="仿宋_GB2312" w:eastAsia="仿宋_GB2312"/>
          <w:b/>
          <w:sz w:val="36"/>
        </w:rPr>
      </w:pPr>
      <w:r>
        <w:rPr>
          <w:rFonts w:hint="eastAsia" w:ascii="Times New Roman" w:hAnsi="Times New Roman" w:cs="Times New Roman"/>
          <w:b/>
          <w:bCs/>
          <w:color w:val="auto"/>
          <w:sz w:val="36"/>
          <w:rPrChange w:id="1064" w:author="陈礼军" w:date="2022-10-25T15:59:00Z">
            <w:rPr>
              <w:rFonts w:hint="eastAsia" w:ascii="Times New Roman" w:hAnsi="Times New Roman" w:cs="宋体"/>
              <w:b/>
              <w:bCs/>
              <w:color w:val="000000"/>
              <w:sz w:val="36"/>
            </w:rPr>
          </w:rPrChange>
        </w:rPr>
        <w:t>报价一览表</w:t>
      </w:r>
    </w:p>
    <w:p>
      <w:pPr>
        <w:spacing w:line="380" w:lineRule="exact"/>
        <w:rPr>
          <w:sz w:val="24"/>
        </w:rPr>
      </w:pPr>
    </w:p>
    <w:p>
      <w:pPr>
        <w:spacing w:line="380" w:lineRule="exact"/>
        <w:ind w:firstLine="120" w:firstLineChars="50"/>
        <w:rPr>
          <w:rFonts w:ascii="宋体" w:hAnsi="宋体"/>
          <w:sz w:val="24"/>
        </w:rPr>
      </w:pPr>
      <w:r>
        <w:rPr>
          <w:rFonts w:hint="eastAsia" w:ascii="Times New Roman" w:hAnsi="Times New Roman" w:cs="Times New Roman"/>
          <w:color w:val="auto"/>
          <w:sz w:val="24"/>
          <w:szCs w:val="24"/>
          <w:rPrChange w:id="1065" w:author="陈礼军" w:date="2022-10-25T15:59:00Z">
            <w:rPr>
              <w:rFonts w:hint="eastAsia" w:ascii="宋体" w:hAnsi="宋体" w:cs="宋体"/>
              <w:color w:val="000000"/>
              <w:sz w:val="24"/>
              <w:szCs w:val="20"/>
            </w:rPr>
          </w:rPrChange>
        </w:rPr>
        <w:t>报价人名称：</w:t>
      </w:r>
      <w:r>
        <w:rPr>
          <w:rFonts w:ascii="宋体" w:hAnsi="宋体" w:cs="Times New Roman"/>
          <w:color w:val="auto"/>
          <w:sz w:val="24"/>
          <w:szCs w:val="24"/>
          <w:u w:val="single"/>
          <w:rPrChange w:id="1066" w:author="陈礼军" w:date="2022-10-25T15:59:00Z">
            <w:rPr>
              <w:rFonts w:ascii="宋体" w:hAnsi="宋体" w:cs="宋体"/>
              <w:color w:val="000000"/>
              <w:sz w:val="24"/>
              <w:szCs w:val="20"/>
              <w:u w:val="single"/>
            </w:rPr>
          </w:rPrChange>
        </w:rPr>
        <w:t>(</w:t>
      </w:r>
      <w:r>
        <w:rPr>
          <w:rFonts w:hint="eastAsia" w:ascii="宋体" w:hAnsi="宋体" w:cs="Times New Roman"/>
          <w:color w:val="auto"/>
          <w:sz w:val="24"/>
          <w:szCs w:val="24"/>
          <w:u w:val="single"/>
          <w:rPrChange w:id="1067" w:author="陈礼军" w:date="2022-10-25T15:59:00Z">
            <w:rPr>
              <w:rFonts w:hint="eastAsia" w:ascii="宋体" w:hAnsi="宋体" w:cs="宋体"/>
              <w:color w:val="000000"/>
              <w:sz w:val="24"/>
              <w:szCs w:val="20"/>
              <w:u w:val="single"/>
            </w:rPr>
          </w:rPrChange>
        </w:rPr>
        <w:t>全称并加盖公章</w:t>
      </w:r>
      <w:r>
        <w:rPr>
          <w:rFonts w:ascii="宋体" w:hAnsi="宋体" w:cs="Times New Roman"/>
          <w:color w:val="auto"/>
          <w:sz w:val="24"/>
          <w:szCs w:val="24"/>
          <w:u w:val="single"/>
          <w:rPrChange w:id="1068" w:author="陈礼军" w:date="2022-10-25T15:59:00Z">
            <w:rPr>
              <w:rFonts w:ascii="宋体" w:hAnsi="宋体" w:cs="宋体"/>
              <w:color w:val="000000"/>
              <w:sz w:val="24"/>
              <w:szCs w:val="20"/>
              <w:u w:val="single"/>
            </w:rPr>
          </w:rPrChange>
        </w:rPr>
        <w:t>)</w:t>
      </w:r>
      <w:r>
        <w:rPr>
          <w:rFonts w:ascii="Times New Roman" w:hAnsi="Times New Roman" w:cs="Times New Roman"/>
          <w:color w:val="auto"/>
          <w:sz w:val="24"/>
          <w:szCs w:val="24"/>
          <w:rPrChange w:id="1069" w:author="陈礼军" w:date="2022-10-25T15:59:00Z">
            <w:rPr>
              <w:rFonts w:ascii="宋体" w:hAnsi="宋体" w:cs="宋体"/>
              <w:color w:val="000000"/>
              <w:sz w:val="24"/>
              <w:szCs w:val="20"/>
            </w:rPr>
          </w:rPrChange>
        </w:rPr>
        <w:t xml:space="preserve">                          </w:t>
      </w:r>
      <w:r>
        <w:rPr>
          <w:rFonts w:hint="eastAsia" w:ascii="Times New Roman" w:hAnsi="Times New Roman" w:cs="Times New Roman"/>
          <w:color w:val="auto"/>
          <w:sz w:val="24"/>
          <w:szCs w:val="24"/>
          <w:rPrChange w:id="1070" w:author="陈礼军" w:date="2022-10-25T15:59:00Z">
            <w:rPr>
              <w:rFonts w:hint="eastAsia" w:ascii="宋体" w:hAnsi="宋体" w:cs="宋体"/>
              <w:color w:val="000000"/>
              <w:sz w:val="24"/>
              <w:szCs w:val="20"/>
            </w:rPr>
          </w:rPrChange>
        </w:rPr>
        <w:t>货币单位：元人民币</w:t>
      </w:r>
    </w:p>
    <w:tbl>
      <w:tblPr>
        <w:tblStyle w:val="15"/>
        <w:tblpPr w:leftFromText="180" w:rightFromText="180" w:vertAnchor="text" w:horzAnchor="margin" w:tblpY="267"/>
        <w:tblW w:w="13575" w:type="dxa"/>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3260"/>
        <w:gridCol w:w="1275"/>
        <w:gridCol w:w="2268"/>
        <w:gridCol w:w="1560"/>
        <w:gridCol w:w="2268"/>
        <w:gridCol w:w="1560"/>
        <w:tblGridChange w:id="1071">
          <w:tblGrid>
            <w:gridCol w:w="1384"/>
            <w:gridCol w:w="3260"/>
            <w:gridCol w:w="1275"/>
            <w:gridCol w:w="2268"/>
            <w:gridCol w:w="1560"/>
            <w:gridCol w:w="2268"/>
            <w:gridCol w:w="1560"/>
          </w:tblGrid>
        </w:tblGridChange>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tcBorders>
              <w:top w:val="thinThickSmallGap" w:color="auto" w:sz="12" w:space="0"/>
            </w:tcBorders>
            <w:noWrap/>
            <w:vAlign w:val="center"/>
          </w:tcPr>
          <w:p>
            <w:pPr>
              <w:spacing w:line="380" w:lineRule="exact"/>
              <w:jc w:val="center"/>
              <w:rPr>
                <w:rFonts w:ascii="宋体" w:hAnsi="宋体"/>
                <w:b/>
                <w:sz w:val="24"/>
              </w:rPr>
            </w:pPr>
            <w:r>
              <w:rPr>
                <w:rFonts w:hint="eastAsia" w:ascii="宋体" w:hAnsi="宋体" w:cs="仿宋_GB2312"/>
                <w:b/>
                <w:color w:val="auto"/>
                <w:sz w:val="24"/>
                <w:szCs w:val="24"/>
                <w:rPrChange w:id="1072" w:author="陈礼军" w:date="2022-10-25T15:59:00Z">
                  <w:rPr>
                    <w:rFonts w:hint="eastAsia" w:ascii="宋体" w:hAnsi="宋体" w:cs="仿宋_GB2312"/>
                    <w:b/>
                    <w:color w:val="000000"/>
                    <w:sz w:val="24"/>
                    <w:szCs w:val="20"/>
                  </w:rPr>
                </w:rPrChange>
              </w:rPr>
              <w:t>合同包</w:t>
            </w:r>
          </w:p>
        </w:tc>
        <w:tc>
          <w:tcPr>
            <w:tcW w:w="3260" w:type="dxa"/>
            <w:tcBorders>
              <w:top w:val="thinThickSmallGap" w:color="auto" w:sz="12"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Change w:id="1073" w:author="陈礼军" w:date="2022-10-25T15:59:00Z">
                  <w:rPr>
                    <w:rFonts w:hint="eastAsia" w:ascii="宋体" w:hAnsi="宋体" w:cs="仿宋_GB2312"/>
                    <w:b/>
                    <w:color w:val="000000"/>
                    <w:sz w:val="24"/>
                    <w:szCs w:val="20"/>
                  </w:rPr>
                </w:rPrChange>
              </w:rPr>
              <w:t>体检内容</w:t>
            </w:r>
          </w:p>
        </w:tc>
        <w:tc>
          <w:tcPr>
            <w:tcW w:w="1275" w:type="dxa"/>
            <w:tcBorders>
              <w:top w:val="thinThickSmallGap" w:color="auto" w:sz="12" w:space="0"/>
            </w:tcBorders>
            <w:noWrap/>
            <w:vAlign w:val="center"/>
          </w:tcPr>
          <w:p>
            <w:pPr>
              <w:widowControl/>
              <w:jc w:val="center"/>
              <w:rPr>
                <w:rFonts w:ascii="宋体" w:hAnsi="宋体" w:cs="仿宋_GB2312"/>
                <w:b/>
                <w:sz w:val="24"/>
                <w:highlight w:val="none"/>
                <w:rPrChange w:id="1074" w:author="陈礼军" w:date="2022-10-25T15:59:00Z">
                  <w:rPr>
                    <w:rFonts w:ascii="宋体" w:hAnsi="宋体" w:cs="仿宋_GB2312"/>
                    <w:b/>
                    <w:sz w:val="24"/>
                    <w:highlight w:val="yellow"/>
                  </w:rPr>
                </w:rPrChange>
              </w:rPr>
            </w:pPr>
            <w:r>
              <w:rPr>
                <w:rFonts w:hint="eastAsia" w:ascii="宋体" w:hAnsi="宋体" w:cs="仿宋_GB2312"/>
                <w:b/>
                <w:color w:val="auto"/>
                <w:sz w:val="24"/>
                <w:szCs w:val="24"/>
                <w:highlight w:val="none"/>
                <w:rPrChange w:id="1075" w:author="陈礼军" w:date="2022-10-25T15:59:00Z">
                  <w:rPr>
                    <w:rFonts w:hint="eastAsia" w:ascii="宋体" w:hAnsi="宋体" w:cs="仿宋_GB2312"/>
                    <w:b/>
                    <w:color w:val="000000"/>
                    <w:sz w:val="24"/>
                    <w:szCs w:val="20"/>
                    <w:highlight w:val="yellow"/>
                  </w:rPr>
                </w:rPrChange>
              </w:rPr>
              <w:t>计划参检人数（人）</w:t>
            </w:r>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Change w:id="1076" w:author="陈礼军" w:date="2022-10-25T15:59:00Z">
                  <w:rPr>
                    <w:rFonts w:hint="eastAsia" w:ascii="宋体" w:hAnsi="宋体" w:cs="仿宋_GB2312"/>
                    <w:b/>
                    <w:color w:val="000000"/>
                    <w:sz w:val="24"/>
                    <w:szCs w:val="20"/>
                  </w:rPr>
                </w:rPrChange>
              </w:rPr>
              <w:t>含税单价（元</w:t>
            </w:r>
            <w:r>
              <w:rPr>
                <w:rFonts w:ascii="宋体" w:hAnsi="宋体" w:cs="仿宋_GB2312"/>
                <w:b/>
                <w:color w:val="auto"/>
                <w:sz w:val="24"/>
                <w:szCs w:val="24"/>
                <w:rPrChange w:id="1077" w:author="陈礼军" w:date="2022-10-25T15:59:00Z">
                  <w:rPr>
                    <w:rFonts w:ascii="宋体" w:hAnsi="宋体" w:cs="仿宋_GB2312"/>
                    <w:b/>
                    <w:color w:val="000000"/>
                    <w:sz w:val="24"/>
                    <w:szCs w:val="20"/>
                  </w:rPr>
                </w:rPrChange>
              </w:rPr>
              <w:t>/人）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ins w:id="1078" w:author="谢聪林" w:date="2022-10-21T09:28:00Z">
              <w:r>
                <w:rPr>
                  <w:rFonts w:hint="eastAsia" w:ascii="宋体" w:hAnsi="宋体" w:cs="仿宋_GB2312"/>
                  <w:b/>
                  <w:color w:val="auto"/>
                  <w:sz w:val="24"/>
                  <w:szCs w:val="24"/>
                  <w:rPrChange w:id="1079" w:author="陈礼军" w:date="2022-10-25T15:59:00Z">
                    <w:rPr>
                      <w:rFonts w:hint="eastAsia" w:ascii="宋体" w:hAnsi="宋体" w:cs="仿宋_GB2312"/>
                      <w:b/>
                      <w:color w:val="000000"/>
                      <w:sz w:val="24"/>
                      <w:szCs w:val="20"/>
                    </w:rPr>
                  </w:rPrChange>
                </w:rPr>
                <w:t>小计（元）</w:t>
              </w:r>
            </w:ins>
            <w:del w:id="1080" w:author="谢聪林" w:date="2022-10-21T09:28:00Z">
              <w:r>
                <w:rPr>
                  <w:rFonts w:hint="eastAsia" w:ascii="宋体" w:hAnsi="宋体" w:cs="仿宋_GB2312"/>
                  <w:b/>
                  <w:color w:val="auto"/>
                  <w:sz w:val="24"/>
                  <w:szCs w:val="24"/>
                  <w:rPrChange w:id="1081" w:author="陈礼军" w:date="2022-10-25T15:59:00Z">
                    <w:rPr>
                      <w:rFonts w:hint="eastAsia" w:ascii="宋体" w:hAnsi="宋体" w:cs="仿宋_GB2312"/>
                      <w:b/>
                      <w:color w:val="000000"/>
                      <w:sz w:val="24"/>
                      <w:szCs w:val="20"/>
                    </w:rPr>
                  </w:rPrChange>
                </w:rPr>
                <w:delText>限价（元）</w:delText>
              </w:r>
            </w:del>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Change w:id="1082" w:author="陈礼军" w:date="2022-10-25T15:59:00Z">
                  <w:rPr>
                    <w:rFonts w:hint="eastAsia" w:ascii="宋体" w:hAnsi="宋体" w:cs="仿宋_GB2312"/>
                    <w:b/>
                    <w:color w:val="000000"/>
                    <w:sz w:val="24"/>
                    <w:szCs w:val="20"/>
                  </w:rPr>
                </w:rPrChange>
              </w:rPr>
              <w:t>服务期承诺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ins w:id="1083" w:author="谢聪林" w:date="2022-10-21T09:28:00Z">
              <w:r>
                <w:rPr>
                  <w:rFonts w:hint="eastAsia" w:ascii="宋体" w:hAnsi="宋体" w:cs="仿宋_GB2312"/>
                  <w:b/>
                  <w:color w:val="auto"/>
                  <w:sz w:val="24"/>
                  <w:szCs w:val="24"/>
                  <w:rPrChange w:id="1084" w:author="陈礼军" w:date="2022-10-25T15:59:00Z">
                    <w:rPr>
                      <w:rFonts w:hint="eastAsia" w:ascii="宋体" w:hAnsi="宋体" w:cs="仿宋_GB2312"/>
                      <w:b/>
                      <w:color w:val="000000"/>
                      <w:sz w:val="24"/>
                      <w:szCs w:val="20"/>
                    </w:rPr>
                  </w:rPrChange>
                </w:rPr>
                <w:t>限价（元）</w:t>
              </w:r>
            </w:ins>
            <w:del w:id="1085" w:author="谢聪林" w:date="2022-10-21T09:28:00Z">
              <w:r>
                <w:rPr>
                  <w:rFonts w:hint="eastAsia" w:ascii="宋体" w:hAnsi="宋体" w:cs="仿宋_GB2312"/>
                  <w:b/>
                  <w:color w:val="auto"/>
                  <w:sz w:val="24"/>
                  <w:szCs w:val="24"/>
                  <w:rPrChange w:id="1086" w:author="陈礼军" w:date="2022-10-25T15:59:00Z">
                    <w:rPr>
                      <w:rFonts w:hint="eastAsia" w:ascii="宋体" w:hAnsi="宋体" w:cs="仿宋_GB2312"/>
                      <w:b/>
                      <w:color w:val="000000"/>
                      <w:sz w:val="24"/>
                      <w:szCs w:val="20"/>
                    </w:rPr>
                  </w:rPrChange>
                </w:rPr>
                <w:delText>备注</w:delText>
              </w:r>
            </w:del>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restart"/>
            <w:noWrap/>
            <w:vAlign w:val="center"/>
          </w:tcPr>
          <w:p>
            <w:pPr>
              <w:spacing w:line="380" w:lineRule="exact"/>
              <w:jc w:val="center"/>
              <w:rPr>
                <w:rFonts w:ascii="宋体" w:hAnsi="宋体" w:cs="仿宋_GB2312"/>
                <w:sz w:val="24"/>
              </w:rPr>
            </w:pPr>
            <w:r>
              <w:rPr>
                <w:rFonts w:ascii="宋体" w:hAnsi="宋体" w:cs="仿宋_GB2312"/>
                <w:color w:val="auto"/>
                <w:sz w:val="24"/>
                <w:szCs w:val="24"/>
                <w:rPrChange w:id="1087" w:author="陈礼军" w:date="2022-10-25T15:59:00Z">
                  <w:rPr>
                    <w:rFonts w:ascii="宋体" w:hAnsi="宋体" w:cs="仿宋_GB2312"/>
                    <w:color w:val="000000"/>
                    <w:sz w:val="24"/>
                    <w:szCs w:val="20"/>
                  </w:rPr>
                </w:rPrChange>
              </w:rPr>
              <w:t>1</w:t>
            </w:r>
          </w:p>
        </w:tc>
        <w:tc>
          <w:tcPr>
            <w:tcW w:w="3260" w:type="dxa"/>
            <w:tcBorders>
              <w:bottom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Change w:id="1088" w:author="陈礼军" w:date="2022-10-25T15:59:00Z">
                  <w:rPr>
                    <w:rFonts w:hint="eastAsia" w:ascii="宋体" w:hAnsi="宋体" w:cs="宋体"/>
                    <w:color w:val="000000"/>
                    <w:sz w:val="24"/>
                    <w:szCs w:val="20"/>
                  </w:rPr>
                </w:rPrChange>
              </w:rPr>
              <w:t>男性体检项目</w:t>
            </w:r>
          </w:p>
        </w:tc>
        <w:tc>
          <w:tcPr>
            <w:tcW w:w="1275" w:type="dxa"/>
            <w:tcBorders>
              <w:bottom w:val="single" w:color="auto" w:sz="4" w:space="0"/>
            </w:tcBorders>
            <w:noWrap/>
            <w:vAlign w:val="center"/>
          </w:tcPr>
          <w:p>
            <w:pPr>
              <w:spacing w:line="380" w:lineRule="exact"/>
              <w:jc w:val="center"/>
              <w:rPr>
                <w:rFonts w:ascii="宋体" w:hAnsi="宋体"/>
                <w:sz w:val="24"/>
                <w:highlight w:val="none"/>
                <w:rPrChange w:id="1089" w:author="陈礼军" w:date="2022-10-25T15:59:00Z">
                  <w:rPr>
                    <w:rFonts w:ascii="宋体" w:hAnsi="宋体"/>
                    <w:sz w:val="24"/>
                    <w:highlight w:val="yellow"/>
                  </w:rPr>
                </w:rPrChange>
              </w:rPr>
            </w:pPr>
            <w:del w:id="1090" w:author="黄雅珊" w:date="2022-11-24T16:20:50Z">
              <w:r>
                <w:rPr>
                  <w:rFonts w:ascii="宋体" w:hAnsi="宋体" w:cs="Times New Roman"/>
                  <w:color w:val="auto"/>
                  <w:sz w:val="24"/>
                  <w:szCs w:val="24"/>
                  <w:highlight w:val="none"/>
                  <w:rPrChange w:id="1091" w:author="陈礼军" w:date="2022-10-25T15:59:00Z">
                    <w:rPr>
                      <w:rFonts w:ascii="宋体" w:hAnsi="宋体" w:cs="宋体"/>
                      <w:color w:val="000000"/>
                      <w:sz w:val="24"/>
                      <w:szCs w:val="20"/>
                      <w:highlight w:val="yellow"/>
                    </w:rPr>
                  </w:rPrChange>
                </w:rPr>
                <w:delText>95</w:delText>
              </w:r>
            </w:del>
            <w:ins w:id="1092" w:author="黄雅珊" w:date="2022-11-24T16:20:50Z">
              <w:r>
                <w:rPr>
                  <w:rFonts w:hint="eastAsia" w:ascii="宋体" w:hAnsi="宋体" w:cs="Times New Roman"/>
                  <w:color w:val="auto"/>
                  <w:sz w:val="24"/>
                  <w:szCs w:val="24"/>
                  <w:highlight w:val="none"/>
                  <w:lang w:eastAsia="zh-CN"/>
                </w:rPr>
                <w:t>4</w:t>
              </w:r>
            </w:ins>
            <w:ins w:id="1093" w:author="黄雅珊" w:date="2022-11-24T16:20:50Z">
              <w:r>
                <w:rPr>
                  <w:rFonts w:hint="eastAsia" w:ascii="宋体" w:hAnsi="宋体" w:cs="Times New Roman"/>
                  <w:color w:val="auto"/>
                  <w:sz w:val="24"/>
                  <w:szCs w:val="24"/>
                  <w:highlight w:val="none"/>
                  <w:lang w:val="en-US" w:eastAsia="zh-CN"/>
                </w:rPr>
                <w:t>3</w:t>
              </w:r>
            </w:ins>
            <w:r>
              <w:rPr>
                <w:rFonts w:ascii="宋体" w:hAnsi="宋体" w:cs="Times New Roman"/>
                <w:color w:val="auto"/>
                <w:sz w:val="24"/>
                <w:szCs w:val="24"/>
                <w:highlight w:val="none"/>
                <w:rPrChange w:id="1094" w:author="陈礼军" w:date="2022-10-25T15:59:00Z">
                  <w:rPr>
                    <w:rFonts w:ascii="宋体" w:hAnsi="宋体" w:cs="宋体"/>
                    <w:color w:val="000000"/>
                    <w:sz w:val="24"/>
                    <w:szCs w:val="20"/>
                    <w:highlight w:val="yellow"/>
                  </w:rPr>
                </w:rPrChange>
              </w:rPr>
              <w:t>人</w:t>
            </w:r>
          </w:p>
        </w:tc>
        <w:tc>
          <w:tcPr>
            <w:tcW w:w="2268" w:type="dxa"/>
            <w:tcBorders>
              <w:bottom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Change w:id="1095" w:author="陈礼军" w:date="2022-10-25T15:59:00Z">
                  <w:rPr>
                    <w:rFonts w:ascii="宋体" w:hAnsi="宋体" w:eastAsia="黑体"/>
                    <w:b/>
                    <w:bCs/>
                    <w:sz w:val="24"/>
                    <w:lang w:val="zh-CN"/>
                  </w:rPr>
                </w:rPrChange>
              </w:rPr>
            </w:pPr>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del w:id="1096" w:author="谢聪林" w:date="2022-10-21T09:28:00Z">
              <w:r>
                <w:rPr>
                  <w:rFonts w:ascii="宋体" w:hAnsi="宋体" w:cs="Times New Roman"/>
                  <w:color w:val="auto"/>
                  <w:sz w:val="24"/>
                  <w:szCs w:val="24"/>
                  <w:rPrChange w:id="1097" w:author="陈礼军" w:date="2022-10-25T15:59:00Z">
                    <w:rPr>
                      <w:rFonts w:ascii="宋体" w:hAnsi="宋体" w:cs="宋体"/>
                      <w:color w:val="000000"/>
                      <w:sz w:val="24"/>
                      <w:szCs w:val="20"/>
                    </w:rPr>
                  </w:rPrChange>
                </w:rPr>
                <w:delText>900</w:delText>
              </w:r>
            </w:del>
          </w:p>
        </w:tc>
        <w:tc>
          <w:tcPr>
            <w:tcW w:w="2268" w:type="dxa"/>
            <w:vMerge w:val="restart"/>
            <w:tcBorders>
              <w:right w:val="single" w:color="auto" w:sz="4" w:space="0"/>
            </w:tcBorders>
            <w:noWrap/>
            <w:vAlign w:val="center"/>
          </w:tcPr>
          <w:p>
            <w:pPr>
              <w:spacing w:line="380" w:lineRule="exact"/>
              <w:jc w:val="center"/>
              <w:rPr>
                <w:rFonts w:ascii="宋体" w:hAnsi="宋体"/>
                <w:sz w:val="24"/>
              </w:rPr>
            </w:pPr>
            <w:del w:id="1098" w:author="谢聪林" w:date="2022-10-21T09:28:00Z">
              <w:r>
                <w:rPr>
                  <w:rFonts w:hint="eastAsia" w:ascii="宋体" w:hAnsi="宋体" w:cs="仿宋_GB2312"/>
                  <w:color w:val="auto"/>
                  <w:sz w:val="24"/>
                  <w:szCs w:val="24"/>
                  <w:rPrChange w:id="1099" w:author="陈礼军" w:date="2022-10-25T15:59:00Z">
                    <w:rPr>
                      <w:rFonts w:hint="eastAsia" w:ascii="宋体" w:hAnsi="宋体" w:cs="仿宋_GB2312"/>
                      <w:color w:val="000000"/>
                      <w:sz w:val="24"/>
                      <w:szCs w:val="20"/>
                    </w:rPr>
                  </w:rPrChange>
                </w:rPr>
                <w:delText>合同签订之日起至</w:delText>
              </w:r>
            </w:del>
            <w:r>
              <w:rPr>
                <w:rFonts w:ascii="宋体" w:hAnsi="宋体" w:cs="仿宋_GB2312"/>
                <w:color w:val="auto"/>
                <w:sz w:val="24"/>
                <w:szCs w:val="24"/>
                <w:rPrChange w:id="1100" w:author="陈礼军" w:date="2022-10-25T15:59:00Z">
                  <w:rPr>
                    <w:rFonts w:ascii="宋体" w:hAnsi="宋体" w:cs="仿宋_GB2312"/>
                    <w:color w:val="000000"/>
                    <w:sz w:val="24"/>
                    <w:szCs w:val="20"/>
                  </w:rPr>
                </w:rPrChange>
              </w:rPr>
              <w:t>2023年</w:t>
            </w:r>
            <w:del w:id="1101" w:author="黄雅珊" w:date="2023-02-09T10:35:57Z">
              <w:r>
                <w:rPr>
                  <w:rFonts w:ascii="宋体" w:hAnsi="宋体" w:cs="仿宋_GB2312"/>
                  <w:color w:val="auto"/>
                  <w:sz w:val="24"/>
                  <w:szCs w:val="24"/>
                  <w:rPrChange w:id="1102" w:author="陈礼军" w:date="2022-10-25T15:59:00Z">
                    <w:rPr>
                      <w:rFonts w:ascii="宋体" w:hAnsi="宋体" w:cs="仿宋_GB2312"/>
                      <w:color w:val="000000"/>
                      <w:sz w:val="24"/>
                      <w:szCs w:val="20"/>
                    </w:rPr>
                  </w:rPrChange>
                </w:rPr>
                <w:delText>6</w:delText>
              </w:r>
            </w:del>
            <w:ins w:id="1103" w:author="黄雅珊" w:date="2023-02-09T10:35:57Z">
              <w:r>
                <w:rPr>
                  <w:rFonts w:hint="eastAsia" w:ascii="宋体" w:hAnsi="宋体" w:cs="仿宋_GB2312"/>
                  <w:color w:val="auto"/>
                  <w:sz w:val="24"/>
                  <w:szCs w:val="24"/>
                  <w:lang w:eastAsia="zh-CN"/>
                </w:rPr>
                <w:t>0</w:t>
              </w:r>
            </w:ins>
            <w:ins w:id="1104" w:author="黄雅珊" w:date="2023-02-09T10:35:57Z">
              <w:r>
                <w:rPr>
                  <w:rFonts w:hint="eastAsia" w:ascii="宋体" w:hAnsi="宋体" w:cs="仿宋_GB2312"/>
                  <w:color w:val="auto"/>
                  <w:sz w:val="24"/>
                  <w:szCs w:val="24"/>
                  <w:lang w:val="en-US" w:eastAsia="zh-CN"/>
                </w:rPr>
                <w:t>9</w:t>
              </w:r>
            </w:ins>
            <w:r>
              <w:rPr>
                <w:rFonts w:ascii="宋体" w:hAnsi="宋体" w:cs="仿宋_GB2312"/>
                <w:color w:val="auto"/>
                <w:sz w:val="24"/>
                <w:szCs w:val="24"/>
                <w:rPrChange w:id="1105" w:author="陈礼军" w:date="2022-10-25T15:59:00Z">
                  <w:rPr>
                    <w:rFonts w:ascii="宋体" w:hAnsi="宋体" w:cs="仿宋_GB2312"/>
                    <w:color w:val="000000"/>
                    <w:sz w:val="24"/>
                    <w:szCs w:val="20"/>
                  </w:rPr>
                </w:rPrChange>
              </w:rPr>
              <w:t>月30日</w:t>
            </w:r>
            <w:ins w:id="1106" w:author="谢聪林" w:date="2022-10-21T09:28:00Z">
              <w:r>
                <w:rPr>
                  <w:rFonts w:hint="eastAsia" w:ascii="宋体" w:hAnsi="宋体" w:cs="仿宋_GB2312"/>
                  <w:color w:val="auto"/>
                  <w:sz w:val="24"/>
                  <w:szCs w:val="24"/>
                  <w:rPrChange w:id="1107" w:author="陈礼军" w:date="2022-10-25T15:59:00Z">
                    <w:rPr>
                      <w:rFonts w:hint="eastAsia" w:ascii="宋体" w:hAnsi="宋体" w:cs="仿宋_GB2312"/>
                      <w:color w:val="000000"/>
                      <w:sz w:val="24"/>
                      <w:szCs w:val="20"/>
                    </w:rPr>
                  </w:rPrChange>
                </w:rPr>
                <w:t>前完成</w:t>
              </w:r>
            </w:ins>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ins w:id="1108" w:author="谢聪林" w:date="2022-10-21T09:28:00Z">
              <w:del w:id="1109" w:author="黄雅珊" w:date="2022-11-24T16:21:41Z">
                <w:r>
                  <w:rPr>
                    <w:rFonts w:ascii="宋体" w:hAnsi="宋体" w:cs="Times New Roman"/>
                    <w:color w:val="auto"/>
                    <w:sz w:val="24"/>
                    <w:szCs w:val="24"/>
                    <w:rPrChange w:id="1110" w:author="陈礼军" w:date="2022-10-25T15:59:00Z">
                      <w:rPr>
                        <w:rFonts w:ascii="宋体" w:hAnsi="宋体" w:cs="宋体"/>
                        <w:color w:val="000000"/>
                        <w:sz w:val="24"/>
                        <w:szCs w:val="20"/>
                      </w:rPr>
                    </w:rPrChange>
                  </w:rPr>
                  <w:delText>900</w:delText>
                </w:r>
              </w:del>
            </w:ins>
            <w:ins w:id="1111" w:author="黄雅珊" w:date="2022-11-24T16:21:41Z">
              <w:r>
                <w:rPr>
                  <w:rFonts w:hint="eastAsia" w:ascii="宋体" w:hAnsi="宋体" w:cs="Times New Roman"/>
                  <w:color w:val="auto"/>
                  <w:sz w:val="24"/>
                  <w:szCs w:val="24"/>
                  <w:lang w:eastAsia="zh-CN"/>
                </w:rPr>
                <w:t>1</w:t>
              </w:r>
            </w:ins>
            <w:ins w:id="1112" w:author="黄雅珊" w:date="2022-11-24T16:21:41Z">
              <w:r>
                <w:rPr>
                  <w:rFonts w:hint="eastAsia" w:ascii="宋体" w:hAnsi="宋体" w:cs="Times New Roman"/>
                  <w:color w:val="auto"/>
                  <w:sz w:val="24"/>
                  <w:szCs w:val="24"/>
                  <w:lang w:val="en-US" w:eastAsia="zh-CN"/>
                </w:rPr>
                <w:t>000</w:t>
              </w:r>
            </w:ins>
            <w:ins w:id="1113" w:author="谢聪林" w:date="2022-10-21T09:30:00Z">
              <w:r>
                <w:rPr>
                  <w:rFonts w:hint="eastAsia" w:ascii="宋体" w:hAnsi="宋体" w:cs="Times New Roman"/>
                  <w:color w:val="auto"/>
                  <w:sz w:val="24"/>
                  <w:szCs w:val="24"/>
                  <w:rPrChange w:id="1114" w:author="陈礼军" w:date="2022-10-25T15:59:00Z">
                    <w:rPr>
                      <w:rFonts w:hint="eastAsia" w:ascii="宋体" w:hAnsi="宋体" w:cs="宋体"/>
                      <w:color w:val="000000"/>
                      <w:sz w:val="24"/>
                      <w:szCs w:val="20"/>
                    </w:rPr>
                  </w:rPrChange>
                </w:rPr>
                <w:t>元</w:t>
              </w:r>
            </w:ins>
            <w:ins w:id="1115" w:author="谢聪林" w:date="2022-10-21T09:30:00Z">
              <w:r>
                <w:rPr>
                  <w:rFonts w:ascii="宋体" w:hAnsi="宋体" w:cs="Times New Roman"/>
                  <w:color w:val="auto"/>
                  <w:sz w:val="24"/>
                  <w:szCs w:val="24"/>
                  <w:rPrChange w:id="1116" w:author="陈礼军" w:date="2022-10-25T15:59:00Z">
                    <w:rPr>
                      <w:rFonts w:ascii="宋体" w:hAnsi="宋体" w:cs="宋体"/>
                      <w:color w:val="000000"/>
                      <w:sz w:val="24"/>
                      <w:szCs w:val="20"/>
                    </w:rPr>
                  </w:rPrChange>
                </w:rPr>
                <w:t>/人</w:t>
              </w:r>
            </w:ins>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bottom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Change w:id="1117" w:author="陈礼军" w:date="2022-10-25T15:59:00Z">
                  <w:rPr>
                    <w:rFonts w:hint="eastAsia" w:ascii="宋体" w:hAnsi="宋体" w:cs="宋体"/>
                    <w:color w:val="000000"/>
                    <w:sz w:val="24"/>
                    <w:szCs w:val="20"/>
                  </w:rPr>
                </w:rPrChange>
              </w:rPr>
              <w:t>已婚女性体检项目</w:t>
            </w:r>
          </w:p>
        </w:tc>
        <w:tc>
          <w:tcPr>
            <w:tcW w:w="1275" w:type="dxa"/>
            <w:tcBorders>
              <w:top w:val="single" w:color="auto" w:sz="4" w:space="0"/>
              <w:bottom w:val="single" w:color="auto" w:sz="4" w:space="0"/>
            </w:tcBorders>
            <w:noWrap/>
            <w:vAlign w:val="center"/>
          </w:tcPr>
          <w:p>
            <w:pPr>
              <w:spacing w:line="380" w:lineRule="exact"/>
              <w:jc w:val="center"/>
              <w:rPr>
                <w:rFonts w:ascii="宋体" w:hAnsi="宋体"/>
                <w:sz w:val="24"/>
                <w:highlight w:val="none"/>
                <w:rPrChange w:id="1118" w:author="陈礼军" w:date="2022-10-25T15:59:00Z">
                  <w:rPr>
                    <w:rFonts w:ascii="宋体" w:hAnsi="宋体"/>
                    <w:sz w:val="24"/>
                    <w:highlight w:val="yellow"/>
                  </w:rPr>
                </w:rPrChange>
              </w:rPr>
            </w:pPr>
            <w:del w:id="1119" w:author="黄雅珊" w:date="2022-11-24T16:21:36Z">
              <w:r>
                <w:rPr>
                  <w:rFonts w:ascii="宋体" w:hAnsi="宋体" w:cs="Times New Roman"/>
                  <w:color w:val="auto"/>
                  <w:sz w:val="24"/>
                  <w:szCs w:val="24"/>
                  <w:highlight w:val="none"/>
                  <w:rPrChange w:id="1120" w:author="陈礼军" w:date="2022-10-25T15:59:00Z">
                    <w:rPr>
                      <w:rFonts w:ascii="宋体" w:hAnsi="宋体" w:cs="宋体"/>
                      <w:color w:val="000000"/>
                      <w:sz w:val="24"/>
                      <w:szCs w:val="20"/>
                      <w:highlight w:val="yellow"/>
                    </w:rPr>
                  </w:rPrChange>
                </w:rPr>
                <w:delText>51</w:delText>
              </w:r>
            </w:del>
            <w:ins w:id="1121" w:author="黄雅珊" w:date="2022-11-24T16:21:36Z">
              <w:r>
                <w:rPr>
                  <w:rFonts w:hint="eastAsia" w:ascii="宋体" w:hAnsi="宋体" w:cs="Times New Roman"/>
                  <w:color w:val="auto"/>
                  <w:sz w:val="24"/>
                  <w:szCs w:val="24"/>
                  <w:highlight w:val="none"/>
                  <w:lang w:eastAsia="zh-CN"/>
                </w:rPr>
                <w:t>1</w:t>
              </w:r>
            </w:ins>
            <w:ins w:id="1122" w:author="黄雅珊" w:date="2022-11-24T16:21:36Z">
              <w:r>
                <w:rPr>
                  <w:rFonts w:hint="eastAsia" w:ascii="宋体" w:hAnsi="宋体" w:cs="Times New Roman"/>
                  <w:color w:val="auto"/>
                  <w:sz w:val="24"/>
                  <w:szCs w:val="24"/>
                  <w:highlight w:val="none"/>
                  <w:lang w:val="en-US" w:eastAsia="zh-CN"/>
                </w:rPr>
                <w:t>8</w:t>
              </w:r>
            </w:ins>
            <w:r>
              <w:rPr>
                <w:rFonts w:ascii="宋体" w:hAnsi="宋体" w:cs="Times New Roman"/>
                <w:color w:val="auto"/>
                <w:sz w:val="24"/>
                <w:szCs w:val="24"/>
                <w:highlight w:val="none"/>
                <w:rPrChange w:id="1123" w:author="陈礼军" w:date="2022-10-25T15:59:00Z">
                  <w:rPr>
                    <w:rFonts w:ascii="宋体" w:hAnsi="宋体" w:cs="宋体"/>
                    <w:color w:val="000000"/>
                    <w:sz w:val="24"/>
                    <w:szCs w:val="20"/>
                    <w:highlight w:val="yellow"/>
                  </w:rPr>
                </w:rPrChange>
              </w:rPr>
              <w:t>人</w:t>
            </w:r>
          </w:p>
        </w:tc>
        <w:tc>
          <w:tcPr>
            <w:tcW w:w="2268" w:type="dxa"/>
            <w:tcBorders>
              <w:top w:val="single" w:color="auto" w:sz="4" w:space="0"/>
              <w:bottom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Change w:id="1124" w:author="陈礼军" w:date="2022-10-25T15:59:00Z">
                  <w:rPr>
                    <w:rFonts w:ascii="宋体" w:hAnsi="宋体" w:eastAsia="黑体"/>
                    <w:b/>
                    <w:bCs/>
                    <w:sz w:val="24"/>
                    <w:lang w:val="zh-CN"/>
                  </w:rPr>
                </w:rPrChange>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del w:id="1125" w:author="谢聪林" w:date="2022-10-21T09:28:00Z">
              <w:r>
                <w:rPr>
                  <w:rFonts w:ascii="宋体" w:hAnsi="宋体" w:cs="Times New Roman"/>
                  <w:color w:val="auto"/>
                  <w:sz w:val="24"/>
                  <w:szCs w:val="24"/>
                  <w:rPrChange w:id="1126" w:author="陈礼军" w:date="2022-10-25T15:59:00Z">
                    <w:rPr>
                      <w:rFonts w:ascii="宋体" w:hAnsi="宋体" w:cs="宋体"/>
                      <w:color w:val="000000"/>
                      <w:sz w:val="24"/>
                      <w:szCs w:val="20"/>
                    </w:rPr>
                  </w:rPrChange>
                </w:rPr>
                <w:delText>1000</w:delText>
              </w:r>
            </w:del>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ins w:id="1127" w:author="谢聪林" w:date="2022-10-21T09:28:00Z">
              <w:r>
                <w:rPr>
                  <w:rFonts w:ascii="宋体" w:hAnsi="宋体" w:cs="Times New Roman"/>
                  <w:color w:val="auto"/>
                  <w:sz w:val="24"/>
                  <w:szCs w:val="24"/>
                  <w:rPrChange w:id="1128" w:author="陈礼军" w:date="2022-10-25T15:59:00Z">
                    <w:rPr>
                      <w:rFonts w:ascii="宋体" w:hAnsi="宋体" w:cs="宋体"/>
                      <w:color w:val="000000"/>
                      <w:sz w:val="24"/>
                      <w:szCs w:val="20"/>
                    </w:rPr>
                  </w:rPrChange>
                </w:rPr>
                <w:t>1000</w:t>
              </w:r>
            </w:ins>
            <w:ins w:id="1129" w:author="谢聪林" w:date="2022-10-21T09:30:00Z">
              <w:r>
                <w:rPr>
                  <w:rFonts w:hint="eastAsia" w:ascii="宋体" w:hAnsi="宋体" w:cs="Times New Roman"/>
                  <w:color w:val="auto"/>
                  <w:sz w:val="24"/>
                  <w:szCs w:val="24"/>
                  <w:rPrChange w:id="1130" w:author="陈礼军" w:date="2022-10-25T15:59:00Z">
                    <w:rPr>
                      <w:rFonts w:hint="eastAsia" w:ascii="宋体" w:hAnsi="宋体" w:cs="宋体"/>
                      <w:color w:val="000000"/>
                      <w:sz w:val="24"/>
                      <w:szCs w:val="20"/>
                    </w:rPr>
                  </w:rPrChange>
                </w:rPr>
                <w:t>元</w:t>
              </w:r>
            </w:ins>
            <w:ins w:id="1131" w:author="谢聪林" w:date="2022-10-21T09:30:00Z">
              <w:r>
                <w:rPr>
                  <w:rFonts w:ascii="宋体" w:hAnsi="宋体" w:cs="Times New Roman"/>
                  <w:color w:val="auto"/>
                  <w:sz w:val="24"/>
                  <w:szCs w:val="24"/>
                  <w:rPrChange w:id="1132" w:author="陈礼军" w:date="2022-10-25T15:59:00Z">
                    <w:rPr>
                      <w:rFonts w:ascii="宋体" w:hAnsi="宋体" w:cs="宋体"/>
                      <w:color w:val="000000"/>
                      <w:sz w:val="24"/>
                      <w:szCs w:val="20"/>
                    </w:rPr>
                  </w:rPrChange>
                </w:rPr>
                <w:t>/人</w:t>
              </w:r>
            </w:ins>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Change w:id="1133" w:author="陈礼军" w:date="2022-10-25T15:59:00Z">
                  <w:rPr>
                    <w:rFonts w:hint="eastAsia" w:ascii="宋体" w:hAnsi="宋体" w:cs="宋体"/>
                    <w:color w:val="000000"/>
                    <w:sz w:val="24"/>
                    <w:szCs w:val="20"/>
                  </w:rPr>
                </w:rPrChange>
              </w:rPr>
              <w:t>未婚女性体检项目</w:t>
            </w:r>
          </w:p>
        </w:tc>
        <w:tc>
          <w:tcPr>
            <w:tcW w:w="1275" w:type="dxa"/>
            <w:tcBorders>
              <w:top w:val="single" w:color="auto" w:sz="4" w:space="0"/>
            </w:tcBorders>
            <w:noWrap/>
            <w:vAlign w:val="center"/>
          </w:tcPr>
          <w:p>
            <w:pPr>
              <w:spacing w:after="120" w:line="380" w:lineRule="exact"/>
              <w:ind w:left="420" w:leftChars="200"/>
              <w:jc w:val="center"/>
              <w:rPr>
                <w:rFonts w:ascii="宋体" w:hAnsi="宋体"/>
                <w:sz w:val="24"/>
                <w:highlight w:val="none"/>
                <w:rPrChange w:id="1134" w:author="陈礼军" w:date="2022-10-25T15:59:00Z">
                  <w:rPr>
                    <w:rFonts w:ascii="宋体" w:hAnsi="宋体"/>
                    <w:sz w:val="24"/>
                    <w:highlight w:val="yellow"/>
                  </w:rPr>
                </w:rPrChange>
              </w:rPr>
            </w:pPr>
            <w:del w:id="1135" w:author="黄雅珊" w:date="2022-11-24T16:20:58Z">
              <w:r>
                <w:rPr>
                  <w:rFonts w:ascii="宋体" w:hAnsi="宋体" w:cs="Times New Roman"/>
                  <w:color w:val="auto"/>
                  <w:sz w:val="24"/>
                  <w:szCs w:val="24"/>
                  <w:highlight w:val="none"/>
                  <w:rPrChange w:id="1136" w:author="陈礼军" w:date="2022-10-25T15:59:00Z">
                    <w:rPr>
                      <w:rFonts w:ascii="宋体" w:hAnsi="宋体" w:cs="宋体"/>
                      <w:color w:val="000000"/>
                      <w:sz w:val="24"/>
                      <w:szCs w:val="20"/>
                      <w:highlight w:val="yellow"/>
                    </w:rPr>
                  </w:rPrChange>
                </w:rPr>
                <w:delText>21</w:delText>
              </w:r>
            </w:del>
            <w:ins w:id="1137" w:author="黄雅珊" w:date="2022-11-24T16:20:58Z">
              <w:r>
                <w:rPr>
                  <w:rFonts w:hint="eastAsia" w:ascii="宋体" w:hAnsi="宋体" w:cs="Times New Roman"/>
                  <w:color w:val="auto"/>
                  <w:sz w:val="24"/>
                  <w:szCs w:val="24"/>
                  <w:highlight w:val="none"/>
                  <w:lang w:eastAsia="zh-CN"/>
                </w:rPr>
                <w:t>5</w:t>
              </w:r>
            </w:ins>
            <w:r>
              <w:rPr>
                <w:rFonts w:ascii="宋体" w:hAnsi="宋体" w:cs="Times New Roman"/>
                <w:color w:val="auto"/>
                <w:sz w:val="24"/>
                <w:szCs w:val="24"/>
                <w:highlight w:val="none"/>
                <w:rPrChange w:id="1138" w:author="陈礼军" w:date="2022-10-25T15:59:00Z">
                  <w:rPr>
                    <w:rFonts w:ascii="宋体" w:hAnsi="宋体" w:cs="宋体"/>
                    <w:color w:val="000000"/>
                    <w:sz w:val="24"/>
                    <w:szCs w:val="20"/>
                    <w:highlight w:val="yellow"/>
                  </w:rPr>
                </w:rPrChange>
              </w:rPr>
              <w:t>人</w:t>
            </w:r>
          </w:p>
        </w:tc>
        <w:tc>
          <w:tcPr>
            <w:tcW w:w="2268" w:type="dxa"/>
            <w:tcBorders>
              <w:top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Change w:id="1139" w:author="陈礼军" w:date="2022-10-25T15:59:00Z">
                  <w:rPr>
                    <w:rFonts w:ascii="宋体" w:hAnsi="宋体" w:eastAsia="黑体"/>
                    <w:b/>
                    <w:bCs/>
                    <w:sz w:val="24"/>
                    <w:lang w:val="zh-CN"/>
                  </w:rPr>
                </w:rPrChange>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del w:id="1140" w:author="谢聪林" w:date="2022-10-21T09:28:00Z">
              <w:r>
                <w:rPr>
                  <w:rFonts w:ascii="宋体" w:hAnsi="宋体" w:cs="Times New Roman"/>
                  <w:color w:val="auto"/>
                  <w:sz w:val="24"/>
                  <w:szCs w:val="24"/>
                  <w:rPrChange w:id="1141" w:author="陈礼军" w:date="2022-10-25T15:59:00Z">
                    <w:rPr>
                      <w:rFonts w:ascii="宋体" w:hAnsi="宋体" w:cs="宋体"/>
                      <w:color w:val="000000"/>
                      <w:sz w:val="24"/>
                      <w:szCs w:val="20"/>
                    </w:rPr>
                  </w:rPrChange>
                </w:rPr>
                <w:delText>1000</w:delText>
              </w:r>
            </w:del>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ins w:id="1142" w:author="谢聪林" w:date="2022-10-21T09:28:00Z">
              <w:r>
                <w:rPr>
                  <w:rFonts w:ascii="宋体" w:hAnsi="宋体" w:cs="Times New Roman"/>
                  <w:color w:val="auto"/>
                  <w:sz w:val="24"/>
                  <w:szCs w:val="24"/>
                  <w:rPrChange w:id="1143" w:author="陈礼军" w:date="2022-10-25T15:59:00Z">
                    <w:rPr>
                      <w:rFonts w:ascii="宋体" w:hAnsi="宋体" w:cs="宋体"/>
                      <w:color w:val="000000"/>
                      <w:sz w:val="24"/>
                      <w:szCs w:val="20"/>
                    </w:rPr>
                  </w:rPrChange>
                </w:rPr>
                <w:t>1000</w:t>
              </w:r>
            </w:ins>
            <w:ins w:id="1144" w:author="谢聪林" w:date="2022-10-21T09:30:00Z">
              <w:r>
                <w:rPr>
                  <w:rFonts w:hint="eastAsia" w:ascii="宋体" w:hAnsi="宋体" w:cs="Times New Roman"/>
                  <w:color w:val="auto"/>
                  <w:sz w:val="24"/>
                  <w:szCs w:val="24"/>
                  <w:rPrChange w:id="1145" w:author="陈礼军" w:date="2022-10-25T15:59:00Z">
                    <w:rPr>
                      <w:rFonts w:hint="eastAsia" w:ascii="宋体" w:hAnsi="宋体" w:cs="宋体"/>
                      <w:color w:val="000000"/>
                      <w:sz w:val="24"/>
                      <w:szCs w:val="20"/>
                    </w:rPr>
                  </w:rPrChange>
                </w:rPr>
                <w:t>元</w:t>
              </w:r>
            </w:ins>
            <w:ins w:id="1146" w:author="谢聪林" w:date="2022-10-21T09:30:00Z">
              <w:r>
                <w:rPr>
                  <w:rFonts w:ascii="宋体" w:hAnsi="宋体" w:cs="Times New Roman"/>
                  <w:color w:val="auto"/>
                  <w:sz w:val="24"/>
                  <w:szCs w:val="24"/>
                  <w:rPrChange w:id="1147" w:author="陈礼军" w:date="2022-10-25T15:59:00Z">
                    <w:rPr>
                      <w:rFonts w:ascii="宋体" w:hAnsi="宋体" w:cs="宋体"/>
                      <w:color w:val="000000"/>
                      <w:sz w:val="24"/>
                      <w:szCs w:val="20"/>
                    </w:rPr>
                  </w:rPrChange>
                </w:rPr>
                <w:t>/人</w:t>
              </w:r>
            </w:ins>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Change w:id="1149" w:author="黄雅珊" w:date="2023-02-09T11:28:18Z">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blPrExChange>
        </w:tblPrEx>
        <w:trPr>
          <w:cantSplit/>
          <w:trHeight w:val="605" w:hRule="atLeast"/>
          <w:ins w:id="1148" w:author="黄雅珊" w:date="2023-02-09T11:28:00Z"/>
          <w:trPrChange w:id="1149" w:author="黄雅珊" w:date="2023-02-09T11:28:18Z">
            <w:trPr>
              <w:cantSplit/>
              <w:trHeight w:val="820" w:hRule="atLeast"/>
            </w:trPr>
          </w:trPrChange>
        </w:trPr>
        <w:tc>
          <w:tcPr>
            <w:tcW w:w="13575" w:type="dxa"/>
            <w:gridSpan w:val="7"/>
            <w:noWrap/>
            <w:vAlign w:val="center"/>
            <w:tcPrChange w:id="1150" w:author="黄雅珊" w:date="2023-02-09T11:28:18Z">
              <w:tcPr>
                <w:tcW w:w="13575" w:type="dxa"/>
                <w:gridSpan w:val="7"/>
                <w:noWrap/>
                <w:vAlign w:val="center"/>
              </w:tcPr>
            </w:tcPrChange>
          </w:tcPr>
          <w:p>
            <w:pPr>
              <w:spacing w:line="380" w:lineRule="exact"/>
              <w:rPr>
                <w:ins w:id="1151" w:author="黄雅珊" w:date="2023-02-09T11:28:00Z"/>
                <w:rFonts w:hint="eastAsia" w:ascii="宋体" w:hAnsi="宋体" w:eastAsia="宋体" w:cs="宋体"/>
                <w:b/>
                <w:color w:val="auto"/>
                <w:sz w:val="24"/>
                <w:szCs w:val="24"/>
                <w:lang w:val="en-US" w:eastAsia="zh-CN"/>
              </w:rPr>
            </w:pPr>
            <w:ins w:id="1152" w:author="黄雅珊" w:date="2023-02-09T11:28:06Z">
              <w:r>
                <w:rPr>
                  <w:rFonts w:hint="eastAsia" w:ascii="宋体" w:hAnsi="宋体" w:cs="宋体"/>
                  <w:b/>
                  <w:color w:val="auto"/>
                  <w:sz w:val="24"/>
                  <w:szCs w:val="24"/>
                  <w:lang w:val="en-US" w:eastAsia="zh-CN"/>
                </w:rPr>
                <w:t>税率</w:t>
              </w:r>
            </w:ins>
            <w:ins w:id="1153" w:author="黄雅珊" w:date="2023-02-09T11:28:14Z">
              <w:r>
                <w:rPr>
                  <w:rFonts w:hint="eastAsia" w:ascii="宋体" w:hAnsi="宋体" w:cs="宋体"/>
                  <w:b/>
                  <w:color w:val="auto"/>
                  <w:sz w:val="24"/>
                  <w:szCs w:val="24"/>
                  <w:lang w:val="en-US" w:eastAsia="zh-CN"/>
                </w:rPr>
                <w:t>：</w:t>
              </w:r>
            </w:ins>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820" w:hRule="atLeast"/>
        </w:trPr>
        <w:tc>
          <w:tcPr>
            <w:tcW w:w="13575" w:type="dxa"/>
            <w:gridSpan w:val="7"/>
            <w:noWrap/>
            <w:vAlign w:val="center"/>
          </w:tcPr>
          <w:p>
            <w:pPr>
              <w:spacing w:line="380" w:lineRule="exact"/>
              <w:rPr>
                <w:rFonts w:ascii="宋体" w:hAnsi="宋体"/>
                <w:sz w:val="24"/>
              </w:rPr>
            </w:pPr>
            <w:r>
              <w:rPr>
                <w:rFonts w:hint="eastAsia" w:ascii="宋体" w:hAnsi="宋体" w:cs="宋体"/>
                <w:b/>
                <w:color w:val="auto"/>
                <w:sz w:val="24"/>
                <w:szCs w:val="24"/>
                <w:rPrChange w:id="1154" w:author="陈礼军" w:date="2022-10-25T15:59:00Z">
                  <w:rPr>
                    <w:rFonts w:hint="eastAsia" w:ascii="宋体" w:hAnsi="宋体" w:cs="宋体"/>
                    <w:b/>
                    <w:color w:val="000000"/>
                    <w:sz w:val="24"/>
                    <w:szCs w:val="20"/>
                  </w:rPr>
                </w:rPrChange>
              </w:rPr>
              <w:t>报价含税总价</w:t>
            </w:r>
            <w:del w:id="1155" w:author="谢聪林" w:date="2022-10-21T09:28:00Z">
              <w:r>
                <w:rPr>
                  <w:rFonts w:hint="eastAsia" w:ascii="宋体" w:hAnsi="宋体" w:cs="宋体"/>
                  <w:b/>
                  <w:color w:val="auto"/>
                  <w:sz w:val="24"/>
                  <w:szCs w:val="24"/>
                  <w:rPrChange w:id="1156" w:author="陈礼军" w:date="2022-10-25T15:59:00Z">
                    <w:rPr>
                      <w:rFonts w:hint="eastAsia" w:ascii="宋体" w:hAnsi="宋体" w:cs="宋体"/>
                      <w:b/>
                      <w:color w:val="000000"/>
                      <w:sz w:val="24"/>
                      <w:szCs w:val="20"/>
                    </w:rPr>
                  </w:rPrChange>
                </w:rPr>
                <w:delText>（单价累加之和）</w:delText>
              </w:r>
            </w:del>
            <w:r>
              <w:rPr>
                <w:rFonts w:hint="eastAsia" w:ascii="宋体" w:hAnsi="宋体" w:cs="宋体"/>
                <w:b/>
                <w:color w:val="auto"/>
                <w:sz w:val="24"/>
                <w:szCs w:val="24"/>
                <w:rPrChange w:id="1157" w:author="陈礼军" w:date="2022-10-25T15:59:00Z">
                  <w:rPr>
                    <w:rFonts w:hint="eastAsia" w:ascii="宋体" w:hAnsi="宋体" w:cs="宋体"/>
                    <w:b/>
                    <w:color w:val="000000"/>
                    <w:sz w:val="24"/>
                    <w:szCs w:val="20"/>
                  </w:rPr>
                </w:rPrChange>
              </w:rPr>
              <w:t>：人民币（大写）</w:t>
            </w:r>
            <w:r>
              <w:rPr>
                <w:rFonts w:ascii="宋体" w:hAnsi="宋体" w:cs="宋体"/>
                <w:b/>
                <w:color w:val="auto"/>
                <w:sz w:val="24"/>
                <w:szCs w:val="24"/>
                <w:rPrChange w:id="1158" w:author="陈礼军" w:date="2022-10-25T15:59:00Z">
                  <w:rPr>
                    <w:rFonts w:ascii="宋体" w:hAnsi="宋体" w:cs="宋体"/>
                    <w:b/>
                    <w:color w:val="000000"/>
                    <w:sz w:val="24"/>
                    <w:szCs w:val="20"/>
                  </w:rPr>
                </w:rPrChange>
              </w:rPr>
              <w:t xml:space="preserve">      </w:t>
            </w:r>
            <w:r>
              <w:rPr>
                <w:rFonts w:hint="eastAsia" w:ascii="宋体" w:hAnsi="宋体" w:cs="宋体"/>
                <w:b/>
                <w:color w:val="auto"/>
                <w:sz w:val="24"/>
                <w:szCs w:val="24"/>
                <w:rPrChange w:id="1159" w:author="陈礼军" w:date="2022-10-25T15:59:00Z">
                  <w:rPr>
                    <w:rFonts w:hint="eastAsia" w:ascii="宋体" w:hAnsi="宋体" w:cs="宋体"/>
                    <w:b/>
                    <w:color w:val="000000"/>
                    <w:sz w:val="24"/>
                    <w:szCs w:val="20"/>
                  </w:rPr>
                </w:rPrChange>
              </w:rPr>
              <w:t>￥：</w:t>
            </w:r>
          </w:p>
        </w:tc>
      </w:tr>
    </w:tbl>
    <w:p>
      <w:pPr>
        <w:spacing w:line="380" w:lineRule="exact"/>
        <w:ind w:firstLine="480" w:firstLineChars="200"/>
        <w:rPr>
          <w:rFonts w:ascii="宋体" w:hAnsi="宋体"/>
          <w:sz w:val="24"/>
        </w:rPr>
      </w:pPr>
      <w:r>
        <w:rPr>
          <w:rFonts w:hint="eastAsia" w:ascii="宋体" w:hAnsi="宋体" w:cs="Times New Roman"/>
          <w:color w:val="auto"/>
          <w:sz w:val="24"/>
          <w:szCs w:val="24"/>
          <w:rPrChange w:id="1160" w:author="陈礼军" w:date="2022-10-25T15:59:00Z">
            <w:rPr>
              <w:rFonts w:hint="eastAsia" w:ascii="宋体" w:hAnsi="宋体" w:cs="宋体"/>
              <w:color w:val="000000"/>
              <w:sz w:val="24"/>
              <w:szCs w:val="20"/>
            </w:rPr>
          </w:rPrChange>
        </w:rPr>
        <w:t>注：当一个合同包有多个品目号时，报价人应计算出该合同包的合计价。</w:t>
      </w:r>
    </w:p>
    <w:p>
      <w:pPr>
        <w:spacing w:line="380" w:lineRule="exact"/>
        <w:rPr>
          <w:rFonts w:ascii="宋体" w:hAnsi="宋体"/>
          <w:sz w:val="24"/>
        </w:rPr>
      </w:pPr>
    </w:p>
    <w:p>
      <w:pPr>
        <w:spacing w:line="380" w:lineRule="exact"/>
        <w:ind w:firstLine="465"/>
        <w:rPr>
          <w:rFonts w:ascii="宋体" w:hAnsi="宋体"/>
          <w:sz w:val="24"/>
        </w:rPr>
      </w:pPr>
    </w:p>
    <w:p>
      <w:pPr>
        <w:spacing w:line="380" w:lineRule="exact"/>
        <w:rPr>
          <w:sz w:val="24"/>
        </w:rPr>
      </w:pPr>
      <w:r>
        <w:rPr>
          <w:rFonts w:hint="eastAsia" w:ascii="宋体" w:hAnsi="宋体" w:cs="Times New Roman"/>
          <w:color w:val="auto"/>
          <w:sz w:val="24"/>
          <w:szCs w:val="24"/>
          <w:rPrChange w:id="1161" w:author="陈礼军" w:date="2022-10-25T15:59:00Z">
            <w:rPr>
              <w:rFonts w:hint="eastAsia" w:ascii="宋体" w:hAnsi="宋体" w:cs="宋体"/>
              <w:color w:val="000000"/>
              <w:sz w:val="24"/>
              <w:szCs w:val="20"/>
            </w:rPr>
          </w:rPrChange>
        </w:rPr>
        <w:t>报价人代表签字：</w:t>
      </w:r>
    </w:p>
    <w:p>
      <w:pPr>
        <w:spacing w:line="380" w:lineRule="exact"/>
        <w:rPr>
          <w:sz w:val="24"/>
        </w:rPr>
      </w:pPr>
    </w:p>
    <w:p>
      <w:pPr>
        <w:widowControl/>
        <w:jc w:val="left"/>
        <w:rPr>
          <w:rFonts w:hAnsi="宋体"/>
          <w:sz w:val="24"/>
        </w:rPr>
      </w:pPr>
      <w:del w:id="1162" w:author="黄雅珊" w:date="2022-11-24T16:28:18Z">
        <w:r>
          <w:rPr>
            <w:rFonts w:ascii="Times New Roman" w:hAnsi="宋体" w:cs="Times New Roman"/>
            <w:color w:val="auto"/>
            <w:sz w:val="24"/>
            <w:szCs w:val="24"/>
            <w:rPrChange w:id="1163" w:author="陈礼军" w:date="2022-10-25T15:59:00Z">
              <w:rPr>
                <w:rFonts w:ascii="宋体" w:hAnsi="宋体" w:cs="宋体"/>
                <w:color w:val="000000"/>
                <w:sz w:val="24"/>
                <w:szCs w:val="20"/>
              </w:rPr>
            </w:rPrChange>
          </w:rPr>
          <w:br w:type="page"/>
        </w:r>
      </w:del>
      <w:r>
        <w:rPr>
          <w:rFonts w:hint="eastAsia" w:ascii="Times New Roman" w:hAnsi="宋体" w:cs="Times New Roman"/>
          <w:color w:val="auto"/>
          <w:sz w:val="24"/>
          <w:szCs w:val="24"/>
          <w:rPrChange w:id="1164" w:author="陈礼军" w:date="2022-10-25T15:59:00Z">
            <w:rPr>
              <w:rFonts w:hint="eastAsia" w:ascii="宋体" w:hAnsi="宋体" w:cs="宋体"/>
              <w:color w:val="000000"/>
              <w:sz w:val="24"/>
              <w:szCs w:val="20"/>
            </w:rPr>
          </w:rPrChange>
        </w:rPr>
        <w:t>附件</w:t>
      </w:r>
      <w:r>
        <w:rPr>
          <w:rFonts w:ascii="Times New Roman" w:hAnsi="宋体" w:cs="Times New Roman"/>
          <w:color w:val="auto"/>
          <w:sz w:val="24"/>
          <w:szCs w:val="24"/>
          <w:rPrChange w:id="1165" w:author="陈礼军" w:date="2022-10-25T15:59:00Z">
            <w:rPr>
              <w:rFonts w:ascii="宋体" w:hAnsi="宋体" w:cs="宋体"/>
              <w:color w:val="000000"/>
              <w:sz w:val="24"/>
              <w:szCs w:val="20"/>
            </w:rPr>
          </w:rPrChange>
        </w:rPr>
        <w:t>2</w:t>
      </w:r>
      <w:r>
        <w:rPr>
          <w:rFonts w:hint="eastAsia" w:ascii="Times New Roman" w:hAnsi="宋体" w:cs="Times New Roman"/>
          <w:color w:val="auto"/>
          <w:sz w:val="24"/>
          <w:szCs w:val="24"/>
          <w:rPrChange w:id="1166" w:author="陈礼军" w:date="2022-10-25T15:59:00Z">
            <w:rPr>
              <w:rFonts w:hint="eastAsia" w:ascii="宋体" w:hAnsi="宋体" w:cs="宋体"/>
              <w:color w:val="000000"/>
              <w:sz w:val="24"/>
              <w:szCs w:val="20"/>
            </w:rPr>
          </w:rPrChange>
        </w:rPr>
        <w:t>－</w:t>
      </w:r>
      <w:r>
        <w:rPr>
          <w:rFonts w:ascii="Times New Roman" w:hAnsi="宋体" w:cs="Times New Roman"/>
          <w:color w:val="auto"/>
          <w:sz w:val="24"/>
          <w:szCs w:val="24"/>
          <w:rPrChange w:id="1167" w:author="陈礼军" w:date="2022-10-25T15:59:00Z">
            <w:rPr>
              <w:rFonts w:ascii="宋体" w:hAnsi="宋体" w:cs="宋体"/>
              <w:color w:val="000000"/>
              <w:sz w:val="24"/>
              <w:szCs w:val="20"/>
            </w:rPr>
          </w:rPrChange>
        </w:rPr>
        <w:t>1</w:t>
      </w:r>
    </w:p>
    <w:p>
      <w:pPr>
        <w:pStyle w:val="29"/>
        <w:jc w:val="center"/>
        <w:rPr>
          <w:rFonts w:ascii="Times New Roman" w:hAnsi="Times New Roman"/>
          <w:b/>
          <w:bCs/>
          <w:sz w:val="36"/>
        </w:rPr>
      </w:pPr>
      <w:r>
        <w:rPr>
          <w:rFonts w:hint="eastAsia" w:ascii="Times New Roman" w:hAnsi="Times New Roman" w:cs="Times New Roman"/>
          <w:b/>
          <w:bCs/>
          <w:color w:val="auto"/>
          <w:sz w:val="36"/>
          <w:rPrChange w:id="1168" w:author="陈礼军" w:date="2022-10-25T15:59:00Z">
            <w:rPr>
              <w:rFonts w:hint="eastAsia" w:ascii="Times New Roman" w:hAnsi="Times New Roman" w:cs="宋体"/>
              <w:b/>
              <w:bCs/>
              <w:color w:val="000000"/>
              <w:sz w:val="36"/>
            </w:rPr>
          </w:rPrChange>
        </w:rPr>
        <w:t>分项报价表</w:t>
      </w:r>
    </w:p>
    <w:p>
      <w:pPr>
        <w:spacing w:line="360" w:lineRule="auto"/>
        <w:ind w:firstLine="480"/>
        <w:rPr>
          <w:rFonts w:ascii="宋体" w:hAnsi="宋体"/>
          <w:sz w:val="24"/>
        </w:rPr>
      </w:pPr>
    </w:p>
    <w:p>
      <w:pPr>
        <w:spacing w:line="360" w:lineRule="auto"/>
        <w:ind w:firstLine="480"/>
        <w:rPr>
          <w:rFonts w:ascii="宋体" w:hAnsi="宋体"/>
          <w:sz w:val="24"/>
        </w:rPr>
      </w:pPr>
      <w:r>
        <w:rPr>
          <w:rFonts w:hint="eastAsia" w:ascii="Times New Roman" w:hAnsi="Times New Roman" w:cs="Times New Roman"/>
          <w:color w:val="auto"/>
          <w:sz w:val="24"/>
          <w:szCs w:val="24"/>
          <w:rPrChange w:id="1169" w:author="陈礼军" w:date="2022-10-25T15:59:00Z">
            <w:rPr>
              <w:rFonts w:hint="eastAsia" w:ascii="宋体" w:hAnsi="宋体" w:cs="宋体"/>
              <w:color w:val="000000"/>
              <w:sz w:val="24"/>
              <w:szCs w:val="20"/>
            </w:rPr>
          </w:rPrChange>
        </w:rPr>
        <w:t>：</w:t>
      </w:r>
      <w:r>
        <w:rPr>
          <w:rFonts w:ascii="Times New Roman" w:hAnsi="Times New Roman" w:cs="Times New Roman"/>
          <w:color w:val="auto"/>
          <w:sz w:val="24"/>
          <w:szCs w:val="24"/>
          <w:rPrChange w:id="1170" w:author="陈礼军" w:date="2022-10-25T15:59:00Z">
            <w:rPr>
              <w:rFonts w:ascii="宋体" w:hAnsi="宋体" w:cs="宋体"/>
              <w:color w:val="000000"/>
              <w:sz w:val="24"/>
              <w:szCs w:val="20"/>
            </w:rPr>
          </w:rPrChange>
        </w:rPr>
        <w:t xml:space="preserve">                                                          </w:t>
      </w:r>
      <w:r>
        <w:rPr>
          <w:rFonts w:hint="eastAsia" w:ascii="Times New Roman" w:hAnsi="Times New Roman" w:cs="Times New Roman"/>
          <w:color w:val="auto"/>
          <w:sz w:val="24"/>
          <w:szCs w:val="24"/>
          <w:rPrChange w:id="1171" w:author="陈礼军" w:date="2022-10-25T15:59:00Z">
            <w:rPr>
              <w:rFonts w:hint="eastAsia" w:ascii="宋体" w:hAnsi="宋体" w:cs="宋体"/>
              <w:color w:val="000000"/>
              <w:sz w:val="24"/>
              <w:szCs w:val="20"/>
            </w:rPr>
          </w:rPrChange>
        </w:rPr>
        <w:t>货币单位：元人民币</w:t>
      </w:r>
    </w:p>
    <w:p>
      <w:pPr>
        <w:spacing w:line="360" w:lineRule="auto"/>
        <w:ind w:firstLine="480"/>
        <w:rPr>
          <w:rFonts w:ascii="宋体" w:hAnsi="宋体"/>
          <w:sz w:val="24"/>
        </w:rPr>
      </w:pPr>
      <w:r>
        <w:rPr>
          <w:rFonts w:ascii="宋体" w:hAnsi="宋体" w:cs="Times New Roman"/>
          <w:color w:val="auto"/>
          <w:sz w:val="24"/>
          <w:szCs w:val="24"/>
          <w:rPrChange w:id="1172" w:author="陈礼军" w:date="2022-10-25T15:59:00Z">
            <w:rPr>
              <w:rFonts w:ascii="宋体" w:hAnsi="宋体" w:cs="宋体"/>
              <w:color w:val="000000"/>
              <w:sz w:val="24"/>
              <w:szCs w:val="20"/>
            </w:rPr>
          </w:rPrChange>
        </w:rPr>
        <w:t>1.男性体检项目</w:t>
      </w:r>
    </w:p>
    <w:tbl>
      <w:tblPr>
        <w:tblStyle w:val="15"/>
        <w:tblW w:w="12612" w:type="dxa"/>
        <w:tblInd w:w="113" w:type="dxa"/>
        <w:tblLayout w:type="autofit"/>
        <w:tblCellMar>
          <w:top w:w="0" w:type="dxa"/>
          <w:left w:w="108" w:type="dxa"/>
          <w:bottom w:w="0" w:type="dxa"/>
          <w:right w:w="108" w:type="dxa"/>
        </w:tblCellMar>
      </w:tblPr>
      <w:tblGrid>
        <w:gridCol w:w="2700"/>
        <w:gridCol w:w="8210"/>
        <w:gridCol w:w="1702"/>
      </w:tblGrid>
      <w:tr>
        <w:tblPrEx>
          <w:tblCellMar>
            <w:top w:w="0" w:type="dxa"/>
            <w:left w:w="108" w:type="dxa"/>
            <w:bottom w:w="0" w:type="dxa"/>
            <w:right w:w="108" w:type="dxa"/>
          </w:tblCellMar>
        </w:tblPrEx>
        <w:trPr>
          <w:trHeight w:val="480" w:hRule="atLeast"/>
        </w:trPr>
        <w:tc>
          <w:tcPr>
            <w:tcW w:w="270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Change w:id="1173" w:author="陈礼军" w:date="2022-10-25T15:59:00Z">
                  <w:rPr>
                    <w:rFonts w:ascii="宋体" w:hAnsi="宋体" w:cs="宋体"/>
                    <w:b/>
                    <w:color w:val="000000"/>
                    <w:kern w:val="0"/>
                    <w:sz w:val="24"/>
                  </w:rPr>
                </w:rPrChange>
              </w:rPr>
            </w:pPr>
            <w:r>
              <w:rPr>
                <w:rFonts w:hint="eastAsia" w:ascii="宋体" w:hAnsi="宋体" w:cs="宋体"/>
                <w:color w:val="auto"/>
                <w:kern w:val="0"/>
                <w:sz w:val="24"/>
                <w:szCs w:val="24"/>
                <w:rPrChange w:id="1174" w:author="陈礼军" w:date="2022-10-25T15:59:00Z">
                  <w:rPr>
                    <w:rFonts w:hint="eastAsia" w:ascii="宋体" w:hAnsi="宋体" w:cs="宋体"/>
                    <w:color w:val="000000"/>
                    <w:kern w:val="0"/>
                    <w:sz w:val="24"/>
                    <w:szCs w:val="20"/>
                  </w:rPr>
                </w:rPrChange>
              </w:rPr>
              <w:t>项目名称</w:t>
            </w:r>
          </w:p>
        </w:tc>
        <w:tc>
          <w:tcPr>
            <w:tcW w:w="8210"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Change w:id="1175" w:author="陈礼军" w:date="2022-10-25T15:59:00Z">
                  <w:rPr>
                    <w:rFonts w:ascii="宋体" w:hAnsi="宋体" w:cs="宋体"/>
                    <w:b/>
                    <w:color w:val="000000"/>
                    <w:kern w:val="0"/>
                    <w:sz w:val="24"/>
                  </w:rPr>
                </w:rPrChange>
              </w:rPr>
            </w:pPr>
            <w:r>
              <w:rPr>
                <w:rFonts w:hint="eastAsia" w:ascii="宋体" w:hAnsi="宋体" w:cs="宋体"/>
                <w:color w:val="auto"/>
                <w:kern w:val="0"/>
                <w:sz w:val="24"/>
                <w:szCs w:val="24"/>
                <w:rPrChange w:id="1176" w:author="陈礼军" w:date="2022-10-25T15:59:00Z">
                  <w:rPr>
                    <w:rFonts w:hint="eastAsia" w:ascii="宋体" w:hAnsi="宋体" w:cs="宋体"/>
                    <w:color w:val="000000"/>
                    <w:kern w:val="0"/>
                    <w:sz w:val="24"/>
                    <w:szCs w:val="20"/>
                  </w:rPr>
                </w:rPrChange>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Change w:id="1177"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178" w:author="陈礼军" w:date="2022-10-25T15:59:00Z">
                  <w:rPr>
                    <w:rFonts w:hint="eastAsia" w:ascii="宋体" w:hAnsi="宋体" w:cs="宋体"/>
                    <w:b/>
                    <w:color w:val="000000"/>
                    <w:kern w:val="0"/>
                    <w:sz w:val="24"/>
                    <w:szCs w:val="20"/>
                  </w:rPr>
                </w:rPrChange>
              </w:rPr>
              <w:t>报价含税单价（元）</w:t>
            </w: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79" w:author="陈礼军" w:date="2022-10-25T15:59:00Z">
                  <w:rPr>
                    <w:rFonts w:hint="eastAsia" w:ascii="宋体" w:hAnsi="宋体" w:cs="宋体"/>
                    <w:color w:val="000000"/>
                    <w:kern w:val="0"/>
                    <w:sz w:val="24"/>
                    <w:szCs w:val="20"/>
                  </w:rPr>
                </w:rPrChange>
              </w:rPr>
              <w:t>一般体检</w:t>
            </w:r>
            <w:r>
              <w:rPr>
                <w:rFonts w:ascii="宋体" w:hAnsi="宋体" w:cs="宋体"/>
                <w:color w:val="auto"/>
                <w:kern w:val="0"/>
                <w:sz w:val="24"/>
                <w:szCs w:val="24"/>
                <w:rPrChange w:id="1180" w:author="陈礼军" w:date="2022-10-25T15:59:00Z">
                  <w:rPr>
                    <w:rFonts w:ascii="宋体" w:hAnsi="宋体" w:cs="宋体"/>
                    <w:color w:val="000000"/>
                    <w:kern w:val="0"/>
                    <w:sz w:val="24"/>
                    <w:szCs w:val="20"/>
                  </w:rPr>
                </w:rPrChange>
              </w:rPr>
              <w:t>(含内、外科）</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81" w:author="陈礼军" w:date="2022-10-25T15:59:00Z">
                  <w:rPr>
                    <w:rFonts w:hint="eastAsia" w:ascii="宋体" w:hAnsi="宋体" w:cs="宋体"/>
                    <w:color w:val="000000"/>
                    <w:kern w:val="0"/>
                    <w:sz w:val="24"/>
                    <w:szCs w:val="20"/>
                  </w:rPr>
                </w:rPrChange>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82" w:author="陈礼军" w:date="2022-10-25T15:59:00Z">
                  <w:rPr>
                    <w:rFonts w:hint="eastAsia" w:ascii="宋体" w:hAnsi="宋体" w:cs="宋体"/>
                    <w:color w:val="000000"/>
                    <w:kern w:val="0"/>
                    <w:sz w:val="24"/>
                    <w:szCs w:val="20"/>
                  </w:rPr>
                </w:rPrChange>
              </w:rPr>
              <w:t>眼科检查</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83" w:author="陈礼军" w:date="2022-10-25T15:59:00Z">
                  <w:rPr>
                    <w:rFonts w:hint="eastAsia" w:ascii="宋体" w:hAnsi="宋体" w:cs="宋体"/>
                    <w:color w:val="000000"/>
                    <w:kern w:val="0"/>
                    <w:sz w:val="24"/>
                    <w:szCs w:val="20"/>
                  </w:rPr>
                </w:rPrChange>
              </w:rPr>
              <w:t>视力、眼睑、结膜、角膜、前房、瞳孔、晶状体</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Change w:id="1184"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85" w:author="陈礼军" w:date="2022-10-25T15:59:00Z">
                  <w:rPr>
                    <w:rFonts w:hint="eastAsia" w:ascii="宋体" w:hAnsi="宋体" w:cs="宋体"/>
                    <w:color w:val="000000"/>
                    <w:kern w:val="0"/>
                    <w:sz w:val="24"/>
                    <w:szCs w:val="20"/>
                  </w:rPr>
                </w:rPrChange>
              </w:rPr>
              <w:t>耳鼻咽喉</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86" w:author="陈礼军" w:date="2022-10-25T15:59:00Z">
                  <w:rPr>
                    <w:rFonts w:hint="eastAsia" w:ascii="宋体" w:hAnsi="宋体" w:cs="宋体"/>
                    <w:color w:val="000000"/>
                    <w:kern w:val="0"/>
                    <w:sz w:val="24"/>
                    <w:szCs w:val="20"/>
                  </w:rPr>
                </w:rPrChange>
              </w:rPr>
              <w:t>外耳、外耳道、鼻窦、鼻腔、咽、扁桃体</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87" w:author="陈礼军" w:date="2022-10-25T15:59:00Z">
                  <w:rPr>
                    <w:rFonts w:hint="eastAsia" w:ascii="宋体" w:hAnsi="宋体" w:cs="宋体"/>
                    <w:color w:val="000000"/>
                    <w:kern w:val="0"/>
                    <w:sz w:val="24"/>
                    <w:szCs w:val="20"/>
                  </w:rPr>
                </w:rPrChange>
              </w:rPr>
              <w:t>生化全套</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88" w:author="陈礼军" w:date="2022-10-25T15:59:00Z">
                  <w:rPr>
                    <w:rFonts w:hint="eastAsia" w:ascii="宋体" w:hAnsi="宋体" w:cs="宋体"/>
                    <w:color w:val="000000"/>
                    <w:kern w:val="0"/>
                    <w:sz w:val="24"/>
                    <w:szCs w:val="20"/>
                  </w:rPr>
                </w:rPrChange>
              </w:rPr>
              <w:t>含肝功能、心功能、肾功能、血脂、血糖、电解质等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Change w:id="1189"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90" w:author="陈礼军" w:date="2022-10-25T15:59:00Z">
                  <w:rPr>
                    <w:rFonts w:hint="eastAsia" w:ascii="宋体" w:hAnsi="宋体" w:cs="宋体"/>
                    <w:color w:val="000000"/>
                    <w:kern w:val="0"/>
                    <w:sz w:val="24"/>
                    <w:szCs w:val="20"/>
                  </w:rPr>
                </w:rPrChange>
              </w:rPr>
              <w:t>血常规</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91" w:author="陈礼军" w:date="2022-10-25T15:59:00Z">
                  <w:rPr>
                    <w:rFonts w:hint="eastAsia" w:ascii="宋体" w:hAnsi="宋体" w:cs="宋体"/>
                    <w:color w:val="000000"/>
                    <w:kern w:val="0"/>
                    <w:sz w:val="24"/>
                    <w:szCs w:val="20"/>
                  </w:rPr>
                </w:rPrChange>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92" w:author="陈礼军" w:date="2022-10-25T15:59:00Z">
                  <w:rPr>
                    <w:rFonts w:hint="eastAsia" w:ascii="宋体" w:hAnsi="宋体" w:cs="宋体"/>
                    <w:color w:val="000000"/>
                    <w:kern w:val="0"/>
                    <w:sz w:val="24"/>
                    <w:szCs w:val="20"/>
                  </w:rPr>
                </w:rPrChange>
              </w:rPr>
              <w:t>乙肝两对半</w:t>
            </w:r>
            <w:r>
              <w:rPr>
                <w:rFonts w:ascii="宋体" w:hAnsi="宋体" w:cs="宋体"/>
                <w:color w:val="auto"/>
                <w:kern w:val="0"/>
                <w:sz w:val="24"/>
                <w:szCs w:val="24"/>
                <w:rPrChange w:id="1193" w:author="陈礼军" w:date="2022-10-25T15:59:00Z">
                  <w:rPr>
                    <w:rFonts w:ascii="宋体" w:hAnsi="宋体" w:cs="宋体"/>
                    <w:color w:val="000000"/>
                    <w:kern w:val="0"/>
                    <w:sz w:val="24"/>
                    <w:szCs w:val="20"/>
                  </w:rPr>
                </w:rPrChange>
              </w:rPr>
              <w:t>(定量）</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94" w:author="陈礼军" w:date="2022-10-25T15:59:00Z">
                  <w:rPr>
                    <w:rFonts w:hint="eastAsia" w:ascii="宋体" w:hAnsi="宋体" w:cs="宋体"/>
                    <w:color w:val="000000"/>
                    <w:kern w:val="0"/>
                    <w:sz w:val="24"/>
                    <w:szCs w:val="20"/>
                  </w:rPr>
                </w:rPrChange>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95" w:author="陈礼军" w:date="2022-10-25T15:59:00Z">
                  <w:rPr>
                    <w:rFonts w:hint="eastAsia" w:ascii="宋体" w:hAnsi="宋体" w:cs="宋体"/>
                    <w:color w:val="000000"/>
                    <w:kern w:val="0"/>
                    <w:sz w:val="24"/>
                    <w:szCs w:val="20"/>
                  </w:rPr>
                </w:rPrChange>
              </w:rPr>
              <w:t>甲胎蛋白</w:t>
            </w:r>
            <w:r>
              <w:rPr>
                <w:rFonts w:ascii="宋体" w:hAnsi="宋体" w:cs="宋体"/>
                <w:color w:val="auto"/>
                <w:kern w:val="0"/>
                <w:sz w:val="24"/>
                <w:szCs w:val="24"/>
                <w:rPrChange w:id="1196" w:author="陈礼军" w:date="2022-10-25T15:59:00Z">
                  <w:rPr>
                    <w:rFonts w:ascii="宋体" w:hAnsi="宋体" w:cs="宋体"/>
                    <w:color w:val="000000"/>
                    <w:kern w:val="0"/>
                    <w:sz w:val="24"/>
                    <w:szCs w:val="20"/>
                  </w:rPr>
                </w:rPrChange>
              </w:rPr>
              <w:t>(AFP)</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197" w:author="陈礼军" w:date="2022-10-25T15:59:00Z">
                  <w:rPr>
                    <w:rFonts w:hint="eastAsia" w:ascii="宋体" w:hAnsi="宋体" w:cs="宋体"/>
                    <w:color w:val="000000"/>
                    <w:kern w:val="0"/>
                    <w:sz w:val="24"/>
                    <w:szCs w:val="20"/>
                  </w:rPr>
                </w:rPrChange>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198" w:author="陈礼军" w:date="2022-10-25T15:59:00Z">
                  <w:rPr>
                    <w:rFonts w:hint="eastAsia" w:ascii="宋体" w:hAnsi="宋体" w:cs="宋体"/>
                    <w:color w:val="000000"/>
                    <w:kern w:val="0"/>
                    <w:sz w:val="24"/>
                    <w:szCs w:val="20"/>
                  </w:rPr>
                </w:rPrChange>
              </w:rPr>
              <w:t>癌胚抗原（</w:t>
            </w:r>
            <w:r>
              <w:rPr>
                <w:rFonts w:ascii="宋体" w:hAnsi="宋体" w:cs="宋体"/>
                <w:color w:val="auto"/>
                <w:kern w:val="0"/>
                <w:sz w:val="24"/>
                <w:szCs w:val="24"/>
                <w:rPrChange w:id="1199" w:author="陈礼军" w:date="2022-10-25T15:59:00Z">
                  <w:rPr>
                    <w:rFonts w:ascii="宋体" w:hAnsi="宋体" w:cs="宋体"/>
                    <w:color w:val="000000"/>
                    <w:kern w:val="0"/>
                    <w:sz w:val="24"/>
                    <w:szCs w:val="20"/>
                  </w:rPr>
                </w:rPrChange>
              </w:rPr>
              <w:t>CEA）</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00" w:author="陈礼军" w:date="2022-10-25T15:59:00Z">
                  <w:rPr>
                    <w:rFonts w:hint="eastAsia" w:ascii="宋体" w:hAnsi="宋体" w:cs="宋体"/>
                    <w:color w:val="000000"/>
                    <w:kern w:val="0"/>
                    <w:sz w:val="24"/>
                    <w:szCs w:val="20"/>
                  </w:rPr>
                </w:rPrChange>
              </w:rPr>
              <w:t>针对消化道肿瘤筛查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201" w:author="陈礼军" w:date="2022-10-25T15:59:00Z">
                  <w:rPr>
                    <w:rFonts w:ascii="宋体" w:hAnsi="宋体" w:cs="宋体"/>
                    <w:color w:val="000000"/>
                    <w:kern w:val="0"/>
                    <w:sz w:val="24"/>
                    <w:szCs w:val="20"/>
                  </w:rPr>
                </w:rPrChange>
              </w:rPr>
              <w:t>CA199</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02" w:author="陈礼军" w:date="2022-10-25T15:59:00Z">
                  <w:rPr>
                    <w:rFonts w:hint="eastAsia" w:ascii="宋体" w:hAnsi="宋体" w:cs="宋体"/>
                    <w:color w:val="000000"/>
                    <w:kern w:val="0"/>
                    <w:sz w:val="24"/>
                    <w:szCs w:val="20"/>
                  </w:rPr>
                </w:rPrChange>
              </w:rPr>
              <w:t>针对肠道肿瘤筛查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Change w:id="1203" w:author="陈礼军" w:date="2022-10-25T15:59:00Z">
                  <w:rPr>
                    <w:rStyle w:val="38"/>
                    <w:rFonts w:hint="default"/>
                    <w:sz w:val="24"/>
                    <w:szCs w:val="24"/>
                  </w:rPr>
                </w:rPrChange>
              </w:rPr>
              <w:t>前列腺特异总抗体（</w:t>
            </w:r>
            <w:r>
              <w:rPr>
                <w:rStyle w:val="39"/>
                <w:rFonts w:ascii="宋体" w:hAnsi="宋体" w:cs="宋体"/>
                <w:color w:val="auto"/>
                <w:sz w:val="24"/>
                <w:szCs w:val="24"/>
                <w:rPrChange w:id="1204" w:author="陈礼军" w:date="2022-10-25T15:59:00Z">
                  <w:rPr>
                    <w:rStyle w:val="39"/>
                    <w:rFonts w:ascii="宋体" w:hAnsi="宋体" w:cs="宋体"/>
                    <w:sz w:val="24"/>
                    <w:szCs w:val="24"/>
                  </w:rPr>
                </w:rPrChange>
              </w:rPr>
              <w:t>PSA</w:t>
            </w:r>
            <w:r>
              <w:rPr>
                <w:rStyle w:val="38"/>
                <w:rFonts w:hint="default"/>
                <w:color w:val="auto"/>
                <w:sz w:val="24"/>
                <w:szCs w:val="24"/>
                <w:rPrChange w:id="1205" w:author="陈礼军" w:date="2022-10-25T15:59:00Z">
                  <w:rPr>
                    <w:rStyle w:val="38"/>
                    <w:rFonts w:hint="default"/>
                    <w:sz w:val="24"/>
                    <w:szCs w:val="24"/>
                  </w:rPr>
                </w:rPrChange>
              </w:rPr>
              <w:t>）</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06" w:author="陈礼军" w:date="2022-10-25T15:59:00Z">
                  <w:rPr>
                    <w:rFonts w:hint="eastAsia" w:ascii="宋体" w:hAnsi="宋体" w:cs="宋体"/>
                    <w:color w:val="000000"/>
                    <w:kern w:val="0"/>
                    <w:sz w:val="24"/>
                    <w:szCs w:val="20"/>
                  </w:rPr>
                </w:rPrChange>
              </w:rPr>
              <w:t>针对前列腺肿瘤筛查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Change w:id="1207" w:author="陈礼军" w:date="2022-10-25T15:59:00Z">
                  <w:rPr>
                    <w:rStyle w:val="38"/>
                    <w:rFonts w:hint="default"/>
                    <w:sz w:val="24"/>
                    <w:szCs w:val="24"/>
                  </w:rPr>
                </w:rPrChange>
              </w:rPr>
              <w:t>神经元特异性烯醇化酶测定</w:t>
            </w:r>
            <w:r>
              <w:rPr>
                <w:rStyle w:val="39"/>
                <w:rFonts w:ascii="宋体" w:hAnsi="宋体" w:cs="宋体"/>
                <w:color w:val="auto"/>
                <w:sz w:val="24"/>
                <w:szCs w:val="24"/>
                <w:rPrChange w:id="1208" w:author="陈礼军" w:date="2022-10-25T15:59:00Z">
                  <w:rPr>
                    <w:rStyle w:val="39"/>
                    <w:rFonts w:ascii="宋体" w:hAnsi="宋体" w:cs="宋体"/>
                    <w:sz w:val="24"/>
                    <w:szCs w:val="24"/>
                  </w:rPr>
                </w:rPrChange>
              </w:rPr>
              <w:t>(NSE)</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09" w:author="陈礼军" w:date="2022-10-25T15:59:00Z">
                  <w:rPr>
                    <w:rFonts w:hint="eastAsia" w:ascii="宋体" w:hAnsi="宋体" w:cs="宋体"/>
                    <w:color w:val="000000"/>
                    <w:kern w:val="0"/>
                    <w:sz w:val="24"/>
                    <w:szCs w:val="20"/>
                  </w:rPr>
                </w:rPrChange>
              </w:rPr>
              <w:t>针对肺部肿瘤筛查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210" w:author="陈礼军" w:date="2022-10-25T15:59:00Z">
                  <w:rPr>
                    <w:rFonts w:ascii="宋体" w:hAnsi="宋体" w:cs="宋体"/>
                    <w:color w:val="000000"/>
                    <w:kern w:val="0"/>
                    <w:sz w:val="24"/>
                    <w:szCs w:val="20"/>
                  </w:rPr>
                </w:rPrChange>
              </w:rPr>
              <w:t>FT3、FT4、TSH</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11" w:author="陈礼军" w:date="2022-10-25T15:59:00Z">
                  <w:rPr>
                    <w:rFonts w:hint="eastAsia" w:ascii="宋体" w:hAnsi="宋体" w:cs="宋体"/>
                    <w:color w:val="000000"/>
                    <w:kern w:val="0"/>
                    <w:sz w:val="24"/>
                    <w:szCs w:val="20"/>
                  </w:rPr>
                </w:rPrChange>
              </w:rPr>
              <w:t>甲状腺功能三项</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Change w:id="1212" w:author="陈礼军" w:date="2022-10-25T15:59:00Z">
                  <w:rPr>
                    <w:rStyle w:val="38"/>
                    <w:rFonts w:hint="default"/>
                    <w:sz w:val="24"/>
                    <w:szCs w:val="24"/>
                  </w:rPr>
                </w:rPrChange>
              </w:rPr>
              <w:t>尿常规</w:t>
            </w:r>
            <w:r>
              <w:rPr>
                <w:rStyle w:val="39"/>
                <w:rFonts w:ascii="宋体" w:hAnsi="宋体" w:cs="宋体"/>
                <w:color w:val="auto"/>
                <w:sz w:val="24"/>
                <w:szCs w:val="24"/>
                <w:rPrChange w:id="1213" w:author="陈礼军" w:date="2022-10-25T15:59:00Z">
                  <w:rPr>
                    <w:rStyle w:val="39"/>
                    <w:rFonts w:ascii="宋体" w:hAnsi="宋体" w:cs="宋体"/>
                    <w:sz w:val="24"/>
                    <w:szCs w:val="24"/>
                  </w:rPr>
                </w:rPrChange>
              </w:rPr>
              <w:t>+</w:t>
            </w:r>
            <w:r>
              <w:rPr>
                <w:rStyle w:val="38"/>
                <w:rFonts w:hint="default"/>
                <w:color w:val="auto"/>
                <w:sz w:val="24"/>
                <w:szCs w:val="24"/>
                <w:rPrChange w:id="1214" w:author="陈礼军" w:date="2022-10-25T15:59:00Z">
                  <w:rPr>
                    <w:rStyle w:val="38"/>
                    <w:rFonts w:hint="default"/>
                    <w:sz w:val="24"/>
                    <w:szCs w:val="24"/>
                  </w:rPr>
                </w:rPrChange>
              </w:rPr>
              <w:t>沉渣</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15" w:author="陈礼军" w:date="2022-10-25T15:59:00Z">
                  <w:rPr>
                    <w:rFonts w:hint="eastAsia" w:ascii="宋体" w:hAnsi="宋体" w:cs="宋体"/>
                    <w:color w:val="000000"/>
                    <w:kern w:val="0"/>
                    <w:sz w:val="24"/>
                    <w:szCs w:val="20"/>
                  </w:rPr>
                </w:rPrChange>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16" w:author="陈礼军" w:date="2022-10-25T15:59:00Z">
                  <w:rPr>
                    <w:rFonts w:hint="eastAsia" w:ascii="宋体" w:hAnsi="宋体" w:cs="宋体"/>
                    <w:color w:val="000000"/>
                    <w:kern w:val="0"/>
                    <w:sz w:val="24"/>
                    <w:szCs w:val="20"/>
                  </w:rPr>
                </w:rPrChange>
              </w:rPr>
              <w:t>腹部彩超（肝、胆、胰、脾）</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17" w:author="陈礼军" w:date="2022-10-25T15:59:00Z">
                  <w:rPr>
                    <w:rFonts w:hint="eastAsia" w:ascii="宋体" w:hAnsi="宋体" w:cs="宋体"/>
                    <w:color w:val="000000"/>
                    <w:kern w:val="0"/>
                    <w:sz w:val="24"/>
                    <w:szCs w:val="20"/>
                  </w:rPr>
                </w:rPrChange>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18"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19" w:author="陈礼军" w:date="2022-10-25T15:59:00Z">
                  <w:rPr>
                    <w:rFonts w:hint="eastAsia" w:ascii="宋体" w:hAnsi="宋体" w:cs="宋体"/>
                    <w:color w:val="000000"/>
                    <w:kern w:val="0"/>
                    <w:sz w:val="24"/>
                    <w:szCs w:val="20"/>
                  </w:rPr>
                </w:rPrChange>
              </w:rPr>
              <w:t>泌尿系统彩超（双肾、前列腺）</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20" w:author="陈礼军" w:date="2022-10-25T15:59:00Z">
                  <w:rPr>
                    <w:rFonts w:hint="eastAsia" w:ascii="宋体" w:hAnsi="宋体" w:cs="宋体"/>
                    <w:color w:val="000000"/>
                    <w:kern w:val="0"/>
                    <w:sz w:val="24"/>
                    <w:szCs w:val="20"/>
                  </w:rPr>
                </w:rPrChange>
              </w:rPr>
              <w:t>检查肾，前列腺有无结石、囊肿、积水、肿瘤、增生等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21" w:author="陈礼军" w:date="2022-10-25T15:59:00Z">
                  <w:rPr>
                    <w:rFonts w:hint="eastAsia" w:ascii="宋体" w:hAnsi="宋体" w:cs="宋体"/>
                    <w:color w:val="000000"/>
                    <w:kern w:val="0"/>
                    <w:sz w:val="24"/>
                    <w:szCs w:val="20"/>
                  </w:rPr>
                </w:rPrChange>
              </w:rPr>
              <w:t>甲状腺彩超</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22" w:author="陈礼军" w:date="2022-10-25T15:59:00Z">
                  <w:rPr>
                    <w:rFonts w:hint="eastAsia" w:ascii="宋体" w:hAnsi="宋体" w:cs="宋体"/>
                    <w:color w:val="000000"/>
                    <w:kern w:val="0"/>
                    <w:sz w:val="24"/>
                    <w:szCs w:val="20"/>
                  </w:rPr>
                </w:rPrChange>
              </w:rPr>
              <w:t>检查甲状腺有无结节、肿瘤等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23" w:author="陈礼军" w:date="2022-10-25T15:59:00Z">
                  <w:rPr>
                    <w:rFonts w:hint="eastAsia" w:ascii="宋体" w:hAnsi="宋体" w:cs="宋体"/>
                    <w:color w:val="000000"/>
                    <w:kern w:val="0"/>
                    <w:sz w:val="24"/>
                    <w:szCs w:val="20"/>
                  </w:rPr>
                </w:rPrChange>
              </w:rPr>
              <w:t>胸部正位片</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24" w:author="陈礼军" w:date="2022-10-25T15:59:00Z">
                  <w:rPr>
                    <w:rFonts w:hint="eastAsia" w:ascii="宋体" w:hAnsi="宋体" w:cs="宋体"/>
                    <w:color w:val="000000"/>
                    <w:kern w:val="0"/>
                    <w:sz w:val="24"/>
                    <w:szCs w:val="20"/>
                  </w:rPr>
                </w:rPrChange>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25"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26" w:author="陈礼军" w:date="2022-10-25T15:59:00Z">
                  <w:rPr>
                    <w:rFonts w:hint="eastAsia" w:ascii="宋体" w:hAnsi="宋体" w:cs="宋体"/>
                    <w:color w:val="000000"/>
                    <w:kern w:val="0"/>
                    <w:sz w:val="24"/>
                    <w:szCs w:val="20"/>
                  </w:rPr>
                </w:rPrChange>
              </w:rPr>
              <w:t>心电图</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27" w:author="陈礼军" w:date="2022-10-25T15:59:00Z">
                  <w:rPr>
                    <w:rFonts w:hint="eastAsia" w:ascii="宋体" w:hAnsi="宋体" w:cs="宋体"/>
                    <w:color w:val="000000"/>
                    <w:kern w:val="0"/>
                    <w:sz w:val="24"/>
                    <w:szCs w:val="20"/>
                  </w:rPr>
                </w:rPrChange>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Change w:id="1228" w:author="陈礼军" w:date="2022-10-25T15:59:00Z">
                  <w:rPr>
                    <w:rStyle w:val="38"/>
                    <w:rFonts w:hint="default"/>
                    <w:sz w:val="24"/>
                    <w:szCs w:val="24"/>
                  </w:rPr>
                </w:rPrChange>
              </w:rPr>
              <w:t>碳</w:t>
            </w:r>
            <w:r>
              <w:rPr>
                <w:rStyle w:val="39"/>
                <w:rFonts w:ascii="宋体" w:hAnsi="宋体" w:cs="宋体"/>
                <w:color w:val="auto"/>
                <w:sz w:val="24"/>
                <w:szCs w:val="24"/>
                <w:rPrChange w:id="1229" w:author="陈礼军" w:date="2022-10-25T15:59:00Z">
                  <w:rPr>
                    <w:rStyle w:val="39"/>
                    <w:rFonts w:ascii="宋体" w:hAnsi="宋体" w:cs="宋体"/>
                    <w:sz w:val="24"/>
                    <w:szCs w:val="24"/>
                  </w:rPr>
                </w:rPrChange>
              </w:rPr>
              <w:t>14</w:t>
            </w:r>
            <w:r>
              <w:rPr>
                <w:rStyle w:val="38"/>
                <w:rFonts w:hint="default"/>
                <w:color w:val="auto"/>
                <w:sz w:val="24"/>
                <w:szCs w:val="24"/>
                <w:rPrChange w:id="1230" w:author="陈礼军" w:date="2022-10-25T15:59:00Z">
                  <w:rPr>
                    <w:rStyle w:val="38"/>
                    <w:rFonts w:hint="default"/>
                    <w:sz w:val="24"/>
                    <w:szCs w:val="24"/>
                  </w:rPr>
                </w:rPrChange>
              </w:rPr>
              <w:t>呼气试验</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31" w:author="陈礼军" w:date="2022-10-25T15:59:00Z">
                  <w:rPr>
                    <w:rFonts w:hint="eastAsia" w:ascii="宋体" w:hAnsi="宋体" w:cs="宋体"/>
                    <w:color w:val="000000"/>
                    <w:kern w:val="0"/>
                    <w:sz w:val="24"/>
                    <w:szCs w:val="20"/>
                  </w:rPr>
                </w:rPrChange>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32"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b/>
                <w:color w:val="auto"/>
                <w:kern w:val="0"/>
                <w:sz w:val="24"/>
                <w:szCs w:val="24"/>
                <w:rPrChange w:id="1233" w:author="陈礼军" w:date="2022-10-25T15:59:00Z">
                  <w:rPr>
                    <w:rFonts w:hint="eastAsia" w:ascii="宋体" w:hAnsi="宋体" w:cs="宋体"/>
                    <w:b/>
                    <w:color w:val="000000"/>
                    <w:kern w:val="0"/>
                    <w:sz w:val="24"/>
                    <w:szCs w:val="20"/>
                  </w:rPr>
                </w:rPrChange>
              </w:rPr>
              <w:t>含税单价合计</w:t>
            </w:r>
          </w:p>
        </w:tc>
        <w:tc>
          <w:tcPr>
            <w:tcW w:w="8210" w:type="dxa"/>
            <w:tcBorders>
              <w:top w:val="single" w:color="auto" w:sz="4" w:space="0"/>
              <w:bottom w:val="single" w:color="auto" w:sz="4" w:space="0"/>
              <w:right w:val="single" w:color="auto" w:sz="4" w:space="0"/>
            </w:tcBorders>
            <w:shd w:val="clear" w:color="auto" w:fill="auto"/>
          </w:tcPr>
          <w:p>
            <w:pPr>
              <w:keepNext/>
              <w:keepLines/>
              <w:widowControl/>
              <w:spacing w:before="340" w:after="330" w:line="576" w:lineRule="auto"/>
              <w:jc w:val="left"/>
              <w:outlineLvl w:val="0"/>
              <w:rPr>
                <w:rFonts w:ascii="宋体" w:hAnsi="宋体" w:eastAsia="宋体" w:cs="宋体"/>
                <w:b w:val="0"/>
                <w:bCs w:val="0"/>
                <w:kern w:val="0"/>
                <w:sz w:val="24"/>
                <w:lang w:val="en-US"/>
                <w:rPrChange w:id="1234" w:author="陈礼军" w:date="2022-10-25T15:59:00Z">
                  <w:rPr>
                    <w:rFonts w:ascii="宋体" w:hAnsi="宋体" w:eastAsia="黑体" w:cs="宋体"/>
                    <w:b/>
                    <w:bCs/>
                    <w:kern w:val="0"/>
                    <w:sz w:val="24"/>
                    <w:lang w:val="zh-CN"/>
                  </w:rPr>
                </w:rPrChange>
              </w:rPr>
            </w:pPr>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left"/>
              <w:outlineLvl w:val="0"/>
              <w:rPr>
                <w:rFonts w:ascii="宋体" w:hAnsi="宋体" w:eastAsia="宋体" w:cs="宋体"/>
                <w:b w:val="0"/>
                <w:bCs w:val="0"/>
                <w:kern w:val="0"/>
                <w:sz w:val="20"/>
                <w:lang w:val="en-US"/>
                <w:rPrChange w:id="1235" w:author="陈礼军" w:date="2022-10-25T15:59:00Z">
                  <w:rPr>
                    <w:rFonts w:ascii="宋体" w:hAnsi="宋体" w:eastAsia="黑体" w:cs="宋体"/>
                    <w:b/>
                    <w:bCs/>
                    <w:kern w:val="0"/>
                    <w:sz w:val="20"/>
                    <w:lang w:val="zh-CN"/>
                  </w:rPr>
                </w:rPrChange>
              </w:rPr>
            </w:pPr>
          </w:p>
        </w:tc>
      </w:tr>
    </w:tbl>
    <w:p/>
    <w:p/>
    <w:p/>
    <w:p/>
    <w:p/>
    <w:p/>
    <w:p/>
    <w:p/>
    <w:p/>
    <w:p/>
    <w:p/>
    <w:p/>
    <w:p>
      <w:pPr>
        <w:rPr>
          <w:sz w:val="24"/>
        </w:rPr>
      </w:pPr>
      <w:r>
        <w:rPr>
          <w:rFonts w:ascii="Times New Roman" w:hAnsi="Times New Roman" w:cs="Times New Roman"/>
          <w:color w:val="auto"/>
          <w:sz w:val="24"/>
          <w:szCs w:val="24"/>
          <w:rPrChange w:id="1236" w:author="陈礼军" w:date="2022-10-25T15:59:00Z">
            <w:rPr>
              <w:rFonts w:ascii="宋体" w:hAnsi="宋体" w:cs="宋体"/>
              <w:color w:val="000000"/>
              <w:sz w:val="24"/>
              <w:szCs w:val="20"/>
            </w:rPr>
          </w:rPrChange>
        </w:rPr>
        <w:t>2.</w:t>
      </w:r>
      <w:r>
        <w:rPr>
          <w:rFonts w:hint="eastAsia" w:ascii="Times New Roman" w:hAnsi="Times New Roman" w:cs="Times New Roman"/>
          <w:color w:val="auto"/>
          <w:sz w:val="24"/>
          <w:szCs w:val="24"/>
          <w:rPrChange w:id="1237" w:author="陈礼军" w:date="2022-10-25T15:59:00Z">
            <w:rPr>
              <w:rFonts w:hint="eastAsia" w:ascii="宋体" w:hAnsi="宋体" w:cs="宋体"/>
              <w:color w:val="000000"/>
              <w:sz w:val="24"/>
              <w:szCs w:val="20"/>
            </w:rPr>
          </w:rPrChange>
        </w:rPr>
        <w:t>已婚女性体检项目</w:t>
      </w:r>
    </w:p>
    <w:tbl>
      <w:tblPr>
        <w:tblStyle w:val="15"/>
        <w:tblW w:w="12617" w:type="dxa"/>
        <w:tblInd w:w="108" w:type="dxa"/>
        <w:tblLayout w:type="autofit"/>
        <w:tblCellMar>
          <w:top w:w="0" w:type="dxa"/>
          <w:left w:w="108" w:type="dxa"/>
          <w:bottom w:w="0" w:type="dxa"/>
          <w:right w:w="108" w:type="dxa"/>
        </w:tblCellMar>
      </w:tblPr>
      <w:tblGrid>
        <w:gridCol w:w="2680"/>
        <w:gridCol w:w="8235"/>
        <w:gridCol w:w="1702"/>
      </w:tblGrid>
      <w:tr>
        <w:tblPrEx>
          <w:tblCellMar>
            <w:top w:w="0" w:type="dxa"/>
            <w:left w:w="108" w:type="dxa"/>
            <w:bottom w:w="0" w:type="dxa"/>
            <w:right w:w="108" w:type="dxa"/>
          </w:tblCellMar>
        </w:tblPrEx>
        <w:trPr>
          <w:trHeight w:val="480" w:hRule="atLeast"/>
        </w:trPr>
        <w:tc>
          <w:tcPr>
            <w:tcW w:w="26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color w:val="auto"/>
                <w:kern w:val="0"/>
                <w:sz w:val="24"/>
                <w:rPrChange w:id="1238"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239" w:author="陈礼军" w:date="2022-10-25T15:59:00Z">
                  <w:rPr>
                    <w:rFonts w:hint="eastAsia" w:ascii="宋体" w:hAnsi="宋体" w:cs="宋体"/>
                    <w:b/>
                    <w:color w:val="000000"/>
                    <w:kern w:val="0"/>
                    <w:sz w:val="24"/>
                    <w:szCs w:val="20"/>
                  </w:rPr>
                </w:rPrChange>
              </w:rPr>
              <w:t>项目名称</w:t>
            </w:r>
          </w:p>
        </w:tc>
        <w:tc>
          <w:tcPr>
            <w:tcW w:w="8235"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Change w:id="1240"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241" w:author="陈礼军" w:date="2022-10-25T15:59:00Z">
                  <w:rPr>
                    <w:rFonts w:hint="eastAsia" w:ascii="宋体" w:hAnsi="宋体" w:cs="宋体"/>
                    <w:b/>
                    <w:color w:val="000000"/>
                    <w:kern w:val="0"/>
                    <w:sz w:val="24"/>
                    <w:szCs w:val="20"/>
                  </w:rPr>
                </w:rPrChange>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Change w:id="1242"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243" w:author="陈礼军" w:date="2022-10-25T15:59:00Z">
                  <w:rPr>
                    <w:rFonts w:hint="eastAsia" w:ascii="宋体" w:hAnsi="宋体" w:cs="宋体"/>
                    <w:b/>
                    <w:color w:val="000000"/>
                    <w:kern w:val="0"/>
                    <w:sz w:val="24"/>
                    <w:szCs w:val="20"/>
                  </w:rPr>
                </w:rPrChange>
              </w:rPr>
              <w:t>报价含税单价（元）</w:t>
            </w:r>
          </w:p>
        </w:tc>
      </w:tr>
      <w:tr>
        <w:tblPrEx>
          <w:tblCellMar>
            <w:top w:w="0" w:type="dxa"/>
            <w:left w:w="108" w:type="dxa"/>
            <w:bottom w:w="0" w:type="dxa"/>
            <w:right w:w="108" w:type="dxa"/>
          </w:tblCellMar>
        </w:tblPrEx>
        <w:trPr>
          <w:trHeight w:val="480" w:hRule="atLeast"/>
          <w:del w:id="1244" w:author="黄雅珊" w:date="2022-11-24T16:23:31Z"/>
        </w:trPr>
        <w:tc>
          <w:tcPr>
            <w:tcW w:w="2680" w:type="dxa"/>
            <w:tcBorders>
              <w:top w:val="nil"/>
              <w:left w:val="single" w:color="auto" w:sz="4" w:space="0"/>
              <w:bottom w:val="single" w:color="auto" w:sz="4" w:space="0"/>
              <w:right w:val="single" w:color="auto" w:sz="4" w:space="0"/>
            </w:tcBorders>
            <w:noWrap/>
            <w:vAlign w:val="center"/>
          </w:tcPr>
          <w:p>
            <w:pPr>
              <w:widowControl/>
              <w:jc w:val="center"/>
              <w:rPr>
                <w:del w:id="1245" w:author="黄雅珊" w:date="2022-11-24T16:23:31Z"/>
                <w:rFonts w:ascii="宋体" w:hAnsi="宋体" w:cs="宋体"/>
                <w:kern w:val="0"/>
                <w:sz w:val="24"/>
              </w:rPr>
            </w:pPr>
            <w:del w:id="1246" w:author="黄雅珊" w:date="2022-11-24T16:23:31Z">
              <w:r>
                <w:rPr>
                  <w:rFonts w:hint="eastAsia" w:ascii="宋体" w:hAnsi="宋体" w:cs="宋体"/>
                  <w:bCs/>
                  <w:color w:val="auto"/>
                  <w:kern w:val="0"/>
                  <w:sz w:val="24"/>
                  <w:szCs w:val="24"/>
                  <w:rPrChange w:id="1247" w:author="陈礼军" w:date="2022-10-25T15:59:00Z">
                    <w:rPr>
                      <w:rFonts w:hint="eastAsia" w:ascii="宋体" w:hAnsi="宋体" w:cs="宋体"/>
                      <w:bCs/>
                      <w:color w:val="000000"/>
                      <w:kern w:val="0"/>
                      <w:sz w:val="24"/>
                      <w:szCs w:val="20"/>
                    </w:rPr>
                  </w:rPrChange>
                </w:rPr>
                <w:delText>项目名称</w:delText>
              </w:r>
            </w:del>
          </w:p>
        </w:tc>
        <w:tc>
          <w:tcPr>
            <w:tcW w:w="8235" w:type="dxa"/>
            <w:tcBorders>
              <w:top w:val="nil"/>
              <w:left w:val="nil"/>
              <w:bottom w:val="single" w:color="auto" w:sz="4" w:space="0"/>
              <w:right w:val="single" w:color="auto" w:sz="4" w:space="0"/>
            </w:tcBorders>
            <w:noWrap/>
            <w:vAlign w:val="center"/>
          </w:tcPr>
          <w:p>
            <w:pPr>
              <w:widowControl/>
              <w:jc w:val="center"/>
              <w:rPr>
                <w:del w:id="1248" w:author="黄雅珊" w:date="2022-11-24T16:23:31Z"/>
                <w:rFonts w:ascii="宋体" w:hAnsi="宋体" w:cs="宋体"/>
                <w:kern w:val="0"/>
                <w:sz w:val="24"/>
              </w:rPr>
            </w:pPr>
            <w:del w:id="1249" w:author="黄雅珊" w:date="2022-11-24T16:23:31Z">
              <w:r>
                <w:rPr>
                  <w:rFonts w:hint="eastAsia" w:ascii="宋体" w:hAnsi="宋体" w:cs="宋体"/>
                  <w:bCs/>
                  <w:color w:val="auto"/>
                  <w:kern w:val="0"/>
                  <w:sz w:val="24"/>
                  <w:szCs w:val="24"/>
                  <w:rPrChange w:id="1250" w:author="陈礼军" w:date="2022-10-25T15:59:00Z">
                    <w:rPr>
                      <w:rFonts w:hint="eastAsia" w:ascii="宋体" w:hAnsi="宋体" w:cs="宋体"/>
                      <w:bCs/>
                      <w:color w:val="000000"/>
                      <w:kern w:val="0"/>
                      <w:sz w:val="24"/>
                      <w:szCs w:val="20"/>
                    </w:rPr>
                  </w:rPrChange>
                </w:rPr>
                <w:delText>检测内容</w:delText>
              </w:r>
            </w:del>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left"/>
              <w:outlineLvl w:val="0"/>
              <w:rPr>
                <w:del w:id="1251" w:author="黄雅珊" w:date="2022-11-24T16:23:31Z"/>
                <w:rFonts w:ascii="宋体" w:hAnsi="宋体" w:eastAsia="宋体" w:cs="宋体"/>
                <w:b w:val="0"/>
                <w:bCs w:val="0"/>
                <w:kern w:val="0"/>
                <w:sz w:val="20"/>
                <w:lang w:val="en-US"/>
                <w:rPrChange w:id="1252" w:author="陈礼军" w:date="2022-10-25T15:59:00Z">
                  <w:rPr>
                    <w:del w:id="1253" w:author="黄雅珊" w:date="2022-11-24T16:23:31Z"/>
                    <w:rFonts w:ascii="宋体" w:hAnsi="宋体" w:eastAsia="黑体" w:cs="宋体"/>
                    <w:b/>
                    <w:bCs/>
                    <w:kern w:val="0"/>
                    <w:sz w:val="20"/>
                    <w:lang w:val="zh-CN"/>
                  </w:rPr>
                </w:rPrChange>
              </w:rPr>
            </w:pPr>
          </w:p>
        </w:tc>
      </w:tr>
      <w:tr>
        <w:tblPrEx>
          <w:tblCellMar>
            <w:top w:w="0" w:type="dxa"/>
            <w:left w:w="108" w:type="dxa"/>
            <w:bottom w:w="0" w:type="dxa"/>
            <w:right w:w="108" w:type="dxa"/>
          </w:tblCellMar>
        </w:tblPrEx>
        <w:trPr>
          <w:trHeight w:val="480" w:hRule="atLeast"/>
          <w:del w:id="1254" w:author="黄雅珊" w:date="2022-11-24T16:23:31Z"/>
        </w:trPr>
        <w:tc>
          <w:tcPr>
            <w:tcW w:w="2680" w:type="dxa"/>
            <w:tcBorders>
              <w:top w:val="nil"/>
              <w:left w:val="single" w:color="auto" w:sz="4" w:space="0"/>
              <w:bottom w:val="single" w:color="auto" w:sz="4" w:space="0"/>
              <w:right w:val="single" w:color="auto" w:sz="4" w:space="0"/>
            </w:tcBorders>
            <w:noWrap/>
            <w:vAlign w:val="center"/>
          </w:tcPr>
          <w:p>
            <w:pPr>
              <w:widowControl/>
              <w:jc w:val="center"/>
              <w:rPr>
                <w:del w:id="1255" w:author="黄雅珊" w:date="2022-11-24T16:23:31Z"/>
                <w:rFonts w:ascii="宋体" w:hAnsi="宋体" w:cs="宋体"/>
                <w:kern w:val="0"/>
                <w:sz w:val="24"/>
              </w:rPr>
            </w:pPr>
            <w:del w:id="1256" w:author="黄雅珊" w:date="2022-11-24T16:23:31Z">
              <w:r>
                <w:rPr>
                  <w:rFonts w:hint="eastAsia" w:ascii="宋体" w:hAnsi="宋体" w:cs="宋体"/>
                  <w:bCs/>
                  <w:color w:val="auto"/>
                  <w:kern w:val="0"/>
                  <w:sz w:val="24"/>
                  <w:szCs w:val="24"/>
                  <w:rPrChange w:id="1257" w:author="陈礼军" w:date="2022-10-25T15:59:00Z">
                    <w:rPr>
                      <w:rFonts w:hint="eastAsia" w:ascii="宋体" w:hAnsi="宋体" w:cs="宋体"/>
                      <w:bCs/>
                      <w:color w:val="000000"/>
                      <w:kern w:val="0"/>
                      <w:sz w:val="24"/>
                      <w:szCs w:val="20"/>
                    </w:rPr>
                  </w:rPrChange>
                </w:rPr>
                <w:delText>项目名称</w:delText>
              </w:r>
            </w:del>
          </w:p>
        </w:tc>
        <w:tc>
          <w:tcPr>
            <w:tcW w:w="8235" w:type="dxa"/>
            <w:tcBorders>
              <w:top w:val="nil"/>
              <w:left w:val="nil"/>
              <w:bottom w:val="single" w:color="auto" w:sz="4" w:space="0"/>
              <w:right w:val="single" w:color="auto" w:sz="4" w:space="0"/>
            </w:tcBorders>
            <w:noWrap/>
            <w:vAlign w:val="center"/>
          </w:tcPr>
          <w:p>
            <w:pPr>
              <w:widowControl/>
              <w:jc w:val="center"/>
              <w:rPr>
                <w:del w:id="1258" w:author="黄雅珊" w:date="2022-11-24T16:23:31Z"/>
                <w:rFonts w:ascii="宋体" w:hAnsi="宋体" w:cs="宋体"/>
                <w:kern w:val="0"/>
                <w:sz w:val="24"/>
              </w:rPr>
            </w:pPr>
            <w:del w:id="1259" w:author="黄雅珊" w:date="2022-11-24T16:23:31Z">
              <w:r>
                <w:rPr>
                  <w:rFonts w:hint="eastAsia" w:ascii="宋体" w:hAnsi="宋体" w:cs="宋体"/>
                  <w:bCs/>
                  <w:color w:val="auto"/>
                  <w:kern w:val="0"/>
                  <w:sz w:val="24"/>
                  <w:szCs w:val="24"/>
                  <w:rPrChange w:id="1260" w:author="陈礼军" w:date="2022-10-25T15:59:00Z">
                    <w:rPr>
                      <w:rFonts w:hint="eastAsia" w:ascii="宋体" w:hAnsi="宋体" w:cs="宋体"/>
                      <w:bCs/>
                      <w:color w:val="000000"/>
                      <w:kern w:val="0"/>
                      <w:sz w:val="24"/>
                      <w:szCs w:val="20"/>
                    </w:rPr>
                  </w:rPrChange>
                </w:rPr>
                <w:delText>检测内容</w:delText>
              </w:r>
            </w:del>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center"/>
              <w:outlineLvl w:val="0"/>
              <w:rPr>
                <w:del w:id="1261" w:author="黄雅珊" w:date="2022-11-24T16:23:31Z"/>
                <w:rFonts w:ascii="宋体" w:hAnsi="宋体" w:eastAsia="宋体" w:cs="宋体"/>
                <w:b w:val="0"/>
                <w:bCs w:val="0"/>
                <w:kern w:val="0"/>
                <w:sz w:val="20"/>
                <w:lang w:val="en-US"/>
                <w:rPrChange w:id="1262" w:author="陈礼军" w:date="2022-10-25T15:59:00Z">
                  <w:rPr>
                    <w:del w:id="1263" w:author="黄雅珊" w:date="2022-11-24T16:23:31Z"/>
                    <w:rFonts w:ascii="宋体" w:hAnsi="宋体" w:eastAsia="黑体" w:cs="宋体"/>
                    <w:b/>
                    <w:bCs/>
                    <w:kern w:val="0"/>
                    <w:sz w:val="20"/>
                    <w:lang w:val="zh-CN"/>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64" w:author="陈礼军" w:date="2022-10-25T15:59:00Z">
                  <w:rPr>
                    <w:rFonts w:hint="eastAsia" w:ascii="宋体" w:hAnsi="宋体" w:cs="宋体"/>
                    <w:color w:val="000000"/>
                    <w:kern w:val="0"/>
                    <w:sz w:val="24"/>
                    <w:szCs w:val="20"/>
                  </w:rPr>
                </w:rPrChange>
              </w:rPr>
              <w:t>一般体检</w:t>
            </w:r>
            <w:r>
              <w:rPr>
                <w:rFonts w:ascii="宋体" w:hAnsi="宋体" w:cs="宋体"/>
                <w:color w:val="auto"/>
                <w:kern w:val="0"/>
                <w:sz w:val="24"/>
                <w:szCs w:val="24"/>
                <w:rPrChange w:id="1265" w:author="陈礼军" w:date="2022-10-25T15:59:00Z">
                  <w:rPr>
                    <w:rFonts w:ascii="宋体" w:hAnsi="宋体" w:cs="宋体"/>
                    <w:color w:val="000000"/>
                    <w:kern w:val="0"/>
                    <w:sz w:val="24"/>
                    <w:szCs w:val="20"/>
                  </w:rPr>
                </w:rPrChange>
              </w:rPr>
              <w:t>(含内、外科）</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66" w:author="陈礼军" w:date="2022-10-25T15:59:00Z">
                  <w:rPr>
                    <w:rFonts w:hint="eastAsia" w:ascii="宋体" w:hAnsi="宋体" w:cs="宋体"/>
                    <w:color w:val="000000"/>
                    <w:kern w:val="0"/>
                    <w:sz w:val="24"/>
                    <w:szCs w:val="20"/>
                  </w:rPr>
                </w:rPrChange>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67" w:author="陈礼军" w:date="2022-10-25T15:59:00Z">
                  <w:rPr>
                    <w:rFonts w:hint="eastAsia" w:ascii="宋体" w:hAnsi="宋体" w:cs="宋体"/>
                    <w:color w:val="000000"/>
                    <w:kern w:val="0"/>
                    <w:sz w:val="24"/>
                    <w:szCs w:val="20"/>
                  </w:rPr>
                </w:rPrChange>
              </w:rPr>
              <w:t>眼科检查</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68" w:author="陈礼军" w:date="2022-10-25T15:59:00Z">
                  <w:rPr>
                    <w:rFonts w:hint="eastAsia" w:ascii="宋体" w:hAnsi="宋体" w:cs="宋体"/>
                    <w:color w:val="000000"/>
                    <w:kern w:val="0"/>
                    <w:sz w:val="24"/>
                    <w:szCs w:val="20"/>
                  </w:rPr>
                </w:rPrChange>
              </w:rPr>
              <w:t>视力、眼睑、结膜、角膜、前房、瞳孔、晶状体</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69"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70" w:author="陈礼军" w:date="2022-10-25T15:59:00Z">
                  <w:rPr>
                    <w:rFonts w:hint="eastAsia" w:ascii="宋体" w:hAnsi="宋体" w:cs="宋体"/>
                    <w:color w:val="000000"/>
                    <w:kern w:val="0"/>
                    <w:sz w:val="24"/>
                    <w:szCs w:val="20"/>
                  </w:rPr>
                </w:rPrChange>
              </w:rPr>
              <w:t>妇科普查</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71" w:author="陈礼军" w:date="2022-10-25T15:59:00Z">
                  <w:rPr>
                    <w:rFonts w:hint="eastAsia" w:ascii="宋体" w:hAnsi="宋体" w:cs="宋体"/>
                    <w:color w:val="000000"/>
                    <w:kern w:val="0"/>
                    <w:sz w:val="24"/>
                    <w:szCs w:val="20"/>
                  </w:rPr>
                </w:rPrChange>
              </w:rPr>
              <w:t>检查外阴、阴道、宫颈等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72" w:author="陈礼军" w:date="2022-10-25T15:59:00Z">
                  <w:rPr>
                    <w:rFonts w:hint="eastAsia" w:ascii="宋体" w:hAnsi="宋体" w:cs="宋体"/>
                    <w:color w:val="000000"/>
                    <w:kern w:val="0"/>
                    <w:sz w:val="24"/>
                    <w:szCs w:val="20"/>
                  </w:rPr>
                </w:rPrChange>
              </w:rPr>
              <w:t>白带常规检查</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73" w:author="陈礼军" w:date="2022-10-25T15:59:00Z">
                  <w:rPr>
                    <w:rFonts w:hint="eastAsia" w:ascii="宋体" w:hAnsi="宋体" w:cs="宋体"/>
                    <w:color w:val="000000"/>
                    <w:kern w:val="0"/>
                    <w:sz w:val="24"/>
                    <w:szCs w:val="20"/>
                  </w:rPr>
                </w:rPrChange>
              </w:rPr>
              <w:t>检测白带清洁度、滴虫、霉菌等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74" w:author="陈礼军" w:date="2022-10-25T15:59:00Z">
                  <w:rPr>
                    <w:rFonts w:hint="eastAsia" w:ascii="宋体" w:hAnsi="宋体" w:cs="宋体"/>
                    <w:color w:val="000000"/>
                    <w:kern w:val="0"/>
                    <w:sz w:val="24"/>
                    <w:szCs w:val="20"/>
                  </w:rPr>
                </w:rPrChange>
              </w:rPr>
              <w:t>液基细胞学检测</w:t>
            </w:r>
            <w:r>
              <w:rPr>
                <w:rFonts w:ascii="宋体" w:hAnsi="宋体" w:cs="宋体"/>
                <w:color w:val="auto"/>
                <w:kern w:val="0"/>
                <w:sz w:val="24"/>
                <w:szCs w:val="24"/>
                <w:rPrChange w:id="1275" w:author="陈礼军" w:date="2022-10-25T15:59:00Z">
                  <w:rPr>
                    <w:rFonts w:ascii="宋体" w:hAnsi="宋体" w:cs="宋体"/>
                    <w:color w:val="000000"/>
                    <w:kern w:val="0"/>
                    <w:sz w:val="24"/>
                    <w:szCs w:val="20"/>
                  </w:rPr>
                </w:rPrChange>
              </w:rPr>
              <w:t>TCT</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76" w:author="陈礼军" w:date="2022-10-25T15:59:00Z">
                  <w:rPr>
                    <w:rFonts w:hint="eastAsia" w:ascii="宋体" w:hAnsi="宋体" w:cs="宋体"/>
                    <w:color w:val="000000"/>
                    <w:kern w:val="0"/>
                    <w:sz w:val="24"/>
                    <w:szCs w:val="20"/>
                  </w:rPr>
                </w:rPrChange>
              </w:rPr>
              <w:t>子宫颈癌筛查</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Change w:id="1277"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278" w:author="陈礼军" w:date="2022-10-25T15:59:00Z">
                  <w:rPr>
                    <w:rFonts w:ascii="宋体" w:hAnsi="宋体" w:cs="宋体"/>
                    <w:color w:val="000000"/>
                    <w:kern w:val="0"/>
                    <w:sz w:val="24"/>
                    <w:szCs w:val="20"/>
                  </w:rPr>
                </w:rPrChange>
              </w:rPr>
              <w:t>HPV(高危人乳头状瘤病毒检测）</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79" w:author="陈礼军" w:date="2022-10-25T15:59:00Z">
                  <w:rPr>
                    <w:rFonts w:hint="eastAsia" w:ascii="宋体" w:hAnsi="宋体" w:cs="宋体"/>
                    <w:color w:val="000000"/>
                    <w:kern w:val="0"/>
                    <w:sz w:val="24"/>
                    <w:szCs w:val="20"/>
                  </w:rPr>
                </w:rPrChange>
              </w:rPr>
              <w:t>子宫颈癌筛查</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80"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81" w:author="陈礼军" w:date="2022-10-25T15:59:00Z">
                  <w:rPr>
                    <w:rFonts w:hint="eastAsia" w:ascii="宋体" w:hAnsi="宋体" w:cs="宋体"/>
                    <w:color w:val="000000"/>
                    <w:kern w:val="0"/>
                    <w:sz w:val="24"/>
                    <w:szCs w:val="20"/>
                  </w:rPr>
                </w:rPrChange>
              </w:rPr>
              <w:t>生化全套</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82" w:author="陈礼军" w:date="2022-10-25T15:59:00Z">
                  <w:rPr>
                    <w:rFonts w:hint="eastAsia" w:ascii="宋体" w:hAnsi="宋体" w:cs="宋体"/>
                    <w:color w:val="000000"/>
                    <w:kern w:val="0"/>
                    <w:sz w:val="24"/>
                    <w:szCs w:val="20"/>
                  </w:rPr>
                </w:rPrChange>
              </w:rPr>
              <w:t>含肝功能、心功能、肾功能、血脂、血糖、电解质等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83"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84" w:author="陈礼军" w:date="2022-10-25T15:59:00Z">
                  <w:rPr>
                    <w:rFonts w:hint="eastAsia" w:ascii="宋体" w:hAnsi="宋体" w:cs="宋体"/>
                    <w:color w:val="000000"/>
                    <w:kern w:val="0"/>
                    <w:sz w:val="24"/>
                    <w:szCs w:val="20"/>
                  </w:rPr>
                </w:rPrChange>
              </w:rPr>
              <w:t>血常规</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85" w:author="陈礼军" w:date="2022-10-25T15:59:00Z">
                  <w:rPr>
                    <w:rFonts w:hint="eastAsia" w:ascii="宋体" w:hAnsi="宋体" w:cs="宋体"/>
                    <w:color w:val="000000"/>
                    <w:kern w:val="0"/>
                    <w:sz w:val="24"/>
                    <w:szCs w:val="20"/>
                  </w:rPr>
                </w:rPrChange>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86" w:author="陈礼军" w:date="2022-10-25T15:59:00Z">
                  <w:rPr>
                    <w:rFonts w:hint="eastAsia" w:ascii="宋体" w:hAnsi="宋体" w:cs="宋体"/>
                    <w:color w:val="000000"/>
                    <w:kern w:val="0"/>
                    <w:sz w:val="24"/>
                    <w:szCs w:val="20"/>
                  </w:rPr>
                </w:rPrChange>
              </w:rPr>
              <w:t>乙肝两对半</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87" w:author="陈礼军" w:date="2022-10-25T15:59:00Z">
                  <w:rPr>
                    <w:rFonts w:hint="eastAsia" w:ascii="宋体" w:hAnsi="宋体" w:cs="宋体"/>
                    <w:color w:val="000000"/>
                    <w:kern w:val="0"/>
                    <w:sz w:val="24"/>
                    <w:szCs w:val="20"/>
                  </w:rPr>
                </w:rPrChange>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88" w:author="陈礼军" w:date="2022-10-25T15:59:00Z">
                  <w:rPr>
                    <w:rFonts w:hint="eastAsia" w:ascii="宋体" w:hAnsi="宋体" w:cs="宋体"/>
                    <w:color w:val="000000"/>
                    <w:kern w:val="0"/>
                    <w:sz w:val="24"/>
                    <w:szCs w:val="20"/>
                  </w:rPr>
                </w:rPrChange>
              </w:rPr>
              <w:t>甲胎蛋白</w:t>
            </w:r>
            <w:r>
              <w:rPr>
                <w:rFonts w:ascii="宋体" w:hAnsi="宋体" w:cs="宋体"/>
                <w:color w:val="auto"/>
                <w:kern w:val="0"/>
                <w:sz w:val="24"/>
                <w:szCs w:val="24"/>
                <w:rPrChange w:id="1289" w:author="陈礼军" w:date="2022-10-25T15:59:00Z">
                  <w:rPr>
                    <w:rFonts w:ascii="宋体" w:hAnsi="宋体" w:cs="宋体"/>
                    <w:color w:val="000000"/>
                    <w:kern w:val="0"/>
                    <w:sz w:val="24"/>
                    <w:szCs w:val="20"/>
                  </w:rPr>
                </w:rPrChange>
              </w:rPr>
              <w:t>(AFP)</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90" w:author="陈礼军" w:date="2022-10-25T15:59:00Z">
                  <w:rPr>
                    <w:rFonts w:hint="eastAsia" w:ascii="宋体" w:hAnsi="宋体" w:cs="宋体"/>
                    <w:color w:val="000000"/>
                    <w:kern w:val="0"/>
                    <w:sz w:val="24"/>
                    <w:szCs w:val="20"/>
                  </w:rPr>
                </w:rPrChange>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91" w:author="陈礼军" w:date="2022-10-25T15:59:00Z">
                  <w:rPr>
                    <w:rFonts w:hint="eastAsia" w:ascii="宋体" w:hAnsi="宋体" w:cs="宋体"/>
                    <w:color w:val="000000"/>
                    <w:kern w:val="0"/>
                    <w:sz w:val="24"/>
                    <w:szCs w:val="20"/>
                  </w:rPr>
                </w:rPrChange>
              </w:rPr>
              <w:t>癌胚抗原（</w:t>
            </w:r>
            <w:r>
              <w:rPr>
                <w:rFonts w:ascii="宋体" w:hAnsi="宋体" w:cs="宋体"/>
                <w:color w:val="auto"/>
                <w:kern w:val="0"/>
                <w:sz w:val="24"/>
                <w:szCs w:val="24"/>
                <w:rPrChange w:id="1292" w:author="陈礼军" w:date="2022-10-25T15:59:00Z">
                  <w:rPr>
                    <w:rFonts w:ascii="宋体" w:hAnsi="宋体" w:cs="宋体"/>
                    <w:color w:val="000000"/>
                    <w:kern w:val="0"/>
                    <w:sz w:val="24"/>
                    <w:szCs w:val="20"/>
                  </w:rPr>
                </w:rPrChange>
              </w:rPr>
              <w:t>CEA）</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93" w:author="陈礼军" w:date="2022-10-25T15:59:00Z">
                  <w:rPr>
                    <w:rFonts w:hint="eastAsia" w:ascii="宋体" w:hAnsi="宋体" w:cs="宋体"/>
                    <w:color w:val="000000"/>
                    <w:kern w:val="0"/>
                    <w:sz w:val="24"/>
                    <w:szCs w:val="20"/>
                  </w:rPr>
                </w:rPrChange>
              </w:rPr>
              <w:t>针对消化道肿瘤筛查</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94" w:author="陈礼军" w:date="2022-10-25T15:59:00Z">
                  <w:rPr>
                    <w:rFonts w:hint="eastAsia" w:ascii="宋体" w:hAnsi="宋体" w:cs="宋体"/>
                    <w:color w:val="000000"/>
                    <w:kern w:val="0"/>
                    <w:sz w:val="24"/>
                    <w:szCs w:val="20"/>
                  </w:rPr>
                </w:rPrChange>
              </w:rPr>
              <w:t>尿常规</w:t>
            </w:r>
            <w:r>
              <w:rPr>
                <w:rFonts w:ascii="宋体" w:hAnsi="宋体" w:cs="宋体"/>
                <w:color w:val="auto"/>
                <w:kern w:val="0"/>
                <w:sz w:val="24"/>
                <w:szCs w:val="24"/>
                <w:rPrChange w:id="1295" w:author="陈礼军" w:date="2022-10-25T15:59:00Z">
                  <w:rPr>
                    <w:rFonts w:ascii="宋体" w:hAnsi="宋体" w:cs="宋体"/>
                    <w:color w:val="000000"/>
                    <w:kern w:val="0"/>
                    <w:sz w:val="24"/>
                    <w:szCs w:val="20"/>
                  </w:rPr>
                </w:rPrChange>
              </w:rPr>
              <w:t>+沉渣</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96" w:author="陈礼军" w:date="2022-10-25T15:59:00Z">
                  <w:rPr>
                    <w:rFonts w:hint="eastAsia" w:ascii="宋体" w:hAnsi="宋体" w:cs="宋体"/>
                    <w:color w:val="000000"/>
                    <w:kern w:val="0"/>
                    <w:sz w:val="24"/>
                    <w:szCs w:val="20"/>
                  </w:rPr>
                </w:rPrChange>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297" w:author="陈礼军" w:date="2022-10-25T15:59:00Z">
                  <w:rPr>
                    <w:rFonts w:hint="eastAsia" w:ascii="宋体" w:hAnsi="宋体" w:cs="宋体"/>
                    <w:color w:val="000000"/>
                    <w:kern w:val="0"/>
                    <w:sz w:val="24"/>
                    <w:szCs w:val="20"/>
                  </w:rPr>
                </w:rPrChange>
              </w:rPr>
              <w:t>腹部彩超（肝、胆、胰、脾）</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298" w:author="陈礼军" w:date="2022-10-25T15:59:00Z">
                  <w:rPr>
                    <w:rFonts w:hint="eastAsia" w:ascii="宋体" w:hAnsi="宋体" w:cs="宋体"/>
                    <w:color w:val="000000"/>
                    <w:kern w:val="0"/>
                    <w:sz w:val="24"/>
                    <w:szCs w:val="20"/>
                  </w:rPr>
                </w:rPrChange>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299"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00" w:author="陈礼军" w:date="2022-10-25T15:59:00Z">
                  <w:rPr>
                    <w:rFonts w:hint="eastAsia" w:ascii="宋体" w:hAnsi="宋体" w:cs="宋体"/>
                    <w:color w:val="000000"/>
                    <w:kern w:val="0"/>
                    <w:sz w:val="24"/>
                    <w:szCs w:val="20"/>
                  </w:rPr>
                </w:rPrChange>
              </w:rPr>
              <w:t>泌尿系统彩超（、双肾、膀胱、输尿管）</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01" w:author="陈礼军" w:date="2022-10-25T15:59:00Z">
                  <w:rPr>
                    <w:rFonts w:hint="eastAsia" w:ascii="宋体" w:hAnsi="宋体" w:cs="宋体"/>
                    <w:color w:val="000000"/>
                    <w:kern w:val="0"/>
                    <w:sz w:val="24"/>
                    <w:szCs w:val="20"/>
                  </w:rPr>
                </w:rPrChange>
              </w:rPr>
              <w:t>检查肾、膀胱、输尿管有无结石、肿瘤等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02" w:author="陈礼军" w:date="2022-10-25T15:59:00Z">
                  <w:rPr>
                    <w:rFonts w:hint="eastAsia" w:ascii="宋体" w:hAnsi="宋体" w:cs="宋体"/>
                    <w:color w:val="000000"/>
                    <w:kern w:val="0"/>
                    <w:sz w:val="24"/>
                    <w:szCs w:val="20"/>
                  </w:rPr>
                </w:rPrChange>
              </w:rPr>
              <w:t>妇科彩超（子宫、双附件）</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03" w:author="陈礼军" w:date="2022-10-25T15:59:00Z">
                  <w:rPr>
                    <w:rFonts w:hint="eastAsia" w:ascii="宋体" w:hAnsi="宋体" w:cs="宋体"/>
                    <w:color w:val="000000"/>
                    <w:kern w:val="0"/>
                    <w:sz w:val="24"/>
                    <w:szCs w:val="20"/>
                  </w:rPr>
                </w:rPrChange>
              </w:rPr>
              <w:t>检查子宫、附件有无肌瘤、囊肿、肿瘤等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04" w:author="陈礼军" w:date="2022-10-25T15:59:00Z">
                  <w:rPr>
                    <w:rFonts w:hint="eastAsia" w:ascii="宋体" w:hAnsi="宋体" w:cs="宋体"/>
                    <w:color w:val="000000"/>
                    <w:kern w:val="0"/>
                    <w:sz w:val="24"/>
                    <w:szCs w:val="20"/>
                  </w:rPr>
                </w:rPrChange>
              </w:rPr>
              <w:t>双侧乳腺彩超</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05" w:author="陈礼军" w:date="2022-10-25T15:59:00Z">
                  <w:rPr>
                    <w:rFonts w:hint="eastAsia" w:ascii="宋体" w:hAnsi="宋体" w:cs="宋体"/>
                    <w:color w:val="000000"/>
                    <w:kern w:val="0"/>
                    <w:sz w:val="24"/>
                    <w:szCs w:val="20"/>
                  </w:rPr>
                </w:rPrChange>
              </w:rPr>
              <w:t>检查乳腺有无增生、结节、肿瘤等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ins w:id="1306" w:author="王哥" w:date="2022-10-21T16:08:00Z"/>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ins w:id="1307" w:author="王哥" w:date="2022-10-21T16:08:00Z"/>
                <w:rFonts w:ascii="宋体" w:hAnsi="宋体" w:cs="宋体"/>
                <w:color w:val="auto"/>
                <w:kern w:val="0"/>
                <w:sz w:val="24"/>
                <w:rPrChange w:id="1308" w:author="陈礼军" w:date="2022-10-25T15:59:00Z">
                  <w:rPr>
                    <w:ins w:id="1309"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10" w:author="陈礼军" w:date="2022-10-25T15:59:00Z">
                  <w:rPr>
                    <w:rFonts w:hint="eastAsia" w:ascii="宋体" w:hAnsi="宋体" w:cs="宋体"/>
                    <w:color w:val="000000"/>
                    <w:kern w:val="0"/>
                    <w:sz w:val="24"/>
                    <w:szCs w:val="20"/>
                  </w:rPr>
                </w:rPrChange>
              </w:rPr>
              <w:t>甲状腺彩超</w:t>
            </w:r>
          </w:p>
        </w:tc>
        <w:tc>
          <w:tcPr>
            <w:tcW w:w="8235" w:type="dxa"/>
            <w:tcBorders>
              <w:top w:val="nil"/>
              <w:left w:val="nil"/>
              <w:bottom w:val="single" w:color="auto" w:sz="4" w:space="0"/>
              <w:right w:val="single" w:color="auto" w:sz="4" w:space="0"/>
            </w:tcBorders>
            <w:noWrap/>
            <w:vAlign w:val="center"/>
          </w:tcPr>
          <w:p>
            <w:pPr>
              <w:widowControl/>
              <w:jc w:val="left"/>
              <w:textAlignment w:val="center"/>
              <w:rPr>
                <w:ins w:id="1311" w:author="王哥" w:date="2022-10-21T16:08:00Z"/>
                <w:rFonts w:ascii="宋体" w:hAnsi="宋体" w:cs="宋体"/>
                <w:color w:val="auto"/>
                <w:kern w:val="0"/>
                <w:sz w:val="24"/>
                <w:rPrChange w:id="1312" w:author="陈礼军" w:date="2022-10-25T15:59:00Z">
                  <w:rPr>
                    <w:ins w:id="1313"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14" w:author="陈礼军" w:date="2022-10-25T15:59:00Z">
                  <w:rPr>
                    <w:rFonts w:hint="eastAsia" w:ascii="宋体" w:hAnsi="宋体" w:cs="宋体"/>
                    <w:color w:val="000000"/>
                    <w:kern w:val="0"/>
                    <w:sz w:val="24"/>
                    <w:szCs w:val="20"/>
                  </w:rPr>
                </w:rPrChange>
              </w:rPr>
              <w:t>检查甲状腺有无结节、肿瘤等</w:t>
            </w:r>
          </w:p>
        </w:tc>
        <w:tc>
          <w:tcPr>
            <w:tcW w:w="1702" w:type="dxa"/>
            <w:tcBorders>
              <w:top w:val="nil"/>
              <w:left w:val="nil"/>
              <w:bottom w:val="single" w:color="auto" w:sz="4" w:space="0"/>
              <w:right w:val="single" w:color="auto" w:sz="4" w:space="0"/>
            </w:tcBorders>
            <w:noWrap/>
          </w:tcPr>
          <w:p>
            <w:pPr>
              <w:widowControl/>
              <w:jc w:val="left"/>
              <w:rPr>
                <w:ins w:id="1315" w:author="王哥" w:date="2022-10-21T16:08:00Z"/>
                <w:rFonts w:ascii="宋体" w:hAnsi="宋体" w:cs="宋体"/>
                <w:kern w:val="0"/>
                <w:sz w:val="20"/>
              </w:rPr>
            </w:pPr>
          </w:p>
        </w:tc>
      </w:tr>
      <w:tr>
        <w:tblPrEx>
          <w:tblCellMar>
            <w:top w:w="0" w:type="dxa"/>
            <w:left w:w="108" w:type="dxa"/>
            <w:bottom w:w="0" w:type="dxa"/>
            <w:right w:w="108" w:type="dxa"/>
          </w:tblCellMar>
        </w:tblPrEx>
        <w:trPr>
          <w:trHeight w:val="480" w:hRule="atLeast"/>
          <w:ins w:id="1316" w:author="王哥" w:date="2022-10-21T16:08:00Z"/>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ins w:id="1317" w:author="王哥" w:date="2022-10-21T16:08:00Z"/>
                <w:rFonts w:ascii="宋体" w:hAnsi="宋体" w:cs="宋体"/>
                <w:color w:val="auto"/>
                <w:kern w:val="0"/>
                <w:sz w:val="24"/>
                <w:rPrChange w:id="1318" w:author="陈礼军" w:date="2022-10-25T15:59:00Z">
                  <w:rPr>
                    <w:ins w:id="1319"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20" w:author="陈礼军" w:date="2022-10-25T15:59:00Z">
                  <w:rPr>
                    <w:rFonts w:hint="eastAsia" w:ascii="宋体" w:hAnsi="宋体" w:cs="宋体"/>
                    <w:color w:val="000000"/>
                    <w:kern w:val="0"/>
                    <w:sz w:val="24"/>
                    <w:szCs w:val="20"/>
                  </w:rPr>
                </w:rPrChange>
              </w:rPr>
              <w:t>胸部正位片</w:t>
            </w:r>
          </w:p>
        </w:tc>
        <w:tc>
          <w:tcPr>
            <w:tcW w:w="8235" w:type="dxa"/>
            <w:tcBorders>
              <w:top w:val="nil"/>
              <w:left w:val="nil"/>
              <w:bottom w:val="single" w:color="auto" w:sz="4" w:space="0"/>
              <w:right w:val="single" w:color="auto" w:sz="4" w:space="0"/>
            </w:tcBorders>
            <w:noWrap/>
            <w:vAlign w:val="center"/>
          </w:tcPr>
          <w:p>
            <w:pPr>
              <w:widowControl/>
              <w:textAlignment w:val="center"/>
              <w:rPr>
                <w:ins w:id="1321" w:author="王哥" w:date="2022-10-21T16:08:00Z"/>
                <w:rFonts w:ascii="宋体" w:hAnsi="宋体" w:cs="宋体"/>
                <w:color w:val="auto"/>
                <w:kern w:val="0"/>
                <w:sz w:val="24"/>
                <w:rPrChange w:id="1322" w:author="陈礼军" w:date="2022-10-25T15:59:00Z">
                  <w:rPr>
                    <w:ins w:id="1323"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24" w:author="陈礼军" w:date="2022-10-25T15:59:00Z">
                  <w:rPr>
                    <w:rFonts w:hint="eastAsia" w:ascii="宋体" w:hAnsi="宋体" w:cs="宋体"/>
                    <w:color w:val="000000"/>
                    <w:kern w:val="0"/>
                    <w:sz w:val="24"/>
                    <w:szCs w:val="20"/>
                  </w:rPr>
                </w:rPrChange>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ins w:id="1325" w:author="王哥" w:date="2022-10-21T16:08:00Z"/>
                <w:rFonts w:ascii="宋体" w:hAnsi="宋体" w:cs="宋体"/>
                <w:b w:val="0"/>
                <w:bCs w:val="0"/>
                <w:kern w:val="0"/>
                <w:sz w:val="20"/>
                <w:rPrChange w:id="1326" w:author="陈礼军" w:date="2022-10-25T15:59:00Z">
                  <w:rPr>
                    <w:ins w:id="1327" w:author="王哥" w:date="2022-10-21T16:08:00Z"/>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ins w:id="1328" w:author="王哥" w:date="2022-10-21T16:08:00Z"/>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ins w:id="1329" w:author="王哥" w:date="2022-10-21T16:08:00Z"/>
                <w:rFonts w:ascii="宋体" w:hAnsi="宋体" w:cs="宋体"/>
                <w:color w:val="auto"/>
                <w:kern w:val="0"/>
                <w:sz w:val="24"/>
                <w:rPrChange w:id="1330" w:author="陈礼军" w:date="2022-10-25T15:59:00Z">
                  <w:rPr>
                    <w:ins w:id="1331"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32" w:author="陈礼军" w:date="2022-10-25T15:59:00Z">
                  <w:rPr>
                    <w:rFonts w:hint="eastAsia" w:ascii="宋体" w:hAnsi="宋体" w:cs="宋体"/>
                    <w:color w:val="000000"/>
                    <w:kern w:val="0"/>
                    <w:sz w:val="24"/>
                    <w:szCs w:val="20"/>
                  </w:rPr>
                </w:rPrChange>
              </w:rPr>
              <w:t>心电图</w:t>
            </w:r>
          </w:p>
        </w:tc>
        <w:tc>
          <w:tcPr>
            <w:tcW w:w="8235" w:type="dxa"/>
            <w:tcBorders>
              <w:top w:val="nil"/>
              <w:left w:val="nil"/>
              <w:bottom w:val="single" w:color="auto" w:sz="4" w:space="0"/>
              <w:right w:val="single" w:color="auto" w:sz="4" w:space="0"/>
            </w:tcBorders>
            <w:noWrap/>
            <w:vAlign w:val="center"/>
          </w:tcPr>
          <w:p>
            <w:pPr>
              <w:widowControl/>
              <w:jc w:val="left"/>
              <w:textAlignment w:val="center"/>
              <w:rPr>
                <w:ins w:id="1333" w:author="王哥" w:date="2022-10-21T16:08:00Z"/>
                <w:rFonts w:ascii="宋体" w:hAnsi="宋体" w:cs="宋体"/>
                <w:color w:val="auto"/>
                <w:kern w:val="0"/>
                <w:sz w:val="24"/>
                <w:rPrChange w:id="1334" w:author="陈礼军" w:date="2022-10-25T15:59:00Z">
                  <w:rPr>
                    <w:ins w:id="1335"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36" w:author="陈礼军" w:date="2022-10-25T15:59:00Z">
                  <w:rPr>
                    <w:rFonts w:hint="eastAsia" w:ascii="宋体" w:hAnsi="宋体" w:cs="宋体"/>
                    <w:color w:val="000000"/>
                    <w:kern w:val="0"/>
                    <w:sz w:val="24"/>
                    <w:szCs w:val="20"/>
                  </w:rPr>
                </w:rPrChange>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ins w:id="1337" w:author="王哥" w:date="2022-10-21T16:08:00Z"/>
                <w:rFonts w:ascii="宋体" w:hAnsi="宋体" w:cs="宋体"/>
                <w:kern w:val="0"/>
                <w:sz w:val="20"/>
              </w:rPr>
            </w:pPr>
          </w:p>
        </w:tc>
      </w:tr>
      <w:tr>
        <w:tblPrEx>
          <w:tblCellMar>
            <w:top w:w="0" w:type="dxa"/>
            <w:left w:w="108" w:type="dxa"/>
            <w:bottom w:w="0" w:type="dxa"/>
            <w:right w:w="108" w:type="dxa"/>
          </w:tblCellMar>
        </w:tblPrEx>
        <w:trPr>
          <w:trHeight w:val="480" w:hRule="atLeast"/>
          <w:ins w:id="1338" w:author="王哥" w:date="2022-10-21T16:08:00Z"/>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ins w:id="1339" w:author="王哥" w:date="2022-10-21T16:08:00Z"/>
                <w:rFonts w:ascii="宋体" w:hAnsi="宋体" w:cs="宋体"/>
                <w:color w:val="auto"/>
                <w:kern w:val="0"/>
                <w:sz w:val="24"/>
                <w:rPrChange w:id="1340" w:author="陈礼军" w:date="2022-10-25T15:59:00Z">
                  <w:rPr>
                    <w:ins w:id="1341"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42" w:author="陈礼军" w:date="2022-10-25T15:59:00Z">
                  <w:rPr>
                    <w:rFonts w:hint="eastAsia" w:ascii="宋体" w:hAnsi="宋体" w:cs="宋体"/>
                    <w:color w:val="000000"/>
                    <w:kern w:val="0"/>
                    <w:sz w:val="24"/>
                    <w:szCs w:val="20"/>
                  </w:rPr>
                </w:rPrChange>
              </w:rPr>
              <w:t>碳</w:t>
            </w:r>
            <w:r>
              <w:rPr>
                <w:rFonts w:ascii="宋体" w:hAnsi="宋体" w:cs="宋体"/>
                <w:color w:val="auto"/>
                <w:kern w:val="0"/>
                <w:sz w:val="24"/>
                <w:szCs w:val="24"/>
                <w:rPrChange w:id="1343" w:author="陈礼军" w:date="2022-10-25T15:59:00Z">
                  <w:rPr>
                    <w:rFonts w:ascii="宋体" w:hAnsi="宋体" w:cs="宋体"/>
                    <w:color w:val="000000"/>
                    <w:kern w:val="0"/>
                    <w:sz w:val="24"/>
                    <w:szCs w:val="20"/>
                  </w:rPr>
                </w:rPrChange>
              </w:rPr>
              <w:t>14呼气试验</w:t>
            </w:r>
          </w:p>
        </w:tc>
        <w:tc>
          <w:tcPr>
            <w:tcW w:w="8235" w:type="dxa"/>
            <w:tcBorders>
              <w:top w:val="nil"/>
              <w:left w:val="nil"/>
              <w:bottom w:val="single" w:color="auto" w:sz="4" w:space="0"/>
              <w:right w:val="single" w:color="auto" w:sz="4" w:space="0"/>
            </w:tcBorders>
            <w:noWrap/>
            <w:vAlign w:val="center"/>
          </w:tcPr>
          <w:p>
            <w:pPr>
              <w:widowControl/>
              <w:textAlignment w:val="center"/>
              <w:rPr>
                <w:ins w:id="1344" w:author="王哥" w:date="2022-10-21T16:08:00Z"/>
                <w:rFonts w:ascii="宋体" w:hAnsi="宋体" w:cs="宋体"/>
                <w:color w:val="auto"/>
                <w:kern w:val="0"/>
                <w:sz w:val="24"/>
                <w:rPrChange w:id="1345" w:author="陈礼军" w:date="2022-10-25T15:59:00Z">
                  <w:rPr>
                    <w:ins w:id="1346" w:author="王哥" w:date="2022-10-21T16:08:00Z"/>
                    <w:rFonts w:ascii="宋体" w:hAnsi="宋体" w:cs="宋体"/>
                    <w:color w:val="000000"/>
                    <w:kern w:val="0"/>
                    <w:sz w:val="24"/>
                  </w:rPr>
                </w:rPrChange>
              </w:rPr>
            </w:pPr>
            <w:r>
              <w:rPr>
                <w:rFonts w:hint="eastAsia" w:ascii="宋体" w:hAnsi="宋体" w:cs="宋体"/>
                <w:color w:val="auto"/>
                <w:kern w:val="0"/>
                <w:sz w:val="24"/>
                <w:szCs w:val="24"/>
                <w:rPrChange w:id="1347" w:author="陈礼军" w:date="2022-10-25T15:59:00Z">
                  <w:rPr>
                    <w:rFonts w:hint="eastAsia" w:ascii="宋体" w:hAnsi="宋体" w:cs="宋体"/>
                    <w:color w:val="000000"/>
                    <w:kern w:val="0"/>
                    <w:sz w:val="24"/>
                    <w:szCs w:val="20"/>
                  </w:rPr>
                </w:rPrChange>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ins w:id="1348" w:author="王哥" w:date="2022-10-21T16:08:00Z"/>
                <w:rFonts w:ascii="宋体" w:hAnsi="宋体" w:cs="宋体"/>
                <w:b w:val="0"/>
                <w:bCs w:val="0"/>
                <w:kern w:val="0"/>
                <w:sz w:val="20"/>
                <w:rPrChange w:id="1349" w:author="陈礼军" w:date="2022-10-25T15:59:00Z">
                  <w:rPr>
                    <w:ins w:id="1350" w:author="王哥" w:date="2022-10-21T16:08:00Z"/>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b/>
                <w:color w:val="auto"/>
                <w:kern w:val="0"/>
                <w:sz w:val="24"/>
                <w:szCs w:val="24"/>
                <w:rPrChange w:id="1351" w:author="陈礼军" w:date="2022-10-25T15:59:00Z">
                  <w:rPr>
                    <w:rFonts w:hint="eastAsia" w:ascii="宋体" w:hAnsi="宋体" w:cs="宋体"/>
                    <w:b/>
                    <w:color w:val="000000"/>
                    <w:kern w:val="0"/>
                    <w:sz w:val="24"/>
                    <w:szCs w:val="20"/>
                  </w:rPr>
                </w:rPrChange>
              </w:rPr>
              <w:t>含税单价合计</w:t>
            </w:r>
          </w:p>
        </w:tc>
        <w:tc>
          <w:tcPr>
            <w:tcW w:w="8235" w:type="dxa"/>
            <w:tcBorders>
              <w:top w:val="single" w:color="auto" w:sz="4" w:space="0"/>
              <w:bottom w:val="single" w:color="auto" w:sz="4" w:space="0"/>
              <w:right w:val="single" w:color="auto" w:sz="4" w:space="0"/>
            </w:tcBorders>
            <w:shd w:val="clear" w:color="auto" w:fill="auto"/>
          </w:tcPr>
          <w:p>
            <w:pPr>
              <w:keepNext/>
              <w:keepLines/>
              <w:widowControl/>
              <w:spacing w:before="340" w:after="330" w:line="576" w:lineRule="auto"/>
              <w:jc w:val="left"/>
              <w:outlineLvl w:val="0"/>
              <w:rPr>
                <w:rFonts w:ascii="宋体" w:hAnsi="宋体" w:eastAsia="宋体" w:cs="宋体"/>
                <w:b w:val="0"/>
                <w:bCs w:val="0"/>
                <w:kern w:val="0"/>
                <w:sz w:val="24"/>
                <w:lang w:val="en-US"/>
                <w:rPrChange w:id="1352" w:author="陈礼军" w:date="2022-10-25T15:59:00Z">
                  <w:rPr>
                    <w:rFonts w:ascii="宋体" w:hAnsi="宋体" w:eastAsia="黑体" w:cs="宋体"/>
                    <w:b/>
                    <w:bCs/>
                    <w:kern w:val="0"/>
                    <w:sz w:val="24"/>
                    <w:lang w:val="zh-CN"/>
                  </w:rPr>
                </w:rPrChange>
              </w:rPr>
            </w:pPr>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left"/>
              <w:outlineLvl w:val="0"/>
              <w:rPr>
                <w:rFonts w:ascii="宋体" w:hAnsi="宋体" w:eastAsia="宋体" w:cs="宋体"/>
                <w:b w:val="0"/>
                <w:bCs w:val="0"/>
                <w:kern w:val="0"/>
                <w:sz w:val="20"/>
                <w:lang w:val="en-US"/>
                <w:rPrChange w:id="1353" w:author="陈礼军" w:date="2022-10-25T15:59:00Z">
                  <w:rPr>
                    <w:rFonts w:ascii="宋体" w:hAnsi="宋体" w:eastAsia="黑体" w:cs="宋体"/>
                    <w:b/>
                    <w:bCs/>
                    <w:kern w:val="0"/>
                    <w:sz w:val="20"/>
                    <w:lang w:val="zh-CN"/>
                  </w:rPr>
                </w:rPrChange>
              </w:rPr>
            </w:pPr>
          </w:p>
        </w:tc>
      </w:tr>
    </w:tbl>
    <w:p>
      <w:pPr>
        <w:rPr>
          <w:sz w:val="24"/>
        </w:rPr>
      </w:pPr>
    </w:p>
    <w:p>
      <w:pPr>
        <w:rPr>
          <w:sz w:val="24"/>
        </w:rPr>
      </w:pPr>
    </w:p>
    <w:p>
      <w:pPr>
        <w:rPr>
          <w:sz w:val="24"/>
        </w:rPr>
      </w:pPr>
    </w:p>
    <w:p>
      <w:pPr>
        <w:rPr>
          <w:ins w:id="1354" w:author="王哥" w:date="2022-10-21T16:11:00Z"/>
          <w:sz w:val="24"/>
        </w:rPr>
      </w:pPr>
    </w:p>
    <w:p>
      <w:pPr>
        <w:rPr>
          <w:ins w:id="1355" w:author="王哥" w:date="2022-10-21T16:11:00Z"/>
          <w:sz w:val="24"/>
        </w:rPr>
      </w:pPr>
    </w:p>
    <w:p>
      <w:pPr>
        <w:rPr>
          <w:ins w:id="1356" w:author="王哥" w:date="2022-10-21T16:11:00Z"/>
          <w:sz w:val="24"/>
        </w:rPr>
      </w:pPr>
    </w:p>
    <w:p>
      <w:pPr>
        <w:rPr>
          <w:ins w:id="1357" w:author="王哥" w:date="2022-10-21T16:11:00Z"/>
          <w:sz w:val="24"/>
        </w:rPr>
      </w:pPr>
    </w:p>
    <w:p>
      <w:pPr>
        <w:rPr>
          <w:ins w:id="1358" w:author="王哥" w:date="2022-10-21T16:11:00Z"/>
          <w:sz w:val="24"/>
        </w:rPr>
      </w:pPr>
    </w:p>
    <w:p>
      <w:pPr>
        <w:rPr>
          <w:ins w:id="1359" w:author="王哥" w:date="2022-10-21T16:11:00Z"/>
          <w:sz w:val="24"/>
        </w:rPr>
      </w:pPr>
    </w:p>
    <w:p>
      <w:pPr>
        <w:rPr>
          <w:ins w:id="1360" w:author="王哥" w:date="2022-10-21T16:11:00Z"/>
          <w:sz w:val="24"/>
        </w:rPr>
      </w:pPr>
    </w:p>
    <w:p>
      <w:pPr>
        <w:rPr>
          <w:sz w:val="24"/>
        </w:rPr>
      </w:pPr>
    </w:p>
    <w:p>
      <w:pPr>
        <w:rPr>
          <w:ins w:id="1361" w:author="黄雅珊" w:date="2022-11-24T16:24:53Z"/>
          <w:rFonts w:ascii="Times New Roman" w:hAnsi="Times New Roman" w:cs="Times New Roman"/>
          <w:color w:val="auto"/>
          <w:sz w:val="24"/>
          <w:szCs w:val="24"/>
        </w:rPr>
      </w:pPr>
    </w:p>
    <w:p>
      <w:pPr>
        <w:rPr>
          <w:ins w:id="1362" w:author="黄雅珊" w:date="2022-11-24T16:24:54Z"/>
          <w:rFonts w:ascii="Times New Roman" w:hAnsi="Times New Roman" w:cs="Times New Roman"/>
          <w:color w:val="auto"/>
          <w:sz w:val="24"/>
          <w:szCs w:val="24"/>
        </w:rPr>
      </w:pPr>
    </w:p>
    <w:p>
      <w:pPr>
        <w:rPr>
          <w:ins w:id="1363" w:author="黄雅珊" w:date="2022-11-24T16:24:55Z"/>
          <w:rFonts w:ascii="Times New Roman" w:hAnsi="Times New Roman" w:cs="Times New Roman"/>
          <w:color w:val="auto"/>
          <w:sz w:val="24"/>
          <w:szCs w:val="24"/>
        </w:rPr>
      </w:pPr>
    </w:p>
    <w:p>
      <w:pPr>
        <w:rPr>
          <w:sz w:val="24"/>
        </w:rPr>
      </w:pPr>
      <w:r>
        <w:rPr>
          <w:rFonts w:ascii="Times New Roman" w:hAnsi="Times New Roman" w:cs="Times New Roman"/>
          <w:color w:val="auto"/>
          <w:sz w:val="24"/>
          <w:szCs w:val="24"/>
          <w:rPrChange w:id="1364" w:author="陈礼军" w:date="2022-10-25T15:59:00Z">
            <w:rPr>
              <w:rFonts w:ascii="宋体" w:hAnsi="宋体" w:cs="宋体"/>
              <w:color w:val="000000"/>
              <w:sz w:val="24"/>
              <w:szCs w:val="20"/>
            </w:rPr>
          </w:rPrChange>
        </w:rPr>
        <w:t>3.</w:t>
      </w:r>
      <w:r>
        <w:rPr>
          <w:rFonts w:hint="eastAsia" w:ascii="Times New Roman" w:hAnsi="Times New Roman" w:cs="Times New Roman"/>
          <w:color w:val="auto"/>
          <w:sz w:val="24"/>
          <w:szCs w:val="24"/>
          <w:rPrChange w:id="1365" w:author="陈礼军" w:date="2022-10-25T15:59:00Z">
            <w:rPr>
              <w:rFonts w:hint="eastAsia" w:ascii="宋体" w:hAnsi="宋体" w:cs="宋体"/>
              <w:color w:val="000000"/>
              <w:sz w:val="24"/>
              <w:szCs w:val="20"/>
            </w:rPr>
          </w:rPrChange>
        </w:rPr>
        <w:t>未婚女性体检项目</w:t>
      </w:r>
    </w:p>
    <w:tbl>
      <w:tblPr>
        <w:tblStyle w:val="15"/>
        <w:tblW w:w="12612" w:type="dxa"/>
        <w:tblInd w:w="113" w:type="dxa"/>
        <w:tblLayout w:type="autofit"/>
        <w:tblCellMar>
          <w:top w:w="0" w:type="dxa"/>
          <w:left w:w="108" w:type="dxa"/>
          <w:bottom w:w="0" w:type="dxa"/>
          <w:right w:w="108" w:type="dxa"/>
        </w:tblCellMar>
      </w:tblPr>
      <w:tblGrid>
        <w:gridCol w:w="2689"/>
        <w:gridCol w:w="8192"/>
        <w:gridCol w:w="1731"/>
      </w:tblGrid>
      <w:tr>
        <w:tblPrEx>
          <w:tblCellMar>
            <w:top w:w="0" w:type="dxa"/>
            <w:left w:w="108" w:type="dxa"/>
            <w:bottom w:w="0" w:type="dxa"/>
            <w:right w:w="108" w:type="dxa"/>
          </w:tblCellMar>
        </w:tblPrEx>
        <w:trPr>
          <w:trHeight w:val="480" w:hRule="atLeast"/>
        </w:trPr>
        <w:tc>
          <w:tcPr>
            <w:tcW w:w="268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color w:val="auto"/>
                <w:kern w:val="0"/>
                <w:sz w:val="24"/>
                <w:rPrChange w:id="1366"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367" w:author="陈礼军" w:date="2022-10-25T15:59:00Z">
                  <w:rPr>
                    <w:rFonts w:hint="eastAsia" w:ascii="宋体" w:hAnsi="宋体" w:cs="宋体"/>
                    <w:b/>
                    <w:color w:val="000000"/>
                    <w:kern w:val="0"/>
                    <w:sz w:val="24"/>
                    <w:szCs w:val="20"/>
                  </w:rPr>
                </w:rPrChange>
              </w:rPr>
              <w:t>项目名称</w:t>
            </w:r>
          </w:p>
        </w:tc>
        <w:tc>
          <w:tcPr>
            <w:tcW w:w="819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Change w:id="1368"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369" w:author="陈礼军" w:date="2022-10-25T15:59:00Z">
                  <w:rPr>
                    <w:rFonts w:hint="eastAsia" w:ascii="宋体" w:hAnsi="宋体" w:cs="宋体"/>
                    <w:b/>
                    <w:color w:val="000000"/>
                    <w:kern w:val="0"/>
                    <w:sz w:val="24"/>
                    <w:szCs w:val="20"/>
                  </w:rPr>
                </w:rPrChange>
              </w:rPr>
              <w:t>检测内容</w:t>
            </w:r>
          </w:p>
        </w:tc>
        <w:tc>
          <w:tcPr>
            <w:tcW w:w="1731"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Change w:id="1370" w:author="陈礼军" w:date="2022-10-25T15:59:00Z">
                  <w:rPr>
                    <w:rFonts w:ascii="宋体" w:hAnsi="宋体" w:cs="宋体"/>
                    <w:b/>
                    <w:color w:val="000000"/>
                    <w:kern w:val="0"/>
                    <w:sz w:val="24"/>
                  </w:rPr>
                </w:rPrChange>
              </w:rPr>
            </w:pPr>
            <w:r>
              <w:rPr>
                <w:rFonts w:hint="eastAsia" w:ascii="宋体" w:hAnsi="宋体" w:cs="宋体"/>
                <w:b/>
                <w:color w:val="auto"/>
                <w:kern w:val="0"/>
                <w:sz w:val="24"/>
                <w:szCs w:val="24"/>
                <w:rPrChange w:id="1371" w:author="陈礼军" w:date="2022-10-25T15:59:00Z">
                  <w:rPr>
                    <w:rFonts w:hint="eastAsia" w:ascii="宋体" w:hAnsi="宋体" w:cs="宋体"/>
                    <w:b/>
                    <w:color w:val="000000"/>
                    <w:kern w:val="0"/>
                    <w:sz w:val="24"/>
                    <w:szCs w:val="20"/>
                  </w:rPr>
                </w:rPrChange>
              </w:rPr>
              <w:t>报价含税单价（元）</w:t>
            </w: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72" w:author="陈礼军" w:date="2022-10-25T15:59:00Z">
                  <w:rPr>
                    <w:rFonts w:hint="eastAsia" w:ascii="宋体" w:hAnsi="宋体" w:cs="宋体"/>
                    <w:color w:val="000000"/>
                    <w:kern w:val="0"/>
                    <w:sz w:val="24"/>
                    <w:szCs w:val="20"/>
                  </w:rPr>
                </w:rPrChange>
              </w:rPr>
              <w:t>一般体检</w:t>
            </w:r>
            <w:r>
              <w:rPr>
                <w:rFonts w:ascii="宋体" w:hAnsi="宋体" w:cs="宋体"/>
                <w:color w:val="auto"/>
                <w:kern w:val="0"/>
                <w:sz w:val="24"/>
                <w:szCs w:val="24"/>
                <w:rPrChange w:id="1373" w:author="陈礼军" w:date="2022-10-25T15:59:00Z">
                  <w:rPr>
                    <w:rFonts w:ascii="宋体" w:hAnsi="宋体" w:cs="宋体"/>
                    <w:color w:val="000000"/>
                    <w:kern w:val="0"/>
                    <w:sz w:val="24"/>
                    <w:szCs w:val="20"/>
                  </w:rPr>
                </w:rPrChange>
              </w:rPr>
              <w:t>(含内、外科）</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74" w:author="陈礼军" w:date="2022-10-25T15:59:00Z">
                  <w:rPr>
                    <w:rFonts w:hint="eastAsia" w:ascii="宋体" w:hAnsi="宋体" w:cs="宋体"/>
                    <w:color w:val="000000"/>
                    <w:kern w:val="0"/>
                    <w:sz w:val="24"/>
                    <w:szCs w:val="20"/>
                  </w:rPr>
                </w:rPrChange>
              </w:rPr>
              <w:t>由专家检诊，包括血压、脉搏，心肺听诊，腹部触诊，甲状腺、腰椎、颈椎、淋巴结、双下肢触诊，皮肤粘膜望诊</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75" w:author="陈礼军" w:date="2022-10-25T15:59:00Z">
                  <w:rPr>
                    <w:rFonts w:hint="eastAsia" w:ascii="宋体" w:hAnsi="宋体" w:cs="宋体"/>
                    <w:color w:val="000000"/>
                    <w:kern w:val="0"/>
                    <w:sz w:val="24"/>
                    <w:szCs w:val="20"/>
                  </w:rPr>
                </w:rPrChange>
              </w:rPr>
              <w:t>眼科检查</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76" w:author="陈礼军" w:date="2022-10-25T15:59:00Z">
                  <w:rPr>
                    <w:rFonts w:hint="eastAsia" w:ascii="宋体" w:hAnsi="宋体" w:cs="宋体"/>
                    <w:color w:val="000000"/>
                    <w:kern w:val="0"/>
                    <w:sz w:val="24"/>
                    <w:szCs w:val="20"/>
                  </w:rPr>
                </w:rPrChange>
              </w:rPr>
              <w:t>视力、眼睑、结膜、角膜、前房、瞳孔、晶状体</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Change w:id="1377"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78" w:author="陈礼军" w:date="2022-10-25T15:59:00Z">
                  <w:rPr>
                    <w:rFonts w:hint="eastAsia" w:ascii="宋体" w:hAnsi="宋体" w:cs="宋体"/>
                    <w:color w:val="000000"/>
                    <w:kern w:val="0"/>
                    <w:sz w:val="24"/>
                    <w:szCs w:val="20"/>
                  </w:rPr>
                </w:rPrChange>
              </w:rPr>
              <w:t>耳鼻咽喉</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79" w:author="陈礼军" w:date="2022-10-25T15:59:00Z">
                  <w:rPr>
                    <w:rFonts w:hint="eastAsia" w:ascii="宋体" w:hAnsi="宋体" w:cs="宋体"/>
                    <w:color w:val="000000"/>
                    <w:kern w:val="0"/>
                    <w:sz w:val="24"/>
                    <w:szCs w:val="20"/>
                  </w:rPr>
                </w:rPrChange>
              </w:rPr>
              <w:t>外耳、外耳道、鼻窦、鼻腔、咽、扁桃体</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80" w:author="陈礼军" w:date="2022-10-25T15:59:00Z">
                  <w:rPr>
                    <w:rFonts w:hint="eastAsia" w:ascii="宋体" w:hAnsi="宋体" w:cs="宋体"/>
                    <w:color w:val="000000"/>
                    <w:kern w:val="0"/>
                    <w:sz w:val="24"/>
                    <w:szCs w:val="20"/>
                  </w:rPr>
                </w:rPrChange>
              </w:rPr>
              <w:t>生化全套</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81" w:author="陈礼军" w:date="2022-10-25T15:59:00Z">
                  <w:rPr>
                    <w:rFonts w:hint="eastAsia" w:ascii="宋体" w:hAnsi="宋体" w:cs="宋体"/>
                    <w:color w:val="000000"/>
                    <w:kern w:val="0"/>
                    <w:sz w:val="24"/>
                    <w:szCs w:val="20"/>
                  </w:rPr>
                </w:rPrChange>
              </w:rPr>
              <w:t>含肝功能、心功能、肾功能、血脂、血糖、电解质等</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Change w:id="1382"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83" w:author="陈礼军" w:date="2022-10-25T15:59:00Z">
                  <w:rPr>
                    <w:rFonts w:hint="eastAsia" w:ascii="宋体" w:hAnsi="宋体" w:cs="宋体"/>
                    <w:color w:val="000000"/>
                    <w:kern w:val="0"/>
                    <w:sz w:val="24"/>
                    <w:szCs w:val="20"/>
                  </w:rPr>
                </w:rPrChange>
              </w:rPr>
              <w:t>血常规</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84" w:author="陈礼军" w:date="2022-10-25T15:59:00Z">
                  <w:rPr>
                    <w:rFonts w:hint="eastAsia" w:ascii="宋体" w:hAnsi="宋体" w:cs="宋体"/>
                    <w:color w:val="000000"/>
                    <w:kern w:val="0"/>
                    <w:sz w:val="24"/>
                    <w:szCs w:val="20"/>
                  </w:rPr>
                </w:rPrChange>
              </w:rPr>
              <w:t>五分类，解血液系统疾病如有无炎症、贫血、血液病等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85" w:author="陈礼军" w:date="2022-10-25T15:59:00Z">
                  <w:rPr>
                    <w:rFonts w:hint="eastAsia" w:ascii="宋体" w:hAnsi="宋体" w:cs="宋体"/>
                    <w:color w:val="000000"/>
                    <w:kern w:val="0"/>
                    <w:sz w:val="24"/>
                    <w:szCs w:val="20"/>
                  </w:rPr>
                </w:rPrChange>
              </w:rPr>
              <w:t>乙肝两对半</w:t>
            </w:r>
            <w:r>
              <w:rPr>
                <w:rFonts w:ascii="宋体" w:hAnsi="宋体" w:cs="宋体"/>
                <w:color w:val="auto"/>
                <w:kern w:val="0"/>
                <w:sz w:val="24"/>
                <w:szCs w:val="24"/>
                <w:rPrChange w:id="1386" w:author="陈礼军" w:date="2022-10-25T15:59:00Z">
                  <w:rPr>
                    <w:rFonts w:ascii="宋体" w:hAnsi="宋体" w:cs="宋体"/>
                    <w:color w:val="000000"/>
                    <w:kern w:val="0"/>
                    <w:sz w:val="24"/>
                    <w:szCs w:val="20"/>
                  </w:rPr>
                </w:rPrChange>
              </w:rPr>
              <w:t>(定量）</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87" w:author="陈礼军" w:date="2022-10-25T15:59:00Z">
                  <w:rPr>
                    <w:rFonts w:hint="eastAsia" w:ascii="宋体" w:hAnsi="宋体" w:cs="宋体"/>
                    <w:color w:val="000000"/>
                    <w:kern w:val="0"/>
                    <w:sz w:val="24"/>
                    <w:szCs w:val="20"/>
                  </w:rPr>
                </w:rPrChange>
              </w:rPr>
              <w:t>检测有无乙肝抗体，有无乙肝大小三阳</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388" w:author="陈礼军" w:date="2022-10-25T15:59:00Z">
                  <w:rPr>
                    <w:rFonts w:hint="eastAsia" w:ascii="宋体" w:hAnsi="宋体" w:cs="宋体"/>
                    <w:color w:val="000000"/>
                    <w:kern w:val="0"/>
                    <w:sz w:val="24"/>
                    <w:szCs w:val="20"/>
                  </w:rPr>
                </w:rPrChange>
              </w:rPr>
              <w:t>甲胎蛋白</w:t>
            </w:r>
            <w:r>
              <w:rPr>
                <w:rFonts w:ascii="宋体" w:hAnsi="宋体" w:cs="宋体"/>
                <w:color w:val="auto"/>
                <w:kern w:val="0"/>
                <w:sz w:val="24"/>
                <w:szCs w:val="24"/>
                <w:rPrChange w:id="1389" w:author="陈礼军" w:date="2022-10-25T15:59:00Z">
                  <w:rPr>
                    <w:rFonts w:ascii="宋体" w:hAnsi="宋体" w:cs="宋体"/>
                    <w:color w:val="000000"/>
                    <w:kern w:val="0"/>
                    <w:sz w:val="24"/>
                    <w:szCs w:val="20"/>
                  </w:rPr>
                </w:rPrChange>
              </w:rPr>
              <w:t>(AFP)</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0" w:author="陈礼军" w:date="2022-10-25T15:59:00Z">
                  <w:rPr>
                    <w:rFonts w:hint="eastAsia" w:ascii="宋体" w:hAnsi="宋体" w:cs="宋体"/>
                    <w:color w:val="000000"/>
                    <w:kern w:val="0"/>
                    <w:sz w:val="24"/>
                    <w:szCs w:val="20"/>
                  </w:rPr>
                </w:rPrChange>
              </w:rPr>
              <w:t>针对肝脏肿瘤筛查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1" w:author="陈礼军" w:date="2022-10-25T15:59:00Z">
                  <w:rPr>
                    <w:rFonts w:hint="eastAsia" w:ascii="宋体" w:hAnsi="宋体" w:cs="宋体"/>
                    <w:color w:val="000000"/>
                    <w:kern w:val="0"/>
                    <w:sz w:val="24"/>
                    <w:szCs w:val="20"/>
                  </w:rPr>
                </w:rPrChange>
              </w:rPr>
              <w:t>癌胚抗原（</w:t>
            </w:r>
            <w:r>
              <w:rPr>
                <w:rFonts w:ascii="宋体" w:hAnsi="宋体" w:cs="宋体"/>
                <w:color w:val="auto"/>
                <w:kern w:val="0"/>
                <w:sz w:val="24"/>
                <w:szCs w:val="24"/>
                <w:rPrChange w:id="1392" w:author="陈礼军" w:date="2022-10-25T15:59:00Z">
                  <w:rPr>
                    <w:rFonts w:ascii="宋体" w:hAnsi="宋体" w:cs="宋体"/>
                    <w:color w:val="000000"/>
                    <w:kern w:val="0"/>
                    <w:sz w:val="24"/>
                    <w:szCs w:val="20"/>
                  </w:rPr>
                </w:rPrChange>
              </w:rPr>
              <w:t>CEA）</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3" w:author="陈礼军" w:date="2022-10-25T15:59:00Z">
                  <w:rPr>
                    <w:rFonts w:hint="eastAsia" w:ascii="宋体" w:hAnsi="宋体" w:cs="宋体"/>
                    <w:color w:val="000000"/>
                    <w:kern w:val="0"/>
                    <w:sz w:val="24"/>
                    <w:szCs w:val="20"/>
                  </w:rPr>
                </w:rPrChange>
              </w:rPr>
              <w:t>针对消化道肿瘤筛查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394" w:author="陈礼军" w:date="2022-10-25T15:59:00Z">
                  <w:rPr>
                    <w:rFonts w:ascii="宋体" w:hAnsi="宋体" w:cs="宋体"/>
                    <w:color w:val="000000"/>
                    <w:kern w:val="0"/>
                    <w:sz w:val="24"/>
                    <w:szCs w:val="20"/>
                  </w:rPr>
                </w:rPrChange>
              </w:rPr>
              <w:t>CA125</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5" w:author="陈礼军" w:date="2022-10-25T15:59:00Z">
                  <w:rPr>
                    <w:rFonts w:hint="eastAsia" w:ascii="宋体" w:hAnsi="宋体" w:cs="宋体"/>
                    <w:color w:val="000000"/>
                    <w:kern w:val="0"/>
                    <w:sz w:val="24"/>
                    <w:szCs w:val="20"/>
                  </w:rPr>
                </w:rPrChange>
              </w:rPr>
              <w:t>针对卵巢肿瘤筛查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396" w:author="陈礼军" w:date="2022-10-25T15:59:00Z">
                  <w:rPr>
                    <w:rFonts w:ascii="宋体" w:hAnsi="宋体" w:cs="宋体"/>
                    <w:color w:val="000000"/>
                    <w:kern w:val="0"/>
                    <w:sz w:val="24"/>
                    <w:szCs w:val="20"/>
                  </w:rPr>
                </w:rPrChange>
              </w:rPr>
              <w:t>CA153</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7" w:author="陈礼军" w:date="2022-10-25T15:59:00Z">
                  <w:rPr>
                    <w:rFonts w:hint="eastAsia" w:ascii="宋体" w:hAnsi="宋体" w:cs="宋体"/>
                    <w:color w:val="000000"/>
                    <w:kern w:val="0"/>
                    <w:sz w:val="24"/>
                    <w:szCs w:val="20"/>
                  </w:rPr>
                </w:rPrChange>
              </w:rPr>
              <w:t>针对乳腺肿瘤筛查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398" w:author="陈礼军" w:date="2022-10-25T15:59:00Z">
                  <w:rPr>
                    <w:rFonts w:ascii="宋体" w:hAnsi="宋体" w:cs="宋体"/>
                    <w:color w:val="000000"/>
                    <w:kern w:val="0"/>
                    <w:sz w:val="24"/>
                    <w:szCs w:val="20"/>
                  </w:rPr>
                </w:rPrChange>
              </w:rPr>
              <w:t>CA199</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399" w:author="陈礼军" w:date="2022-10-25T15:59:00Z">
                  <w:rPr>
                    <w:rFonts w:hint="eastAsia" w:ascii="宋体" w:hAnsi="宋体" w:cs="宋体"/>
                    <w:color w:val="000000"/>
                    <w:kern w:val="0"/>
                    <w:sz w:val="24"/>
                    <w:szCs w:val="20"/>
                  </w:rPr>
                </w:rPrChange>
              </w:rPr>
              <w:t>针对肠道肿瘤筛查</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Change w:id="1400" w:author="陈礼军" w:date="2022-10-25T15:59:00Z">
                  <w:rPr>
                    <w:rFonts w:ascii="宋体" w:hAnsi="宋体" w:cs="宋体"/>
                    <w:color w:val="000000"/>
                    <w:kern w:val="0"/>
                    <w:sz w:val="24"/>
                    <w:szCs w:val="20"/>
                  </w:rPr>
                </w:rPrChange>
              </w:rPr>
              <w:t>FT3、FT4、TSH</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1" w:author="陈礼军" w:date="2022-10-25T15:59:00Z">
                  <w:rPr>
                    <w:rFonts w:hint="eastAsia" w:ascii="宋体" w:hAnsi="宋体" w:cs="宋体"/>
                    <w:color w:val="000000"/>
                    <w:kern w:val="0"/>
                    <w:sz w:val="24"/>
                    <w:szCs w:val="20"/>
                  </w:rPr>
                </w:rPrChange>
              </w:rPr>
              <w:t>甲状腺功能三项</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2" w:author="陈礼军" w:date="2022-10-25T15:59:00Z">
                  <w:rPr>
                    <w:rFonts w:hint="eastAsia" w:ascii="宋体" w:hAnsi="宋体" w:cs="宋体"/>
                    <w:color w:val="000000"/>
                    <w:kern w:val="0"/>
                    <w:sz w:val="24"/>
                    <w:szCs w:val="20"/>
                  </w:rPr>
                </w:rPrChange>
              </w:rPr>
              <w:t>尿常规</w:t>
            </w:r>
            <w:r>
              <w:rPr>
                <w:rFonts w:ascii="宋体" w:hAnsi="宋体" w:cs="宋体"/>
                <w:color w:val="auto"/>
                <w:kern w:val="0"/>
                <w:sz w:val="24"/>
                <w:szCs w:val="24"/>
                <w:rPrChange w:id="1403" w:author="陈礼军" w:date="2022-10-25T15:59:00Z">
                  <w:rPr>
                    <w:rFonts w:ascii="宋体" w:hAnsi="宋体" w:cs="宋体"/>
                    <w:color w:val="000000"/>
                    <w:kern w:val="0"/>
                    <w:sz w:val="24"/>
                    <w:szCs w:val="20"/>
                  </w:rPr>
                </w:rPrChange>
              </w:rPr>
              <w:t>+沉渣</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4" w:author="陈礼军" w:date="2022-10-25T15:59:00Z">
                  <w:rPr>
                    <w:rFonts w:hint="eastAsia" w:ascii="宋体" w:hAnsi="宋体" w:cs="宋体"/>
                    <w:color w:val="000000"/>
                    <w:kern w:val="0"/>
                    <w:sz w:val="24"/>
                    <w:szCs w:val="20"/>
                  </w:rPr>
                </w:rPrChange>
              </w:rPr>
              <w:t>检测泌尿系统是否炎症、尿糖、肾脏早期病变等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5" w:author="陈礼军" w:date="2022-10-25T15:59:00Z">
                  <w:rPr>
                    <w:rFonts w:hint="eastAsia" w:ascii="宋体" w:hAnsi="宋体" w:cs="宋体"/>
                    <w:color w:val="000000"/>
                    <w:kern w:val="0"/>
                    <w:sz w:val="24"/>
                    <w:szCs w:val="20"/>
                  </w:rPr>
                </w:rPrChange>
              </w:rPr>
              <w:t>腹部彩超（肝、胆、胰、脾）</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406" w:author="陈礼军" w:date="2022-10-25T15:59:00Z">
                  <w:rPr>
                    <w:rFonts w:hint="eastAsia" w:ascii="宋体" w:hAnsi="宋体" w:cs="宋体"/>
                    <w:color w:val="000000"/>
                    <w:kern w:val="0"/>
                    <w:sz w:val="24"/>
                    <w:szCs w:val="20"/>
                  </w:rPr>
                </w:rPrChange>
              </w:rPr>
              <w:t>检查腹部脏器是否存在肿瘤、结石、囊肿等疾病，检查有无脂肪肝、胆结石、胆息肉等</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Change w:id="1407" w:author="陈礼军" w:date="2022-10-25T15:59:00Z">
                  <w:rPr>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8" w:author="陈礼军" w:date="2022-10-25T15:59:00Z">
                  <w:rPr>
                    <w:rFonts w:hint="eastAsia" w:ascii="宋体" w:hAnsi="宋体" w:cs="宋体"/>
                    <w:color w:val="000000"/>
                    <w:kern w:val="0"/>
                    <w:sz w:val="24"/>
                    <w:szCs w:val="20"/>
                  </w:rPr>
                </w:rPrChange>
              </w:rPr>
              <w:t>泌尿系统彩超（双肾、膀胱、输尿管）</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09" w:author="陈礼军" w:date="2022-10-25T15:59:00Z">
                  <w:rPr>
                    <w:rFonts w:hint="eastAsia" w:ascii="宋体" w:hAnsi="宋体" w:cs="宋体"/>
                    <w:color w:val="000000"/>
                    <w:kern w:val="0"/>
                    <w:sz w:val="24"/>
                    <w:szCs w:val="20"/>
                  </w:rPr>
                </w:rPrChange>
              </w:rPr>
              <w:t>检查肾、膀胱、输尿管有无结石、肿瘤等</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Change w:id="1410" w:author="陈礼军" w:date="2022-10-25T15:59:00Z">
                  <w:rPr>
                    <w:rFonts w:hint="eastAsia" w:ascii="宋体" w:hAnsi="宋体" w:cs="宋体"/>
                    <w:color w:val="000000"/>
                    <w:kern w:val="0"/>
                    <w:sz w:val="24"/>
                    <w:szCs w:val="20"/>
                  </w:rPr>
                </w:rPrChange>
              </w:rPr>
              <w:t>妇科彩超（子宫、双附件）</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11" w:author="陈礼军" w:date="2022-10-25T15:59:00Z">
                  <w:rPr>
                    <w:rFonts w:hint="eastAsia" w:ascii="宋体" w:hAnsi="宋体" w:cs="宋体"/>
                    <w:color w:val="000000"/>
                    <w:kern w:val="0"/>
                    <w:sz w:val="24"/>
                    <w:szCs w:val="20"/>
                  </w:rPr>
                </w:rPrChange>
              </w:rPr>
              <w:t>检查子宫、附件有无肌瘤、囊肿、肿瘤等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12" w:author="陈礼军" w:date="2022-10-25T15:59:00Z">
                  <w:rPr>
                    <w:rFonts w:hint="eastAsia" w:ascii="宋体" w:hAnsi="宋体" w:cs="宋体"/>
                    <w:color w:val="000000"/>
                    <w:kern w:val="0"/>
                    <w:sz w:val="24"/>
                    <w:szCs w:val="20"/>
                  </w:rPr>
                </w:rPrChange>
              </w:rPr>
              <w:t>双侧乳腺彩超</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Change w:id="1413" w:author="陈礼军" w:date="2022-10-25T15:59:00Z">
                  <w:rPr>
                    <w:rFonts w:hint="eastAsia" w:ascii="宋体" w:hAnsi="宋体" w:cs="宋体"/>
                    <w:color w:val="000000"/>
                    <w:kern w:val="0"/>
                    <w:sz w:val="24"/>
                    <w:szCs w:val="20"/>
                  </w:rPr>
                </w:rPrChange>
              </w:rPr>
              <w:t>检查乳腺有无增生、结节、肿瘤等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ins w:id="1414" w:author="王哥" w:date="2022-10-21T16:10:00Z"/>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ins w:id="1415" w:author="王哥" w:date="2022-10-21T16:10:00Z"/>
                <w:rFonts w:ascii="宋体" w:hAnsi="宋体" w:cs="宋体"/>
                <w:color w:val="auto"/>
                <w:kern w:val="0"/>
                <w:sz w:val="24"/>
                <w:rPrChange w:id="1416" w:author="陈礼军" w:date="2022-10-25T15:59:00Z">
                  <w:rPr>
                    <w:ins w:id="1417" w:author="王哥" w:date="2022-10-21T16:10:00Z"/>
                    <w:rFonts w:ascii="宋体" w:hAnsi="宋体" w:cs="宋体"/>
                    <w:color w:val="000000"/>
                    <w:kern w:val="0"/>
                    <w:sz w:val="24"/>
                  </w:rPr>
                </w:rPrChange>
              </w:rPr>
            </w:pPr>
            <w:r>
              <w:rPr>
                <w:rFonts w:hint="eastAsia" w:ascii="宋体" w:hAnsi="宋体" w:cs="宋体"/>
                <w:color w:val="auto"/>
                <w:kern w:val="0"/>
                <w:sz w:val="24"/>
                <w:szCs w:val="24"/>
                <w:rPrChange w:id="1418" w:author="陈礼军" w:date="2022-10-25T15:59:00Z">
                  <w:rPr>
                    <w:rFonts w:hint="eastAsia" w:ascii="宋体" w:hAnsi="宋体" w:cs="宋体"/>
                    <w:color w:val="000000"/>
                    <w:kern w:val="0"/>
                    <w:sz w:val="24"/>
                    <w:szCs w:val="20"/>
                  </w:rPr>
                </w:rPrChange>
              </w:rPr>
              <w:t>甲状腺彩超</w:t>
            </w:r>
          </w:p>
        </w:tc>
        <w:tc>
          <w:tcPr>
            <w:tcW w:w="8192" w:type="dxa"/>
            <w:tcBorders>
              <w:top w:val="nil"/>
              <w:left w:val="nil"/>
              <w:bottom w:val="single" w:color="auto" w:sz="4" w:space="0"/>
              <w:right w:val="single" w:color="auto" w:sz="4" w:space="0"/>
            </w:tcBorders>
            <w:noWrap/>
            <w:vAlign w:val="center"/>
          </w:tcPr>
          <w:p>
            <w:pPr>
              <w:widowControl/>
              <w:jc w:val="left"/>
              <w:textAlignment w:val="center"/>
              <w:rPr>
                <w:ins w:id="1419" w:author="王哥" w:date="2022-10-21T16:10:00Z"/>
                <w:rFonts w:ascii="宋体" w:hAnsi="宋体" w:cs="宋体"/>
                <w:color w:val="auto"/>
                <w:kern w:val="0"/>
                <w:sz w:val="24"/>
                <w:rPrChange w:id="1420" w:author="陈礼军" w:date="2022-10-25T15:59:00Z">
                  <w:rPr>
                    <w:ins w:id="1421" w:author="王哥" w:date="2022-10-21T16:10:00Z"/>
                    <w:rFonts w:ascii="宋体" w:hAnsi="宋体" w:cs="宋体"/>
                    <w:color w:val="000000"/>
                    <w:kern w:val="0"/>
                    <w:sz w:val="24"/>
                  </w:rPr>
                </w:rPrChange>
              </w:rPr>
            </w:pPr>
            <w:r>
              <w:rPr>
                <w:rFonts w:hint="eastAsia" w:ascii="宋体" w:hAnsi="宋体" w:cs="宋体"/>
                <w:color w:val="auto"/>
                <w:kern w:val="0"/>
                <w:sz w:val="24"/>
                <w:szCs w:val="24"/>
                <w:rPrChange w:id="1422" w:author="陈礼军" w:date="2022-10-25T15:59:00Z">
                  <w:rPr>
                    <w:rFonts w:hint="eastAsia" w:ascii="宋体" w:hAnsi="宋体" w:cs="宋体"/>
                    <w:color w:val="000000"/>
                    <w:kern w:val="0"/>
                    <w:sz w:val="24"/>
                    <w:szCs w:val="20"/>
                  </w:rPr>
                </w:rPrChange>
              </w:rPr>
              <w:t>检查甲状腺有无结节、肿瘤等</w:t>
            </w:r>
          </w:p>
        </w:tc>
        <w:tc>
          <w:tcPr>
            <w:tcW w:w="1731" w:type="dxa"/>
            <w:tcBorders>
              <w:top w:val="nil"/>
              <w:left w:val="nil"/>
              <w:bottom w:val="single" w:color="auto" w:sz="4" w:space="0"/>
              <w:right w:val="single" w:color="auto" w:sz="4" w:space="0"/>
            </w:tcBorders>
            <w:noWrap/>
          </w:tcPr>
          <w:p>
            <w:pPr>
              <w:widowControl/>
              <w:jc w:val="left"/>
              <w:rPr>
                <w:ins w:id="1423" w:author="王哥" w:date="2022-10-21T16:10:00Z"/>
                <w:rFonts w:ascii="宋体" w:hAnsi="宋体" w:cs="宋体"/>
                <w:kern w:val="0"/>
                <w:sz w:val="20"/>
              </w:rPr>
            </w:pPr>
          </w:p>
        </w:tc>
      </w:tr>
      <w:tr>
        <w:tblPrEx>
          <w:tblCellMar>
            <w:top w:w="0" w:type="dxa"/>
            <w:left w:w="108" w:type="dxa"/>
            <w:bottom w:w="0" w:type="dxa"/>
            <w:right w:w="108" w:type="dxa"/>
          </w:tblCellMar>
        </w:tblPrEx>
        <w:trPr>
          <w:trHeight w:val="480" w:hRule="atLeast"/>
          <w:ins w:id="1424" w:author="王哥" w:date="2022-10-21T16:10:00Z"/>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ins w:id="1425" w:author="王哥" w:date="2022-10-21T16:10:00Z"/>
                <w:rFonts w:ascii="宋体" w:hAnsi="宋体" w:cs="宋体"/>
                <w:color w:val="auto"/>
                <w:kern w:val="0"/>
                <w:sz w:val="24"/>
                <w:rPrChange w:id="1426" w:author="陈礼军" w:date="2022-10-25T15:59:00Z">
                  <w:rPr>
                    <w:ins w:id="1427" w:author="王哥" w:date="2022-10-21T16:10:00Z"/>
                    <w:rFonts w:ascii="宋体" w:hAnsi="宋体" w:cs="宋体"/>
                    <w:color w:val="000000"/>
                    <w:kern w:val="0"/>
                    <w:sz w:val="24"/>
                  </w:rPr>
                </w:rPrChange>
              </w:rPr>
            </w:pPr>
            <w:r>
              <w:rPr>
                <w:rFonts w:hint="eastAsia" w:ascii="宋体" w:hAnsi="宋体" w:cs="宋体"/>
                <w:color w:val="auto"/>
                <w:kern w:val="0"/>
                <w:sz w:val="24"/>
                <w:szCs w:val="24"/>
                <w:rPrChange w:id="1428" w:author="陈礼军" w:date="2022-10-25T15:59:00Z">
                  <w:rPr>
                    <w:rFonts w:hint="eastAsia" w:ascii="宋体" w:hAnsi="宋体" w:cs="宋体"/>
                    <w:color w:val="000000"/>
                    <w:kern w:val="0"/>
                    <w:sz w:val="24"/>
                    <w:szCs w:val="20"/>
                  </w:rPr>
                </w:rPrChange>
              </w:rPr>
              <w:t>胸部正位片</w:t>
            </w:r>
          </w:p>
        </w:tc>
        <w:tc>
          <w:tcPr>
            <w:tcW w:w="8192" w:type="dxa"/>
            <w:tcBorders>
              <w:top w:val="nil"/>
              <w:left w:val="nil"/>
              <w:bottom w:val="single" w:color="auto" w:sz="4" w:space="0"/>
              <w:right w:val="single" w:color="auto" w:sz="4" w:space="0"/>
            </w:tcBorders>
            <w:noWrap/>
            <w:vAlign w:val="center"/>
          </w:tcPr>
          <w:p>
            <w:pPr>
              <w:widowControl/>
              <w:textAlignment w:val="center"/>
              <w:rPr>
                <w:ins w:id="1429" w:author="王哥" w:date="2022-10-21T16:10:00Z"/>
                <w:rFonts w:ascii="宋体" w:hAnsi="宋体" w:cs="宋体"/>
                <w:color w:val="auto"/>
                <w:kern w:val="0"/>
                <w:sz w:val="24"/>
                <w:rPrChange w:id="1430" w:author="陈礼军" w:date="2022-10-25T15:59:00Z">
                  <w:rPr>
                    <w:ins w:id="1431" w:author="王哥" w:date="2022-10-21T16:10:00Z"/>
                    <w:rFonts w:ascii="宋体" w:hAnsi="宋体" w:cs="宋体"/>
                    <w:color w:val="000000"/>
                    <w:kern w:val="0"/>
                    <w:sz w:val="24"/>
                  </w:rPr>
                </w:rPrChange>
              </w:rPr>
            </w:pPr>
            <w:r>
              <w:rPr>
                <w:rFonts w:hint="eastAsia" w:ascii="宋体" w:hAnsi="宋体" w:cs="宋体"/>
                <w:color w:val="auto"/>
                <w:kern w:val="0"/>
                <w:sz w:val="24"/>
                <w:szCs w:val="24"/>
                <w:rPrChange w:id="1432" w:author="陈礼军" w:date="2022-10-25T15:59:00Z">
                  <w:rPr>
                    <w:rFonts w:hint="eastAsia" w:ascii="宋体" w:hAnsi="宋体" w:cs="宋体"/>
                    <w:color w:val="000000"/>
                    <w:kern w:val="0"/>
                    <w:sz w:val="24"/>
                    <w:szCs w:val="20"/>
                  </w:rPr>
                </w:rPrChange>
              </w:rPr>
              <w:t>了解胸肺情况，检查肺部有没有炎症、结核、肿瘤、积液等疾病</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ins w:id="1433" w:author="王哥" w:date="2022-10-21T16:10:00Z"/>
                <w:rFonts w:ascii="宋体" w:hAnsi="宋体" w:cs="宋体"/>
                <w:b w:val="0"/>
                <w:bCs w:val="0"/>
                <w:kern w:val="0"/>
                <w:sz w:val="20"/>
                <w:rPrChange w:id="1434" w:author="陈礼军" w:date="2022-10-25T15:59:00Z">
                  <w:rPr>
                    <w:ins w:id="1435" w:author="王哥" w:date="2022-10-21T16:10:00Z"/>
                    <w:rFonts w:ascii="宋体" w:hAnsi="宋体" w:cs="宋体"/>
                    <w:b/>
                    <w:bCs/>
                    <w:kern w:val="0"/>
                    <w:sz w:val="20"/>
                  </w:rPr>
                </w:rPrChange>
              </w:rPr>
            </w:pPr>
          </w:p>
        </w:tc>
      </w:tr>
      <w:tr>
        <w:tblPrEx>
          <w:tblCellMar>
            <w:top w:w="0" w:type="dxa"/>
            <w:left w:w="108" w:type="dxa"/>
            <w:bottom w:w="0" w:type="dxa"/>
            <w:right w:w="108" w:type="dxa"/>
          </w:tblCellMar>
        </w:tblPrEx>
        <w:trPr>
          <w:trHeight w:val="480" w:hRule="atLeast"/>
          <w:ins w:id="1436" w:author="王哥" w:date="2022-10-21T16:11:00Z"/>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ins w:id="1437" w:author="王哥" w:date="2022-10-21T16:11:00Z"/>
                <w:rFonts w:ascii="宋体" w:hAnsi="宋体" w:cs="宋体"/>
                <w:color w:val="auto"/>
                <w:kern w:val="0"/>
                <w:sz w:val="24"/>
                <w:rPrChange w:id="1438" w:author="陈礼军" w:date="2022-10-25T15:59:00Z">
                  <w:rPr>
                    <w:ins w:id="1439" w:author="王哥" w:date="2022-10-21T16:11:00Z"/>
                    <w:rFonts w:ascii="宋体" w:hAnsi="宋体" w:cs="宋体"/>
                    <w:color w:val="000000"/>
                    <w:kern w:val="0"/>
                    <w:sz w:val="24"/>
                  </w:rPr>
                </w:rPrChange>
              </w:rPr>
            </w:pPr>
            <w:r>
              <w:rPr>
                <w:rFonts w:hint="eastAsia" w:ascii="宋体" w:hAnsi="宋体" w:cs="宋体"/>
                <w:color w:val="auto"/>
                <w:kern w:val="0"/>
                <w:sz w:val="24"/>
                <w:szCs w:val="24"/>
                <w:rPrChange w:id="1440" w:author="陈礼军" w:date="2022-10-25T15:59:00Z">
                  <w:rPr>
                    <w:rFonts w:hint="eastAsia" w:ascii="宋体" w:hAnsi="宋体" w:cs="宋体"/>
                    <w:color w:val="000000"/>
                    <w:kern w:val="0"/>
                    <w:sz w:val="24"/>
                    <w:szCs w:val="20"/>
                  </w:rPr>
                </w:rPrChange>
              </w:rPr>
              <w:t>心电图</w:t>
            </w:r>
          </w:p>
        </w:tc>
        <w:tc>
          <w:tcPr>
            <w:tcW w:w="8192" w:type="dxa"/>
            <w:tcBorders>
              <w:top w:val="nil"/>
              <w:left w:val="nil"/>
              <w:bottom w:val="single" w:color="auto" w:sz="4" w:space="0"/>
              <w:right w:val="single" w:color="auto" w:sz="4" w:space="0"/>
            </w:tcBorders>
            <w:noWrap/>
            <w:vAlign w:val="center"/>
          </w:tcPr>
          <w:p>
            <w:pPr>
              <w:widowControl/>
              <w:jc w:val="left"/>
              <w:textAlignment w:val="center"/>
              <w:rPr>
                <w:ins w:id="1441" w:author="王哥" w:date="2022-10-21T16:11:00Z"/>
                <w:rFonts w:ascii="宋体" w:hAnsi="宋体" w:cs="宋体"/>
                <w:color w:val="auto"/>
                <w:kern w:val="0"/>
                <w:sz w:val="24"/>
                <w:rPrChange w:id="1442" w:author="陈礼军" w:date="2022-10-25T15:59:00Z">
                  <w:rPr>
                    <w:ins w:id="1443" w:author="王哥" w:date="2022-10-21T16:11:00Z"/>
                    <w:rFonts w:ascii="宋体" w:hAnsi="宋体" w:cs="宋体"/>
                    <w:color w:val="000000"/>
                    <w:kern w:val="0"/>
                    <w:sz w:val="24"/>
                  </w:rPr>
                </w:rPrChange>
              </w:rPr>
            </w:pPr>
            <w:r>
              <w:rPr>
                <w:rFonts w:hint="eastAsia" w:ascii="宋体" w:hAnsi="宋体" w:cs="宋体"/>
                <w:color w:val="auto"/>
                <w:kern w:val="0"/>
                <w:sz w:val="24"/>
                <w:szCs w:val="24"/>
                <w:rPrChange w:id="1444" w:author="陈礼军" w:date="2022-10-25T15:59:00Z">
                  <w:rPr>
                    <w:rFonts w:hint="eastAsia" w:ascii="宋体" w:hAnsi="宋体" w:cs="宋体"/>
                    <w:color w:val="000000"/>
                    <w:kern w:val="0"/>
                    <w:sz w:val="24"/>
                    <w:szCs w:val="20"/>
                  </w:rPr>
                </w:rPrChange>
              </w:rPr>
              <w:t>了解有无心律不齐、传导异常、心肌供血等情况</w:t>
            </w:r>
          </w:p>
        </w:tc>
        <w:tc>
          <w:tcPr>
            <w:tcW w:w="1731" w:type="dxa"/>
            <w:tcBorders>
              <w:top w:val="nil"/>
              <w:left w:val="nil"/>
              <w:bottom w:val="single" w:color="auto" w:sz="4" w:space="0"/>
              <w:right w:val="single" w:color="auto" w:sz="4" w:space="0"/>
            </w:tcBorders>
            <w:noWrap/>
          </w:tcPr>
          <w:p>
            <w:pPr>
              <w:widowControl/>
              <w:jc w:val="left"/>
              <w:rPr>
                <w:ins w:id="1445" w:author="王哥" w:date="2022-10-21T16:11:00Z"/>
                <w:rFonts w:ascii="宋体" w:hAnsi="宋体" w:cs="宋体"/>
                <w:kern w:val="0"/>
                <w:sz w:val="20"/>
              </w:rPr>
            </w:pPr>
          </w:p>
        </w:tc>
      </w:tr>
      <w:tr>
        <w:tblPrEx>
          <w:tblCellMar>
            <w:top w:w="0" w:type="dxa"/>
            <w:left w:w="108" w:type="dxa"/>
            <w:bottom w:w="0" w:type="dxa"/>
            <w:right w:w="108" w:type="dxa"/>
          </w:tblCellMar>
        </w:tblPrEx>
        <w:trPr>
          <w:trHeight w:val="480" w:hRule="atLeast"/>
          <w:ins w:id="1446" w:author="王哥" w:date="2022-10-21T16:11:00Z"/>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ins w:id="1447" w:author="王哥" w:date="2022-10-21T16:11:00Z"/>
                <w:rFonts w:ascii="宋体" w:hAnsi="宋体" w:cs="宋体"/>
                <w:color w:val="auto"/>
                <w:kern w:val="0"/>
                <w:sz w:val="24"/>
                <w:rPrChange w:id="1448" w:author="陈礼军" w:date="2022-10-25T15:59:00Z">
                  <w:rPr>
                    <w:ins w:id="1449" w:author="王哥" w:date="2022-10-21T16:11:00Z"/>
                    <w:rFonts w:ascii="宋体" w:hAnsi="宋体" w:cs="宋体"/>
                    <w:color w:val="000000"/>
                    <w:kern w:val="0"/>
                    <w:sz w:val="24"/>
                  </w:rPr>
                </w:rPrChange>
              </w:rPr>
            </w:pPr>
            <w:r>
              <w:rPr>
                <w:rFonts w:hint="eastAsia" w:ascii="宋体" w:hAnsi="宋体" w:cs="宋体"/>
                <w:color w:val="auto"/>
                <w:kern w:val="0"/>
                <w:sz w:val="24"/>
                <w:szCs w:val="24"/>
                <w:rPrChange w:id="1450" w:author="陈礼军" w:date="2022-10-25T15:59:00Z">
                  <w:rPr>
                    <w:rFonts w:hint="eastAsia" w:ascii="宋体" w:hAnsi="宋体" w:cs="宋体"/>
                    <w:color w:val="000000"/>
                    <w:kern w:val="0"/>
                    <w:sz w:val="24"/>
                    <w:szCs w:val="20"/>
                  </w:rPr>
                </w:rPrChange>
              </w:rPr>
              <w:t>碳</w:t>
            </w:r>
            <w:r>
              <w:rPr>
                <w:rFonts w:ascii="宋体" w:hAnsi="宋体" w:cs="宋体"/>
                <w:color w:val="auto"/>
                <w:kern w:val="0"/>
                <w:sz w:val="24"/>
                <w:szCs w:val="24"/>
                <w:rPrChange w:id="1451" w:author="陈礼军" w:date="2022-10-25T15:59:00Z">
                  <w:rPr>
                    <w:rFonts w:ascii="宋体" w:hAnsi="宋体" w:cs="宋体"/>
                    <w:color w:val="000000"/>
                    <w:kern w:val="0"/>
                    <w:sz w:val="24"/>
                    <w:szCs w:val="20"/>
                  </w:rPr>
                </w:rPrChange>
              </w:rPr>
              <w:t>14呼气试验</w:t>
            </w:r>
          </w:p>
        </w:tc>
        <w:tc>
          <w:tcPr>
            <w:tcW w:w="8192" w:type="dxa"/>
            <w:tcBorders>
              <w:top w:val="nil"/>
              <w:left w:val="nil"/>
              <w:bottom w:val="single" w:color="auto" w:sz="4" w:space="0"/>
              <w:right w:val="single" w:color="auto" w:sz="4" w:space="0"/>
            </w:tcBorders>
            <w:noWrap/>
            <w:vAlign w:val="center"/>
          </w:tcPr>
          <w:p>
            <w:pPr>
              <w:widowControl/>
              <w:textAlignment w:val="center"/>
              <w:rPr>
                <w:ins w:id="1452" w:author="王哥" w:date="2022-10-21T16:11:00Z"/>
                <w:rFonts w:ascii="宋体" w:hAnsi="宋体" w:cs="宋体"/>
                <w:color w:val="auto"/>
                <w:kern w:val="0"/>
                <w:sz w:val="24"/>
                <w:rPrChange w:id="1453" w:author="陈礼军" w:date="2022-10-25T15:59:00Z">
                  <w:rPr>
                    <w:ins w:id="1454" w:author="王哥" w:date="2022-10-21T16:11:00Z"/>
                    <w:rFonts w:ascii="宋体" w:hAnsi="宋体" w:cs="宋体"/>
                    <w:color w:val="000000"/>
                    <w:kern w:val="0"/>
                    <w:sz w:val="24"/>
                  </w:rPr>
                </w:rPrChange>
              </w:rPr>
            </w:pPr>
            <w:r>
              <w:rPr>
                <w:rFonts w:hint="eastAsia" w:ascii="宋体" w:hAnsi="宋体" w:cs="宋体"/>
                <w:color w:val="auto"/>
                <w:kern w:val="0"/>
                <w:sz w:val="24"/>
                <w:szCs w:val="24"/>
                <w:rPrChange w:id="1455" w:author="陈礼军" w:date="2022-10-25T15:59:00Z">
                  <w:rPr>
                    <w:rFonts w:hint="eastAsia" w:ascii="宋体" w:hAnsi="宋体" w:cs="宋体"/>
                    <w:color w:val="000000"/>
                    <w:kern w:val="0"/>
                    <w:sz w:val="24"/>
                    <w:szCs w:val="20"/>
                  </w:rPr>
                </w:rPrChange>
              </w:rPr>
              <w:t>用于检测胃部是否感染幽门螺旋杆菌，幽门螺旋杆菌与胃炎、胃溃疡密切相关</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ins w:id="1456" w:author="王哥" w:date="2022-10-21T16:11:00Z"/>
                <w:rFonts w:ascii="宋体" w:hAnsi="宋体" w:cs="宋体"/>
                <w:b w:val="0"/>
                <w:bCs w:val="0"/>
                <w:kern w:val="0"/>
                <w:sz w:val="20"/>
                <w:rPrChange w:id="1457" w:author="陈礼军" w:date="2022-10-25T15:59:00Z">
                  <w:rPr>
                    <w:ins w:id="1458" w:author="王哥" w:date="2022-10-21T16:11:00Z"/>
                    <w:rFonts w:ascii="宋体" w:hAnsi="宋体" w:cs="宋体"/>
                    <w:b/>
                    <w:bCs/>
                    <w:kern w:val="0"/>
                    <w:sz w:val="20"/>
                  </w:rPr>
                </w:rPrChange>
              </w:rPr>
            </w:pPr>
          </w:p>
        </w:tc>
      </w:tr>
      <w:tr>
        <w:tblPrEx>
          <w:tblCellMar>
            <w:top w:w="0" w:type="dxa"/>
            <w:left w:w="108" w:type="dxa"/>
            <w:bottom w:w="0" w:type="dxa"/>
            <w:right w:w="108" w:type="dxa"/>
          </w:tblCellMar>
        </w:tblPrEx>
        <w:trPr>
          <w:trHeight w:val="557" w:hRule="atLeast"/>
        </w:trPr>
        <w:tc>
          <w:tcPr>
            <w:tcW w:w="268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20"/>
              </w:rPr>
            </w:pPr>
            <w:ins w:id="1459" w:author="谢聪林" w:date="2022-10-21T09:30:00Z">
              <w:r>
                <w:rPr>
                  <w:rFonts w:hint="eastAsia" w:ascii="宋体" w:hAnsi="宋体" w:cs="宋体"/>
                  <w:b/>
                  <w:color w:val="auto"/>
                  <w:kern w:val="0"/>
                  <w:sz w:val="24"/>
                  <w:szCs w:val="24"/>
                  <w:rPrChange w:id="1460" w:author="陈礼军" w:date="2022-10-25T15:59:00Z">
                    <w:rPr>
                      <w:rFonts w:hint="eastAsia" w:ascii="宋体" w:hAnsi="宋体" w:cs="宋体"/>
                      <w:b/>
                      <w:color w:val="000000"/>
                      <w:kern w:val="0"/>
                      <w:sz w:val="24"/>
                      <w:szCs w:val="20"/>
                    </w:rPr>
                  </w:rPrChange>
                </w:rPr>
                <w:t>含税单价合计</w:t>
              </w:r>
            </w:ins>
          </w:p>
        </w:tc>
        <w:tc>
          <w:tcPr>
            <w:tcW w:w="8196" w:type="dxa"/>
            <w:tcBorders>
              <w:top w:val="nil"/>
              <w:left w:val="single" w:color="auto" w:sz="4" w:space="0"/>
              <w:bottom w:val="single" w:color="auto" w:sz="4" w:space="0"/>
              <w:right w:val="single" w:color="auto" w:sz="4" w:space="0"/>
            </w:tcBorders>
            <w:vAlign w:val="center"/>
          </w:tcPr>
          <w:p>
            <w:pPr>
              <w:jc w:val="center"/>
              <w:rPr>
                <w:rFonts w:ascii="宋体" w:hAnsi="宋体" w:cs="宋体"/>
                <w:b/>
                <w:kern w:val="0"/>
                <w:sz w:val="20"/>
              </w:rPr>
            </w:pPr>
            <w:del w:id="1461" w:author="谢聪林" w:date="2022-10-21T09:30:00Z">
              <w:r>
                <w:rPr>
                  <w:rFonts w:hint="eastAsia" w:ascii="宋体" w:hAnsi="宋体" w:cs="宋体"/>
                  <w:b/>
                  <w:color w:val="auto"/>
                  <w:kern w:val="0"/>
                  <w:sz w:val="24"/>
                  <w:szCs w:val="24"/>
                  <w:rPrChange w:id="1462" w:author="陈礼军" w:date="2022-10-25T15:59:00Z">
                    <w:rPr>
                      <w:rFonts w:hint="eastAsia" w:ascii="宋体" w:hAnsi="宋体" w:cs="宋体"/>
                      <w:b/>
                      <w:color w:val="000000"/>
                      <w:kern w:val="0"/>
                      <w:sz w:val="24"/>
                      <w:szCs w:val="20"/>
                    </w:rPr>
                  </w:rPrChange>
                </w:rPr>
                <w:delText>含税单价合计</w:delText>
              </w:r>
            </w:del>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bl>
    <w:p>
      <w:pPr>
        <w:rPr>
          <w:sz w:val="24"/>
        </w:rPr>
      </w:pPr>
    </w:p>
    <w:p>
      <w:pPr>
        <w:spacing w:line="380" w:lineRule="exact"/>
        <w:rPr>
          <w:sz w:val="24"/>
        </w:rPr>
      </w:pPr>
    </w:p>
    <w:p>
      <w:pPr>
        <w:spacing w:line="380" w:lineRule="exact"/>
        <w:rPr>
          <w:sz w:val="24"/>
        </w:rPr>
      </w:pPr>
    </w:p>
    <w:p>
      <w:pPr>
        <w:spacing w:line="360" w:lineRule="auto"/>
        <w:rPr>
          <w:rFonts w:ascii="宋体" w:hAnsi="宋体"/>
          <w:sz w:val="24"/>
        </w:rPr>
      </w:pPr>
      <w:r>
        <w:rPr>
          <w:rFonts w:hint="eastAsia" w:ascii="Times New Roman" w:hAnsi="宋体" w:cs="Times New Roman"/>
          <w:color w:val="auto"/>
          <w:sz w:val="24"/>
          <w:szCs w:val="24"/>
          <w:rPrChange w:id="1463" w:author="陈礼军" w:date="2022-10-25T15:59:00Z">
            <w:rPr>
              <w:rFonts w:hint="eastAsia" w:ascii="宋体" w:hAnsi="宋体" w:cs="宋体"/>
              <w:color w:val="000000"/>
              <w:sz w:val="24"/>
              <w:szCs w:val="20"/>
            </w:rPr>
          </w:rPrChange>
        </w:rPr>
        <w:t>报价人授权代表签字：</w:t>
      </w:r>
      <w:r>
        <w:rPr>
          <w:rFonts w:ascii="Times New Roman" w:hAnsi="宋体" w:cs="Times New Roman"/>
          <w:color w:val="auto"/>
          <w:sz w:val="24"/>
          <w:szCs w:val="24"/>
          <w:rPrChange w:id="1464" w:author="陈礼军" w:date="2022-10-25T15:59:00Z">
            <w:rPr>
              <w:rFonts w:ascii="宋体" w:hAnsi="宋体" w:cs="宋体"/>
              <w:color w:val="000000"/>
              <w:sz w:val="24"/>
              <w:szCs w:val="20"/>
            </w:rPr>
          </w:rPrChange>
        </w:rPr>
        <w:t>_________________</w:t>
      </w:r>
    </w:p>
    <w:p>
      <w:pPr>
        <w:spacing w:line="360" w:lineRule="auto"/>
        <w:ind w:firstLine="480" w:firstLineChars="200"/>
        <w:rPr>
          <w:rFonts w:ascii="宋体" w:hAnsi="宋体"/>
          <w:sz w:val="24"/>
        </w:rPr>
        <w:sectPr>
          <w:pgSz w:w="16838" w:h="11906" w:orient="landscape"/>
          <w:pgMar w:top="1797" w:right="1474" w:bottom="1797" w:left="1474" w:header="851" w:footer="992" w:gutter="0"/>
          <w:cols w:space="720" w:num="1"/>
          <w:docGrid w:linePitch="312" w:charSpace="0"/>
        </w:sectPr>
      </w:pPr>
    </w:p>
    <w:p>
      <w:pPr>
        <w:pStyle w:val="29"/>
        <w:jc w:val="left"/>
        <w:rPr>
          <w:b/>
          <w:bCs/>
          <w:sz w:val="36"/>
        </w:rPr>
      </w:pPr>
      <w:r>
        <w:rPr>
          <w:rFonts w:hint="eastAsia" w:hAnsi="Courier New" w:cs="Times New Roman"/>
          <w:color w:val="auto"/>
          <w:sz w:val="24"/>
          <w:rPrChange w:id="1465" w:author="陈礼军" w:date="2022-10-25T15:59:00Z">
            <w:rPr>
              <w:rFonts w:hint="eastAsia" w:hAnsi="宋体" w:cs="宋体"/>
              <w:color w:val="000000"/>
              <w:sz w:val="24"/>
            </w:rPr>
          </w:rPrChange>
        </w:rPr>
        <w:t>附件</w:t>
      </w:r>
      <w:r>
        <w:rPr>
          <w:rFonts w:hAnsi="Courier New" w:cs="Times New Roman"/>
          <w:color w:val="auto"/>
          <w:sz w:val="24"/>
          <w:rPrChange w:id="1466" w:author="陈礼军" w:date="2022-10-25T15:59:00Z">
            <w:rPr>
              <w:rFonts w:hAnsi="宋体" w:cs="宋体"/>
              <w:color w:val="000000"/>
              <w:sz w:val="24"/>
            </w:rPr>
          </w:rPrChange>
        </w:rPr>
        <w:t xml:space="preserve">3　　　　  </w:t>
      </w:r>
      <w:r>
        <w:rPr>
          <w:rFonts w:hint="eastAsia" w:hAnsi="Courier New" w:cs="Times New Roman"/>
          <w:b/>
          <w:bCs/>
          <w:color w:val="auto"/>
          <w:sz w:val="36"/>
          <w:rPrChange w:id="1467" w:author="陈礼军" w:date="2022-10-25T15:59:00Z">
            <w:rPr>
              <w:rFonts w:hint="eastAsia" w:hAnsi="宋体" w:cs="宋体"/>
              <w:b/>
              <w:bCs/>
              <w:color w:val="000000"/>
              <w:sz w:val="36"/>
            </w:rPr>
          </w:rPrChange>
        </w:rPr>
        <w:t>技术和商务偏离表</w:t>
      </w:r>
    </w:p>
    <w:p>
      <w:pPr>
        <w:pStyle w:val="29"/>
        <w:jc w:val="left"/>
        <w:rPr>
          <w:rFonts w:hAnsi="宋体"/>
          <w:sz w:val="24"/>
        </w:rPr>
      </w:pPr>
      <w:r>
        <w:rPr>
          <w:rFonts w:hint="eastAsia" w:hAnsi="Courier New" w:cs="Times New Roman"/>
          <w:color w:val="auto"/>
          <w:sz w:val="24"/>
          <w:rPrChange w:id="1468" w:author="陈礼军" w:date="2022-10-25T15:59:00Z">
            <w:rPr>
              <w:rFonts w:hint="eastAsia" w:hAnsi="宋体" w:cs="宋体"/>
              <w:color w:val="000000"/>
              <w:sz w:val="24"/>
            </w:rPr>
          </w:rPrChange>
        </w:rPr>
        <w:t>报价人名称：</w:t>
      </w:r>
      <w:r>
        <w:rPr>
          <w:rFonts w:hAnsi="宋体" w:cs="Times New Roman"/>
          <w:color w:val="auto"/>
          <w:sz w:val="24"/>
          <w:u w:val="single"/>
          <w:rPrChange w:id="1469" w:author="陈礼军" w:date="2022-10-25T15:59:00Z">
            <w:rPr>
              <w:rFonts w:hAnsi="宋体" w:cs="宋体"/>
              <w:color w:val="000000"/>
              <w:sz w:val="24"/>
              <w:u w:val="single"/>
            </w:rPr>
          </w:rPrChange>
        </w:rPr>
        <w:t>(单位全称并加盖公章)　</w:t>
      </w:r>
    </w:p>
    <w:p>
      <w:pPr>
        <w:pStyle w:val="29"/>
        <w:jc w:val="left"/>
        <w:rPr>
          <w:rFonts w:hAnsi="宋体"/>
          <w:sz w:val="24"/>
        </w:rPr>
      </w:pPr>
    </w:p>
    <w:tbl>
      <w:tblPr>
        <w:tblStyle w:val="1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43" w:hRule="atLeast"/>
          <w:jc w:val="center"/>
        </w:trPr>
        <w:tc>
          <w:tcPr>
            <w:tcW w:w="1220" w:type="dxa"/>
            <w:vAlign w:val="center"/>
          </w:tcPr>
          <w:p>
            <w:pPr>
              <w:spacing w:line="380" w:lineRule="exact"/>
              <w:rPr>
                <w:rFonts w:ascii="宋体" w:hAnsi="宋体"/>
                <w:sz w:val="24"/>
              </w:rPr>
            </w:pPr>
            <w:r>
              <w:rPr>
                <w:rFonts w:hint="eastAsia" w:ascii="宋体" w:hAnsi="宋体" w:cs="Times New Roman"/>
                <w:color w:val="auto"/>
                <w:sz w:val="24"/>
                <w:szCs w:val="24"/>
                <w:rPrChange w:id="1470" w:author="陈礼军" w:date="2022-10-25T15:59:00Z">
                  <w:rPr>
                    <w:rFonts w:hint="eastAsia" w:ascii="宋体" w:hAnsi="宋体" w:cs="宋体"/>
                    <w:color w:val="000000"/>
                    <w:sz w:val="24"/>
                    <w:szCs w:val="20"/>
                  </w:rPr>
                </w:rPrChange>
              </w:rPr>
              <w:t>合同包</w:t>
            </w:r>
          </w:p>
        </w:tc>
        <w:tc>
          <w:tcPr>
            <w:tcW w:w="2101" w:type="dxa"/>
            <w:vAlign w:val="center"/>
          </w:tcPr>
          <w:p>
            <w:pPr>
              <w:spacing w:line="380" w:lineRule="exact"/>
              <w:ind w:firstLine="240" w:firstLineChars="100"/>
              <w:rPr>
                <w:rFonts w:ascii="宋体" w:hAnsi="宋体"/>
                <w:sz w:val="24"/>
              </w:rPr>
            </w:pPr>
            <w:r>
              <w:rPr>
                <w:rFonts w:hint="eastAsia" w:ascii="宋体" w:hAnsi="宋体" w:cs="Times New Roman"/>
                <w:color w:val="auto"/>
                <w:sz w:val="24"/>
                <w:szCs w:val="24"/>
                <w:rPrChange w:id="1471" w:author="陈礼军" w:date="2022-10-25T15:59:00Z">
                  <w:rPr>
                    <w:rFonts w:hint="eastAsia" w:ascii="宋体" w:hAnsi="宋体" w:cs="宋体"/>
                    <w:color w:val="000000"/>
                    <w:sz w:val="24"/>
                    <w:szCs w:val="20"/>
                  </w:rPr>
                </w:rPrChange>
              </w:rPr>
              <w:t>序号</w:t>
            </w:r>
          </w:p>
        </w:tc>
        <w:tc>
          <w:tcPr>
            <w:tcW w:w="2200" w:type="dxa"/>
            <w:vAlign w:val="center"/>
          </w:tcPr>
          <w:p>
            <w:pPr>
              <w:spacing w:line="380" w:lineRule="exact"/>
              <w:rPr>
                <w:rFonts w:ascii="宋体" w:hAnsi="宋体"/>
                <w:sz w:val="24"/>
              </w:rPr>
            </w:pPr>
            <w:r>
              <w:rPr>
                <w:rFonts w:hint="eastAsia" w:ascii="宋体" w:hAnsi="宋体" w:cs="Times New Roman"/>
                <w:color w:val="auto"/>
                <w:sz w:val="24"/>
                <w:szCs w:val="24"/>
                <w:rPrChange w:id="1472" w:author="陈礼军" w:date="2022-10-25T15:59:00Z">
                  <w:rPr>
                    <w:rFonts w:hint="eastAsia" w:ascii="宋体" w:hAnsi="宋体" w:cs="宋体"/>
                    <w:color w:val="000000"/>
                    <w:sz w:val="24"/>
                    <w:szCs w:val="20"/>
                  </w:rPr>
                </w:rPrChange>
              </w:rPr>
              <w:t>比选文件要求</w:t>
            </w:r>
          </w:p>
        </w:tc>
        <w:tc>
          <w:tcPr>
            <w:tcW w:w="2105" w:type="dxa"/>
            <w:vAlign w:val="center"/>
          </w:tcPr>
          <w:p>
            <w:pPr>
              <w:spacing w:line="380" w:lineRule="exact"/>
              <w:rPr>
                <w:rFonts w:ascii="宋体" w:hAnsi="宋体"/>
                <w:sz w:val="24"/>
              </w:rPr>
            </w:pPr>
            <w:r>
              <w:rPr>
                <w:rFonts w:hint="eastAsia" w:ascii="宋体" w:hAnsi="宋体" w:cs="Times New Roman"/>
                <w:color w:val="auto"/>
                <w:sz w:val="24"/>
                <w:szCs w:val="24"/>
                <w:rPrChange w:id="1473" w:author="陈礼军" w:date="2022-10-25T15:59:00Z">
                  <w:rPr>
                    <w:rFonts w:hint="eastAsia" w:ascii="宋体" w:hAnsi="宋体" w:cs="宋体"/>
                    <w:color w:val="000000"/>
                    <w:sz w:val="24"/>
                    <w:szCs w:val="20"/>
                  </w:rPr>
                </w:rPrChange>
              </w:rPr>
              <w:t>报价响应</w:t>
            </w:r>
          </w:p>
        </w:tc>
        <w:tc>
          <w:tcPr>
            <w:tcW w:w="1516" w:type="dxa"/>
            <w:vAlign w:val="center"/>
          </w:tcPr>
          <w:p>
            <w:pPr>
              <w:spacing w:line="380" w:lineRule="exact"/>
              <w:rPr>
                <w:rFonts w:ascii="宋体" w:hAnsi="宋体"/>
                <w:sz w:val="24"/>
              </w:rPr>
            </w:pPr>
            <w:r>
              <w:rPr>
                <w:rFonts w:hint="eastAsia" w:ascii="宋体" w:hAnsi="宋体" w:cs="Times New Roman"/>
                <w:color w:val="auto"/>
                <w:sz w:val="24"/>
                <w:szCs w:val="24"/>
                <w:rPrChange w:id="1474" w:author="陈礼军" w:date="2022-10-25T15:59:00Z">
                  <w:rPr>
                    <w:rFonts w:hint="eastAsia" w:ascii="宋体" w:hAnsi="宋体" w:cs="宋体"/>
                    <w:color w:val="000000"/>
                    <w:sz w:val="24"/>
                    <w:szCs w:val="20"/>
                  </w:rPr>
                </w:rPrChang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Pr>
          <w:p>
            <w:pPr>
              <w:keepNext/>
              <w:keepLines/>
              <w:spacing w:before="260" w:after="260" w:line="380" w:lineRule="exact"/>
              <w:rPr>
                <w:rFonts w:ascii="宋体" w:hAnsi="宋体"/>
                <w:b w:val="0"/>
                <w:bCs w:val="0"/>
                <w:sz w:val="24"/>
                <w:rPrChange w:id="1475" w:author="陈礼军" w:date="2022-10-25T15:59:00Z">
                  <w:rPr>
                    <w:rFonts w:ascii="宋体" w:hAnsi="宋体"/>
                    <w:b/>
                    <w:bCs/>
                    <w:sz w:val="24"/>
                  </w:rPr>
                </w:rPrChange>
              </w:rPr>
            </w:pPr>
          </w:p>
        </w:tc>
        <w:tc>
          <w:tcPr>
            <w:tcW w:w="2101" w:type="dxa"/>
          </w:tcPr>
          <w:p>
            <w:pPr>
              <w:keepNext/>
              <w:keepLines/>
              <w:spacing w:before="260" w:after="260" w:line="380" w:lineRule="exact"/>
              <w:rPr>
                <w:rFonts w:ascii="宋体" w:hAnsi="宋体"/>
                <w:b w:val="0"/>
                <w:bCs w:val="0"/>
                <w:sz w:val="24"/>
                <w:rPrChange w:id="1476" w:author="陈礼军" w:date="2022-10-25T15:59:00Z">
                  <w:rPr>
                    <w:rFonts w:ascii="宋体" w:hAnsi="宋体"/>
                    <w:b/>
                    <w:bCs/>
                    <w:sz w:val="24"/>
                  </w:rPr>
                </w:rPrChange>
              </w:rPr>
            </w:pPr>
          </w:p>
        </w:tc>
        <w:tc>
          <w:tcPr>
            <w:tcW w:w="2200" w:type="dxa"/>
          </w:tcPr>
          <w:p>
            <w:pPr>
              <w:keepNext/>
              <w:keepLines/>
              <w:spacing w:before="260" w:after="260" w:line="380" w:lineRule="exact"/>
              <w:rPr>
                <w:rFonts w:ascii="宋体" w:hAnsi="宋体"/>
                <w:b w:val="0"/>
                <w:bCs w:val="0"/>
                <w:sz w:val="24"/>
                <w:rPrChange w:id="1477" w:author="陈礼军" w:date="2022-10-25T15:59:00Z">
                  <w:rPr>
                    <w:rFonts w:ascii="宋体" w:hAnsi="宋体"/>
                    <w:b/>
                    <w:bCs/>
                    <w:sz w:val="24"/>
                  </w:rPr>
                </w:rPrChange>
              </w:rPr>
            </w:pPr>
          </w:p>
        </w:tc>
        <w:tc>
          <w:tcPr>
            <w:tcW w:w="2105" w:type="dxa"/>
          </w:tcPr>
          <w:p>
            <w:pPr>
              <w:keepNext/>
              <w:keepLines/>
              <w:spacing w:before="260" w:after="260" w:line="380" w:lineRule="exact"/>
              <w:rPr>
                <w:rFonts w:ascii="宋体" w:hAnsi="宋体"/>
                <w:b w:val="0"/>
                <w:bCs w:val="0"/>
                <w:sz w:val="24"/>
                <w:rPrChange w:id="1478" w:author="陈礼军" w:date="2022-10-25T15:59:00Z">
                  <w:rPr>
                    <w:rFonts w:ascii="宋体" w:hAnsi="宋体"/>
                    <w:b/>
                    <w:bCs/>
                    <w:sz w:val="24"/>
                  </w:rPr>
                </w:rPrChange>
              </w:rPr>
            </w:pPr>
          </w:p>
        </w:tc>
        <w:tc>
          <w:tcPr>
            <w:tcW w:w="1516" w:type="dxa"/>
          </w:tcPr>
          <w:p>
            <w:pPr>
              <w:keepNext/>
              <w:keepLines/>
              <w:spacing w:before="260" w:after="260" w:line="380" w:lineRule="exact"/>
              <w:rPr>
                <w:rFonts w:ascii="宋体" w:hAnsi="宋体"/>
                <w:b w:val="0"/>
                <w:bCs w:val="0"/>
                <w:sz w:val="24"/>
                <w:rPrChange w:id="1479"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Change w:id="1480" w:author="陈礼军" w:date="2022-10-25T15:59:00Z">
                  <w:rPr>
                    <w:rFonts w:ascii="宋体" w:hAnsi="宋体"/>
                    <w:b/>
                    <w:bCs/>
                    <w:sz w:val="24"/>
                  </w:rPr>
                </w:rPrChange>
              </w:rPr>
            </w:pPr>
          </w:p>
        </w:tc>
        <w:tc>
          <w:tcPr>
            <w:tcW w:w="2101" w:type="dxa"/>
          </w:tcPr>
          <w:p>
            <w:pPr>
              <w:keepNext/>
              <w:keepLines/>
              <w:spacing w:before="260" w:after="260" w:line="380" w:lineRule="exact"/>
              <w:rPr>
                <w:rFonts w:ascii="宋体" w:hAnsi="宋体"/>
                <w:b w:val="0"/>
                <w:bCs w:val="0"/>
                <w:sz w:val="24"/>
                <w:rPrChange w:id="1481" w:author="陈礼军" w:date="2022-10-25T15:59:00Z">
                  <w:rPr>
                    <w:rFonts w:ascii="宋体" w:hAnsi="宋体"/>
                    <w:b/>
                    <w:bCs/>
                    <w:sz w:val="24"/>
                  </w:rPr>
                </w:rPrChange>
              </w:rPr>
            </w:pPr>
          </w:p>
        </w:tc>
        <w:tc>
          <w:tcPr>
            <w:tcW w:w="2200" w:type="dxa"/>
          </w:tcPr>
          <w:p>
            <w:pPr>
              <w:keepNext/>
              <w:keepLines/>
              <w:spacing w:before="260" w:after="260" w:line="380" w:lineRule="exact"/>
              <w:rPr>
                <w:rFonts w:ascii="宋体" w:hAnsi="宋体"/>
                <w:b w:val="0"/>
                <w:bCs w:val="0"/>
                <w:sz w:val="24"/>
                <w:rPrChange w:id="1482" w:author="陈礼军" w:date="2022-10-25T15:59:00Z">
                  <w:rPr>
                    <w:rFonts w:ascii="宋体" w:hAnsi="宋体"/>
                    <w:b/>
                    <w:bCs/>
                    <w:sz w:val="24"/>
                  </w:rPr>
                </w:rPrChange>
              </w:rPr>
            </w:pPr>
          </w:p>
        </w:tc>
        <w:tc>
          <w:tcPr>
            <w:tcW w:w="2105" w:type="dxa"/>
          </w:tcPr>
          <w:p>
            <w:pPr>
              <w:keepNext/>
              <w:keepLines/>
              <w:spacing w:before="260" w:after="260" w:line="380" w:lineRule="exact"/>
              <w:rPr>
                <w:rFonts w:ascii="宋体" w:hAnsi="宋体"/>
                <w:b w:val="0"/>
                <w:bCs w:val="0"/>
                <w:sz w:val="24"/>
                <w:rPrChange w:id="1483" w:author="陈礼军" w:date="2022-10-25T15:59:00Z">
                  <w:rPr>
                    <w:rFonts w:ascii="宋体" w:hAnsi="宋体"/>
                    <w:b/>
                    <w:bCs/>
                    <w:sz w:val="24"/>
                  </w:rPr>
                </w:rPrChange>
              </w:rPr>
            </w:pPr>
          </w:p>
        </w:tc>
        <w:tc>
          <w:tcPr>
            <w:tcW w:w="1516" w:type="dxa"/>
          </w:tcPr>
          <w:p>
            <w:pPr>
              <w:keepNext/>
              <w:keepLines/>
              <w:spacing w:before="260" w:after="260" w:line="380" w:lineRule="exact"/>
              <w:rPr>
                <w:rFonts w:ascii="宋体" w:hAnsi="宋体"/>
                <w:b w:val="0"/>
                <w:bCs w:val="0"/>
                <w:sz w:val="24"/>
                <w:rPrChange w:id="1484"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Change w:id="1485" w:author="陈礼军" w:date="2022-10-25T15:59:00Z">
                  <w:rPr>
                    <w:rFonts w:ascii="宋体" w:hAnsi="宋体"/>
                    <w:b/>
                    <w:bCs/>
                    <w:sz w:val="24"/>
                  </w:rPr>
                </w:rPrChange>
              </w:rPr>
            </w:pPr>
          </w:p>
        </w:tc>
        <w:tc>
          <w:tcPr>
            <w:tcW w:w="2101" w:type="dxa"/>
          </w:tcPr>
          <w:p>
            <w:pPr>
              <w:keepNext/>
              <w:keepLines/>
              <w:spacing w:before="260" w:after="260" w:line="380" w:lineRule="exact"/>
              <w:rPr>
                <w:rFonts w:ascii="宋体" w:hAnsi="宋体"/>
                <w:b w:val="0"/>
                <w:bCs w:val="0"/>
                <w:sz w:val="24"/>
                <w:rPrChange w:id="1486" w:author="陈礼军" w:date="2022-10-25T15:59:00Z">
                  <w:rPr>
                    <w:rFonts w:ascii="宋体" w:hAnsi="宋体"/>
                    <w:b/>
                    <w:bCs/>
                    <w:sz w:val="24"/>
                  </w:rPr>
                </w:rPrChange>
              </w:rPr>
            </w:pPr>
          </w:p>
        </w:tc>
        <w:tc>
          <w:tcPr>
            <w:tcW w:w="2200" w:type="dxa"/>
          </w:tcPr>
          <w:p>
            <w:pPr>
              <w:keepNext/>
              <w:keepLines/>
              <w:spacing w:before="260" w:after="260" w:line="380" w:lineRule="exact"/>
              <w:rPr>
                <w:rFonts w:ascii="宋体" w:hAnsi="宋体"/>
                <w:b w:val="0"/>
                <w:bCs w:val="0"/>
                <w:sz w:val="24"/>
                <w:rPrChange w:id="1487" w:author="陈礼军" w:date="2022-10-25T15:59:00Z">
                  <w:rPr>
                    <w:rFonts w:ascii="宋体" w:hAnsi="宋体"/>
                    <w:b/>
                    <w:bCs/>
                    <w:sz w:val="24"/>
                  </w:rPr>
                </w:rPrChange>
              </w:rPr>
            </w:pPr>
          </w:p>
        </w:tc>
        <w:tc>
          <w:tcPr>
            <w:tcW w:w="2105" w:type="dxa"/>
          </w:tcPr>
          <w:p>
            <w:pPr>
              <w:keepNext/>
              <w:keepLines/>
              <w:spacing w:before="260" w:after="260" w:line="380" w:lineRule="exact"/>
              <w:rPr>
                <w:rFonts w:ascii="宋体" w:hAnsi="宋体"/>
                <w:b w:val="0"/>
                <w:bCs w:val="0"/>
                <w:sz w:val="24"/>
                <w:rPrChange w:id="1488" w:author="陈礼军" w:date="2022-10-25T15:59:00Z">
                  <w:rPr>
                    <w:rFonts w:ascii="宋体" w:hAnsi="宋体"/>
                    <w:b/>
                    <w:bCs/>
                    <w:sz w:val="24"/>
                  </w:rPr>
                </w:rPrChange>
              </w:rPr>
            </w:pPr>
          </w:p>
        </w:tc>
        <w:tc>
          <w:tcPr>
            <w:tcW w:w="1516" w:type="dxa"/>
          </w:tcPr>
          <w:p>
            <w:pPr>
              <w:keepNext/>
              <w:keepLines/>
              <w:spacing w:before="260" w:after="260" w:line="380" w:lineRule="exact"/>
              <w:rPr>
                <w:rFonts w:ascii="宋体" w:hAnsi="宋体"/>
                <w:b w:val="0"/>
                <w:bCs w:val="0"/>
                <w:sz w:val="24"/>
                <w:rPrChange w:id="1489"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Change w:id="1490" w:author="陈礼军" w:date="2022-10-25T15:59:00Z">
                  <w:rPr>
                    <w:rFonts w:ascii="宋体" w:hAnsi="宋体"/>
                    <w:b/>
                    <w:bCs/>
                    <w:sz w:val="24"/>
                  </w:rPr>
                </w:rPrChange>
              </w:rPr>
            </w:pPr>
          </w:p>
        </w:tc>
        <w:tc>
          <w:tcPr>
            <w:tcW w:w="2101" w:type="dxa"/>
          </w:tcPr>
          <w:p>
            <w:pPr>
              <w:keepNext/>
              <w:keepLines/>
              <w:spacing w:before="260" w:after="260" w:line="380" w:lineRule="exact"/>
              <w:rPr>
                <w:rFonts w:ascii="宋体" w:hAnsi="宋体"/>
                <w:b w:val="0"/>
                <w:bCs w:val="0"/>
                <w:sz w:val="24"/>
                <w:rPrChange w:id="1491" w:author="陈礼军" w:date="2022-10-25T15:59:00Z">
                  <w:rPr>
                    <w:rFonts w:ascii="宋体" w:hAnsi="宋体"/>
                    <w:b/>
                    <w:bCs/>
                    <w:sz w:val="24"/>
                  </w:rPr>
                </w:rPrChange>
              </w:rPr>
            </w:pPr>
          </w:p>
        </w:tc>
        <w:tc>
          <w:tcPr>
            <w:tcW w:w="2200" w:type="dxa"/>
          </w:tcPr>
          <w:p>
            <w:pPr>
              <w:keepNext/>
              <w:keepLines/>
              <w:spacing w:before="260" w:after="260" w:line="380" w:lineRule="exact"/>
              <w:rPr>
                <w:rFonts w:ascii="宋体" w:hAnsi="宋体"/>
                <w:b w:val="0"/>
                <w:bCs w:val="0"/>
                <w:sz w:val="24"/>
                <w:rPrChange w:id="1492" w:author="陈礼军" w:date="2022-10-25T15:59:00Z">
                  <w:rPr>
                    <w:rFonts w:ascii="宋体" w:hAnsi="宋体"/>
                    <w:b/>
                    <w:bCs/>
                    <w:sz w:val="24"/>
                  </w:rPr>
                </w:rPrChange>
              </w:rPr>
            </w:pPr>
          </w:p>
        </w:tc>
        <w:tc>
          <w:tcPr>
            <w:tcW w:w="2105" w:type="dxa"/>
          </w:tcPr>
          <w:p>
            <w:pPr>
              <w:keepNext/>
              <w:keepLines/>
              <w:spacing w:before="260" w:after="260" w:line="380" w:lineRule="exact"/>
              <w:rPr>
                <w:rFonts w:ascii="宋体" w:hAnsi="宋体"/>
                <w:b w:val="0"/>
                <w:bCs w:val="0"/>
                <w:sz w:val="24"/>
                <w:rPrChange w:id="1493" w:author="陈礼军" w:date="2022-10-25T15:59:00Z">
                  <w:rPr>
                    <w:rFonts w:ascii="宋体" w:hAnsi="宋体"/>
                    <w:b/>
                    <w:bCs/>
                    <w:sz w:val="24"/>
                  </w:rPr>
                </w:rPrChange>
              </w:rPr>
            </w:pPr>
          </w:p>
        </w:tc>
        <w:tc>
          <w:tcPr>
            <w:tcW w:w="1516" w:type="dxa"/>
          </w:tcPr>
          <w:p>
            <w:pPr>
              <w:keepNext/>
              <w:keepLines/>
              <w:spacing w:before="260" w:after="260" w:line="380" w:lineRule="exact"/>
              <w:rPr>
                <w:rFonts w:ascii="宋体" w:hAnsi="宋体"/>
                <w:b w:val="0"/>
                <w:bCs w:val="0"/>
                <w:sz w:val="24"/>
                <w:rPrChange w:id="1494"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Change w:id="1495" w:author="陈礼军" w:date="2022-10-25T15:59:00Z">
                  <w:rPr>
                    <w:rFonts w:ascii="宋体" w:hAnsi="宋体"/>
                    <w:b/>
                    <w:bCs/>
                    <w:sz w:val="24"/>
                  </w:rPr>
                </w:rPrChange>
              </w:rPr>
            </w:pPr>
          </w:p>
        </w:tc>
        <w:tc>
          <w:tcPr>
            <w:tcW w:w="2101" w:type="dxa"/>
          </w:tcPr>
          <w:p>
            <w:pPr>
              <w:keepNext/>
              <w:keepLines/>
              <w:spacing w:before="260" w:after="260" w:line="380" w:lineRule="exact"/>
              <w:rPr>
                <w:rFonts w:ascii="宋体" w:hAnsi="宋体"/>
                <w:b w:val="0"/>
                <w:bCs w:val="0"/>
                <w:sz w:val="24"/>
                <w:rPrChange w:id="1496" w:author="陈礼军" w:date="2022-10-25T15:59:00Z">
                  <w:rPr>
                    <w:rFonts w:ascii="宋体" w:hAnsi="宋体"/>
                    <w:b/>
                    <w:bCs/>
                    <w:sz w:val="24"/>
                  </w:rPr>
                </w:rPrChange>
              </w:rPr>
            </w:pPr>
          </w:p>
        </w:tc>
        <w:tc>
          <w:tcPr>
            <w:tcW w:w="2200" w:type="dxa"/>
          </w:tcPr>
          <w:p>
            <w:pPr>
              <w:keepNext/>
              <w:keepLines/>
              <w:spacing w:before="260" w:after="260" w:line="380" w:lineRule="exact"/>
              <w:rPr>
                <w:rFonts w:ascii="宋体" w:hAnsi="宋体"/>
                <w:b w:val="0"/>
                <w:bCs w:val="0"/>
                <w:sz w:val="24"/>
                <w:rPrChange w:id="1497" w:author="陈礼军" w:date="2022-10-25T15:59:00Z">
                  <w:rPr>
                    <w:rFonts w:ascii="宋体" w:hAnsi="宋体"/>
                    <w:b/>
                    <w:bCs/>
                    <w:sz w:val="24"/>
                  </w:rPr>
                </w:rPrChange>
              </w:rPr>
            </w:pPr>
          </w:p>
        </w:tc>
        <w:tc>
          <w:tcPr>
            <w:tcW w:w="2105" w:type="dxa"/>
          </w:tcPr>
          <w:p>
            <w:pPr>
              <w:keepNext/>
              <w:keepLines/>
              <w:spacing w:before="260" w:after="260" w:line="380" w:lineRule="exact"/>
              <w:rPr>
                <w:rFonts w:ascii="宋体" w:hAnsi="宋体"/>
                <w:b w:val="0"/>
                <w:bCs w:val="0"/>
                <w:sz w:val="24"/>
                <w:rPrChange w:id="1498" w:author="陈礼军" w:date="2022-10-25T15:59:00Z">
                  <w:rPr>
                    <w:rFonts w:ascii="宋体" w:hAnsi="宋体"/>
                    <w:b/>
                    <w:bCs/>
                    <w:sz w:val="24"/>
                  </w:rPr>
                </w:rPrChange>
              </w:rPr>
            </w:pPr>
          </w:p>
        </w:tc>
        <w:tc>
          <w:tcPr>
            <w:tcW w:w="1516" w:type="dxa"/>
          </w:tcPr>
          <w:p>
            <w:pPr>
              <w:keepNext/>
              <w:keepLines/>
              <w:spacing w:before="260" w:after="260" w:line="380" w:lineRule="exact"/>
              <w:rPr>
                <w:rFonts w:ascii="宋体" w:hAnsi="宋体"/>
                <w:b w:val="0"/>
                <w:bCs w:val="0"/>
                <w:sz w:val="24"/>
                <w:rPrChange w:id="1499" w:author="陈礼军" w:date="2022-10-25T15:59:00Z">
                  <w:rPr>
                    <w:rFonts w:ascii="宋体" w:hAnsi="宋体"/>
                    <w:b/>
                    <w:bCs/>
                    <w:sz w:val="24"/>
                  </w:rPr>
                </w:rPrChange>
              </w:rPr>
            </w:pPr>
          </w:p>
        </w:tc>
      </w:tr>
    </w:tbl>
    <w:p>
      <w:pPr>
        <w:ind w:firstLine="480" w:firstLineChars="200"/>
        <w:rPr>
          <w:rFonts w:ascii="宋体" w:hAnsi="宋体"/>
          <w:szCs w:val="21"/>
        </w:rPr>
      </w:pPr>
      <w:r>
        <w:rPr>
          <w:rFonts w:hint="eastAsia" w:ascii="宋体" w:hAnsi="宋体" w:cs="Times New Roman"/>
          <w:color w:val="auto"/>
          <w:sz w:val="24"/>
          <w:szCs w:val="24"/>
          <w:rPrChange w:id="1500" w:author="陈礼军" w:date="2022-10-25T15:59:00Z">
            <w:rPr>
              <w:rFonts w:hint="eastAsia" w:ascii="宋体" w:hAnsi="宋体" w:cs="宋体"/>
              <w:color w:val="000000"/>
              <w:sz w:val="24"/>
              <w:szCs w:val="20"/>
            </w:rPr>
          </w:rPrChange>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pPr>
        <w:rPr>
          <w:rFonts w:ascii="宋体" w:hAnsi="宋体"/>
          <w:sz w:val="24"/>
        </w:rPr>
      </w:pPr>
    </w:p>
    <w:p>
      <w:pPr>
        <w:rPr>
          <w:rFonts w:ascii="宋体" w:hAnsi="宋体"/>
          <w:sz w:val="24"/>
        </w:rPr>
      </w:pPr>
    </w:p>
    <w:p>
      <w:pPr>
        <w:rPr>
          <w:rFonts w:ascii="宋体" w:hAnsi="宋体"/>
          <w:sz w:val="24"/>
        </w:rPr>
      </w:pPr>
    </w:p>
    <w:p>
      <w:pPr>
        <w:pStyle w:val="29"/>
        <w:jc w:val="left"/>
      </w:pPr>
      <w:r>
        <w:rPr>
          <w:rFonts w:hint="eastAsia" w:hAnsi="宋体" w:cs="Times New Roman"/>
          <w:color w:val="auto"/>
          <w:sz w:val="24"/>
          <w:rPrChange w:id="1501" w:author="陈礼军" w:date="2022-10-25T15:59:00Z">
            <w:rPr>
              <w:rFonts w:hint="eastAsia" w:hAnsi="宋体" w:cs="宋体"/>
              <w:color w:val="000000"/>
              <w:sz w:val="24"/>
            </w:rPr>
          </w:rPrChange>
        </w:rPr>
        <w:t>报价人授权代表签字：</w:t>
      </w:r>
      <w:r>
        <w:rPr>
          <w:rFonts w:hAnsi="宋体" w:cs="Times New Roman"/>
          <w:color w:val="auto"/>
          <w:sz w:val="24"/>
          <w:rPrChange w:id="1502" w:author="陈礼军" w:date="2022-10-25T15:59:00Z">
            <w:rPr>
              <w:rFonts w:hAnsi="宋体" w:cs="宋体"/>
              <w:color w:val="000000"/>
              <w:sz w:val="24"/>
            </w:rPr>
          </w:rPrChange>
        </w:rPr>
        <w:t>_________________</w:t>
      </w:r>
    </w:p>
    <w:p>
      <w:pPr>
        <w:widowControl/>
        <w:jc w:val="left"/>
      </w:pPr>
    </w:p>
    <w:p>
      <w:pPr>
        <w:pStyle w:val="29"/>
      </w:pPr>
    </w:p>
    <w:p>
      <w:pPr>
        <w:pStyle w:val="29"/>
      </w:pPr>
    </w:p>
    <w:p>
      <w:pPr>
        <w:pStyle w:val="29"/>
      </w:pPr>
    </w:p>
    <w:p>
      <w:pPr>
        <w:pStyle w:val="29"/>
      </w:pPr>
    </w:p>
    <w:p>
      <w:pPr>
        <w:pStyle w:val="29"/>
      </w:pPr>
    </w:p>
    <w:p>
      <w:pPr>
        <w:pStyle w:val="29"/>
      </w:pPr>
    </w:p>
    <w:p>
      <w:pPr>
        <w:pStyle w:val="29"/>
      </w:pPr>
    </w:p>
    <w:p>
      <w:pPr>
        <w:widowControl/>
        <w:jc w:val="left"/>
        <w:rPr>
          <w:rFonts w:ascii="仿宋_GB2312" w:eastAsia="仿宋_GB2312"/>
          <w:sz w:val="36"/>
        </w:rPr>
      </w:pPr>
      <w:r>
        <w:rPr>
          <w:rFonts w:hint="eastAsia" w:ascii="Times New Roman" w:hAnsi="Times New Roman" w:cs="Times New Roman"/>
          <w:color w:val="auto"/>
          <w:sz w:val="21"/>
          <w:szCs w:val="24"/>
          <w:rPrChange w:id="1503" w:author="陈礼军" w:date="2022-10-25T15:59:00Z">
            <w:rPr>
              <w:rFonts w:hint="eastAsia" w:ascii="宋体" w:hAnsi="宋体" w:cs="宋体"/>
              <w:color w:val="000000"/>
              <w:sz w:val="20"/>
              <w:szCs w:val="20"/>
            </w:rPr>
          </w:rPrChange>
        </w:rPr>
        <w:t>附件</w:t>
      </w:r>
      <w:r>
        <w:rPr>
          <w:rFonts w:ascii="Times New Roman" w:hAnsi="Times New Roman" w:cs="Times New Roman"/>
          <w:color w:val="auto"/>
          <w:sz w:val="21"/>
          <w:szCs w:val="24"/>
          <w:rPrChange w:id="1504" w:author="陈礼军" w:date="2022-10-25T15:59:00Z">
            <w:rPr>
              <w:rFonts w:ascii="宋体" w:hAnsi="宋体" w:cs="宋体"/>
              <w:color w:val="000000"/>
              <w:sz w:val="20"/>
              <w:szCs w:val="20"/>
            </w:rPr>
          </w:rPrChange>
        </w:rPr>
        <w:t>4</w:t>
      </w:r>
      <w:r>
        <w:rPr>
          <w:rFonts w:hint="eastAsia" w:ascii="Times New Roman" w:hAnsi="Times New Roman" w:cs="Times New Roman"/>
          <w:b/>
          <w:bCs/>
          <w:color w:val="auto"/>
          <w:sz w:val="36"/>
          <w:szCs w:val="24"/>
          <w:rPrChange w:id="1505" w:author="陈礼军" w:date="2022-10-25T15:59:00Z">
            <w:rPr>
              <w:rFonts w:hint="eastAsia" w:ascii="宋体" w:hAnsi="宋体" w:cs="宋体"/>
              <w:b/>
              <w:bCs/>
              <w:color w:val="000000"/>
              <w:sz w:val="36"/>
              <w:szCs w:val="20"/>
            </w:rPr>
          </w:rPrChange>
        </w:rPr>
        <w:t>报价人的资格证明文件</w:t>
      </w:r>
    </w:p>
    <w:p>
      <w:pPr>
        <w:pStyle w:val="29"/>
      </w:pPr>
    </w:p>
    <w:p>
      <w:pPr>
        <w:pStyle w:val="29"/>
        <w:rPr>
          <w:rFonts w:ascii="仿宋_GB2312" w:eastAsia="仿宋_GB2312"/>
          <w:b/>
          <w:sz w:val="32"/>
        </w:rPr>
      </w:pPr>
      <w:r>
        <w:rPr>
          <w:rFonts w:hint="eastAsia" w:hAnsi="Courier New" w:cs="Times New Roman"/>
          <w:color w:val="auto"/>
          <w:sz w:val="21"/>
          <w:rPrChange w:id="1506" w:author="陈礼军" w:date="2022-10-25T15:59:00Z">
            <w:rPr>
              <w:rFonts w:hint="eastAsia" w:hAnsi="宋体" w:cs="宋体"/>
              <w:color w:val="000000"/>
              <w:sz w:val="21"/>
            </w:rPr>
          </w:rPrChange>
        </w:rPr>
        <w:t>附件</w:t>
      </w:r>
      <w:r>
        <w:rPr>
          <w:rFonts w:hAnsi="Courier New" w:cs="Times New Roman"/>
          <w:color w:val="auto"/>
          <w:sz w:val="21"/>
          <w:rPrChange w:id="1507" w:author="陈礼军" w:date="2022-10-25T15:59:00Z">
            <w:rPr>
              <w:rFonts w:hAnsi="宋体" w:cs="宋体"/>
              <w:color w:val="000000"/>
              <w:sz w:val="21"/>
            </w:rPr>
          </w:rPrChange>
        </w:rPr>
        <w:t xml:space="preserve">4-1                         </w:t>
      </w:r>
      <w:r>
        <w:rPr>
          <w:rFonts w:hint="eastAsia" w:hAnsi="Courier New" w:cs="Times New Roman"/>
          <w:b/>
          <w:color w:val="auto"/>
          <w:sz w:val="32"/>
          <w:rPrChange w:id="1508" w:author="陈礼军" w:date="2022-10-25T15:59:00Z">
            <w:rPr>
              <w:rFonts w:hint="eastAsia" w:hAnsi="宋体" w:cs="宋体"/>
              <w:b/>
              <w:color w:val="000000"/>
              <w:sz w:val="32"/>
            </w:rPr>
          </w:rPrChange>
        </w:rPr>
        <w:t>关于资格的声明函</w:t>
      </w:r>
    </w:p>
    <w:p>
      <w:pPr>
        <w:pStyle w:val="29"/>
        <w:rPr>
          <w:sz w:val="24"/>
        </w:rPr>
      </w:pPr>
    </w:p>
    <w:p>
      <w:pPr>
        <w:pStyle w:val="29"/>
        <w:rPr>
          <w:rFonts w:ascii="仿宋_GB2312" w:eastAsia="仿宋_GB2312"/>
          <w:b/>
          <w:sz w:val="32"/>
        </w:rPr>
      </w:pPr>
      <w:r>
        <w:rPr>
          <w:rFonts w:hint="eastAsia" w:hAnsi="Courier New" w:cs="Times New Roman"/>
          <w:color w:val="auto"/>
          <w:sz w:val="24"/>
          <w:rPrChange w:id="1509" w:author="陈礼军" w:date="2022-10-25T15:59:00Z">
            <w:rPr>
              <w:rFonts w:hint="eastAsia" w:hAnsi="宋体" w:cs="宋体"/>
              <w:color w:val="000000"/>
              <w:sz w:val="24"/>
            </w:rPr>
          </w:rPrChange>
        </w:rPr>
        <w:t>致：</w:t>
      </w:r>
      <w:r>
        <w:rPr>
          <w:rFonts w:hint="eastAsia" w:hAnsi="宋体" w:cs="Times New Roman"/>
          <w:color w:val="auto"/>
          <w:sz w:val="24"/>
          <w:u w:val="single"/>
          <w:rPrChange w:id="1510" w:author="陈礼军" w:date="2022-10-25T15:59:00Z">
            <w:rPr>
              <w:rFonts w:hint="eastAsia" w:hAnsi="宋体" w:cs="宋体"/>
              <w:color w:val="000000"/>
              <w:sz w:val="24"/>
              <w:u w:val="single"/>
            </w:rPr>
          </w:rPrChange>
        </w:rPr>
        <w:t>福</w:t>
      </w:r>
      <w:r>
        <w:rPr>
          <w:rFonts w:hint="eastAsia" w:hAnsi="宋体" w:cs="Times New Roman"/>
          <w:color w:val="auto"/>
          <w:sz w:val="24"/>
          <w:rPrChange w:id="1511" w:author="陈礼军" w:date="2022-10-25T15:59:00Z">
            <w:rPr>
              <w:rFonts w:hint="eastAsia" w:hAnsi="宋体" w:cs="宋体"/>
              <w:color w:val="000000"/>
              <w:sz w:val="24"/>
            </w:rPr>
          </w:rPrChange>
        </w:rPr>
        <w:t>建广电网络集团股份有限公司</w:t>
      </w:r>
      <w:del w:id="1512" w:author="黄雅珊" w:date="2022-11-24T16:25:47Z">
        <w:r>
          <w:rPr>
            <w:rFonts w:hint="default" w:hAnsi="宋体" w:cs="Times New Roman"/>
            <w:color w:val="auto"/>
            <w:sz w:val="24"/>
            <w:rPrChange w:id="1513" w:author="陈礼军" w:date="2022-10-25T15:59:00Z">
              <w:rPr>
                <w:rFonts w:hint="eastAsia" w:hAnsi="宋体" w:cs="宋体"/>
                <w:color w:val="000000"/>
                <w:sz w:val="24"/>
              </w:rPr>
            </w:rPrChange>
          </w:rPr>
          <w:delText>泉州</w:delText>
        </w:r>
      </w:del>
      <w:ins w:id="1514" w:author="黄雅珊" w:date="2022-11-24T16:25:47Z">
        <w:r>
          <w:rPr>
            <w:rFonts w:hint="eastAsia" w:hAnsi="宋体" w:cs="Times New Roman"/>
            <w:color w:val="auto"/>
            <w:sz w:val="24"/>
            <w:lang w:val="en-US" w:eastAsia="zh-CN"/>
          </w:rPr>
          <w:t>丰泽</w:t>
        </w:r>
      </w:ins>
      <w:r>
        <w:rPr>
          <w:rFonts w:hint="eastAsia" w:hAnsi="宋体" w:cs="Times New Roman"/>
          <w:color w:val="auto"/>
          <w:sz w:val="24"/>
          <w:rPrChange w:id="1515" w:author="陈礼军" w:date="2022-10-25T15:59:00Z">
            <w:rPr>
              <w:rFonts w:hint="eastAsia" w:hAnsi="宋体" w:cs="宋体"/>
              <w:color w:val="000000"/>
              <w:sz w:val="24"/>
            </w:rPr>
          </w:rPrChange>
        </w:rPr>
        <w:t>分公司</w:t>
      </w:r>
    </w:p>
    <w:p>
      <w:pPr>
        <w:pStyle w:val="29"/>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cs="Times New Roman"/>
          <w:color w:val="auto"/>
          <w:sz w:val="24"/>
          <w:szCs w:val="24"/>
          <w:rPrChange w:id="1516" w:author="陈礼军" w:date="2022-10-25T15:59:00Z">
            <w:rPr>
              <w:rFonts w:hint="eastAsia" w:ascii="宋体" w:hAnsi="宋体" w:cs="宋体"/>
              <w:color w:val="000000"/>
              <w:sz w:val="24"/>
              <w:szCs w:val="20"/>
            </w:rPr>
          </w:rPrChange>
        </w:rPr>
        <w:t>关于贵方</w:t>
      </w:r>
      <w:r>
        <w:rPr>
          <w:rFonts w:ascii="宋体" w:hAnsi="宋体" w:cs="Times New Roman"/>
          <w:color w:val="auto"/>
          <w:sz w:val="24"/>
          <w:szCs w:val="24"/>
          <w:u w:val="single"/>
          <w:rPrChange w:id="1517" w:author="陈礼军" w:date="2022-10-25T15:59:00Z">
            <w:rPr>
              <w:rFonts w:ascii="宋体" w:hAnsi="宋体" w:cs="宋体"/>
              <w:color w:val="000000"/>
              <w:sz w:val="24"/>
              <w:szCs w:val="20"/>
              <w:u w:val="single"/>
            </w:rPr>
          </w:rPrChange>
        </w:rPr>
        <w:t>______</w:t>
      </w:r>
      <w:r>
        <w:rPr>
          <w:rFonts w:hint="eastAsia" w:ascii="宋体" w:hAnsi="宋体" w:cs="Times New Roman"/>
          <w:color w:val="auto"/>
          <w:sz w:val="24"/>
          <w:szCs w:val="24"/>
          <w:rPrChange w:id="1518" w:author="陈礼军" w:date="2022-10-25T15:59:00Z">
            <w:rPr>
              <w:rFonts w:hint="eastAsia" w:ascii="宋体" w:hAnsi="宋体" w:cs="宋体"/>
              <w:color w:val="000000"/>
              <w:sz w:val="24"/>
              <w:szCs w:val="20"/>
            </w:rPr>
          </w:rPrChange>
        </w:rPr>
        <w:t>年</w:t>
      </w:r>
      <w:r>
        <w:rPr>
          <w:rFonts w:ascii="宋体" w:hAnsi="宋体" w:cs="Times New Roman"/>
          <w:color w:val="auto"/>
          <w:sz w:val="24"/>
          <w:szCs w:val="24"/>
          <w:u w:val="single"/>
          <w:rPrChange w:id="1519" w:author="陈礼军" w:date="2022-10-25T15:59:00Z">
            <w:rPr>
              <w:rFonts w:ascii="宋体" w:hAnsi="宋体" w:cs="宋体"/>
              <w:color w:val="000000"/>
              <w:sz w:val="24"/>
              <w:szCs w:val="20"/>
              <w:u w:val="single"/>
            </w:rPr>
          </w:rPrChange>
        </w:rPr>
        <w:t>______</w:t>
      </w:r>
      <w:r>
        <w:rPr>
          <w:rFonts w:hint="eastAsia" w:ascii="宋体" w:hAnsi="宋体" w:cs="Times New Roman"/>
          <w:color w:val="auto"/>
          <w:sz w:val="24"/>
          <w:szCs w:val="24"/>
          <w:rPrChange w:id="1520" w:author="陈礼军" w:date="2022-10-25T15:59:00Z">
            <w:rPr>
              <w:rFonts w:hint="eastAsia" w:ascii="宋体" w:hAnsi="宋体" w:cs="宋体"/>
              <w:color w:val="000000"/>
              <w:sz w:val="24"/>
              <w:szCs w:val="20"/>
            </w:rPr>
          </w:rPrChange>
        </w:rPr>
        <w:t>月</w:t>
      </w:r>
      <w:r>
        <w:rPr>
          <w:rFonts w:ascii="宋体" w:hAnsi="宋体" w:cs="Times New Roman"/>
          <w:color w:val="auto"/>
          <w:sz w:val="24"/>
          <w:szCs w:val="24"/>
          <w:u w:val="single"/>
          <w:rPrChange w:id="1521" w:author="陈礼军" w:date="2022-10-25T15:59:00Z">
            <w:rPr>
              <w:rFonts w:ascii="宋体" w:hAnsi="宋体" w:cs="宋体"/>
              <w:color w:val="000000"/>
              <w:sz w:val="24"/>
              <w:szCs w:val="20"/>
              <w:u w:val="single"/>
            </w:rPr>
          </w:rPrChange>
        </w:rPr>
        <w:t>______</w:t>
      </w:r>
      <w:r>
        <w:rPr>
          <w:rFonts w:hint="eastAsia" w:ascii="宋体" w:hAnsi="宋体" w:cs="Times New Roman"/>
          <w:color w:val="auto"/>
          <w:sz w:val="24"/>
          <w:szCs w:val="24"/>
          <w:rPrChange w:id="1522" w:author="陈礼军" w:date="2022-10-25T15:59:00Z">
            <w:rPr>
              <w:rFonts w:hint="eastAsia" w:ascii="宋体" w:hAnsi="宋体" w:cs="宋体"/>
              <w:color w:val="000000"/>
              <w:sz w:val="24"/>
              <w:szCs w:val="20"/>
            </w:rPr>
          </w:rPrChange>
        </w:rPr>
        <w:t>日</w:t>
      </w:r>
      <w:r>
        <w:rPr>
          <w:rFonts w:hint="eastAsia" w:ascii="宋体" w:hAnsi="宋体" w:cs="Times New Roman"/>
          <w:color w:val="auto"/>
          <w:sz w:val="24"/>
          <w:szCs w:val="24"/>
          <w:u w:val="single"/>
          <w:rPrChange w:id="1523" w:author="陈礼军" w:date="2022-10-25T15:59:00Z">
            <w:rPr>
              <w:rFonts w:hint="eastAsia" w:ascii="宋体" w:hAnsi="宋体" w:cs="宋体"/>
              <w:color w:val="000000"/>
              <w:sz w:val="24"/>
              <w:szCs w:val="20"/>
              <w:u w:val="single"/>
            </w:rPr>
          </w:rPrChange>
        </w:rPr>
        <w:t>　　　　　　</w:t>
      </w:r>
      <w:r>
        <w:rPr>
          <w:rFonts w:hint="eastAsia" w:ascii="宋体" w:hAnsi="宋体" w:cs="Times New Roman"/>
          <w:color w:val="auto"/>
          <w:sz w:val="24"/>
          <w:szCs w:val="24"/>
          <w:rPrChange w:id="1524" w:author="陈礼军" w:date="2022-10-25T15:59:00Z">
            <w:rPr>
              <w:rFonts w:hint="eastAsia" w:ascii="宋体" w:hAnsi="宋体" w:cs="宋体"/>
              <w:color w:val="000000"/>
              <w:sz w:val="24"/>
              <w:szCs w:val="20"/>
            </w:rPr>
          </w:rPrChange>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ascii="宋体" w:hAnsi="宋体" w:cs="Times New Roman"/>
          <w:color w:val="auto"/>
          <w:sz w:val="24"/>
          <w:szCs w:val="24"/>
          <w:rPrChange w:id="1525" w:author="陈礼军" w:date="2022-10-25T15:59:00Z">
            <w:rPr>
              <w:rFonts w:ascii="宋体" w:hAnsi="宋体" w:cs="宋体"/>
              <w:color w:val="000000"/>
              <w:sz w:val="24"/>
              <w:szCs w:val="20"/>
            </w:rPr>
          </w:rPrChange>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ascii="宋体" w:hAnsi="宋体" w:cs="Times New Roman"/>
          <w:color w:val="auto"/>
          <w:sz w:val="24"/>
          <w:szCs w:val="24"/>
          <w:rPrChange w:id="1526" w:author="陈礼军" w:date="2022-10-25T15:59:00Z">
            <w:rPr>
              <w:rFonts w:ascii="宋体" w:hAnsi="宋体" w:cs="宋体"/>
              <w:color w:val="000000"/>
              <w:sz w:val="24"/>
              <w:szCs w:val="20"/>
            </w:rPr>
          </w:rPrChange>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9"/>
        <w:spacing w:line="400" w:lineRule="exact"/>
        <w:jc w:val="left"/>
        <w:rPr>
          <w:sz w:val="24"/>
        </w:rPr>
      </w:pPr>
    </w:p>
    <w:p>
      <w:pPr>
        <w:pStyle w:val="9"/>
        <w:spacing w:line="400" w:lineRule="exact"/>
        <w:jc w:val="left"/>
        <w:rPr>
          <w:sz w:val="24"/>
        </w:rPr>
      </w:pPr>
    </w:p>
    <w:p>
      <w:pPr>
        <w:spacing w:line="480" w:lineRule="auto"/>
        <w:rPr>
          <w:rFonts w:ascii="宋体" w:hAnsi="宋体"/>
          <w:sz w:val="24"/>
        </w:rPr>
      </w:pPr>
      <w:r>
        <w:rPr>
          <w:rFonts w:hint="eastAsia" w:ascii="宋体" w:hAnsi="宋体" w:cs="Times New Roman"/>
          <w:color w:val="auto"/>
          <w:sz w:val="24"/>
          <w:szCs w:val="24"/>
          <w:rPrChange w:id="1527" w:author="陈礼军" w:date="2022-10-25T15:59:00Z">
            <w:rPr>
              <w:rFonts w:hint="eastAsia" w:ascii="宋体" w:hAnsi="宋体" w:cs="宋体"/>
              <w:color w:val="000000"/>
              <w:sz w:val="24"/>
              <w:szCs w:val="20"/>
            </w:rPr>
          </w:rPrChange>
        </w:rPr>
        <w:t>报价人（单位全称并加盖公章）：</w:t>
      </w:r>
    </w:p>
    <w:p>
      <w:pPr>
        <w:spacing w:line="480" w:lineRule="auto"/>
        <w:rPr>
          <w:rFonts w:ascii="宋体" w:hAnsi="宋体"/>
          <w:sz w:val="24"/>
        </w:rPr>
      </w:pPr>
      <w:r>
        <w:rPr>
          <w:rFonts w:hint="eastAsia" w:ascii="宋体" w:hAnsi="宋体" w:cs="Times New Roman"/>
          <w:color w:val="auto"/>
          <w:sz w:val="24"/>
          <w:szCs w:val="24"/>
          <w:rPrChange w:id="1528" w:author="陈礼军" w:date="2022-10-25T15:59:00Z">
            <w:rPr>
              <w:rFonts w:hint="eastAsia" w:ascii="宋体" w:hAnsi="宋体" w:cs="宋体"/>
              <w:color w:val="000000"/>
              <w:sz w:val="24"/>
              <w:szCs w:val="20"/>
            </w:rPr>
          </w:rPrChange>
        </w:rPr>
        <w:t>地</w:t>
      </w:r>
      <w:r>
        <w:rPr>
          <w:rFonts w:ascii="宋体" w:hAnsi="宋体" w:cs="Times New Roman"/>
          <w:color w:val="auto"/>
          <w:sz w:val="24"/>
          <w:szCs w:val="24"/>
          <w:rPrChange w:id="1529"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530" w:author="陈礼军" w:date="2022-10-25T15:59:00Z">
            <w:rPr>
              <w:rFonts w:hint="eastAsia" w:ascii="宋体" w:hAnsi="宋体" w:cs="宋体"/>
              <w:color w:val="000000"/>
              <w:sz w:val="24"/>
              <w:szCs w:val="20"/>
            </w:rPr>
          </w:rPrChange>
        </w:rPr>
        <w:t>址：</w:t>
      </w:r>
    </w:p>
    <w:p>
      <w:pPr>
        <w:spacing w:line="480" w:lineRule="auto"/>
        <w:rPr>
          <w:rFonts w:ascii="宋体" w:hAnsi="宋体"/>
          <w:sz w:val="24"/>
        </w:rPr>
      </w:pPr>
      <w:r>
        <w:rPr>
          <w:rFonts w:hint="eastAsia" w:ascii="宋体" w:hAnsi="宋体" w:cs="Times New Roman"/>
          <w:color w:val="auto"/>
          <w:sz w:val="24"/>
          <w:szCs w:val="24"/>
          <w:rPrChange w:id="1531" w:author="陈礼军" w:date="2022-10-25T15:59:00Z">
            <w:rPr>
              <w:rFonts w:hint="eastAsia" w:ascii="宋体" w:hAnsi="宋体" w:cs="宋体"/>
              <w:color w:val="000000"/>
              <w:sz w:val="24"/>
              <w:szCs w:val="20"/>
            </w:rPr>
          </w:rPrChange>
        </w:rPr>
        <w:t>邮</w:t>
      </w:r>
      <w:r>
        <w:rPr>
          <w:rFonts w:ascii="宋体" w:hAnsi="宋体" w:cs="Times New Roman"/>
          <w:color w:val="auto"/>
          <w:sz w:val="24"/>
          <w:szCs w:val="24"/>
          <w:rPrChange w:id="1532"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533" w:author="陈礼军" w:date="2022-10-25T15:59:00Z">
            <w:rPr>
              <w:rFonts w:hint="eastAsia" w:ascii="宋体" w:hAnsi="宋体" w:cs="宋体"/>
              <w:color w:val="000000"/>
              <w:sz w:val="24"/>
              <w:szCs w:val="20"/>
            </w:rPr>
          </w:rPrChange>
        </w:rPr>
        <w:t>编：</w:t>
      </w:r>
    </w:p>
    <w:p>
      <w:pPr>
        <w:spacing w:line="480" w:lineRule="auto"/>
        <w:rPr>
          <w:rFonts w:ascii="宋体" w:hAnsi="宋体"/>
          <w:sz w:val="24"/>
        </w:rPr>
      </w:pPr>
      <w:r>
        <w:rPr>
          <w:rFonts w:hint="eastAsia" w:ascii="宋体" w:hAnsi="宋体" w:cs="Times New Roman"/>
          <w:color w:val="auto"/>
          <w:sz w:val="24"/>
          <w:szCs w:val="24"/>
          <w:rPrChange w:id="1534" w:author="陈礼军" w:date="2022-10-25T15:59:00Z">
            <w:rPr>
              <w:rFonts w:hint="eastAsia" w:ascii="宋体" w:hAnsi="宋体" w:cs="宋体"/>
              <w:color w:val="000000"/>
              <w:sz w:val="24"/>
              <w:szCs w:val="20"/>
            </w:rPr>
          </w:rPrChange>
        </w:rPr>
        <w:t>电</w:t>
      </w:r>
      <w:r>
        <w:rPr>
          <w:rFonts w:ascii="宋体" w:hAnsi="宋体" w:cs="Times New Roman"/>
          <w:color w:val="auto"/>
          <w:sz w:val="24"/>
          <w:szCs w:val="24"/>
          <w:rPrChange w:id="1535"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536" w:author="陈礼军" w:date="2022-10-25T15:59:00Z">
            <w:rPr>
              <w:rFonts w:hint="eastAsia" w:ascii="宋体" w:hAnsi="宋体" w:cs="宋体"/>
              <w:color w:val="000000"/>
              <w:sz w:val="24"/>
              <w:szCs w:val="20"/>
            </w:rPr>
          </w:rPrChange>
        </w:rPr>
        <w:t>话</w:t>
      </w:r>
      <w:r>
        <w:rPr>
          <w:rFonts w:ascii="宋体" w:hAnsi="宋体" w:cs="Times New Roman"/>
          <w:color w:val="auto"/>
          <w:sz w:val="24"/>
          <w:szCs w:val="24"/>
          <w:rPrChange w:id="1537" w:author="陈礼军" w:date="2022-10-25T15:59:00Z">
            <w:rPr>
              <w:rFonts w:ascii="宋体" w:hAnsi="宋体" w:cs="宋体"/>
              <w:color w:val="000000"/>
              <w:sz w:val="24"/>
              <w:szCs w:val="20"/>
            </w:rPr>
          </w:rPrChange>
        </w:rPr>
        <w:t xml:space="preserve">/传 </w:t>
      </w:r>
      <w:r>
        <w:rPr>
          <w:rFonts w:hint="eastAsia" w:ascii="宋体" w:hAnsi="宋体" w:cs="Times New Roman"/>
          <w:color w:val="auto"/>
          <w:sz w:val="24"/>
          <w:szCs w:val="24"/>
          <w:rPrChange w:id="1538" w:author="陈礼军" w:date="2022-10-25T15:59:00Z">
            <w:rPr>
              <w:rFonts w:hint="eastAsia" w:ascii="宋体" w:hAnsi="宋体" w:cs="宋体"/>
              <w:color w:val="000000"/>
              <w:sz w:val="24"/>
              <w:szCs w:val="20"/>
            </w:rPr>
          </w:rPrChange>
        </w:rPr>
        <w:t>真：</w:t>
      </w:r>
    </w:p>
    <w:p>
      <w:pPr>
        <w:pStyle w:val="9"/>
        <w:spacing w:line="480" w:lineRule="auto"/>
        <w:jc w:val="left"/>
        <w:rPr>
          <w:sz w:val="24"/>
        </w:rPr>
      </w:pPr>
      <w:r>
        <w:rPr>
          <w:rFonts w:hint="eastAsia" w:hAnsi="宋体" w:cs="Times New Roman"/>
          <w:color w:val="auto"/>
          <w:sz w:val="24"/>
          <w:rPrChange w:id="1539" w:author="陈礼军" w:date="2022-10-25T15:59:00Z">
            <w:rPr>
              <w:rFonts w:hint="eastAsia" w:hAnsi="宋体" w:cs="宋体"/>
              <w:color w:val="000000"/>
              <w:sz w:val="24"/>
            </w:rPr>
          </w:rPrChange>
        </w:rPr>
        <w:t>报价人代表签字：</w:t>
      </w:r>
      <w:r>
        <w:rPr>
          <w:rFonts w:hAnsi="宋体" w:cs="Times New Roman"/>
          <w:color w:val="auto"/>
          <w:sz w:val="24"/>
          <w:rPrChange w:id="1540" w:author="陈礼军" w:date="2022-10-25T15:59:00Z">
            <w:rPr>
              <w:rFonts w:hAnsi="宋体" w:cs="宋体"/>
              <w:color w:val="000000"/>
              <w:sz w:val="24"/>
            </w:rPr>
          </w:rPrChange>
        </w:rPr>
        <w:t xml:space="preserve"> </w:t>
      </w:r>
      <w:r>
        <w:rPr>
          <w:rFonts w:hAnsi="Courier New" w:cs="Times New Roman"/>
          <w:color w:val="auto"/>
          <w:sz w:val="24"/>
          <w:rPrChange w:id="1541" w:author="陈礼军" w:date="2022-10-25T15:59:00Z">
            <w:rPr>
              <w:rFonts w:hAnsi="宋体" w:cs="宋体"/>
              <w:color w:val="000000"/>
              <w:sz w:val="24"/>
            </w:rPr>
          </w:rPrChange>
        </w:rPr>
        <w:t>_</w:t>
      </w:r>
    </w:p>
    <w:p>
      <w:pPr>
        <w:pStyle w:val="9"/>
        <w:spacing w:line="400" w:lineRule="exact"/>
        <w:jc w:val="left"/>
        <w:rPr>
          <w:sz w:val="24"/>
        </w:rPr>
      </w:pPr>
    </w:p>
    <w:p>
      <w:pPr>
        <w:pStyle w:val="29"/>
        <w:spacing w:line="380" w:lineRule="exact"/>
        <w:rPr>
          <w:sz w:val="24"/>
        </w:rPr>
      </w:pPr>
    </w:p>
    <w:p>
      <w:pPr>
        <w:pStyle w:val="29"/>
        <w:spacing w:line="380" w:lineRule="exact"/>
        <w:rPr>
          <w:sz w:val="24"/>
        </w:rPr>
      </w:pPr>
    </w:p>
    <w:p>
      <w:pPr>
        <w:pStyle w:val="29"/>
        <w:rPr>
          <w:sz w:val="21"/>
        </w:rPr>
      </w:pPr>
    </w:p>
    <w:p>
      <w:pPr>
        <w:pStyle w:val="29"/>
        <w:rPr>
          <w:sz w:val="36"/>
        </w:rPr>
      </w:pPr>
      <w:r>
        <w:rPr>
          <w:rFonts w:hAnsi="Courier New" w:cs="Times New Roman"/>
          <w:color w:val="auto"/>
          <w:sz w:val="28"/>
          <w:rPrChange w:id="1542" w:author="陈礼军" w:date="2022-10-25T15:59:00Z">
            <w:rPr>
              <w:rFonts w:hAnsi="宋体" w:cs="宋体"/>
              <w:color w:val="000000"/>
              <w:sz w:val="20"/>
            </w:rPr>
          </w:rPrChange>
        </w:rPr>
        <w:br w:type="page"/>
      </w:r>
      <w:r>
        <w:rPr>
          <w:rFonts w:hint="eastAsia" w:hAnsi="Courier New" w:cs="Times New Roman"/>
          <w:color w:val="auto"/>
          <w:sz w:val="21"/>
          <w:rPrChange w:id="1543" w:author="陈礼军" w:date="2022-10-25T15:59:00Z">
            <w:rPr>
              <w:rFonts w:hint="eastAsia" w:hAnsi="宋体" w:cs="宋体"/>
              <w:color w:val="000000"/>
              <w:sz w:val="21"/>
            </w:rPr>
          </w:rPrChange>
        </w:rPr>
        <w:t>附件</w:t>
      </w:r>
      <w:r>
        <w:rPr>
          <w:rFonts w:hAnsi="Courier New" w:cs="Times New Roman"/>
          <w:color w:val="auto"/>
          <w:sz w:val="21"/>
          <w:rPrChange w:id="1544" w:author="陈礼军" w:date="2022-10-25T15:59:00Z">
            <w:rPr>
              <w:rFonts w:hAnsi="宋体" w:cs="宋体"/>
              <w:color w:val="000000"/>
              <w:sz w:val="21"/>
            </w:rPr>
          </w:rPrChange>
        </w:rPr>
        <w:t xml:space="preserve">4-2                </w:t>
      </w:r>
      <w:r>
        <w:rPr>
          <w:rFonts w:hint="eastAsia" w:hAnsi="Courier New" w:cs="Times New Roman"/>
          <w:b/>
          <w:color w:val="auto"/>
          <w:sz w:val="36"/>
          <w:rPrChange w:id="1545" w:author="陈礼军" w:date="2022-10-25T15:59:00Z">
            <w:rPr>
              <w:rFonts w:hint="eastAsia" w:hAnsi="宋体" w:cs="宋体"/>
              <w:b/>
              <w:color w:val="000000"/>
              <w:sz w:val="36"/>
            </w:rPr>
          </w:rPrChange>
        </w:rPr>
        <w:t>报价人的资格声明</w:t>
      </w:r>
    </w:p>
    <w:p>
      <w:pPr>
        <w:pStyle w:val="29"/>
      </w:pPr>
    </w:p>
    <w:p>
      <w:pPr>
        <w:pStyle w:val="29"/>
        <w:spacing w:line="360" w:lineRule="auto"/>
        <w:rPr>
          <w:rFonts w:hAnsi="宋体"/>
          <w:sz w:val="24"/>
        </w:rPr>
      </w:pPr>
      <w:r>
        <w:rPr>
          <w:rFonts w:hAnsi="宋体" w:cs="Times New Roman"/>
          <w:color w:val="auto"/>
          <w:sz w:val="24"/>
          <w:rPrChange w:id="1546" w:author="陈礼军" w:date="2022-10-25T15:59:00Z">
            <w:rPr>
              <w:rFonts w:hAnsi="宋体" w:cs="宋体"/>
              <w:color w:val="000000"/>
              <w:sz w:val="24"/>
            </w:rPr>
          </w:rPrChange>
        </w:rPr>
        <w:t>1．报价人概况：</w:t>
      </w:r>
    </w:p>
    <w:p>
      <w:pPr>
        <w:pStyle w:val="29"/>
        <w:spacing w:line="360" w:lineRule="auto"/>
        <w:rPr>
          <w:rFonts w:hAnsi="宋体"/>
          <w:sz w:val="24"/>
        </w:rPr>
      </w:pPr>
      <w:r>
        <w:rPr>
          <w:rFonts w:hAnsi="宋体" w:cs="Times New Roman"/>
          <w:color w:val="auto"/>
          <w:sz w:val="24"/>
          <w:rPrChange w:id="1547" w:author="陈礼军" w:date="2022-10-25T15:59:00Z">
            <w:rPr>
              <w:rFonts w:hAnsi="宋体" w:cs="宋体"/>
              <w:color w:val="000000"/>
              <w:sz w:val="24"/>
            </w:rPr>
          </w:rPrChange>
        </w:rPr>
        <w:t xml:space="preserve">    Ａ．报价人名称：_____________________________________</w:t>
      </w:r>
    </w:p>
    <w:p>
      <w:pPr>
        <w:pStyle w:val="29"/>
        <w:spacing w:line="360" w:lineRule="auto"/>
        <w:rPr>
          <w:rFonts w:hAnsi="宋体"/>
          <w:sz w:val="24"/>
        </w:rPr>
      </w:pPr>
      <w:r>
        <w:rPr>
          <w:rFonts w:hAnsi="宋体" w:cs="Times New Roman"/>
          <w:color w:val="auto"/>
          <w:sz w:val="24"/>
          <w:rPrChange w:id="1548" w:author="陈礼军" w:date="2022-10-25T15:59:00Z">
            <w:rPr>
              <w:rFonts w:hAnsi="宋体" w:cs="宋体"/>
              <w:color w:val="000000"/>
              <w:sz w:val="24"/>
            </w:rPr>
          </w:rPrChange>
        </w:rPr>
        <w:t xml:space="preserve">    Ｂ．注册地址：_____________________________________</w:t>
      </w:r>
    </w:p>
    <w:p>
      <w:pPr>
        <w:pStyle w:val="29"/>
        <w:spacing w:line="360" w:lineRule="auto"/>
        <w:rPr>
          <w:rFonts w:hAnsi="宋体"/>
          <w:sz w:val="24"/>
        </w:rPr>
      </w:pPr>
      <w:r>
        <w:rPr>
          <w:rFonts w:hAnsi="宋体" w:cs="Times New Roman"/>
          <w:color w:val="auto"/>
          <w:sz w:val="24"/>
          <w:rPrChange w:id="1549" w:author="陈礼军" w:date="2022-10-25T15:59:00Z">
            <w:rPr>
              <w:rFonts w:hAnsi="宋体" w:cs="宋体"/>
              <w:color w:val="000000"/>
              <w:sz w:val="24"/>
            </w:rPr>
          </w:rPrChange>
        </w:rPr>
        <w:t xml:space="preserve">        传真：电话：_________  邮编：__________</w:t>
      </w:r>
    </w:p>
    <w:p>
      <w:pPr>
        <w:pStyle w:val="29"/>
        <w:spacing w:line="360" w:lineRule="auto"/>
        <w:rPr>
          <w:rFonts w:hAnsi="宋体"/>
          <w:sz w:val="24"/>
        </w:rPr>
      </w:pPr>
      <w:r>
        <w:rPr>
          <w:rFonts w:hAnsi="宋体" w:cs="Times New Roman"/>
          <w:color w:val="auto"/>
          <w:sz w:val="24"/>
          <w:rPrChange w:id="1550" w:author="陈礼军" w:date="2022-10-25T15:59:00Z">
            <w:rPr>
              <w:rFonts w:hAnsi="宋体" w:cs="宋体"/>
              <w:color w:val="000000"/>
              <w:sz w:val="24"/>
            </w:rPr>
          </w:rPrChange>
        </w:rPr>
        <w:t xml:space="preserve">    Ｃ．成立或注册日期：_____________________________</w:t>
      </w:r>
    </w:p>
    <w:p>
      <w:pPr>
        <w:pStyle w:val="29"/>
        <w:spacing w:line="360" w:lineRule="auto"/>
        <w:rPr>
          <w:rFonts w:hAnsi="宋体"/>
          <w:sz w:val="24"/>
        </w:rPr>
      </w:pPr>
      <w:r>
        <w:rPr>
          <w:rFonts w:hAnsi="宋体" w:cs="Times New Roman"/>
          <w:color w:val="auto"/>
          <w:sz w:val="24"/>
          <w:rPrChange w:id="1551" w:author="陈礼军" w:date="2022-10-25T15:59:00Z">
            <w:rPr>
              <w:rFonts w:hAnsi="宋体" w:cs="宋体"/>
              <w:color w:val="000000"/>
              <w:sz w:val="24"/>
            </w:rPr>
          </w:rPrChange>
        </w:rPr>
        <w:t xml:space="preserve">    Ｄ．法定代表人</w:t>
      </w:r>
      <w:r>
        <w:rPr>
          <w:rFonts w:hint="eastAsia" w:hAnsi="宋体" w:cs="Times New Roman"/>
          <w:color w:val="auto"/>
          <w:sz w:val="24"/>
          <w:u w:val="single"/>
          <w:rPrChange w:id="1552" w:author="陈礼军" w:date="2022-10-25T15:59:00Z">
            <w:rPr>
              <w:rFonts w:hint="eastAsia" w:hAnsi="宋体" w:cs="宋体"/>
              <w:color w:val="000000"/>
              <w:sz w:val="24"/>
              <w:u w:val="single"/>
            </w:rPr>
          </w:rPrChange>
        </w:rPr>
        <w:t>：</w:t>
      </w:r>
      <w:r>
        <w:rPr>
          <w:rFonts w:hAnsi="宋体" w:cs="Times New Roman"/>
          <w:color w:val="auto"/>
          <w:sz w:val="24"/>
          <w:u w:val="single"/>
          <w:rPrChange w:id="1553" w:author="陈礼军" w:date="2022-10-25T15:59:00Z">
            <w:rPr>
              <w:rFonts w:hAnsi="宋体" w:cs="宋体"/>
              <w:color w:val="000000"/>
              <w:sz w:val="24"/>
              <w:u w:val="single"/>
            </w:rPr>
          </w:rPrChange>
        </w:rPr>
        <w:t xml:space="preserve">                   </w:t>
      </w:r>
      <w:r>
        <w:rPr>
          <w:rFonts w:hint="eastAsia" w:hAnsi="宋体" w:cs="Times New Roman"/>
          <w:color w:val="auto"/>
          <w:sz w:val="24"/>
          <w:rPrChange w:id="1554" w:author="陈礼军" w:date="2022-10-25T15:59:00Z">
            <w:rPr>
              <w:rFonts w:hint="eastAsia" w:hAnsi="宋体" w:cs="宋体"/>
              <w:color w:val="000000"/>
              <w:sz w:val="24"/>
            </w:rPr>
          </w:rPrChange>
        </w:rPr>
        <w:t>（姓名、职务）</w:t>
      </w:r>
    </w:p>
    <w:p>
      <w:pPr>
        <w:spacing w:line="360" w:lineRule="auto"/>
        <w:rPr>
          <w:rFonts w:ascii="宋体" w:hAnsi="宋体"/>
          <w:sz w:val="24"/>
        </w:rPr>
      </w:pPr>
      <w:r>
        <w:rPr>
          <w:rFonts w:ascii="宋体" w:hAnsi="宋体" w:cs="Times New Roman"/>
          <w:color w:val="auto"/>
          <w:sz w:val="24"/>
          <w:szCs w:val="24"/>
          <w:rPrChange w:id="1555" w:author="陈礼军" w:date="2022-10-25T15:59:00Z">
            <w:rPr>
              <w:rFonts w:ascii="宋体" w:hAnsi="宋体" w:cs="宋体"/>
              <w:color w:val="000000"/>
              <w:sz w:val="24"/>
              <w:szCs w:val="20"/>
            </w:rPr>
          </w:rPrChange>
        </w:rPr>
        <w:t xml:space="preserve">        实收资本：________________________________</w:t>
      </w:r>
    </w:p>
    <w:p>
      <w:pPr>
        <w:spacing w:line="360" w:lineRule="auto"/>
        <w:rPr>
          <w:rFonts w:ascii="宋体" w:hAnsi="宋体"/>
          <w:sz w:val="24"/>
        </w:rPr>
      </w:pPr>
      <w:r>
        <w:rPr>
          <w:rFonts w:ascii="宋体" w:hAnsi="宋体" w:cs="Times New Roman"/>
          <w:color w:val="auto"/>
          <w:sz w:val="24"/>
          <w:szCs w:val="24"/>
          <w:rPrChange w:id="1556" w:author="陈礼军" w:date="2022-10-25T15:59:00Z">
            <w:rPr>
              <w:rFonts w:ascii="宋体" w:hAnsi="宋体" w:cs="宋体"/>
              <w:color w:val="000000"/>
              <w:sz w:val="24"/>
              <w:szCs w:val="20"/>
            </w:rPr>
          </w:rPrChange>
        </w:rPr>
        <w:t xml:space="preserve">        其中 国家资本：法人资本：</w:t>
      </w:r>
    </w:p>
    <w:p>
      <w:pPr>
        <w:spacing w:line="360" w:lineRule="auto"/>
        <w:rPr>
          <w:rFonts w:ascii="宋体" w:hAnsi="宋体"/>
          <w:sz w:val="24"/>
        </w:rPr>
      </w:pPr>
      <w:r>
        <w:rPr>
          <w:rFonts w:ascii="宋体" w:hAnsi="宋体" w:cs="Times New Roman"/>
          <w:color w:val="auto"/>
          <w:sz w:val="24"/>
          <w:szCs w:val="24"/>
          <w:rPrChange w:id="1557" w:author="陈礼军" w:date="2022-10-25T15:59:00Z">
            <w:rPr>
              <w:rFonts w:ascii="宋体" w:hAnsi="宋体" w:cs="宋体"/>
              <w:color w:val="000000"/>
              <w:sz w:val="24"/>
              <w:szCs w:val="20"/>
            </w:rPr>
          </w:rPrChange>
        </w:rPr>
        <w:t xml:space="preserve">             个人资本：外商资本：</w:t>
      </w:r>
    </w:p>
    <w:p>
      <w:pPr>
        <w:spacing w:line="360" w:lineRule="auto"/>
        <w:rPr>
          <w:rFonts w:ascii="宋体" w:hAnsi="宋体"/>
          <w:sz w:val="24"/>
        </w:rPr>
      </w:pPr>
      <w:r>
        <w:rPr>
          <w:rFonts w:ascii="宋体" w:hAnsi="宋体" w:cs="Times New Roman"/>
          <w:color w:val="auto"/>
          <w:sz w:val="24"/>
          <w:szCs w:val="24"/>
          <w:rPrChange w:id="1558" w:author="陈礼军" w:date="2022-10-25T15:59:00Z">
            <w:rPr>
              <w:rFonts w:ascii="宋体" w:hAnsi="宋体" w:cs="宋体"/>
              <w:color w:val="000000"/>
              <w:sz w:val="24"/>
              <w:szCs w:val="20"/>
            </w:rPr>
          </w:rPrChange>
        </w:rPr>
        <w:t xml:space="preserve">    Ｅ．最近资产负债表（到     年     月      日为止）。</w:t>
      </w:r>
    </w:p>
    <w:p>
      <w:pPr>
        <w:spacing w:line="360" w:lineRule="auto"/>
        <w:rPr>
          <w:rFonts w:ascii="宋体" w:hAnsi="宋体"/>
          <w:sz w:val="24"/>
        </w:rPr>
      </w:pPr>
      <w:r>
        <w:rPr>
          <w:rFonts w:ascii="宋体" w:hAnsi="宋体" w:cs="Times New Roman"/>
          <w:color w:val="auto"/>
          <w:sz w:val="24"/>
          <w:szCs w:val="24"/>
          <w:rPrChange w:id="1559" w:author="陈礼军" w:date="2022-10-25T15:59:00Z">
            <w:rPr>
              <w:rFonts w:ascii="宋体" w:hAnsi="宋体" w:cs="宋体"/>
              <w:color w:val="000000"/>
              <w:sz w:val="24"/>
              <w:szCs w:val="20"/>
            </w:rPr>
          </w:rPrChange>
        </w:rPr>
        <w:t xml:space="preserve">        (1)固定资产合计:______________________</w:t>
      </w:r>
    </w:p>
    <w:p>
      <w:pPr>
        <w:spacing w:line="360" w:lineRule="auto"/>
        <w:rPr>
          <w:rFonts w:ascii="宋体" w:hAnsi="宋体"/>
          <w:sz w:val="24"/>
        </w:rPr>
      </w:pPr>
      <w:r>
        <w:rPr>
          <w:rFonts w:ascii="宋体" w:hAnsi="宋体" w:cs="Times New Roman"/>
          <w:color w:val="auto"/>
          <w:sz w:val="24"/>
          <w:szCs w:val="24"/>
          <w:rPrChange w:id="1560" w:author="陈礼军" w:date="2022-10-25T15:59:00Z">
            <w:rPr>
              <w:rFonts w:ascii="宋体" w:hAnsi="宋体" w:cs="宋体"/>
              <w:color w:val="000000"/>
              <w:sz w:val="24"/>
              <w:szCs w:val="20"/>
            </w:rPr>
          </w:rPrChange>
        </w:rPr>
        <w:t xml:space="preserve">        (2)流动资产合计:______________________</w:t>
      </w:r>
    </w:p>
    <w:p>
      <w:pPr>
        <w:spacing w:line="360" w:lineRule="auto"/>
        <w:rPr>
          <w:rFonts w:ascii="宋体" w:hAnsi="宋体"/>
          <w:sz w:val="24"/>
        </w:rPr>
      </w:pPr>
      <w:r>
        <w:rPr>
          <w:rFonts w:ascii="宋体" w:hAnsi="宋体" w:cs="Times New Roman"/>
          <w:color w:val="auto"/>
          <w:sz w:val="24"/>
          <w:szCs w:val="24"/>
          <w:rPrChange w:id="1561" w:author="陈礼军" w:date="2022-10-25T15:59:00Z">
            <w:rPr>
              <w:rFonts w:ascii="宋体" w:hAnsi="宋体" w:cs="宋体"/>
              <w:color w:val="000000"/>
              <w:sz w:val="24"/>
              <w:szCs w:val="20"/>
            </w:rPr>
          </w:rPrChange>
        </w:rPr>
        <w:t xml:space="preserve">        (3)长期负债合计:______________________</w:t>
      </w:r>
    </w:p>
    <w:p>
      <w:pPr>
        <w:spacing w:line="360" w:lineRule="auto"/>
        <w:rPr>
          <w:rFonts w:ascii="宋体" w:hAnsi="宋体"/>
          <w:sz w:val="24"/>
        </w:rPr>
      </w:pPr>
      <w:r>
        <w:rPr>
          <w:rFonts w:ascii="宋体" w:hAnsi="宋体" w:cs="Times New Roman"/>
          <w:color w:val="auto"/>
          <w:sz w:val="24"/>
          <w:szCs w:val="24"/>
          <w:rPrChange w:id="1562" w:author="陈礼军" w:date="2022-10-25T15:59:00Z">
            <w:rPr>
              <w:rFonts w:ascii="宋体" w:hAnsi="宋体" w:cs="宋体"/>
              <w:color w:val="000000"/>
              <w:sz w:val="24"/>
              <w:szCs w:val="20"/>
            </w:rPr>
          </w:rPrChange>
        </w:rPr>
        <w:t xml:space="preserve">        (4)流动负债合计:______________________</w:t>
      </w:r>
    </w:p>
    <w:p>
      <w:pPr>
        <w:spacing w:line="360" w:lineRule="auto"/>
        <w:rPr>
          <w:rFonts w:ascii="宋体" w:hAnsi="宋体"/>
          <w:sz w:val="24"/>
        </w:rPr>
      </w:pPr>
      <w:r>
        <w:rPr>
          <w:rFonts w:ascii="宋体" w:hAnsi="宋体" w:cs="Times New Roman"/>
          <w:color w:val="auto"/>
          <w:sz w:val="24"/>
          <w:szCs w:val="24"/>
          <w:rPrChange w:id="1563" w:author="陈礼军" w:date="2022-10-25T15:59:00Z">
            <w:rPr>
              <w:rFonts w:ascii="宋体" w:hAnsi="宋体" w:cs="宋体"/>
              <w:color w:val="000000"/>
              <w:sz w:val="24"/>
              <w:szCs w:val="20"/>
            </w:rPr>
          </w:rPrChange>
        </w:rPr>
        <w:t xml:space="preserve">    Ｆ．最近损失表（到 年 月  日为止）。</w:t>
      </w:r>
    </w:p>
    <w:p>
      <w:pPr>
        <w:spacing w:line="360" w:lineRule="auto"/>
        <w:ind w:firstLine="720" w:firstLineChars="300"/>
        <w:rPr>
          <w:rFonts w:ascii="宋体" w:hAnsi="宋体"/>
          <w:sz w:val="24"/>
        </w:rPr>
      </w:pPr>
      <w:r>
        <w:rPr>
          <w:rFonts w:hint="eastAsia" w:ascii="宋体" w:hAnsi="宋体" w:cs="Times New Roman"/>
          <w:color w:val="auto"/>
          <w:sz w:val="24"/>
          <w:szCs w:val="24"/>
          <w:rPrChange w:id="1564" w:author="陈礼军" w:date="2022-10-25T15:59:00Z">
            <w:rPr>
              <w:rFonts w:hint="eastAsia" w:ascii="宋体" w:hAnsi="宋体" w:cs="宋体"/>
              <w:color w:val="000000"/>
              <w:sz w:val="24"/>
              <w:szCs w:val="20"/>
            </w:rPr>
          </w:rPrChange>
        </w:rPr>
        <w:t>本年（期）利润总额累计：</w:t>
      </w:r>
    </w:p>
    <w:p>
      <w:pPr>
        <w:spacing w:line="360" w:lineRule="auto"/>
        <w:ind w:firstLine="720" w:firstLineChars="300"/>
        <w:rPr>
          <w:rFonts w:ascii="宋体" w:hAnsi="宋体"/>
          <w:sz w:val="24"/>
        </w:rPr>
      </w:pPr>
      <w:r>
        <w:rPr>
          <w:rFonts w:hint="eastAsia" w:ascii="宋体" w:hAnsi="宋体" w:cs="Times New Roman"/>
          <w:color w:val="auto"/>
          <w:sz w:val="24"/>
          <w:szCs w:val="24"/>
          <w:rPrChange w:id="1565" w:author="陈礼军" w:date="2022-10-25T15:59:00Z">
            <w:rPr>
              <w:rFonts w:hint="eastAsia" w:ascii="宋体" w:hAnsi="宋体" w:cs="宋体"/>
              <w:color w:val="000000"/>
              <w:sz w:val="24"/>
              <w:szCs w:val="20"/>
            </w:rPr>
          </w:rPrChange>
        </w:rPr>
        <w:t>本年（期）净利润累计：</w:t>
      </w:r>
    </w:p>
    <w:p>
      <w:pPr>
        <w:spacing w:line="380" w:lineRule="exact"/>
        <w:rPr>
          <w:rFonts w:ascii="宋体" w:hAnsi="宋体"/>
          <w:sz w:val="24"/>
        </w:rPr>
      </w:pPr>
    </w:p>
    <w:p>
      <w:pPr>
        <w:spacing w:line="380" w:lineRule="exact"/>
        <w:rPr>
          <w:rFonts w:ascii="宋体" w:hAnsi="宋体"/>
          <w:sz w:val="24"/>
        </w:rPr>
      </w:pPr>
      <w:r>
        <w:rPr>
          <w:rFonts w:ascii="宋体" w:hAnsi="宋体" w:cs="Times New Roman"/>
          <w:color w:val="auto"/>
          <w:sz w:val="24"/>
          <w:szCs w:val="24"/>
          <w:rPrChange w:id="1566" w:author="陈礼军" w:date="2022-10-25T15:59:00Z">
            <w:rPr>
              <w:rFonts w:ascii="宋体" w:hAnsi="宋体" w:cs="宋体"/>
              <w:color w:val="000000"/>
              <w:sz w:val="24"/>
              <w:szCs w:val="20"/>
            </w:rPr>
          </w:rPrChange>
        </w:rPr>
        <w:t>2．最近三年拟提供货物在国内主要用户的名称和地址：</w:t>
      </w:r>
    </w:p>
    <w:tbl>
      <w:tblPr>
        <w:tblStyle w:val="15"/>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hAnsi="Courier New" w:cs="Times New Roman"/>
                <w:color w:val="auto"/>
                <w:sz w:val="24"/>
                <w:rPrChange w:id="1567" w:author="陈礼军" w:date="2022-10-25T15:59:00Z">
                  <w:rPr>
                    <w:rFonts w:hint="eastAsia" w:hAnsi="宋体" w:cs="宋体"/>
                    <w:color w:val="000000"/>
                    <w:sz w:val="24"/>
                  </w:rPr>
                </w:rPrChange>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hAnsi="Courier New" w:cs="Times New Roman"/>
                <w:color w:val="auto"/>
                <w:sz w:val="24"/>
                <w:rPrChange w:id="1568" w:author="陈礼军" w:date="2022-10-25T15:59:00Z">
                  <w:rPr>
                    <w:rFonts w:hint="eastAsia" w:hAnsi="宋体" w:cs="宋体"/>
                    <w:color w:val="000000"/>
                    <w:sz w:val="24"/>
                  </w:rPr>
                </w:rPrChange>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Change w:id="1569" w:author="陈礼军" w:date="2022-10-25T15:59:00Z">
                  <w:rPr>
                    <w:rFonts w:hint="eastAsia" w:ascii="宋体" w:hAnsi="宋体" w:cs="宋体"/>
                    <w:color w:val="000000"/>
                    <w:sz w:val="24"/>
                    <w:szCs w:val="20"/>
                  </w:rPr>
                </w:rPrChange>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Change w:id="1570" w:author="陈礼军" w:date="2022-10-25T15:59:00Z">
                  <w:rPr>
                    <w:rFonts w:hint="eastAsia" w:ascii="宋体" w:hAnsi="宋体" w:cs="宋体"/>
                    <w:color w:val="000000"/>
                    <w:sz w:val="24"/>
                    <w:szCs w:val="20"/>
                  </w:rPr>
                </w:rPrChange>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Change w:id="1571" w:author="陈礼军" w:date="2022-10-25T15:59:00Z">
                  <w:rPr>
                    <w:rFonts w:hint="eastAsia" w:ascii="宋体" w:hAnsi="宋体" w:cs="宋体"/>
                    <w:color w:val="000000"/>
                    <w:sz w:val="24"/>
                    <w:szCs w:val="20"/>
                  </w:rPr>
                </w:rPrChange>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572" w:author="黄雅珊" w:date="2022-11-24T16:26:37Z"/>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73" w:author="黄雅珊" w:date="2022-11-24T16:26:37Z"/>
                <w:rFonts w:ascii="宋体" w:hAnsi="宋体"/>
                <w:b w:val="0"/>
                <w:bCs w:val="0"/>
                <w:sz w:val="24"/>
                <w:rPrChange w:id="1574" w:author="陈礼军" w:date="2022-10-25T15:59:00Z">
                  <w:rPr>
                    <w:del w:id="1575" w:author="黄雅珊" w:date="2022-11-24T16:26:37Z"/>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pStyle w:val="13"/>
              <w:keepNext/>
              <w:keepLines/>
              <w:spacing w:before="260" w:after="260" w:line="380" w:lineRule="exact"/>
              <w:rPr>
                <w:del w:id="1576" w:author="黄雅珊" w:date="2022-11-24T16:26:37Z"/>
                <w:rFonts w:ascii="宋体" w:hAnsi="宋体"/>
                <w:b w:val="0"/>
                <w:bCs w:val="0"/>
                <w:szCs w:val="20"/>
                <w:rPrChange w:id="1577" w:author="陈礼军" w:date="2022-10-25T15:59:00Z">
                  <w:rPr>
                    <w:del w:id="1578" w:author="黄雅珊" w:date="2022-11-24T16:26:37Z"/>
                    <w:rFonts w:ascii="宋体" w:hAnsi="宋体"/>
                    <w:b/>
                    <w:bCs/>
                    <w:szCs w:val="20"/>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79" w:author="黄雅珊" w:date="2022-11-24T16:26:37Z"/>
                <w:rFonts w:ascii="宋体" w:hAnsi="宋体"/>
                <w:b w:val="0"/>
                <w:bCs w:val="0"/>
                <w:sz w:val="24"/>
                <w:rPrChange w:id="1580" w:author="陈礼军" w:date="2022-10-25T15:59:00Z">
                  <w:rPr>
                    <w:del w:id="1581"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82" w:author="黄雅珊" w:date="2022-11-24T16:26:37Z"/>
                <w:rFonts w:ascii="宋体" w:hAnsi="宋体"/>
                <w:b w:val="0"/>
                <w:bCs w:val="0"/>
                <w:sz w:val="24"/>
                <w:rPrChange w:id="1583" w:author="陈礼军" w:date="2022-10-25T15:59:00Z">
                  <w:rPr>
                    <w:del w:id="1584"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85" w:author="黄雅珊" w:date="2022-11-24T16:26:37Z"/>
                <w:rFonts w:ascii="宋体" w:hAnsi="宋体"/>
                <w:b w:val="0"/>
                <w:bCs w:val="0"/>
                <w:sz w:val="24"/>
                <w:rPrChange w:id="1586" w:author="陈礼军" w:date="2022-10-25T15:59:00Z">
                  <w:rPr>
                    <w:del w:id="1587" w:author="黄雅珊" w:date="2022-11-24T16:26:37Z"/>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588" w:author="黄雅珊" w:date="2022-11-24T16:26:37Z"/>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89" w:author="黄雅珊" w:date="2022-11-24T16:26:37Z"/>
                <w:rFonts w:ascii="宋体" w:hAnsi="宋体"/>
                <w:b w:val="0"/>
                <w:bCs w:val="0"/>
                <w:sz w:val="24"/>
                <w:rPrChange w:id="1590" w:author="陈礼军" w:date="2022-10-25T15:59:00Z">
                  <w:rPr>
                    <w:del w:id="1591" w:author="黄雅珊" w:date="2022-11-24T16:26:37Z"/>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92" w:author="黄雅珊" w:date="2022-11-24T16:26:37Z"/>
                <w:rFonts w:ascii="宋体" w:hAnsi="宋体"/>
                <w:b w:val="0"/>
                <w:bCs w:val="0"/>
                <w:sz w:val="24"/>
                <w:rPrChange w:id="1593" w:author="陈礼军" w:date="2022-10-25T15:59:00Z">
                  <w:rPr>
                    <w:del w:id="1594" w:author="黄雅珊" w:date="2022-11-24T16:26:37Z"/>
                    <w:rFonts w:ascii="宋体" w:hAnsi="宋体"/>
                    <w:b/>
                    <w:bCs/>
                    <w:sz w:val="24"/>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95" w:author="黄雅珊" w:date="2022-11-24T16:26:37Z"/>
                <w:rFonts w:ascii="宋体" w:hAnsi="宋体"/>
                <w:b w:val="0"/>
                <w:bCs w:val="0"/>
                <w:sz w:val="24"/>
                <w:rPrChange w:id="1596" w:author="陈礼军" w:date="2022-10-25T15:59:00Z">
                  <w:rPr>
                    <w:del w:id="1597"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598" w:author="黄雅珊" w:date="2022-11-24T16:26:37Z"/>
                <w:rFonts w:ascii="宋体" w:hAnsi="宋体"/>
                <w:b w:val="0"/>
                <w:bCs w:val="0"/>
                <w:sz w:val="24"/>
                <w:rPrChange w:id="1599" w:author="陈礼军" w:date="2022-10-25T15:59:00Z">
                  <w:rPr>
                    <w:del w:id="1600"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01" w:author="黄雅珊" w:date="2022-11-24T16:26:37Z"/>
                <w:rFonts w:ascii="宋体" w:hAnsi="宋体"/>
                <w:b w:val="0"/>
                <w:bCs w:val="0"/>
                <w:sz w:val="24"/>
                <w:rPrChange w:id="1602" w:author="陈礼军" w:date="2022-10-25T15:59:00Z">
                  <w:rPr>
                    <w:del w:id="1603" w:author="黄雅珊" w:date="2022-11-24T16:26:37Z"/>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604" w:author="黄雅珊" w:date="2022-11-24T16:26:37Z"/>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05" w:author="黄雅珊" w:date="2022-11-24T16:26:37Z"/>
                <w:rFonts w:ascii="宋体" w:hAnsi="宋体"/>
                <w:b w:val="0"/>
                <w:bCs w:val="0"/>
                <w:sz w:val="24"/>
                <w:rPrChange w:id="1606" w:author="陈礼军" w:date="2022-10-25T15:59:00Z">
                  <w:rPr>
                    <w:del w:id="1607" w:author="黄雅珊" w:date="2022-11-24T16:26:37Z"/>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08" w:author="黄雅珊" w:date="2022-11-24T16:26:37Z"/>
                <w:rFonts w:ascii="宋体" w:hAnsi="宋体"/>
                <w:b w:val="0"/>
                <w:bCs w:val="0"/>
                <w:sz w:val="24"/>
                <w:rPrChange w:id="1609" w:author="陈礼军" w:date="2022-10-25T15:59:00Z">
                  <w:rPr>
                    <w:del w:id="1610" w:author="黄雅珊" w:date="2022-11-24T16:26:37Z"/>
                    <w:rFonts w:ascii="宋体" w:hAnsi="宋体"/>
                    <w:b/>
                    <w:bCs/>
                    <w:sz w:val="24"/>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11" w:author="黄雅珊" w:date="2022-11-24T16:26:37Z"/>
                <w:rFonts w:ascii="宋体" w:hAnsi="宋体"/>
                <w:b w:val="0"/>
                <w:bCs w:val="0"/>
                <w:sz w:val="24"/>
                <w:rPrChange w:id="1612" w:author="陈礼军" w:date="2022-10-25T15:59:00Z">
                  <w:rPr>
                    <w:del w:id="1613"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14" w:author="黄雅珊" w:date="2022-11-24T16:26:37Z"/>
                <w:rFonts w:ascii="宋体" w:hAnsi="宋体"/>
                <w:b w:val="0"/>
                <w:bCs w:val="0"/>
                <w:sz w:val="24"/>
                <w:rPrChange w:id="1615" w:author="陈礼军" w:date="2022-10-25T15:59:00Z">
                  <w:rPr>
                    <w:del w:id="1616" w:author="黄雅珊" w:date="2022-11-24T16:26:37Z"/>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del w:id="1617" w:author="黄雅珊" w:date="2022-11-24T16:26:37Z"/>
                <w:rFonts w:ascii="宋体" w:hAnsi="宋体"/>
                <w:b w:val="0"/>
                <w:bCs w:val="0"/>
                <w:sz w:val="24"/>
                <w:rPrChange w:id="1618" w:author="陈礼军" w:date="2022-10-25T15:59:00Z">
                  <w:rPr>
                    <w:del w:id="1619" w:author="黄雅珊" w:date="2022-11-24T16:26:37Z"/>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0" w:author="陈礼军" w:date="2022-10-25T15:59:00Z">
                  <w:rPr>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1" w:author="陈礼军" w:date="2022-10-25T15:59:00Z">
                  <w:rPr>
                    <w:rFonts w:ascii="宋体" w:hAnsi="宋体"/>
                    <w:b/>
                    <w:bCs/>
                    <w:sz w:val="24"/>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2"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3"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4"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5" w:author="陈礼军" w:date="2022-10-25T15:59:00Z">
                  <w:rPr>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6" w:author="陈礼军" w:date="2022-10-25T15:59:00Z">
                  <w:rPr>
                    <w:rFonts w:ascii="宋体" w:hAnsi="宋体"/>
                    <w:b/>
                    <w:bCs/>
                    <w:sz w:val="24"/>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7"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8"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29" w:author="陈礼军" w:date="2022-10-25T15:59:00Z">
                  <w:rPr>
                    <w:rFonts w:ascii="宋体" w:hAnsi="宋体"/>
                    <w:b/>
                    <w:bCs/>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30" w:author="陈礼军" w:date="2022-10-25T15:59:00Z">
                  <w:rPr>
                    <w:rFonts w:ascii="宋体" w:hAnsi="宋体"/>
                    <w:b/>
                    <w:bCs/>
                    <w:sz w:val="24"/>
                  </w:rPr>
                </w:rPrChange>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31" w:author="陈礼军" w:date="2022-10-25T15:59:00Z">
                  <w:rPr>
                    <w:rFonts w:ascii="宋体" w:hAnsi="宋体"/>
                    <w:b/>
                    <w:bCs/>
                    <w:sz w:val="24"/>
                  </w:rPr>
                </w:rPrChange>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32"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33" w:author="陈礼军" w:date="2022-10-25T15:59:00Z">
                  <w:rPr>
                    <w:rFonts w:ascii="宋体" w:hAnsi="宋体"/>
                    <w:b/>
                    <w:bCs/>
                    <w:sz w:val="24"/>
                  </w:rPr>
                </w:rPrChange>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Change w:id="1634" w:author="陈礼军" w:date="2022-10-25T15:59:00Z">
                  <w:rPr>
                    <w:rFonts w:ascii="宋体" w:hAnsi="宋体"/>
                    <w:b/>
                    <w:bCs/>
                    <w:sz w:val="24"/>
                  </w:rPr>
                </w:rPrChange>
              </w:rPr>
            </w:pPr>
          </w:p>
        </w:tc>
      </w:tr>
    </w:tbl>
    <w:p>
      <w:pPr>
        <w:spacing w:line="380" w:lineRule="exact"/>
        <w:rPr>
          <w:rFonts w:ascii="宋体" w:hAnsi="宋体"/>
          <w:sz w:val="24"/>
        </w:rPr>
      </w:pPr>
    </w:p>
    <w:p>
      <w:pPr>
        <w:spacing w:line="360" w:lineRule="auto"/>
        <w:rPr>
          <w:ins w:id="1635" w:author="黄雅珊" w:date="2022-11-24T16:26:42Z"/>
          <w:rFonts w:ascii="宋体" w:hAnsi="宋体" w:cs="Times New Roman"/>
          <w:color w:val="auto"/>
          <w:sz w:val="24"/>
          <w:szCs w:val="24"/>
        </w:rPr>
      </w:pPr>
    </w:p>
    <w:p>
      <w:pPr>
        <w:spacing w:line="360" w:lineRule="auto"/>
        <w:rPr>
          <w:rFonts w:ascii="宋体" w:hAnsi="宋体"/>
          <w:sz w:val="24"/>
        </w:rPr>
      </w:pPr>
      <w:r>
        <w:rPr>
          <w:rFonts w:ascii="宋体" w:hAnsi="宋体" w:cs="Times New Roman"/>
          <w:color w:val="auto"/>
          <w:sz w:val="24"/>
          <w:szCs w:val="24"/>
          <w:rPrChange w:id="1636" w:author="陈礼军" w:date="2022-10-25T15:59:00Z">
            <w:rPr>
              <w:rFonts w:ascii="宋体" w:hAnsi="宋体" w:cs="宋体"/>
              <w:color w:val="000000"/>
              <w:sz w:val="24"/>
              <w:szCs w:val="20"/>
            </w:rPr>
          </w:rPrChange>
        </w:rPr>
        <w:t>3.我方在此声明，我方具备并满足下列各项条款的规定。本声明如有虚假或不实之处，我方将失去合格报价人资格。</w:t>
      </w:r>
    </w:p>
    <w:p>
      <w:pPr>
        <w:spacing w:line="360" w:lineRule="auto"/>
        <w:rPr>
          <w:rFonts w:ascii="宋体" w:hAnsi="宋体"/>
          <w:sz w:val="24"/>
        </w:rPr>
      </w:pPr>
      <w:r>
        <w:rPr>
          <w:rFonts w:ascii="宋体" w:hAnsi="宋体" w:cs="Times New Roman"/>
          <w:color w:val="auto"/>
          <w:sz w:val="24"/>
          <w:szCs w:val="24"/>
          <w:rPrChange w:id="1637" w:author="陈礼军" w:date="2022-10-25T15:59:00Z">
            <w:rPr>
              <w:rFonts w:ascii="宋体" w:hAnsi="宋体" w:cs="宋体"/>
              <w:color w:val="000000"/>
              <w:sz w:val="24"/>
              <w:szCs w:val="20"/>
            </w:rPr>
          </w:rPrChange>
        </w:rPr>
        <w:t xml:space="preserve">  (1)具有独立承担民事责任的能力；</w:t>
      </w:r>
    </w:p>
    <w:p>
      <w:pPr>
        <w:spacing w:line="360" w:lineRule="auto"/>
        <w:rPr>
          <w:rFonts w:ascii="宋体" w:hAnsi="宋体"/>
          <w:sz w:val="24"/>
        </w:rPr>
      </w:pPr>
      <w:r>
        <w:rPr>
          <w:rFonts w:ascii="宋体" w:hAnsi="宋体" w:cs="Times New Roman"/>
          <w:color w:val="auto"/>
          <w:sz w:val="24"/>
          <w:szCs w:val="24"/>
          <w:rPrChange w:id="1638" w:author="陈礼军" w:date="2022-10-25T15:59:00Z">
            <w:rPr>
              <w:rFonts w:ascii="宋体" w:hAnsi="宋体" w:cs="宋体"/>
              <w:color w:val="000000"/>
              <w:sz w:val="24"/>
              <w:szCs w:val="20"/>
            </w:rPr>
          </w:rPrChange>
        </w:rPr>
        <w:t xml:space="preserve">  (2)具有良好的商业信誉和健全的财务会计制度；</w:t>
      </w:r>
    </w:p>
    <w:p>
      <w:pPr>
        <w:spacing w:line="360" w:lineRule="auto"/>
        <w:rPr>
          <w:rFonts w:ascii="宋体" w:hAnsi="宋体"/>
          <w:sz w:val="24"/>
        </w:rPr>
      </w:pPr>
      <w:r>
        <w:rPr>
          <w:rFonts w:ascii="宋体" w:hAnsi="宋体" w:cs="Times New Roman"/>
          <w:color w:val="auto"/>
          <w:sz w:val="24"/>
          <w:szCs w:val="24"/>
          <w:rPrChange w:id="1639" w:author="陈礼军" w:date="2022-10-25T15:59:00Z">
            <w:rPr>
              <w:rFonts w:ascii="宋体" w:hAnsi="宋体" w:cs="宋体"/>
              <w:color w:val="000000"/>
              <w:sz w:val="24"/>
              <w:szCs w:val="20"/>
            </w:rPr>
          </w:rPrChange>
        </w:rPr>
        <w:t xml:space="preserve">  (3)具有履行合同所必需的设备和专业技术能力；</w:t>
      </w:r>
    </w:p>
    <w:p>
      <w:pPr>
        <w:spacing w:line="360" w:lineRule="auto"/>
        <w:rPr>
          <w:rFonts w:ascii="宋体" w:hAnsi="宋体"/>
          <w:sz w:val="24"/>
        </w:rPr>
      </w:pPr>
      <w:r>
        <w:rPr>
          <w:rFonts w:ascii="宋体" w:hAnsi="宋体" w:cs="Times New Roman"/>
          <w:color w:val="auto"/>
          <w:sz w:val="24"/>
          <w:szCs w:val="24"/>
          <w:rPrChange w:id="1640" w:author="陈礼军" w:date="2022-10-25T15:59:00Z">
            <w:rPr>
              <w:rFonts w:ascii="宋体" w:hAnsi="宋体" w:cs="宋体"/>
              <w:color w:val="000000"/>
              <w:sz w:val="24"/>
              <w:szCs w:val="20"/>
            </w:rPr>
          </w:rPrChange>
        </w:rPr>
        <w:t xml:space="preserve">  (4)有依法缴纳税收和社会保障资金的良好记录；</w:t>
      </w:r>
    </w:p>
    <w:p>
      <w:pPr>
        <w:spacing w:line="360" w:lineRule="auto"/>
        <w:rPr>
          <w:rFonts w:ascii="宋体" w:hAnsi="宋体"/>
          <w:sz w:val="24"/>
        </w:rPr>
      </w:pPr>
      <w:r>
        <w:rPr>
          <w:rFonts w:ascii="宋体" w:hAnsi="宋体" w:cs="Times New Roman"/>
          <w:color w:val="auto"/>
          <w:sz w:val="24"/>
          <w:szCs w:val="24"/>
          <w:rPrChange w:id="1641" w:author="陈礼军" w:date="2022-10-25T15:59:00Z">
            <w:rPr>
              <w:rFonts w:ascii="宋体" w:hAnsi="宋体" w:cs="宋体"/>
              <w:color w:val="000000"/>
              <w:sz w:val="24"/>
              <w:szCs w:val="20"/>
            </w:rPr>
          </w:rPrChange>
        </w:rPr>
        <w:t xml:space="preserve">  (5)参加采购活动前三年内，在经营活动中没有重大违法记录。</w:t>
      </w:r>
    </w:p>
    <w:p>
      <w:pPr>
        <w:spacing w:line="360" w:lineRule="auto"/>
        <w:rPr>
          <w:rFonts w:ascii="宋体" w:hAnsi="宋体"/>
          <w:sz w:val="24"/>
        </w:rPr>
      </w:pPr>
    </w:p>
    <w:p>
      <w:pPr>
        <w:spacing w:line="360" w:lineRule="auto"/>
        <w:rPr>
          <w:rFonts w:ascii="宋体" w:hAnsi="宋体"/>
          <w:sz w:val="24"/>
        </w:rPr>
      </w:pPr>
      <w:r>
        <w:rPr>
          <w:rFonts w:ascii="宋体" w:hAnsi="宋体" w:cs="Times New Roman"/>
          <w:color w:val="auto"/>
          <w:sz w:val="24"/>
          <w:szCs w:val="24"/>
          <w:rPrChange w:id="1642" w:author="陈礼军" w:date="2022-10-25T15:59:00Z">
            <w:rPr>
              <w:rFonts w:ascii="宋体" w:hAnsi="宋体" w:cs="宋体"/>
              <w:color w:val="000000"/>
              <w:sz w:val="24"/>
              <w:szCs w:val="20"/>
            </w:rPr>
          </w:rPrChange>
        </w:rPr>
        <w:t xml:space="preserve"> 4.营业执照见附件。</w:t>
      </w:r>
    </w:p>
    <w:p>
      <w:pPr>
        <w:spacing w:line="360" w:lineRule="auto"/>
        <w:ind w:firstLine="480" w:firstLineChars="200"/>
        <w:rPr>
          <w:rFonts w:ascii="宋体" w:hAnsi="宋体"/>
          <w:sz w:val="24"/>
        </w:rPr>
      </w:pPr>
      <w:r>
        <w:rPr>
          <w:rFonts w:hint="eastAsia" w:ascii="宋体" w:hAnsi="宋体" w:cs="Times New Roman"/>
          <w:color w:val="auto"/>
          <w:sz w:val="24"/>
          <w:szCs w:val="24"/>
          <w:rPrChange w:id="1643" w:author="陈礼军" w:date="2022-10-25T15:59:00Z">
            <w:rPr>
              <w:rFonts w:hint="eastAsia" w:ascii="宋体" w:hAnsi="宋体" w:cs="宋体"/>
              <w:color w:val="000000"/>
              <w:sz w:val="24"/>
              <w:szCs w:val="20"/>
            </w:rPr>
          </w:rPrChange>
        </w:rPr>
        <w:t>就我方全部所知，兹证明上述声明是真实、正确的，</w:t>
      </w:r>
      <w:r>
        <w:rPr>
          <w:rFonts w:ascii="宋体" w:hAnsi="宋体" w:cs="Times New Roman"/>
          <w:color w:val="auto"/>
          <w:sz w:val="24"/>
          <w:szCs w:val="24"/>
          <w:rPrChange w:id="1644" w:author="陈礼军" w:date="2022-10-25T15:59:00Z">
            <w:rPr>
              <w:rFonts w:ascii="宋体" w:hAnsi="宋体" w:cs="宋体"/>
              <w:color w:val="000000"/>
              <w:sz w:val="24"/>
              <w:szCs w:val="20"/>
            </w:rPr>
          </w:rPrChange>
        </w:rPr>
        <w:t>并已提供了全部现有资料和数据，我方同意根据贵方要求出示文件予以证实。</w:t>
      </w:r>
    </w:p>
    <w:p>
      <w:pPr>
        <w:spacing w:line="360" w:lineRule="auto"/>
        <w:rPr>
          <w:rFonts w:ascii="宋体" w:hAnsi="宋体"/>
          <w:sz w:val="24"/>
        </w:rPr>
      </w:pPr>
    </w:p>
    <w:p>
      <w:pPr>
        <w:spacing w:line="360" w:lineRule="auto"/>
        <w:rPr>
          <w:rFonts w:ascii="宋体" w:hAnsi="宋体"/>
          <w:sz w:val="24"/>
        </w:rPr>
      </w:pPr>
      <w:r>
        <w:rPr>
          <w:rFonts w:hint="eastAsia" w:ascii="宋体" w:hAnsi="宋体" w:cs="Times New Roman"/>
          <w:color w:val="auto"/>
          <w:sz w:val="24"/>
          <w:szCs w:val="24"/>
          <w:rPrChange w:id="1645" w:author="陈礼军" w:date="2022-10-25T15:59:00Z">
            <w:rPr>
              <w:rFonts w:hint="eastAsia" w:ascii="宋体" w:hAnsi="宋体" w:cs="宋体"/>
              <w:color w:val="000000"/>
              <w:sz w:val="24"/>
              <w:szCs w:val="20"/>
            </w:rPr>
          </w:rPrChange>
        </w:rPr>
        <w:t>报价人（全称并加盖公章）：</w:t>
      </w:r>
    </w:p>
    <w:p>
      <w:pPr>
        <w:spacing w:line="360" w:lineRule="auto"/>
        <w:rPr>
          <w:rFonts w:ascii="宋体" w:hAnsi="宋体"/>
          <w:sz w:val="24"/>
        </w:rPr>
      </w:pPr>
      <w:r>
        <w:rPr>
          <w:rFonts w:hint="eastAsia" w:ascii="宋体" w:hAnsi="宋体" w:cs="Times New Roman"/>
          <w:color w:val="auto"/>
          <w:sz w:val="24"/>
          <w:szCs w:val="24"/>
          <w:rPrChange w:id="1646" w:author="陈礼军" w:date="2022-10-25T15:59:00Z">
            <w:rPr>
              <w:rFonts w:hint="eastAsia" w:ascii="宋体" w:hAnsi="宋体" w:cs="宋体"/>
              <w:color w:val="000000"/>
              <w:sz w:val="24"/>
              <w:szCs w:val="20"/>
            </w:rPr>
          </w:rPrChange>
        </w:rPr>
        <w:t>地</w:t>
      </w:r>
      <w:r>
        <w:rPr>
          <w:rFonts w:ascii="宋体" w:hAnsi="宋体" w:cs="Times New Roman"/>
          <w:color w:val="auto"/>
          <w:sz w:val="24"/>
          <w:szCs w:val="24"/>
          <w:rPrChange w:id="1647"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648" w:author="陈礼军" w:date="2022-10-25T15:59:00Z">
            <w:rPr>
              <w:rFonts w:hint="eastAsia" w:ascii="宋体" w:hAnsi="宋体" w:cs="宋体"/>
              <w:color w:val="000000"/>
              <w:sz w:val="24"/>
              <w:szCs w:val="20"/>
            </w:rPr>
          </w:rPrChange>
        </w:rPr>
        <w:t>址：</w:t>
      </w:r>
    </w:p>
    <w:p>
      <w:pPr>
        <w:spacing w:line="360" w:lineRule="auto"/>
        <w:rPr>
          <w:rFonts w:ascii="宋体" w:hAnsi="宋体"/>
          <w:sz w:val="24"/>
        </w:rPr>
      </w:pPr>
      <w:r>
        <w:rPr>
          <w:rFonts w:hint="eastAsia" w:ascii="宋体" w:hAnsi="宋体" w:cs="Times New Roman"/>
          <w:color w:val="auto"/>
          <w:sz w:val="24"/>
          <w:szCs w:val="24"/>
          <w:rPrChange w:id="1649" w:author="陈礼军" w:date="2022-10-25T15:59:00Z">
            <w:rPr>
              <w:rFonts w:hint="eastAsia" w:ascii="宋体" w:hAnsi="宋体" w:cs="宋体"/>
              <w:color w:val="000000"/>
              <w:sz w:val="24"/>
              <w:szCs w:val="20"/>
            </w:rPr>
          </w:rPrChange>
        </w:rPr>
        <w:t>邮</w:t>
      </w:r>
      <w:r>
        <w:rPr>
          <w:rFonts w:ascii="宋体" w:hAnsi="宋体" w:cs="Times New Roman"/>
          <w:color w:val="auto"/>
          <w:sz w:val="24"/>
          <w:szCs w:val="24"/>
          <w:rPrChange w:id="1650"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651" w:author="陈礼军" w:date="2022-10-25T15:59:00Z">
            <w:rPr>
              <w:rFonts w:hint="eastAsia" w:ascii="宋体" w:hAnsi="宋体" w:cs="宋体"/>
              <w:color w:val="000000"/>
              <w:sz w:val="24"/>
              <w:szCs w:val="20"/>
            </w:rPr>
          </w:rPrChange>
        </w:rPr>
        <w:t>编：</w:t>
      </w:r>
    </w:p>
    <w:p>
      <w:pPr>
        <w:spacing w:line="360" w:lineRule="auto"/>
        <w:rPr>
          <w:rFonts w:ascii="宋体" w:hAnsi="宋体"/>
          <w:sz w:val="24"/>
        </w:rPr>
      </w:pPr>
      <w:r>
        <w:rPr>
          <w:rFonts w:hint="eastAsia" w:ascii="宋体" w:hAnsi="宋体" w:cs="Times New Roman"/>
          <w:color w:val="auto"/>
          <w:sz w:val="24"/>
          <w:szCs w:val="24"/>
          <w:rPrChange w:id="1652" w:author="陈礼军" w:date="2022-10-25T15:59:00Z">
            <w:rPr>
              <w:rFonts w:hint="eastAsia" w:ascii="宋体" w:hAnsi="宋体" w:cs="宋体"/>
              <w:color w:val="000000"/>
              <w:sz w:val="24"/>
              <w:szCs w:val="20"/>
            </w:rPr>
          </w:rPrChange>
        </w:rPr>
        <w:t>电</w:t>
      </w:r>
      <w:r>
        <w:rPr>
          <w:rFonts w:ascii="宋体" w:hAnsi="宋体" w:cs="Times New Roman"/>
          <w:color w:val="auto"/>
          <w:sz w:val="24"/>
          <w:szCs w:val="24"/>
          <w:rPrChange w:id="1653" w:author="陈礼军" w:date="2022-10-25T15:59:00Z">
            <w:rPr>
              <w:rFonts w:ascii="宋体" w:hAnsi="宋体" w:cs="宋体"/>
              <w:color w:val="000000"/>
              <w:sz w:val="24"/>
              <w:szCs w:val="20"/>
            </w:rPr>
          </w:rPrChange>
        </w:rPr>
        <w:t xml:space="preserve"> </w:t>
      </w:r>
      <w:r>
        <w:rPr>
          <w:rFonts w:hint="eastAsia" w:ascii="宋体" w:hAnsi="宋体" w:cs="Times New Roman"/>
          <w:color w:val="auto"/>
          <w:sz w:val="24"/>
          <w:szCs w:val="24"/>
          <w:rPrChange w:id="1654" w:author="陈礼军" w:date="2022-10-25T15:59:00Z">
            <w:rPr>
              <w:rFonts w:hint="eastAsia" w:ascii="宋体" w:hAnsi="宋体" w:cs="宋体"/>
              <w:color w:val="000000"/>
              <w:sz w:val="24"/>
              <w:szCs w:val="20"/>
            </w:rPr>
          </w:rPrChange>
        </w:rPr>
        <w:t>话</w:t>
      </w:r>
      <w:r>
        <w:rPr>
          <w:rFonts w:ascii="宋体" w:hAnsi="宋体" w:cs="Times New Roman"/>
          <w:color w:val="auto"/>
          <w:sz w:val="24"/>
          <w:szCs w:val="24"/>
          <w:rPrChange w:id="1655" w:author="陈礼军" w:date="2022-10-25T15:59:00Z">
            <w:rPr>
              <w:rFonts w:ascii="宋体" w:hAnsi="宋体" w:cs="宋体"/>
              <w:color w:val="000000"/>
              <w:sz w:val="24"/>
              <w:szCs w:val="20"/>
            </w:rPr>
          </w:rPrChange>
        </w:rPr>
        <w:t xml:space="preserve">/传 </w:t>
      </w:r>
      <w:r>
        <w:rPr>
          <w:rFonts w:hint="eastAsia" w:ascii="宋体" w:hAnsi="宋体" w:cs="Times New Roman"/>
          <w:color w:val="auto"/>
          <w:sz w:val="24"/>
          <w:szCs w:val="24"/>
          <w:rPrChange w:id="1656" w:author="陈礼军" w:date="2022-10-25T15:59:00Z">
            <w:rPr>
              <w:rFonts w:hint="eastAsia" w:ascii="宋体" w:hAnsi="宋体" w:cs="宋体"/>
              <w:color w:val="000000"/>
              <w:sz w:val="24"/>
              <w:szCs w:val="20"/>
            </w:rPr>
          </w:rPrChange>
        </w:rPr>
        <w:t>真：</w:t>
      </w:r>
    </w:p>
    <w:p>
      <w:pPr>
        <w:pStyle w:val="9"/>
        <w:spacing w:line="360" w:lineRule="auto"/>
        <w:jc w:val="left"/>
        <w:rPr>
          <w:sz w:val="24"/>
        </w:rPr>
      </w:pPr>
      <w:r>
        <w:rPr>
          <w:rFonts w:hint="eastAsia" w:hAnsi="宋体" w:cs="Times New Roman"/>
          <w:color w:val="auto"/>
          <w:sz w:val="24"/>
          <w:rPrChange w:id="1657" w:author="陈礼军" w:date="2022-10-25T15:59:00Z">
            <w:rPr>
              <w:rFonts w:hint="eastAsia" w:hAnsi="宋体" w:cs="宋体"/>
              <w:color w:val="000000"/>
              <w:sz w:val="24"/>
            </w:rPr>
          </w:rPrChange>
        </w:rPr>
        <w:t>报价人代表签字：</w:t>
      </w:r>
      <w:r>
        <w:rPr>
          <w:rFonts w:hAnsi="宋体" w:cs="Times New Roman"/>
          <w:color w:val="auto"/>
          <w:sz w:val="24"/>
          <w:rPrChange w:id="1658" w:author="陈礼军" w:date="2022-10-25T15:59:00Z">
            <w:rPr>
              <w:rFonts w:hAnsi="宋体" w:cs="宋体"/>
              <w:color w:val="000000"/>
              <w:sz w:val="24"/>
            </w:rPr>
          </w:rPrChange>
        </w:rPr>
        <w:t xml:space="preserve"> </w:t>
      </w:r>
    </w:p>
    <w:p>
      <w:pPr>
        <w:spacing w:line="380" w:lineRule="exact"/>
        <w:rPr>
          <w:rFonts w:ascii="宋体" w:hAnsi="宋体"/>
          <w:sz w:val="24"/>
        </w:rPr>
      </w:pPr>
    </w:p>
    <w:p>
      <w:pPr>
        <w:spacing w:line="380" w:lineRule="exact"/>
        <w:rPr>
          <w:rFonts w:ascii="宋体" w:hAnsi="宋体"/>
          <w:sz w:val="24"/>
        </w:rPr>
      </w:pPr>
    </w:p>
    <w:p>
      <w:pPr>
        <w:pStyle w:val="29"/>
      </w:pPr>
    </w:p>
    <w:p>
      <w:pPr>
        <w:pStyle w:val="29"/>
      </w:pPr>
    </w:p>
    <w:p>
      <w:pPr>
        <w:pStyle w:val="29"/>
      </w:pPr>
    </w:p>
    <w:p>
      <w:pPr>
        <w:pStyle w:val="29"/>
      </w:pPr>
    </w:p>
    <w:p>
      <w:pPr>
        <w:pStyle w:val="29"/>
      </w:pPr>
      <w:r>
        <w:rPr>
          <w:rFonts w:hAnsi="Courier New" w:cs="Times New Roman"/>
          <w:color w:val="auto"/>
          <w:sz w:val="28"/>
          <w:rPrChange w:id="1659" w:author="陈礼军" w:date="2022-10-25T15:59:00Z">
            <w:rPr>
              <w:rFonts w:hAnsi="宋体" w:cs="宋体"/>
              <w:color w:val="000000"/>
              <w:sz w:val="20"/>
            </w:rPr>
          </w:rPrChange>
        </w:rPr>
        <w:br w:type="page"/>
      </w:r>
      <w:r>
        <w:rPr>
          <w:rFonts w:hint="eastAsia" w:hAnsi="Courier New" w:cs="Times New Roman"/>
          <w:color w:val="auto"/>
          <w:sz w:val="21"/>
          <w:rPrChange w:id="1660" w:author="陈礼军" w:date="2022-10-25T15:59:00Z">
            <w:rPr>
              <w:rFonts w:hint="eastAsia" w:hAnsi="宋体" w:cs="宋体"/>
              <w:color w:val="000000"/>
              <w:sz w:val="21"/>
            </w:rPr>
          </w:rPrChange>
        </w:rPr>
        <w:t>附件</w:t>
      </w:r>
      <w:r>
        <w:rPr>
          <w:rFonts w:hAnsi="Courier New" w:cs="Times New Roman"/>
          <w:color w:val="auto"/>
          <w:sz w:val="21"/>
          <w:rPrChange w:id="1661" w:author="陈礼军" w:date="2022-10-25T15:59:00Z">
            <w:rPr>
              <w:rFonts w:hAnsi="宋体" w:cs="宋体"/>
              <w:color w:val="000000"/>
              <w:sz w:val="21"/>
            </w:rPr>
          </w:rPrChange>
        </w:rPr>
        <w:t xml:space="preserve">4-3                    </w:t>
      </w:r>
      <w:r>
        <w:rPr>
          <w:rFonts w:hint="eastAsia" w:hAnsi="Courier New" w:cs="Times New Roman"/>
          <w:b/>
          <w:color w:val="auto"/>
          <w:sz w:val="36"/>
          <w:rPrChange w:id="1662" w:author="陈礼军" w:date="2022-10-25T15:59:00Z">
            <w:rPr>
              <w:rFonts w:hint="eastAsia" w:hAnsi="宋体" w:cs="宋体"/>
              <w:b/>
              <w:color w:val="000000"/>
              <w:sz w:val="36"/>
            </w:rPr>
          </w:rPrChange>
        </w:rPr>
        <w:t>法定代表人授权书</w:t>
      </w:r>
    </w:p>
    <w:p>
      <w:pPr>
        <w:pStyle w:val="29"/>
        <w:rPr>
          <w:rFonts w:ascii="Times New Roman" w:hAnsi="Times New Roman"/>
          <w:sz w:val="24"/>
          <w:szCs w:val="24"/>
        </w:rPr>
      </w:pPr>
    </w:p>
    <w:p>
      <w:pPr>
        <w:pStyle w:val="29"/>
        <w:spacing w:line="360" w:lineRule="auto"/>
        <w:rPr>
          <w:rFonts w:hAnsi="宋体"/>
          <w:sz w:val="24"/>
        </w:rPr>
      </w:pPr>
      <w:r>
        <w:rPr>
          <w:rFonts w:hint="eastAsia" w:hAnsi="宋体" w:cs="Times New Roman"/>
          <w:color w:val="auto"/>
          <w:sz w:val="24"/>
          <w:rPrChange w:id="1663" w:author="陈礼军" w:date="2022-10-25T15:59:00Z">
            <w:rPr>
              <w:rFonts w:hint="eastAsia" w:hAnsi="宋体" w:cs="宋体"/>
              <w:color w:val="000000"/>
              <w:sz w:val="24"/>
            </w:rPr>
          </w:rPrChange>
        </w:rPr>
        <w:t>致</w:t>
      </w:r>
      <w:r>
        <w:rPr>
          <w:rFonts w:hAnsi="宋体" w:cs="Times New Roman"/>
          <w:color w:val="auto"/>
          <w:sz w:val="24"/>
          <w:rPrChange w:id="1664" w:author="陈礼军" w:date="2022-10-25T15:59:00Z">
            <w:rPr>
              <w:rFonts w:hAnsi="宋体" w:cs="宋体"/>
              <w:color w:val="000000"/>
              <w:sz w:val="24"/>
            </w:rPr>
          </w:rPrChange>
        </w:rPr>
        <w:t xml:space="preserve"> </w:t>
      </w:r>
      <w:r>
        <w:rPr>
          <w:rFonts w:hint="eastAsia" w:hAnsi="宋体" w:cs="Times New Roman"/>
          <w:color w:val="auto"/>
          <w:sz w:val="24"/>
          <w:rPrChange w:id="1665" w:author="陈礼军" w:date="2022-10-25T15:59:00Z">
            <w:rPr>
              <w:rFonts w:hint="eastAsia" w:hAnsi="宋体" w:cs="宋体"/>
              <w:color w:val="000000"/>
              <w:sz w:val="24"/>
            </w:rPr>
          </w:rPrChange>
        </w:rPr>
        <w:t>：</w:t>
      </w:r>
      <w:r>
        <w:rPr>
          <w:rFonts w:hint="eastAsia" w:hAnsi="宋体" w:cs="Times New Roman"/>
          <w:color w:val="auto"/>
          <w:sz w:val="24"/>
          <w:u w:val="single"/>
          <w:rPrChange w:id="1666" w:author="陈礼军" w:date="2022-10-25T15:59:00Z">
            <w:rPr>
              <w:rFonts w:hint="eastAsia" w:hAnsi="宋体" w:cs="宋体"/>
              <w:color w:val="000000"/>
              <w:sz w:val="24"/>
              <w:u w:val="single"/>
            </w:rPr>
          </w:rPrChange>
        </w:rPr>
        <w:t>福建广电网络集团股份有限公司</w:t>
      </w:r>
      <w:del w:id="1667" w:author="黄雅珊" w:date="2022-11-24T16:26:55Z">
        <w:r>
          <w:rPr>
            <w:rFonts w:hint="default" w:hAnsi="宋体" w:cs="Times New Roman"/>
            <w:color w:val="auto"/>
            <w:sz w:val="24"/>
            <w:u w:val="single"/>
            <w:rPrChange w:id="1668" w:author="陈礼军" w:date="2022-10-25T15:59:00Z">
              <w:rPr>
                <w:rFonts w:hint="eastAsia" w:hAnsi="宋体" w:cs="宋体"/>
                <w:color w:val="000000"/>
                <w:sz w:val="24"/>
                <w:u w:val="single"/>
              </w:rPr>
            </w:rPrChange>
          </w:rPr>
          <w:delText>泉州</w:delText>
        </w:r>
      </w:del>
      <w:ins w:id="1669" w:author="黄雅珊" w:date="2022-11-24T16:26:57Z">
        <w:r>
          <w:rPr>
            <w:rFonts w:hint="eastAsia" w:hAnsi="宋体" w:cs="Times New Roman"/>
            <w:color w:val="auto"/>
            <w:sz w:val="24"/>
            <w:u w:val="single"/>
            <w:lang w:val="en-US" w:eastAsia="zh-CN"/>
          </w:rPr>
          <w:t>丰泽</w:t>
        </w:r>
      </w:ins>
      <w:r>
        <w:rPr>
          <w:rFonts w:hint="eastAsia" w:hAnsi="宋体" w:cs="Times New Roman"/>
          <w:color w:val="auto"/>
          <w:sz w:val="24"/>
          <w:u w:val="single"/>
          <w:rPrChange w:id="1670" w:author="陈礼军" w:date="2022-10-25T15:59:00Z">
            <w:rPr>
              <w:rFonts w:hint="eastAsia" w:hAnsi="宋体" w:cs="宋体"/>
              <w:color w:val="000000"/>
              <w:sz w:val="24"/>
              <w:u w:val="single"/>
            </w:rPr>
          </w:rPrChange>
        </w:rPr>
        <w:t>分公司</w:t>
      </w:r>
    </w:p>
    <w:p>
      <w:pPr>
        <w:pStyle w:val="9"/>
        <w:snapToGrid w:val="0"/>
        <w:spacing w:line="360" w:lineRule="auto"/>
        <w:ind w:firstLine="480" w:firstLineChars="200"/>
        <w:jc w:val="left"/>
        <w:rPr>
          <w:rFonts w:hAnsi="宋体"/>
          <w:sz w:val="24"/>
        </w:rPr>
      </w:pPr>
      <w:r>
        <w:rPr>
          <w:rFonts w:hint="eastAsia" w:hAnsi="宋体" w:cs="Times New Roman"/>
          <w:color w:val="auto"/>
          <w:sz w:val="24"/>
          <w:rPrChange w:id="1671" w:author="陈礼军" w:date="2022-10-25T15:59:00Z">
            <w:rPr>
              <w:rFonts w:hint="eastAsia" w:hAnsi="宋体" w:cs="宋体"/>
              <w:color w:val="000000"/>
              <w:sz w:val="24"/>
            </w:rPr>
          </w:rPrChange>
        </w:rPr>
        <w:t>（报价人全称）法定代表人</w:t>
      </w:r>
      <w:r>
        <w:rPr>
          <w:rFonts w:hAnsi="宋体" w:cs="Times New Roman"/>
          <w:color w:val="auto"/>
          <w:sz w:val="24"/>
          <w:rPrChange w:id="1672" w:author="陈礼军" w:date="2022-10-25T15:59:00Z">
            <w:rPr>
              <w:rFonts w:hAnsi="宋体" w:cs="宋体"/>
              <w:color w:val="000000"/>
              <w:sz w:val="24"/>
            </w:rPr>
          </w:rPrChange>
        </w:rPr>
        <w:t xml:space="preserve">  </w:t>
      </w:r>
      <w:r>
        <w:rPr>
          <w:rFonts w:hint="eastAsia" w:hAnsi="宋体" w:cs="Times New Roman"/>
          <w:color w:val="auto"/>
          <w:sz w:val="24"/>
          <w:rPrChange w:id="1673" w:author="陈礼军" w:date="2022-10-25T15:59:00Z">
            <w:rPr>
              <w:rFonts w:hint="eastAsia" w:hAnsi="宋体" w:cs="宋体"/>
              <w:color w:val="000000"/>
              <w:sz w:val="24"/>
            </w:rPr>
          </w:rPrChange>
        </w:rPr>
        <w:t>授权（报价人代表姓名）</w:t>
      </w:r>
      <w:r>
        <w:rPr>
          <w:rFonts w:hAnsi="宋体" w:cs="Times New Roman"/>
          <w:color w:val="auto"/>
          <w:sz w:val="24"/>
          <w:rPrChange w:id="1674" w:author="陈礼军" w:date="2022-10-25T15:59:00Z">
            <w:rPr>
              <w:rFonts w:hAnsi="宋体" w:cs="宋体"/>
              <w:color w:val="000000"/>
              <w:sz w:val="24"/>
            </w:rPr>
          </w:rPrChange>
        </w:rPr>
        <w:t xml:space="preserve"> </w:t>
      </w:r>
      <w:r>
        <w:rPr>
          <w:rFonts w:hint="eastAsia" w:hAnsi="宋体" w:cs="Times New Roman"/>
          <w:color w:val="auto"/>
          <w:sz w:val="24"/>
          <w:rPrChange w:id="1675" w:author="陈礼军" w:date="2022-10-25T15:59:00Z">
            <w:rPr>
              <w:rFonts w:hint="eastAsia" w:hAnsi="宋体" w:cs="宋体"/>
              <w:color w:val="000000"/>
              <w:sz w:val="24"/>
            </w:rPr>
          </w:rPrChange>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60" w:lineRule="auto"/>
        <w:rPr>
          <w:rFonts w:ascii="宋体" w:hAnsi="宋体"/>
          <w:sz w:val="24"/>
        </w:rPr>
      </w:pPr>
    </w:p>
    <w:p>
      <w:pPr>
        <w:pStyle w:val="4"/>
        <w:snapToGrid w:val="0"/>
        <w:spacing w:line="360" w:lineRule="auto"/>
        <w:ind w:firstLine="480" w:firstLineChars="200"/>
        <w:rPr>
          <w:rFonts w:ascii="宋体" w:hAnsi="宋体"/>
          <w:sz w:val="24"/>
        </w:rPr>
      </w:pPr>
      <w:r>
        <w:rPr>
          <w:rFonts w:hint="eastAsia" w:ascii="宋体" w:hAnsi="宋体" w:cs="Calibri" w:eastAsiaTheme="minorEastAsia"/>
          <w:color w:val="auto"/>
          <w:sz w:val="24"/>
          <w:szCs w:val="22"/>
          <w:rPrChange w:id="1676" w:author="陈礼军" w:date="2022-10-25T15:59:00Z">
            <w:rPr>
              <w:rFonts w:hint="eastAsia" w:ascii="宋体" w:hAnsi="宋体" w:eastAsia="宋体" w:cs="宋体"/>
              <w:color w:val="000000"/>
              <w:sz w:val="24"/>
              <w:szCs w:val="20"/>
            </w:rPr>
          </w:rPrChange>
        </w:rPr>
        <w:t>报价人授权代表：</w:t>
      </w:r>
      <w:r>
        <w:rPr>
          <w:rFonts w:ascii="宋体" w:hAnsi="宋体" w:cs="Calibri" w:eastAsiaTheme="minorEastAsia"/>
          <w:color w:val="auto"/>
          <w:sz w:val="24"/>
          <w:szCs w:val="22"/>
          <w:rPrChange w:id="1677" w:author="陈礼军" w:date="2022-10-25T15:59:00Z">
            <w:rPr>
              <w:rFonts w:ascii="宋体" w:hAnsi="宋体" w:eastAsia="宋体" w:cs="宋体"/>
              <w:color w:val="000000"/>
              <w:sz w:val="24"/>
              <w:szCs w:val="20"/>
            </w:rPr>
          </w:rPrChange>
        </w:rPr>
        <w:t xml:space="preserve"> </w:t>
      </w:r>
      <w:r>
        <w:rPr>
          <w:rFonts w:hint="eastAsia" w:ascii="宋体" w:hAnsi="宋体" w:cs="Calibri" w:eastAsiaTheme="minorEastAsia"/>
          <w:color w:val="auto"/>
          <w:sz w:val="24"/>
          <w:szCs w:val="22"/>
          <w:rPrChange w:id="1678" w:author="陈礼军" w:date="2022-10-25T15:59:00Z">
            <w:rPr>
              <w:rFonts w:hint="eastAsia" w:ascii="宋体" w:hAnsi="宋体" w:eastAsia="宋体" w:cs="宋体"/>
              <w:color w:val="000000"/>
              <w:sz w:val="24"/>
              <w:szCs w:val="20"/>
            </w:rPr>
          </w:rPrChange>
        </w:rPr>
        <w:t>性别：</w:t>
      </w:r>
      <w:r>
        <w:rPr>
          <w:rFonts w:ascii="宋体" w:hAnsi="宋体" w:cs="Calibri" w:eastAsiaTheme="minorEastAsia"/>
          <w:color w:val="auto"/>
          <w:sz w:val="24"/>
          <w:szCs w:val="22"/>
          <w:rPrChange w:id="1679" w:author="陈礼军" w:date="2022-10-25T15:59:00Z">
            <w:rPr>
              <w:rFonts w:ascii="宋体" w:hAnsi="宋体" w:eastAsia="宋体" w:cs="宋体"/>
              <w:color w:val="000000"/>
              <w:sz w:val="24"/>
              <w:szCs w:val="20"/>
            </w:rPr>
          </w:rPrChange>
        </w:rPr>
        <w:t xml:space="preserve">     </w:t>
      </w:r>
      <w:r>
        <w:rPr>
          <w:rFonts w:hint="eastAsia" w:ascii="宋体" w:hAnsi="宋体" w:cs="Calibri" w:eastAsiaTheme="minorEastAsia"/>
          <w:color w:val="auto"/>
          <w:sz w:val="24"/>
          <w:szCs w:val="22"/>
          <w:rPrChange w:id="1680" w:author="陈礼军" w:date="2022-10-25T15:59:00Z">
            <w:rPr>
              <w:rFonts w:hint="eastAsia" w:ascii="宋体" w:hAnsi="宋体" w:eastAsia="宋体" w:cs="宋体"/>
              <w:color w:val="000000"/>
              <w:sz w:val="24"/>
              <w:szCs w:val="20"/>
            </w:rPr>
          </w:rPrChange>
        </w:rPr>
        <w:t>身份证号：</w:t>
      </w:r>
    </w:p>
    <w:p>
      <w:pPr>
        <w:pStyle w:val="4"/>
        <w:snapToGrid w:val="0"/>
        <w:spacing w:line="360" w:lineRule="auto"/>
        <w:ind w:firstLine="480" w:firstLineChars="200"/>
        <w:rPr>
          <w:rFonts w:ascii="宋体" w:hAnsi="宋体"/>
          <w:sz w:val="24"/>
          <w:u w:val="single"/>
        </w:rPr>
      </w:pPr>
      <w:r>
        <w:rPr>
          <w:rFonts w:hint="eastAsia" w:ascii="宋体" w:hAnsi="宋体" w:cs="Calibri" w:eastAsiaTheme="minorEastAsia"/>
          <w:color w:val="auto"/>
          <w:sz w:val="24"/>
          <w:szCs w:val="22"/>
          <w:rPrChange w:id="1681" w:author="陈礼军" w:date="2022-10-25T15:59:00Z">
            <w:rPr>
              <w:rFonts w:hint="eastAsia" w:ascii="宋体" w:hAnsi="宋体" w:eastAsia="宋体" w:cs="宋体"/>
              <w:color w:val="000000"/>
              <w:sz w:val="24"/>
              <w:szCs w:val="20"/>
            </w:rPr>
          </w:rPrChange>
        </w:rPr>
        <w:t>单位：部门：</w:t>
      </w:r>
      <w:r>
        <w:rPr>
          <w:rFonts w:ascii="宋体" w:hAnsi="宋体" w:cs="Calibri" w:eastAsiaTheme="minorEastAsia"/>
          <w:color w:val="auto"/>
          <w:sz w:val="24"/>
          <w:szCs w:val="22"/>
          <w:rPrChange w:id="1682" w:author="陈礼军" w:date="2022-10-25T15:59:00Z">
            <w:rPr>
              <w:rFonts w:ascii="宋体" w:hAnsi="宋体" w:eastAsia="宋体" w:cs="宋体"/>
              <w:color w:val="000000"/>
              <w:sz w:val="24"/>
              <w:szCs w:val="20"/>
            </w:rPr>
          </w:rPrChange>
        </w:rPr>
        <w:t xml:space="preserve">     </w:t>
      </w:r>
      <w:r>
        <w:rPr>
          <w:rFonts w:hint="eastAsia" w:ascii="宋体" w:hAnsi="宋体" w:cs="Calibri" w:eastAsiaTheme="minorEastAsia"/>
          <w:color w:val="auto"/>
          <w:sz w:val="24"/>
          <w:szCs w:val="22"/>
          <w:rPrChange w:id="1683" w:author="陈礼军" w:date="2022-10-25T15:59:00Z">
            <w:rPr>
              <w:rFonts w:hint="eastAsia" w:ascii="宋体" w:hAnsi="宋体" w:eastAsia="宋体" w:cs="宋体"/>
              <w:color w:val="000000"/>
              <w:sz w:val="24"/>
              <w:szCs w:val="20"/>
            </w:rPr>
          </w:rPrChange>
        </w:rPr>
        <w:t>职务：</w:t>
      </w:r>
    </w:p>
    <w:p>
      <w:pPr>
        <w:pStyle w:val="4"/>
        <w:snapToGrid w:val="0"/>
        <w:spacing w:line="360" w:lineRule="auto"/>
        <w:ind w:firstLine="480" w:firstLineChars="200"/>
        <w:outlineLvl w:val="0"/>
        <w:rPr>
          <w:rFonts w:ascii="宋体" w:hAnsi="宋体"/>
          <w:sz w:val="24"/>
        </w:rPr>
      </w:pPr>
      <w:r>
        <w:rPr>
          <w:rFonts w:hint="eastAsia" w:ascii="宋体" w:hAnsi="宋体" w:cs="Calibri" w:eastAsiaTheme="minorEastAsia"/>
          <w:color w:val="auto"/>
          <w:sz w:val="24"/>
          <w:szCs w:val="22"/>
          <w:rPrChange w:id="1684" w:author="陈礼军" w:date="2022-10-25T15:59:00Z">
            <w:rPr>
              <w:rFonts w:hint="eastAsia" w:ascii="宋体" w:hAnsi="宋体" w:eastAsia="宋体" w:cs="宋体"/>
              <w:color w:val="000000"/>
              <w:sz w:val="24"/>
              <w:szCs w:val="20"/>
            </w:rPr>
          </w:rPrChange>
        </w:rPr>
        <w:t>详细通讯地址：</w:t>
      </w:r>
      <w:r>
        <w:rPr>
          <w:rFonts w:ascii="宋体" w:hAnsi="宋体" w:cs="Calibri" w:eastAsiaTheme="minorEastAsia"/>
          <w:color w:val="auto"/>
          <w:sz w:val="24"/>
          <w:szCs w:val="22"/>
          <w:rPrChange w:id="1685" w:author="陈礼军" w:date="2022-10-25T15:59:00Z">
            <w:rPr>
              <w:rFonts w:ascii="宋体" w:hAnsi="宋体" w:eastAsia="宋体" w:cs="宋体"/>
              <w:color w:val="000000"/>
              <w:sz w:val="24"/>
              <w:szCs w:val="20"/>
            </w:rPr>
          </w:rPrChange>
        </w:rPr>
        <w:t xml:space="preserve">       </w:t>
      </w:r>
      <w:r>
        <w:rPr>
          <w:rFonts w:hint="eastAsia" w:ascii="宋体" w:hAnsi="宋体" w:cs="Calibri" w:eastAsiaTheme="minorEastAsia"/>
          <w:color w:val="auto"/>
          <w:sz w:val="24"/>
          <w:szCs w:val="22"/>
          <w:rPrChange w:id="1686" w:author="陈礼军" w:date="2022-10-25T15:59:00Z">
            <w:rPr>
              <w:rFonts w:hint="eastAsia" w:ascii="宋体" w:hAnsi="宋体" w:eastAsia="宋体" w:cs="宋体"/>
              <w:color w:val="000000"/>
              <w:sz w:val="24"/>
              <w:szCs w:val="20"/>
            </w:rPr>
          </w:rPrChange>
        </w:rPr>
        <w:t>邮政编码：</w:t>
      </w:r>
      <w:r>
        <w:rPr>
          <w:rFonts w:ascii="宋体" w:hAnsi="宋体" w:cs="Calibri" w:eastAsiaTheme="minorEastAsia"/>
          <w:color w:val="auto"/>
          <w:sz w:val="24"/>
          <w:szCs w:val="22"/>
          <w:rPrChange w:id="1687" w:author="陈礼军" w:date="2022-10-25T15:59:00Z">
            <w:rPr>
              <w:rFonts w:ascii="宋体" w:hAnsi="宋体" w:eastAsia="宋体" w:cs="宋体"/>
              <w:color w:val="000000"/>
              <w:sz w:val="24"/>
              <w:szCs w:val="20"/>
            </w:rPr>
          </w:rPrChange>
        </w:rPr>
        <w:t xml:space="preserve">   </w:t>
      </w:r>
      <w:r>
        <w:rPr>
          <w:rFonts w:hint="eastAsia" w:ascii="宋体" w:hAnsi="宋体" w:cs="Calibri" w:eastAsiaTheme="minorEastAsia"/>
          <w:color w:val="auto"/>
          <w:sz w:val="24"/>
          <w:szCs w:val="22"/>
          <w:rPrChange w:id="1688" w:author="陈礼军" w:date="2022-10-25T15:59:00Z">
            <w:rPr>
              <w:rFonts w:hint="eastAsia" w:ascii="宋体" w:hAnsi="宋体" w:eastAsia="宋体" w:cs="宋体"/>
              <w:color w:val="000000"/>
              <w:sz w:val="24"/>
              <w:szCs w:val="20"/>
            </w:rPr>
          </w:rPrChange>
        </w:rPr>
        <w:t>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cs="Times New Roman"/>
          <w:color w:val="auto"/>
          <w:sz w:val="24"/>
          <w:szCs w:val="24"/>
          <w:rPrChange w:id="1689" w:author="陈礼军" w:date="2022-10-25T15:59:00Z">
            <w:rPr>
              <w:rFonts w:hint="eastAsia" w:ascii="宋体" w:hAnsi="宋体" w:cs="宋体"/>
              <w:color w:val="000000"/>
              <w:sz w:val="24"/>
              <w:szCs w:val="20"/>
            </w:rPr>
          </w:rPrChange>
        </w:rPr>
        <w:t>附：</w:t>
      </w:r>
      <w:r>
        <w:rPr>
          <w:rFonts w:hint="eastAsia" w:ascii="Times New Roman" w:hAnsi="宋体" w:cs="Times New Roman"/>
          <w:color w:val="auto"/>
          <w:sz w:val="24"/>
          <w:szCs w:val="24"/>
          <w:rPrChange w:id="1690" w:author="陈礼军" w:date="2022-10-25T15:59:00Z">
            <w:rPr>
              <w:rFonts w:hint="eastAsia" w:ascii="宋体" w:hAnsi="宋体" w:cs="宋体"/>
              <w:color w:val="000000"/>
              <w:sz w:val="24"/>
              <w:szCs w:val="20"/>
            </w:rPr>
          </w:rPrChange>
        </w:rPr>
        <w:t>法定代表人及接受授权方身份证件</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cs="Times New Roman"/>
          <w:color w:val="auto"/>
          <w:sz w:val="24"/>
          <w:szCs w:val="24"/>
          <w:rPrChange w:id="1691" w:author="陈礼军" w:date="2022-10-25T15:59:00Z">
            <w:rPr>
              <w:rFonts w:hint="eastAsia" w:ascii="宋体" w:hAnsi="宋体" w:cs="宋体"/>
              <w:color w:val="000000"/>
              <w:sz w:val="24"/>
              <w:szCs w:val="20"/>
            </w:rPr>
          </w:rPrChange>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ascii="宋体" w:hAnsi="宋体" w:cs="Times New Roman"/>
          <w:color w:val="auto"/>
          <w:sz w:val="24"/>
          <w:szCs w:val="24"/>
          <w:rPrChange w:id="1692" w:author="陈礼军" w:date="2022-10-25T15:59:00Z">
            <w:rPr>
              <w:rFonts w:ascii="宋体" w:hAnsi="宋体" w:cs="宋体"/>
              <w:color w:val="000000"/>
              <w:sz w:val="24"/>
              <w:szCs w:val="20"/>
            </w:rPr>
          </w:rPrChange>
        </w:rPr>
        <w:t xml:space="preserve">                                  报价人名称：</w:t>
      </w:r>
      <w:r>
        <w:rPr>
          <w:rFonts w:ascii="宋体" w:hAnsi="宋体" w:cs="Times New Roman"/>
          <w:color w:val="auto"/>
          <w:sz w:val="24"/>
          <w:szCs w:val="24"/>
          <w:u w:val="single"/>
          <w:rPrChange w:id="1693" w:author="陈礼军" w:date="2022-10-25T15:59:00Z">
            <w:rPr>
              <w:rFonts w:ascii="宋体" w:hAnsi="宋体" w:cs="宋体"/>
              <w:color w:val="000000"/>
              <w:sz w:val="24"/>
              <w:szCs w:val="20"/>
              <w:u w:val="single"/>
            </w:rPr>
          </w:rPrChang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ascii="宋体" w:hAnsi="宋体" w:cs="Times New Roman"/>
          <w:color w:val="auto"/>
          <w:sz w:val="24"/>
          <w:szCs w:val="24"/>
          <w:rPrChange w:id="1694" w:author="陈礼军" w:date="2022-10-25T15:59:00Z">
            <w:rPr>
              <w:rFonts w:ascii="宋体" w:hAnsi="宋体" w:cs="宋体"/>
              <w:color w:val="000000"/>
              <w:sz w:val="24"/>
              <w:szCs w:val="20"/>
            </w:rPr>
          </w:rPrChange>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ascii="宋体" w:hAnsi="宋体" w:cs="Times New Roman"/>
          <w:color w:val="auto"/>
          <w:sz w:val="24"/>
          <w:szCs w:val="24"/>
          <w:rPrChange w:id="1695" w:author="陈礼军" w:date="2022-10-25T15:59:00Z">
            <w:rPr>
              <w:rFonts w:ascii="宋体" w:hAnsi="宋体" w:cs="宋体"/>
              <w:color w:val="000000"/>
              <w:sz w:val="24"/>
              <w:szCs w:val="20"/>
            </w:rPr>
          </w:rPrChange>
        </w:rPr>
        <w:t xml:space="preserve">                                  日     期：</w:t>
      </w:r>
    </w:p>
    <w:p>
      <w:pPr>
        <w:pStyle w:val="29"/>
        <w:snapToGrid w:val="0"/>
        <w:spacing w:line="380" w:lineRule="exact"/>
        <w:outlineLvl w:val="9"/>
        <w:rPr>
          <w:rFonts w:hAnsi="宋体"/>
          <w:sz w:val="24"/>
        </w:rPr>
      </w:pPr>
    </w:p>
    <w:p>
      <w:pPr>
        <w:pStyle w:val="29"/>
        <w:snapToGrid w:val="0"/>
        <w:spacing w:line="380" w:lineRule="exact"/>
        <w:outlineLvl w:val="9"/>
        <w:rPr>
          <w:rFonts w:hAnsi="宋体"/>
          <w:sz w:val="24"/>
        </w:rPr>
      </w:pPr>
    </w:p>
    <w:p>
      <w:pPr>
        <w:pStyle w:val="29"/>
        <w:snapToGrid w:val="0"/>
        <w:spacing w:line="380" w:lineRule="exact"/>
        <w:ind w:firstLine="4080" w:firstLineChars="1700"/>
        <w:outlineLvl w:val="9"/>
        <w:rPr>
          <w:rFonts w:hAnsi="宋体"/>
          <w:sz w:val="24"/>
        </w:rPr>
      </w:pPr>
      <w:r>
        <w:rPr>
          <w:rFonts w:hint="eastAsia" w:hAnsi="宋体" w:cs="Times New Roman"/>
          <w:color w:val="auto"/>
          <w:sz w:val="24"/>
          <w:rPrChange w:id="1696" w:author="陈礼军" w:date="2022-10-25T15:59:00Z">
            <w:rPr>
              <w:rFonts w:hint="eastAsia" w:hAnsi="宋体" w:cs="宋体"/>
              <w:color w:val="000000"/>
              <w:sz w:val="24"/>
            </w:rPr>
          </w:rPrChange>
        </w:rPr>
        <w:t>接受授权方</w:t>
      </w:r>
    </w:p>
    <w:p>
      <w:pPr>
        <w:pStyle w:val="29"/>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cs="Times New Roman"/>
          <w:color w:val="auto"/>
          <w:sz w:val="24"/>
          <w:szCs w:val="24"/>
          <w:rPrChange w:id="1697" w:author="陈礼军" w:date="2022-10-25T15:59:00Z">
            <w:rPr>
              <w:rFonts w:hint="eastAsia" w:ascii="宋体" w:hAnsi="宋体" w:cs="宋体"/>
              <w:color w:val="000000"/>
              <w:sz w:val="24"/>
              <w:szCs w:val="20"/>
            </w:rPr>
          </w:rPrChange>
        </w:rPr>
        <w:t>报价人授权代表签字：</w:t>
      </w:r>
    </w:p>
    <w:p>
      <w:pPr>
        <w:snapToGrid w:val="0"/>
        <w:spacing w:line="380" w:lineRule="exact"/>
        <w:rPr>
          <w:rFonts w:ascii="宋体" w:hAnsi="宋体"/>
          <w:sz w:val="24"/>
        </w:rPr>
      </w:pPr>
    </w:p>
    <w:p>
      <w:pPr>
        <w:pStyle w:val="29"/>
        <w:spacing w:line="380" w:lineRule="exact"/>
        <w:ind w:firstLine="4080" w:firstLineChars="1700"/>
        <w:rPr>
          <w:rFonts w:hAnsi="宋体"/>
          <w:sz w:val="24"/>
        </w:rPr>
      </w:pPr>
      <w:r>
        <w:rPr>
          <w:rFonts w:hint="eastAsia" w:hAnsi="宋体" w:cs="Times New Roman"/>
          <w:color w:val="auto"/>
          <w:sz w:val="24"/>
          <w:rPrChange w:id="1698" w:author="陈礼军" w:date="2022-10-25T15:59:00Z">
            <w:rPr>
              <w:rFonts w:hint="eastAsia" w:hAnsi="宋体" w:cs="宋体"/>
              <w:color w:val="000000"/>
              <w:sz w:val="24"/>
            </w:rPr>
          </w:rPrChange>
        </w:rPr>
        <w:t>日</w:t>
      </w:r>
      <w:r>
        <w:rPr>
          <w:rFonts w:hAnsi="宋体" w:cs="Times New Roman"/>
          <w:color w:val="auto"/>
          <w:sz w:val="24"/>
          <w:rPrChange w:id="1699" w:author="陈礼军" w:date="2022-10-25T15:59:00Z">
            <w:rPr>
              <w:rFonts w:hAnsi="宋体" w:cs="宋体"/>
              <w:color w:val="000000"/>
              <w:sz w:val="24"/>
            </w:rPr>
          </w:rPrChange>
        </w:rPr>
        <w:t xml:space="preserve">     </w:t>
      </w:r>
      <w:r>
        <w:rPr>
          <w:rFonts w:hint="eastAsia" w:hAnsi="宋体" w:cs="Times New Roman"/>
          <w:color w:val="auto"/>
          <w:sz w:val="24"/>
          <w:rPrChange w:id="1700" w:author="陈礼军" w:date="2022-10-25T15:59:00Z">
            <w:rPr>
              <w:rFonts w:hint="eastAsia" w:hAnsi="宋体" w:cs="宋体"/>
              <w:color w:val="000000"/>
              <w:sz w:val="24"/>
            </w:rPr>
          </w:rPrChange>
        </w:rPr>
        <w:t>期：</w:t>
      </w:r>
    </w:p>
    <w:p>
      <w:pPr>
        <w:pStyle w:val="29"/>
      </w:pPr>
    </w:p>
    <w:p>
      <w:pPr>
        <w:pStyle w:val="29"/>
      </w:pPr>
    </w:p>
    <w:p>
      <w:pPr>
        <w:pStyle w:val="29"/>
        <w:rPr>
          <w:sz w:val="36"/>
        </w:rPr>
      </w:pPr>
      <w:r>
        <w:rPr>
          <w:rFonts w:hAnsi="Courier New" w:cs="Times New Roman"/>
          <w:color w:val="auto"/>
          <w:sz w:val="28"/>
          <w:rPrChange w:id="1701" w:author="陈礼军" w:date="2022-10-25T15:59:00Z">
            <w:rPr>
              <w:rFonts w:hAnsi="宋体" w:cs="宋体"/>
              <w:color w:val="000000"/>
              <w:sz w:val="20"/>
            </w:rPr>
          </w:rPrChange>
        </w:rPr>
        <w:br w:type="page"/>
      </w:r>
      <w:r>
        <w:rPr>
          <w:rFonts w:hint="eastAsia" w:hAnsi="Courier New" w:cs="Times New Roman"/>
          <w:color w:val="auto"/>
          <w:sz w:val="21"/>
          <w:rPrChange w:id="1702" w:author="陈礼军" w:date="2022-10-25T15:59:00Z">
            <w:rPr>
              <w:rFonts w:hint="eastAsia" w:hAnsi="宋体" w:cs="宋体"/>
              <w:color w:val="000000"/>
              <w:sz w:val="21"/>
            </w:rPr>
          </w:rPrChange>
        </w:rPr>
        <w:t>附件</w:t>
      </w:r>
      <w:r>
        <w:rPr>
          <w:rFonts w:hAnsi="Courier New" w:cs="Times New Roman"/>
          <w:color w:val="auto"/>
          <w:sz w:val="21"/>
          <w:rPrChange w:id="1703" w:author="陈礼军" w:date="2022-10-25T15:59:00Z">
            <w:rPr>
              <w:rFonts w:hAnsi="宋体" w:cs="宋体"/>
              <w:color w:val="000000"/>
              <w:sz w:val="21"/>
            </w:rPr>
          </w:rPrChange>
        </w:rPr>
        <w:t xml:space="preserve">4－4              </w:t>
      </w:r>
      <w:r>
        <w:rPr>
          <w:rFonts w:hint="eastAsia" w:hAnsi="Courier New" w:cs="Times New Roman"/>
          <w:b/>
          <w:color w:val="auto"/>
          <w:sz w:val="36"/>
          <w:rPrChange w:id="1704" w:author="陈礼军" w:date="2022-10-25T15:59:00Z">
            <w:rPr>
              <w:rFonts w:hint="eastAsia" w:hAnsi="宋体" w:cs="宋体"/>
              <w:b/>
              <w:color w:val="000000"/>
              <w:sz w:val="36"/>
            </w:rPr>
          </w:rPrChange>
        </w:rPr>
        <w:t>法人营业执照、税务登记证</w:t>
      </w:r>
    </w:p>
    <w:p/>
    <w:p>
      <w:pPr>
        <w:spacing w:line="380" w:lineRule="exact"/>
        <w:rPr>
          <w:rFonts w:ascii="宋体" w:hAnsi="宋体"/>
          <w:sz w:val="24"/>
        </w:rPr>
      </w:pPr>
      <w:r>
        <w:rPr>
          <w:rFonts w:hint="eastAsia" w:ascii="宋体" w:hAnsi="宋体" w:cs="Times New Roman"/>
          <w:color w:val="auto"/>
          <w:sz w:val="24"/>
          <w:szCs w:val="24"/>
          <w:rPrChange w:id="1705" w:author="陈礼军" w:date="2022-10-25T15:59:00Z">
            <w:rPr>
              <w:rFonts w:hint="eastAsia" w:ascii="宋体" w:hAnsi="宋体" w:cs="宋体"/>
              <w:color w:val="000000"/>
              <w:sz w:val="24"/>
              <w:szCs w:val="20"/>
            </w:rPr>
          </w:rPrChange>
        </w:rPr>
        <w:t>致：</w:t>
      </w:r>
      <w:r>
        <w:rPr>
          <w:rFonts w:hint="eastAsia" w:ascii="宋体" w:hAnsi="宋体" w:cs="Times New Roman"/>
          <w:color w:val="auto"/>
          <w:sz w:val="24"/>
          <w:szCs w:val="24"/>
          <w:u w:val="single"/>
          <w:rPrChange w:id="1706" w:author="陈礼军" w:date="2022-10-25T15:59:00Z">
            <w:rPr>
              <w:rFonts w:hint="eastAsia" w:ascii="宋体" w:hAnsi="宋体" w:cs="宋体"/>
              <w:color w:val="000000"/>
              <w:sz w:val="24"/>
              <w:szCs w:val="20"/>
              <w:u w:val="single"/>
            </w:rPr>
          </w:rPrChange>
        </w:rPr>
        <w:t>福建广电网络集团股份有限公司</w:t>
      </w:r>
      <w:del w:id="1707" w:author="黄雅珊" w:date="2022-11-24T16:27:06Z">
        <w:r>
          <w:rPr>
            <w:rFonts w:hint="default" w:ascii="宋体" w:hAnsi="宋体" w:cs="Times New Roman"/>
            <w:color w:val="auto"/>
            <w:sz w:val="24"/>
            <w:szCs w:val="24"/>
            <w:u w:val="single"/>
            <w:rPrChange w:id="1708" w:author="陈礼军" w:date="2022-10-25T15:59:00Z">
              <w:rPr>
                <w:rFonts w:hint="eastAsia" w:ascii="宋体" w:hAnsi="宋体" w:cs="宋体"/>
                <w:color w:val="000000"/>
                <w:sz w:val="24"/>
                <w:szCs w:val="20"/>
                <w:u w:val="single"/>
              </w:rPr>
            </w:rPrChange>
          </w:rPr>
          <w:delText>泉州</w:delText>
        </w:r>
      </w:del>
      <w:ins w:id="1709" w:author="黄雅珊" w:date="2022-11-24T16:27:07Z">
        <w:r>
          <w:rPr>
            <w:rFonts w:hint="eastAsia" w:ascii="宋体" w:hAnsi="宋体" w:cs="Times New Roman"/>
            <w:color w:val="auto"/>
            <w:sz w:val="24"/>
            <w:szCs w:val="24"/>
            <w:u w:val="single"/>
            <w:lang w:val="en-US" w:eastAsia="zh-CN"/>
          </w:rPr>
          <w:t>丰泽</w:t>
        </w:r>
      </w:ins>
      <w:r>
        <w:rPr>
          <w:rFonts w:hint="eastAsia" w:ascii="宋体" w:hAnsi="宋体" w:cs="Times New Roman"/>
          <w:color w:val="auto"/>
          <w:sz w:val="24"/>
          <w:szCs w:val="24"/>
          <w:u w:val="single"/>
          <w:rPrChange w:id="1710" w:author="陈礼军" w:date="2022-10-25T15:59:00Z">
            <w:rPr>
              <w:rFonts w:hint="eastAsia" w:ascii="宋体" w:hAnsi="宋体" w:cs="宋体"/>
              <w:color w:val="000000"/>
              <w:sz w:val="24"/>
              <w:szCs w:val="20"/>
              <w:u w:val="single"/>
            </w:rPr>
          </w:rPrChange>
        </w:rPr>
        <w:t>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Change w:id="1711" w:author="陈礼军" w:date="2022-10-25T15:59:00Z">
            <w:rPr>
              <w:rFonts w:hint="eastAsia" w:ascii="宋体" w:hAnsi="宋体" w:cs="宋体"/>
              <w:color w:val="000000"/>
              <w:sz w:val="24"/>
              <w:szCs w:val="20"/>
            </w:rPr>
          </w:rPrChange>
        </w:rPr>
        <w:t>现附上由（签发机关名称）签发的我方法人营业执照副本复印件，该执照已经年检，真实有效。</w:t>
      </w:r>
    </w:p>
    <w:p>
      <w:pPr>
        <w:spacing w:line="380" w:lineRule="exact"/>
        <w:ind w:firstLine="480" w:firstLineChars="200"/>
        <w:rPr>
          <w:rFonts w:ascii="宋体" w:hAnsi="宋体"/>
          <w:sz w:val="24"/>
        </w:rPr>
      </w:pPr>
      <w:r>
        <w:rPr>
          <w:rFonts w:hint="eastAsia" w:ascii="宋体" w:hAnsi="宋体" w:cs="Times New Roman"/>
          <w:color w:val="auto"/>
          <w:sz w:val="24"/>
          <w:szCs w:val="24"/>
          <w:rPrChange w:id="1712" w:author="陈礼军" w:date="2022-10-25T15:59:00Z">
            <w:rPr>
              <w:rFonts w:hint="eastAsia" w:ascii="宋体" w:hAnsi="宋体" w:cs="宋体"/>
              <w:color w:val="000000"/>
              <w:sz w:val="24"/>
              <w:szCs w:val="20"/>
            </w:rPr>
          </w:rPrChange>
        </w:rPr>
        <w:t>现附上由（签发机关名称）签发的我方税务登记证副本复印件，该证件已经年检，真实有效。</w:t>
      </w:r>
    </w:p>
    <w:p>
      <w:pPr>
        <w:spacing w:line="380" w:lineRule="exact"/>
        <w:rPr>
          <w:rFonts w:ascii="宋体" w:hAnsi="宋体"/>
          <w:sz w:val="24"/>
        </w:rPr>
      </w:pPr>
    </w:p>
    <w:p>
      <w:pPr>
        <w:pStyle w:val="6"/>
        <w:ind w:firstLine="420" w:firstLineChars="200"/>
        <w:rPr>
          <w:rFonts w:ascii="宋体" w:hAnsi="宋体"/>
        </w:rPr>
        <w:pPrChange w:id="1713" w:author="谢聪林(xieconglin)" w:date="2022-11-04T16:15:00Z">
          <w:pPr>
            <w:pStyle w:val="6"/>
            <w:ind w:firstLine="400" w:firstLineChars="200"/>
          </w:pPr>
        </w:pPrChange>
      </w:pPr>
      <w:r>
        <w:rPr>
          <w:rFonts w:hint="eastAsia" w:ascii="宋体" w:hAnsi="宋体" w:cs="Times New Roman"/>
          <w:color w:val="auto"/>
          <w:sz w:val="21"/>
          <w:rPrChange w:id="1714" w:author="陈礼军" w:date="2022-10-25T15:59:00Z">
            <w:rPr>
              <w:rFonts w:hint="eastAsia" w:ascii="宋体" w:hAnsi="宋体" w:cs="宋体"/>
              <w:color w:val="000000"/>
              <w:sz w:val="20"/>
            </w:rPr>
          </w:rPrChange>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480" w:lineRule="auto"/>
        <w:rPr>
          <w:rFonts w:ascii="宋体" w:hAnsi="宋体"/>
          <w:sz w:val="24"/>
        </w:rPr>
      </w:pPr>
      <w:r>
        <w:rPr>
          <w:rFonts w:ascii="宋体" w:hAnsi="宋体" w:cs="Times New Roman"/>
          <w:color w:val="auto"/>
          <w:sz w:val="24"/>
          <w:szCs w:val="24"/>
          <w:rPrChange w:id="1715" w:author="陈礼军" w:date="2022-10-25T15:59:00Z">
            <w:rPr>
              <w:rFonts w:ascii="宋体" w:hAnsi="宋体" w:cs="宋体"/>
              <w:color w:val="000000"/>
              <w:sz w:val="24"/>
              <w:szCs w:val="20"/>
            </w:rPr>
          </w:rPrChange>
        </w:rPr>
        <w:t xml:space="preserve">                         报  价 人（单位全称并加盖公章）：</w:t>
      </w:r>
    </w:p>
    <w:p>
      <w:pPr>
        <w:spacing w:line="480" w:lineRule="auto"/>
        <w:rPr>
          <w:rFonts w:ascii="宋体" w:hAnsi="宋体"/>
          <w:sz w:val="24"/>
        </w:rPr>
      </w:pPr>
      <w:r>
        <w:rPr>
          <w:rFonts w:ascii="宋体" w:hAnsi="宋体" w:cs="Times New Roman"/>
          <w:color w:val="auto"/>
          <w:sz w:val="24"/>
          <w:szCs w:val="24"/>
          <w:rPrChange w:id="1716" w:author="陈礼军" w:date="2022-10-25T15:59:00Z">
            <w:rPr>
              <w:rFonts w:ascii="宋体" w:hAnsi="宋体" w:cs="宋体"/>
              <w:color w:val="000000"/>
              <w:sz w:val="24"/>
              <w:szCs w:val="20"/>
            </w:rPr>
          </w:rPrChange>
        </w:rPr>
        <w:t xml:space="preserve">                         报价人代表签字：</w:t>
      </w:r>
    </w:p>
    <w:p>
      <w:pPr>
        <w:pStyle w:val="29"/>
        <w:spacing w:line="480" w:lineRule="auto"/>
        <w:rPr>
          <w:rFonts w:hAnsi="宋体"/>
          <w:sz w:val="24"/>
        </w:rPr>
      </w:pPr>
      <w:r>
        <w:rPr>
          <w:rFonts w:hAnsi="宋体" w:cs="Times New Roman"/>
          <w:color w:val="auto"/>
          <w:sz w:val="24"/>
          <w:rPrChange w:id="1717" w:author="陈礼军" w:date="2022-10-25T15:59:00Z">
            <w:rPr>
              <w:rFonts w:hAnsi="宋体" w:cs="宋体"/>
              <w:color w:val="000000"/>
              <w:sz w:val="24"/>
            </w:rPr>
          </w:rPrChange>
        </w:rPr>
        <w:t xml:space="preserve">                         日      期：</w:t>
      </w:r>
    </w:p>
    <w:p>
      <w:pPr>
        <w:spacing w:line="380" w:lineRule="exact"/>
        <w:rPr>
          <w:sz w:val="24"/>
          <w:u w:val="single"/>
        </w:rPr>
      </w:pPr>
    </w:p>
    <w:p>
      <w:pPr>
        <w:spacing w:line="380" w:lineRule="exact"/>
        <w:rPr>
          <w:sz w:val="24"/>
          <w:u w:val="single"/>
        </w:rPr>
      </w:pPr>
    </w:p>
    <w:p>
      <w:pPr>
        <w:widowControl/>
        <w:jc w:val="left"/>
        <w:rPr>
          <w:rFonts w:ascii="宋体" w:hAnsi="Calibri"/>
          <w:b/>
          <w:bCs/>
          <w:sz w:val="36"/>
        </w:rPr>
      </w:pPr>
      <w:r>
        <w:rPr>
          <w:rFonts w:ascii="Times New Roman" w:hAnsi="Times New Roman" w:cs="Times New Roman"/>
          <w:color w:val="auto"/>
          <w:sz w:val="24"/>
          <w:szCs w:val="24"/>
          <w:u w:val="single"/>
          <w:rPrChange w:id="1718" w:author="陈礼军" w:date="2022-10-25T15:59:00Z">
            <w:rPr>
              <w:rFonts w:ascii="宋体" w:hAnsi="宋体" w:cs="宋体"/>
              <w:color w:val="000000"/>
              <w:sz w:val="24"/>
              <w:szCs w:val="20"/>
              <w:u w:val="single"/>
            </w:rPr>
          </w:rPrChange>
        </w:rPr>
        <w:br w:type="page"/>
      </w:r>
      <w:r>
        <w:rPr>
          <w:rFonts w:hint="eastAsia" w:ascii="Times New Roman" w:hAnsi="Times New Roman" w:cs="Times New Roman"/>
          <w:color w:val="auto"/>
          <w:sz w:val="21"/>
          <w:szCs w:val="24"/>
          <w:rPrChange w:id="1719" w:author="陈礼军" w:date="2022-10-25T15:59:00Z">
            <w:rPr>
              <w:rFonts w:hint="eastAsia" w:ascii="宋体" w:hAnsi="宋体" w:cs="宋体"/>
              <w:color w:val="000000"/>
              <w:sz w:val="20"/>
              <w:szCs w:val="20"/>
            </w:rPr>
          </w:rPrChange>
        </w:rPr>
        <w:t>附件</w:t>
      </w:r>
      <w:r>
        <w:rPr>
          <w:rFonts w:ascii="Times New Roman" w:hAnsi="Times New Roman" w:cs="Times New Roman"/>
          <w:color w:val="auto"/>
          <w:sz w:val="21"/>
          <w:szCs w:val="24"/>
          <w:rPrChange w:id="1720" w:author="陈礼军" w:date="2022-10-25T15:59:00Z">
            <w:rPr>
              <w:rFonts w:ascii="宋体" w:hAnsi="宋体" w:cs="宋体"/>
              <w:color w:val="000000"/>
              <w:sz w:val="20"/>
              <w:szCs w:val="20"/>
            </w:rPr>
          </w:rPrChange>
        </w:rPr>
        <w:t xml:space="preserve">4-5                    </w:t>
      </w:r>
      <w:r>
        <w:rPr>
          <w:rFonts w:hint="eastAsia" w:ascii="Times New Roman" w:hAnsi="Times New Roman" w:cs="Times New Roman"/>
          <w:b/>
          <w:bCs/>
          <w:color w:val="auto"/>
          <w:sz w:val="36"/>
          <w:szCs w:val="36"/>
          <w:rPrChange w:id="1721" w:author="陈礼军" w:date="2022-10-25T15:59:00Z">
            <w:rPr>
              <w:rFonts w:hint="eastAsia" w:ascii="宋体" w:hAnsi="宋体" w:cs="宋体"/>
              <w:b/>
              <w:bCs/>
              <w:color w:val="000000"/>
              <w:sz w:val="36"/>
              <w:szCs w:val="36"/>
            </w:rPr>
          </w:rPrChange>
        </w:rPr>
        <w:t>报价人</w:t>
      </w:r>
      <w:r>
        <w:rPr>
          <w:rFonts w:hint="eastAsia" w:ascii="宋体" w:hAnsi="Calibri" w:cs="Times New Roman"/>
          <w:b/>
          <w:bCs/>
          <w:color w:val="auto"/>
          <w:sz w:val="36"/>
          <w:szCs w:val="24"/>
          <w:rPrChange w:id="1722" w:author="陈礼军" w:date="2022-10-25T15:59:00Z">
            <w:rPr>
              <w:rFonts w:hint="eastAsia" w:ascii="宋体" w:hAnsi="Calibri" w:cs="宋体"/>
              <w:b/>
              <w:bCs/>
              <w:color w:val="000000"/>
              <w:sz w:val="36"/>
              <w:szCs w:val="20"/>
            </w:rPr>
          </w:rPrChange>
        </w:rPr>
        <w:t>廉洁承诺书</w:t>
      </w:r>
    </w:p>
    <w:p>
      <w:pPr>
        <w:pStyle w:val="37"/>
        <w:spacing w:line="500" w:lineRule="exact"/>
      </w:pPr>
      <w:r>
        <w:rPr>
          <w:rFonts w:hint="eastAsia" w:hAnsi="Times New Roman"/>
          <w:b/>
          <w:bCs/>
          <w:color w:val="auto"/>
          <w:kern w:val="0"/>
          <w:sz w:val="24"/>
          <w:szCs w:val="21"/>
          <w:rPrChange w:id="1723" w:author="陈礼军" w:date="2022-10-25T15:59:00Z">
            <w:rPr>
              <w:rFonts w:hint="eastAsia" w:hAnsi="宋体"/>
              <w:b/>
              <w:bCs/>
              <w:color w:val="000000"/>
              <w:kern w:val="2"/>
              <w:sz w:val="20"/>
              <w:szCs w:val="21"/>
            </w:rPr>
          </w:rPrChange>
        </w:rPr>
        <w:t> </w:t>
      </w:r>
    </w:p>
    <w:p>
      <w:pPr>
        <w:rPr>
          <w:rFonts w:ascii="宋体" w:hAnsi="宋体" w:cs="宋体"/>
          <w:sz w:val="36"/>
          <w:szCs w:val="36"/>
        </w:rPr>
      </w:pPr>
    </w:p>
    <w:p>
      <w:pPr>
        <w:pStyle w:val="37"/>
        <w:spacing w:line="360" w:lineRule="auto"/>
      </w:pPr>
      <w:r>
        <w:rPr>
          <w:rFonts w:hint="eastAsia" w:hAnsi="宋体"/>
          <w:color w:val="auto"/>
          <w:kern w:val="0"/>
          <w:sz w:val="24"/>
          <w:szCs w:val="24"/>
          <w:rPrChange w:id="1724" w:author="陈礼军" w:date="2022-10-25T15:59:00Z">
            <w:rPr>
              <w:rFonts w:hint="eastAsia" w:hAnsi="宋体"/>
              <w:color w:val="000000"/>
              <w:kern w:val="2"/>
              <w:sz w:val="20"/>
              <w:szCs w:val="20"/>
            </w:rPr>
          </w:rPrChange>
        </w:rPr>
        <w:t>致：</w:t>
      </w:r>
      <w:r>
        <w:rPr>
          <w:rFonts w:hint="eastAsia" w:hAnsi="Times New Roman"/>
          <w:bCs/>
          <w:color w:val="auto"/>
          <w:kern w:val="0"/>
          <w:sz w:val="24"/>
          <w:szCs w:val="24"/>
          <w:u w:val="single"/>
          <w:rPrChange w:id="1725" w:author="陈礼军" w:date="2022-10-25T15:59:00Z">
            <w:rPr>
              <w:rFonts w:hint="eastAsia" w:hAnsi="宋体"/>
              <w:bCs/>
              <w:color w:val="000000"/>
              <w:kern w:val="2"/>
              <w:sz w:val="20"/>
              <w:szCs w:val="20"/>
              <w:u w:val="single"/>
            </w:rPr>
          </w:rPrChange>
        </w:rPr>
        <w:t>福建广电网络集团股份有限公司</w:t>
      </w:r>
      <w:del w:id="1726" w:author="黄雅珊" w:date="2022-11-24T16:27:12Z">
        <w:r>
          <w:rPr>
            <w:rFonts w:hint="default" w:hAnsi="Times New Roman"/>
            <w:bCs/>
            <w:color w:val="auto"/>
            <w:kern w:val="0"/>
            <w:sz w:val="24"/>
            <w:szCs w:val="24"/>
            <w:u w:val="single"/>
            <w:rPrChange w:id="1727" w:author="陈礼军" w:date="2022-10-25T15:59:00Z">
              <w:rPr>
                <w:rFonts w:hint="eastAsia" w:hAnsi="宋体"/>
                <w:bCs/>
                <w:color w:val="000000"/>
                <w:kern w:val="2"/>
                <w:sz w:val="20"/>
                <w:szCs w:val="20"/>
                <w:u w:val="single"/>
              </w:rPr>
            </w:rPrChange>
          </w:rPr>
          <w:delText>泉州</w:delText>
        </w:r>
      </w:del>
      <w:ins w:id="1728" w:author="黄雅珊" w:date="2022-11-24T16:27:13Z">
        <w:r>
          <w:rPr>
            <w:rFonts w:hint="eastAsia"/>
            <w:bCs/>
            <w:color w:val="auto"/>
            <w:kern w:val="0"/>
            <w:sz w:val="24"/>
            <w:szCs w:val="24"/>
            <w:u w:val="single"/>
            <w:lang w:val="en-US" w:eastAsia="zh-CN"/>
          </w:rPr>
          <w:t>丰泽</w:t>
        </w:r>
      </w:ins>
      <w:r>
        <w:rPr>
          <w:rFonts w:hint="eastAsia" w:hAnsi="Times New Roman"/>
          <w:bCs/>
          <w:color w:val="auto"/>
          <w:kern w:val="0"/>
          <w:sz w:val="24"/>
          <w:szCs w:val="24"/>
          <w:u w:val="single"/>
          <w:rPrChange w:id="1729" w:author="陈礼军" w:date="2022-10-25T15:59:00Z">
            <w:rPr>
              <w:rFonts w:hint="eastAsia" w:hAnsi="宋体"/>
              <w:bCs/>
              <w:color w:val="000000"/>
              <w:kern w:val="2"/>
              <w:sz w:val="20"/>
              <w:szCs w:val="20"/>
              <w:u w:val="single"/>
            </w:rPr>
          </w:rPrChange>
        </w:rPr>
        <w:t>分公司</w:t>
      </w:r>
      <w:r>
        <w:rPr>
          <w:rFonts w:hAnsi="Times New Roman"/>
          <w:bCs/>
          <w:color w:val="auto"/>
          <w:kern w:val="0"/>
          <w:sz w:val="24"/>
          <w:szCs w:val="24"/>
          <w:u w:val="single"/>
          <w:rPrChange w:id="1730" w:author="陈礼军" w:date="2022-10-25T15:59:00Z">
            <w:rPr>
              <w:rFonts w:hAnsi="宋体"/>
              <w:bCs/>
              <w:color w:val="000000"/>
              <w:kern w:val="2"/>
              <w:sz w:val="20"/>
              <w:szCs w:val="20"/>
              <w:u w:val="single"/>
            </w:rPr>
          </w:rPrChange>
        </w:rPr>
        <w:t>:</w:t>
      </w:r>
    </w:p>
    <w:p>
      <w:pPr>
        <w:spacing w:line="380" w:lineRule="exact"/>
        <w:rPr>
          <w:rFonts w:ascii="宋体" w:hAnsi="宋体" w:cs="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Change w:id="1731" w:author="陈礼军" w:date="2022-10-25T15:59:00Z">
            <w:rPr>
              <w:rFonts w:hint="eastAsia" w:ascii="宋体" w:hAnsi="宋体" w:cs="宋体"/>
              <w:color w:val="000000"/>
              <w:sz w:val="24"/>
              <w:szCs w:val="20"/>
            </w:rPr>
          </w:rPrChange>
        </w:rPr>
        <w:t>我司</w:t>
      </w:r>
      <w:r>
        <w:rPr>
          <w:rFonts w:hint="eastAsia" w:ascii="宋体" w:hAnsi="宋体" w:cs="Times New Roman"/>
          <w:color w:val="auto"/>
          <w:sz w:val="24"/>
          <w:szCs w:val="24"/>
          <w:u w:val="single"/>
          <w:rPrChange w:id="1732" w:author="陈礼军" w:date="2022-10-25T15:59:00Z">
            <w:rPr>
              <w:rFonts w:hint="eastAsia" w:ascii="宋体" w:hAnsi="宋体" w:cs="宋体"/>
              <w:color w:val="000000"/>
              <w:sz w:val="24"/>
              <w:szCs w:val="20"/>
              <w:u w:val="single"/>
            </w:rPr>
          </w:rPrChange>
        </w:rPr>
        <w:t>（投标人全称）</w:t>
      </w:r>
      <w:r>
        <w:rPr>
          <w:rFonts w:hint="eastAsia" w:ascii="宋体" w:hAnsi="宋体" w:cs="Times New Roman"/>
          <w:color w:val="auto"/>
          <w:sz w:val="24"/>
          <w:szCs w:val="24"/>
          <w:rPrChange w:id="1733" w:author="陈礼军" w:date="2022-10-25T15:59:00Z">
            <w:rPr>
              <w:rFonts w:hint="eastAsia" w:ascii="宋体" w:hAnsi="宋体" w:cs="宋体"/>
              <w:color w:val="000000"/>
              <w:sz w:val="24"/>
              <w:szCs w:val="20"/>
            </w:rPr>
          </w:rPrChange>
        </w:rPr>
        <w:t>承诺不以任何名义宴请贵方人员或向贵方人员赠送礼品，礼金及各种有价证券。如我司违反此项承诺，贵方将根据具体情况和造成的后果，有权对我司进行警告或没收履约保证金</w:t>
      </w:r>
      <w:r>
        <w:rPr>
          <w:rFonts w:ascii="宋体" w:hAnsi="宋体" w:cs="Times New Roman"/>
          <w:color w:val="auto"/>
          <w:sz w:val="24"/>
          <w:szCs w:val="24"/>
          <w:rPrChange w:id="1734" w:author="陈礼军" w:date="2022-10-25T15:59:00Z">
            <w:rPr>
              <w:rFonts w:ascii="宋体" w:hAnsi="宋体" w:cs="宋体"/>
              <w:color w:val="000000"/>
              <w:sz w:val="24"/>
              <w:szCs w:val="20"/>
            </w:rPr>
          </w:rPrChange>
        </w:rPr>
        <w:t>(我司递交履约保证金的50%)直至终止合同。由此给贵方及下属分子公司造成的损失均由我司承担。构成犯罪的，移交司法机关处理。</w:t>
      </w:r>
    </w:p>
    <w:p>
      <w:pPr>
        <w:spacing w:line="380" w:lineRule="exact"/>
        <w:ind w:firstLine="480" w:firstLineChars="200"/>
        <w:rPr>
          <w:rFonts w:ascii="宋体" w:hAnsi="宋体"/>
          <w:sz w:val="24"/>
        </w:rPr>
      </w:pPr>
      <w:r>
        <w:rPr>
          <w:rFonts w:ascii="宋体" w:hAnsi="宋体" w:cs="Times New Roman"/>
          <w:color w:val="auto"/>
          <w:sz w:val="24"/>
          <w:szCs w:val="24"/>
          <w:rPrChange w:id="1735" w:author="陈礼军" w:date="2022-10-25T15:59:00Z">
            <w:rPr>
              <w:rFonts w:ascii="宋体" w:hAnsi="宋体" w:cs="宋体"/>
              <w:color w:val="000000"/>
              <w:sz w:val="24"/>
              <w:szCs w:val="20"/>
            </w:rPr>
          </w:rPrChange>
        </w:rPr>
        <w:t xml:space="preserve">    同时，在接下来的三个年度的采购招标项目中，贵方可视具体情况，暂停或拒绝我司提交的投标报价申请。 </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Change w:id="1736" w:author="陈礼军" w:date="2022-10-25T15:59:00Z">
            <w:rPr>
              <w:rFonts w:hint="eastAsia" w:ascii="宋体" w:hAnsi="宋体" w:cs="宋体"/>
              <w:color w:val="000000"/>
              <w:sz w:val="24"/>
              <w:szCs w:val="20"/>
            </w:rPr>
          </w:rPrChange>
        </w:rPr>
        <w:t>特此承诺！</w:t>
      </w:r>
    </w:p>
    <w:p>
      <w:pPr>
        <w:pStyle w:val="37"/>
        <w:spacing w:line="460" w:lineRule="exact"/>
      </w:pPr>
      <w:r>
        <w:rPr>
          <w:rFonts w:hint="eastAsia" w:hAnsi="Times New Roman"/>
          <w:color w:val="auto"/>
          <w:kern w:val="0"/>
          <w:sz w:val="24"/>
          <w:szCs w:val="24"/>
          <w:rPrChange w:id="1737" w:author="陈礼军" w:date="2022-10-25T15:59:00Z">
            <w:rPr>
              <w:rFonts w:hint="eastAsia" w:hAnsi="宋体"/>
              <w:color w:val="000000"/>
              <w:kern w:val="2"/>
              <w:sz w:val="20"/>
              <w:szCs w:val="20"/>
            </w:rPr>
          </w:rPrChange>
        </w:rPr>
        <w:t> </w:t>
      </w:r>
    </w:p>
    <w:p>
      <w:pPr>
        <w:pStyle w:val="37"/>
        <w:spacing w:line="460" w:lineRule="exact"/>
        <w:ind w:firstLine="3600" w:firstLineChars="1500"/>
        <w:pPrChange w:id="1738" w:author="谢聪林(xieconglin)" w:date="2022-11-04T16:15:00Z">
          <w:pPr>
            <w:pStyle w:val="37"/>
            <w:spacing w:line="460" w:lineRule="exact"/>
            <w:ind w:firstLine="3000" w:firstLineChars="1500"/>
          </w:pPr>
        </w:pPrChange>
      </w:pPr>
      <w:r>
        <w:rPr>
          <w:rFonts w:hint="eastAsia" w:hAnsi="Times New Roman"/>
          <w:color w:val="auto"/>
          <w:kern w:val="0"/>
          <w:sz w:val="24"/>
          <w:szCs w:val="24"/>
          <w:rPrChange w:id="1739" w:author="陈礼军" w:date="2022-10-25T15:59:00Z">
            <w:rPr>
              <w:rFonts w:hint="eastAsia" w:hAnsi="宋体"/>
              <w:color w:val="000000"/>
              <w:kern w:val="2"/>
              <w:sz w:val="20"/>
              <w:szCs w:val="20"/>
            </w:rPr>
          </w:rPrChange>
        </w:rPr>
        <w:t> </w:t>
      </w:r>
    </w:p>
    <w:p>
      <w:pPr>
        <w:pStyle w:val="37"/>
        <w:spacing w:line="460" w:lineRule="exact"/>
        <w:ind w:left="4552" w:leftChars="1539" w:hanging="1320" w:hangingChars="550"/>
        <w:pPrChange w:id="1740" w:author="谢聪林(xieconglin)" w:date="2022-11-04T16:15:00Z">
          <w:pPr>
            <w:pStyle w:val="37"/>
            <w:spacing w:line="460" w:lineRule="exact"/>
            <w:ind w:left="4332" w:leftChars="1539" w:hanging="1100" w:hangingChars="550"/>
          </w:pPr>
        </w:pPrChange>
      </w:pPr>
      <w:r>
        <w:rPr>
          <w:rFonts w:hint="eastAsia" w:hAnsi="Times New Roman"/>
          <w:color w:val="auto"/>
          <w:kern w:val="0"/>
          <w:sz w:val="24"/>
          <w:szCs w:val="24"/>
          <w:rPrChange w:id="1741" w:author="陈礼军" w:date="2022-10-25T15:59:00Z">
            <w:rPr>
              <w:rFonts w:hint="eastAsia" w:hAnsi="宋体"/>
              <w:color w:val="000000"/>
              <w:kern w:val="2"/>
              <w:sz w:val="20"/>
              <w:szCs w:val="20"/>
            </w:rPr>
          </w:rPrChange>
        </w:rPr>
        <w:t>报价人（</w:t>
      </w:r>
      <w:r>
        <w:rPr>
          <w:rFonts w:hint="eastAsia" w:hAnsi="宋体"/>
          <w:color w:val="auto"/>
          <w:kern w:val="0"/>
          <w:sz w:val="24"/>
          <w:szCs w:val="24"/>
          <w:rPrChange w:id="1742" w:author="陈礼军" w:date="2022-10-25T15:59:00Z">
            <w:rPr>
              <w:rFonts w:hint="eastAsia" w:hAnsi="宋体"/>
              <w:color w:val="000000"/>
              <w:kern w:val="2"/>
              <w:sz w:val="20"/>
              <w:szCs w:val="20"/>
            </w:rPr>
          </w:rPrChange>
        </w:rPr>
        <w:t>单位全称并加盖公章</w:t>
      </w:r>
      <w:r>
        <w:rPr>
          <w:rFonts w:hint="eastAsia" w:hAnsi="Times New Roman"/>
          <w:color w:val="auto"/>
          <w:kern w:val="0"/>
          <w:sz w:val="24"/>
          <w:szCs w:val="24"/>
          <w:rPrChange w:id="1743" w:author="陈礼军" w:date="2022-10-25T15:59:00Z">
            <w:rPr>
              <w:rFonts w:hint="eastAsia" w:hAnsi="宋体"/>
              <w:color w:val="000000"/>
              <w:kern w:val="2"/>
              <w:sz w:val="20"/>
              <w:szCs w:val="20"/>
            </w:rPr>
          </w:rPrChange>
        </w:rPr>
        <w:t>）：</w:t>
      </w:r>
      <w:r>
        <w:rPr>
          <w:rFonts w:hAnsi="Times New Roman"/>
          <w:color w:val="auto"/>
          <w:kern w:val="0"/>
          <w:sz w:val="24"/>
          <w:szCs w:val="24"/>
          <w:rPrChange w:id="1744" w:author="陈礼军" w:date="2022-10-25T15:59:00Z">
            <w:rPr>
              <w:rFonts w:hAnsi="宋体"/>
              <w:color w:val="000000"/>
              <w:kern w:val="2"/>
              <w:sz w:val="20"/>
              <w:szCs w:val="20"/>
            </w:rPr>
          </w:rPrChange>
        </w:rPr>
        <w:t>_________________</w:t>
      </w:r>
    </w:p>
    <w:p>
      <w:pPr>
        <w:pStyle w:val="37"/>
        <w:spacing w:line="460" w:lineRule="exact"/>
        <w:ind w:firstLine="3240" w:firstLineChars="1350"/>
        <w:pPrChange w:id="1745" w:author="谢聪林(xieconglin)" w:date="2022-11-04T16:15:00Z">
          <w:pPr>
            <w:pStyle w:val="37"/>
            <w:spacing w:line="460" w:lineRule="exact"/>
            <w:ind w:firstLine="2700" w:firstLineChars="1350"/>
          </w:pPr>
        </w:pPrChange>
      </w:pPr>
      <w:r>
        <w:rPr>
          <w:rFonts w:hint="eastAsia" w:hAnsi="Times New Roman"/>
          <w:color w:val="auto"/>
          <w:kern w:val="0"/>
          <w:sz w:val="24"/>
          <w:szCs w:val="24"/>
          <w:rPrChange w:id="1746" w:author="陈礼军" w:date="2022-10-25T15:59:00Z">
            <w:rPr>
              <w:rFonts w:hint="eastAsia" w:hAnsi="宋体"/>
              <w:color w:val="000000"/>
              <w:kern w:val="2"/>
              <w:sz w:val="20"/>
              <w:szCs w:val="20"/>
            </w:rPr>
          </w:rPrChange>
        </w:rPr>
        <w:t>报价人代表（签字）：</w:t>
      </w:r>
      <w:r>
        <w:rPr>
          <w:rFonts w:hAnsi="Times New Roman"/>
          <w:color w:val="auto"/>
          <w:kern w:val="0"/>
          <w:sz w:val="24"/>
          <w:szCs w:val="24"/>
          <w:rPrChange w:id="1747" w:author="陈礼军" w:date="2022-10-25T15:59:00Z">
            <w:rPr>
              <w:rFonts w:hAnsi="宋体"/>
              <w:color w:val="000000"/>
              <w:kern w:val="2"/>
              <w:sz w:val="20"/>
              <w:szCs w:val="20"/>
            </w:rPr>
          </w:rPrChange>
        </w:rPr>
        <w:t>_____________</w:t>
      </w:r>
    </w:p>
    <w:p>
      <w:pPr>
        <w:pStyle w:val="37"/>
        <w:spacing w:line="460" w:lineRule="exact"/>
        <w:ind w:firstLine="3360" w:firstLineChars="1400"/>
        <w:pPrChange w:id="1748" w:author="谢聪林(xieconglin)" w:date="2022-11-04T16:15:00Z">
          <w:pPr>
            <w:pStyle w:val="37"/>
            <w:spacing w:line="460" w:lineRule="exact"/>
            <w:ind w:firstLine="2800" w:firstLineChars="1400"/>
          </w:pPr>
        </w:pPrChange>
      </w:pPr>
      <w:r>
        <w:rPr>
          <w:rFonts w:hint="eastAsia" w:hAnsi="Times New Roman"/>
          <w:color w:val="auto"/>
          <w:kern w:val="0"/>
          <w:sz w:val="24"/>
          <w:szCs w:val="24"/>
          <w:rPrChange w:id="1749" w:author="陈礼军" w:date="2022-10-25T15:59:00Z">
            <w:rPr>
              <w:rFonts w:hint="eastAsia" w:hAnsi="宋体"/>
              <w:color w:val="000000"/>
              <w:kern w:val="2"/>
              <w:sz w:val="20"/>
              <w:szCs w:val="20"/>
            </w:rPr>
          </w:rPrChange>
        </w:rPr>
        <w:t>日期：</w:t>
      </w:r>
      <w:r>
        <w:rPr>
          <w:rFonts w:hAnsi="Times New Roman"/>
          <w:color w:val="auto"/>
          <w:kern w:val="0"/>
          <w:sz w:val="24"/>
          <w:szCs w:val="24"/>
          <w:rPrChange w:id="1750" w:author="陈礼军" w:date="2022-10-25T15:59:00Z">
            <w:rPr>
              <w:rFonts w:hAnsi="宋体"/>
              <w:color w:val="000000"/>
              <w:kern w:val="2"/>
              <w:sz w:val="20"/>
              <w:szCs w:val="20"/>
            </w:rPr>
          </w:rPrChange>
        </w:rPr>
        <w:t>__________________________</w:t>
      </w:r>
    </w:p>
    <w:p>
      <w:pPr>
        <w:pStyle w:val="9"/>
        <w:snapToGrid w:val="0"/>
        <w:spacing w:line="440" w:lineRule="exact"/>
        <w:jc w:val="left"/>
      </w:pP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2010609060101010101"/>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5</w:t>
    </w:r>
    <w:r>
      <w:rPr>
        <w:lang w:val="zh-CN"/>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51829"/>
    </w:sdtPr>
    <w:sdtContent>
      <w:sdt>
        <w:sdtPr>
          <w:id w:val="171357217"/>
        </w:sdtPr>
        <w:sdtContent>
          <w:p>
            <w:pPr>
              <w:pStyle w:val="11"/>
              <w:jc w:val="center"/>
            </w:pPr>
            <w:r>
              <w:rPr>
                <w:b/>
                <w:sz w:val="24"/>
                <w:szCs w:val="24"/>
              </w:rPr>
              <w:fldChar w:fldCharType="begin"/>
            </w:r>
            <w:r>
              <w:rPr>
                <w:b/>
              </w:rPr>
              <w:instrText xml:space="preserve">PAGE</w:instrText>
            </w:r>
            <w:r>
              <w:rPr>
                <w:b/>
                <w:sz w:val="24"/>
                <w:szCs w:val="24"/>
              </w:rPr>
              <w:fldChar w:fldCharType="separate"/>
            </w:r>
            <w:r>
              <w:rPr>
                <w:b/>
              </w:rPr>
              <w:t>37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37</w:t>
            </w:r>
            <w:r>
              <w:rPr>
                <w:b/>
                <w:sz w:val="24"/>
                <w:szCs w:val="24"/>
              </w:rPr>
              <w:fldChar w:fldCharType="end"/>
            </w:r>
          </w:p>
        </w:sdtContent>
      </w:sdt>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014C8B"/>
    <w:multiLevelType w:val="multilevel"/>
    <w:tmpl w:val="6B014C8B"/>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礼军">
    <w15:presenceInfo w15:providerId="WPS Office" w15:userId="949685599"/>
  </w15:person>
  <w15:person w15:author="黄雅珊">
    <w15:presenceInfo w15:providerId="None" w15:userId="黄雅珊"/>
  </w15:person>
  <w15:person w15:author="谢聪林">
    <w15:presenceInfo w15:providerId="None" w15:userId="谢聪林"/>
  </w15:person>
  <w15:person w15:author="谢聪林(xieconglin)">
    <w15:presenceInfo w15:providerId="None" w15:userId="谢聪林(xieconglin)"/>
  </w15:person>
  <w15:person w15:author="王哥">
    <w15:presenceInfo w15:providerId="WPS Office" w15:userId="1751000366"/>
  </w15:person>
  <w15:person w15:author="韩瑞珍">
    <w15:presenceInfo w15:providerId="None" w15:userId="韩瑞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lMGNlZTJkZjE3YzA1Mzk4MGU4YmYwZDc3ZWNlMjEifQ=="/>
  </w:docVars>
  <w:rsids>
    <w:rsidRoot w:val="00310DDF"/>
    <w:rsid w:val="00012C96"/>
    <w:rsid w:val="00025172"/>
    <w:rsid w:val="00051C3C"/>
    <w:rsid w:val="00072016"/>
    <w:rsid w:val="00094C77"/>
    <w:rsid w:val="000D37D6"/>
    <w:rsid w:val="000F532D"/>
    <w:rsid w:val="000F749C"/>
    <w:rsid w:val="00114300"/>
    <w:rsid w:val="0011599F"/>
    <w:rsid w:val="00260315"/>
    <w:rsid w:val="00290671"/>
    <w:rsid w:val="002B4E5D"/>
    <w:rsid w:val="002C066D"/>
    <w:rsid w:val="002C3A9B"/>
    <w:rsid w:val="00310DDF"/>
    <w:rsid w:val="0035713B"/>
    <w:rsid w:val="00385B8B"/>
    <w:rsid w:val="00414FA4"/>
    <w:rsid w:val="00486832"/>
    <w:rsid w:val="004C5414"/>
    <w:rsid w:val="00522F03"/>
    <w:rsid w:val="00527A06"/>
    <w:rsid w:val="00552D20"/>
    <w:rsid w:val="00567327"/>
    <w:rsid w:val="005D11D1"/>
    <w:rsid w:val="005D1759"/>
    <w:rsid w:val="006065D2"/>
    <w:rsid w:val="006C7FDF"/>
    <w:rsid w:val="006F1EEF"/>
    <w:rsid w:val="00700023"/>
    <w:rsid w:val="00705E18"/>
    <w:rsid w:val="00717A48"/>
    <w:rsid w:val="00775691"/>
    <w:rsid w:val="007838BF"/>
    <w:rsid w:val="007C745F"/>
    <w:rsid w:val="007F6264"/>
    <w:rsid w:val="00802859"/>
    <w:rsid w:val="00863C55"/>
    <w:rsid w:val="008932FD"/>
    <w:rsid w:val="008A0C65"/>
    <w:rsid w:val="008A39B9"/>
    <w:rsid w:val="008B2DCE"/>
    <w:rsid w:val="008D180F"/>
    <w:rsid w:val="008F109F"/>
    <w:rsid w:val="00921445"/>
    <w:rsid w:val="00925589"/>
    <w:rsid w:val="009765C1"/>
    <w:rsid w:val="009F67F3"/>
    <w:rsid w:val="00A106F8"/>
    <w:rsid w:val="00A14B7E"/>
    <w:rsid w:val="00A20E4E"/>
    <w:rsid w:val="00A556D2"/>
    <w:rsid w:val="00AC2015"/>
    <w:rsid w:val="00AC6ACA"/>
    <w:rsid w:val="00B05A9E"/>
    <w:rsid w:val="00B6555C"/>
    <w:rsid w:val="00BA5C06"/>
    <w:rsid w:val="00BF670E"/>
    <w:rsid w:val="00CC0CD5"/>
    <w:rsid w:val="00D071C7"/>
    <w:rsid w:val="00D70488"/>
    <w:rsid w:val="00DC004D"/>
    <w:rsid w:val="00DC51D6"/>
    <w:rsid w:val="00DF4DFE"/>
    <w:rsid w:val="00E151BC"/>
    <w:rsid w:val="00E215A7"/>
    <w:rsid w:val="00E46607"/>
    <w:rsid w:val="00F3751B"/>
    <w:rsid w:val="00F60DBD"/>
    <w:rsid w:val="00F773DF"/>
    <w:rsid w:val="00F94C90"/>
    <w:rsid w:val="00FB2831"/>
    <w:rsid w:val="00FB4692"/>
    <w:rsid w:val="00FE4734"/>
    <w:rsid w:val="01763BCE"/>
    <w:rsid w:val="01DF51F2"/>
    <w:rsid w:val="04D82CD5"/>
    <w:rsid w:val="06912BF0"/>
    <w:rsid w:val="08E62972"/>
    <w:rsid w:val="09241E8E"/>
    <w:rsid w:val="0AA3501D"/>
    <w:rsid w:val="0E917BF5"/>
    <w:rsid w:val="10FC3152"/>
    <w:rsid w:val="11D128BE"/>
    <w:rsid w:val="13585FB3"/>
    <w:rsid w:val="160107D9"/>
    <w:rsid w:val="16E22D90"/>
    <w:rsid w:val="17C2723C"/>
    <w:rsid w:val="19ED4F15"/>
    <w:rsid w:val="1A686421"/>
    <w:rsid w:val="25BC6379"/>
    <w:rsid w:val="264C3C60"/>
    <w:rsid w:val="2767173F"/>
    <w:rsid w:val="27A348D0"/>
    <w:rsid w:val="27F7751F"/>
    <w:rsid w:val="2EED2E72"/>
    <w:rsid w:val="37944D1F"/>
    <w:rsid w:val="3DA436AE"/>
    <w:rsid w:val="3F2934E0"/>
    <w:rsid w:val="3F6F1681"/>
    <w:rsid w:val="40A720B0"/>
    <w:rsid w:val="42E874D3"/>
    <w:rsid w:val="46E61AC8"/>
    <w:rsid w:val="497D02DB"/>
    <w:rsid w:val="49CA0BFE"/>
    <w:rsid w:val="4A6C027D"/>
    <w:rsid w:val="4C0A69B9"/>
    <w:rsid w:val="4C9A0766"/>
    <w:rsid w:val="57BC360A"/>
    <w:rsid w:val="5B4C79F4"/>
    <w:rsid w:val="5CEA421B"/>
    <w:rsid w:val="5F5A62FF"/>
    <w:rsid w:val="613E3F16"/>
    <w:rsid w:val="62C606EF"/>
    <w:rsid w:val="62FE77E7"/>
    <w:rsid w:val="69083562"/>
    <w:rsid w:val="69B9725B"/>
    <w:rsid w:val="6B602CE2"/>
    <w:rsid w:val="6C5938CE"/>
    <w:rsid w:val="6DDA0547"/>
    <w:rsid w:val="6DE40157"/>
    <w:rsid w:val="706E310B"/>
    <w:rsid w:val="731D68AE"/>
    <w:rsid w:val="76E5674B"/>
    <w:rsid w:val="770464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22"/>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8"/>
    <w:unhideWhenUsed/>
    <w:qFormat/>
    <w:uiPriority w:val="0"/>
    <w:pPr>
      <w:ind w:firstLine="420"/>
    </w:pPr>
    <w:rPr>
      <w:rFonts w:ascii="Calibri" w:hAnsi="Calibri" w:cs="Calibri" w:eastAsiaTheme="minorEastAsia"/>
      <w:szCs w:val="22"/>
    </w:rPr>
  </w:style>
  <w:style w:type="paragraph" w:styleId="5">
    <w:name w:val="annotation text"/>
    <w:basedOn w:val="1"/>
    <w:link w:val="23"/>
    <w:semiHidden/>
    <w:unhideWhenUsed/>
    <w:qFormat/>
    <w:uiPriority w:val="0"/>
    <w:pPr>
      <w:jc w:val="left"/>
    </w:pPr>
  </w:style>
  <w:style w:type="paragraph" w:styleId="6">
    <w:name w:val="Body Text"/>
    <w:basedOn w:val="1"/>
    <w:link w:val="25"/>
    <w:unhideWhenUsed/>
    <w:qFormat/>
    <w:uiPriority w:val="0"/>
    <w:pPr>
      <w:spacing w:after="120"/>
    </w:pPr>
    <w:rPr>
      <w:szCs w:val="20"/>
    </w:rPr>
  </w:style>
  <w:style w:type="paragraph" w:styleId="7">
    <w:name w:val="Body Text Indent"/>
    <w:basedOn w:val="1"/>
    <w:unhideWhenUsed/>
    <w:qFormat/>
    <w:uiPriority w:val="0"/>
    <w:pPr>
      <w:spacing w:after="120"/>
      <w:ind w:left="420" w:leftChars="200"/>
    </w:pPr>
  </w:style>
  <w:style w:type="paragraph" w:styleId="8">
    <w:name w:val="toc 5"/>
    <w:basedOn w:val="1"/>
    <w:next w:val="1"/>
    <w:semiHidden/>
    <w:unhideWhenUsed/>
    <w:qFormat/>
    <w:uiPriority w:val="39"/>
    <w:pPr>
      <w:ind w:left="1680" w:leftChars="800"/>
    </w:pPr>
  </w:style>
  <w:style w:type="paragraph" w:styleId="9">
    <w:name w:val="Plain Text"/>
    <w:basedOn w:val="1"/>
    <w:link w:val="26"/>
    <w:unhideWhenUsed/>
    <w:qFormat/>
    <w:uiPriority w:val="0"/>
    <w:rPr>
      <w:rFonts w:ascii="宋体" w:hAnsi="Courier New"/>
      <w:szCs w:val="20"/>
    </w:rPr>
  </w:style>
  <w:style w:type="paragraph" w:styleId="10">
    <w:name w:val="Balloon Text"/>
    <w:basedOn w:val="1"/>
    <w:link w:val="27"/>
    <w:semiHidden/>
    <w:unhideWhenUsed/>
    <w:qFormat/>
    <w:uiPriority w:val="99"/>
    <w:rPr>
      <w:sz w:val="18"/>
      <w:szCs w:val="18"/>
    </w:rPr>
  </w:style>
  <w:style w:type="paragraph" w:styleId="11">
    <w:name w:val="footer"/>
    <w:basedOn w:val="1"/>
    <w:link w:val="20"/>
    <w:unhideWhenUsed/>
    <w:qFormat/>
    <w:uiPriority w:val="99"/>
    <w:pPr>
      <w:tabs>
        <w:tab w:val="center" w:pos="4153"/>
        <w:tab w:val="right" w:pos="8306"/>
      </w:tabs>
      <w:snapToGrid w:val="0"/>
      <w:jc w:val="left"/>
    </w:pPr>
    <w:rPr>
      <w:sz w:val="18"/>
      <w:szCs w:val="18"/>
    </w:rPr>
  </w:style>
  <w:style w:type="paragraph" w:styleId="12">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paragraph" w:styleId="14">
    <w:name w:val="annotation subject"/>
    <w:basedOn w:val="5"/>
    <w:next w:val="5"/>
    <w:link w:val="24"/>
    <w:semiHidden/>
    <w:unhideWhenUsed/>
    <w:qFormat/>
    <w:uiPriority w:val="99"/>
    <w:rPr>
      <w:b/>
      <w:bCs/>
    </w:rPr>
  </w:style>
  <w:style w:type="character" w:styleId="17">
    <w:name w:val="Strong"/>
    <w:basedOn w:val="16"/>
    <w:qFormat/>
    <w:uiPriority w:val="22"/>
    <w:rPr>
      <w:b/>
      <w:bCs/>
    </w:rPr>
  </w:style>
  <w:style w:type="character" w:styleId="18">
    <w:name w:val="annotation reference"/>
    <w:basedOn w:val="16"/>
    <w:semiHidden/>
    <w:unhideWhenUsed/>
    <w:qFormat/>
    <w:uiPriority w:val="99"/>
    <w:rPr>
      <w:sz w:val="21"/>
      <w:szCs w:val="21"/>
    </w:rPr>
  </w:style>
  <w:style w:type="character" w:customStyle="1" w:styleId="19">
    <w:name w:val="页眉 Char"/>
    <w:basedOn w:val="16"/>
    <w:link w:val="12"/>
    <w:qFormat/>
    <w:uiPriority w:val="0"/>
    <w:rPr>
      <w:sz w:val="18"/>
      <w:szCs w:val="18"/>
    </w:rPr>
  </w:style>
  <w:style w:type="character" w:customStyle="1" w:styleId="20">
    <w:name w:val="页脚 Char"/>
    <w:basedOn w:val="16"/>
    <w:link w:val="11"/>
    <w:qFormat/>
    <w:uiPriority w:val="99"/>
    <w:rPr>
      <w:sz w:val="18"/>
      <w:szCs w:val="18"/>
    </w:rPr>
  </w:style>
  <w:style w:type="character" w:customStyle="1" w:styleId="21">
    <w:name w:val="标题 1 Char"/>
    <w:basedOn w:val="16"/>
    <w:link w:val="2"/>
    <w:qFormat/>
    <w:uiPriority w:val="9"/>
    <w:rPr>
      <w:rFonts w:ascii="Times New Roman" w:hAnsi="Times New Roman" w:eastAsia="黑体" w:cs="Times New Roman"/>
      <w:b/>
      <w:bCs/>
      <w:kern w:val="44"/>
      <w:sz w:val="44"/>
      <w:szCs w:val="44"/>
      <w:lang w:val="zh-CN"/>
    </w:rPr>
  </w:style>
  <w:style w:type="character" w:customStyle="1" w:styleId="22">
    <w:name w:val="标题 2 Char"/>
    <w:basedOn w:val="16"/>
    <w:link w:val="3"/>
    <w:semiHidden/>
    <w:qFormat/>
    <w:uiPriority w:val="9"/>
    <w:rPr>
      <w:rFonts w:ascii="Arial" w:hAnsi="Arial" w:eastAsia="黑体" w:cs="Times New Roman"/>
      <w:b/>
      <w:bCs/>
      <w:sz w:val="30"/>
      <w:szCs w:val="32"/>
      <w:lang w:val="zh-CN"/>
    </w:rPr>
  </w:style>
  <w:style w:type="character" w:customStyle="1" w:styleId="23">
    <w:name w:val="批注文字 Char"/>
    <w:basedOn w:val="16"/>
    <w:link w:val="5"/>
    <w:semiHidden/>
    <w:qFormat/>
    <w:uiPriority w:val="99"/>
    <w:rPr>
      <w:rFonts w:ascii="Times New Roman" w:hAnsi="Times New Roman" w:eastAsia="宋体" w:cs="Times New Roman"/>
      <w:szCs w:val="24"/>
    </w:rPr>
  </w:style>
  <w:style w:type="character" w:customStyle="1" w:styleId="24">
    <w:name w:val="批注主题 Char"/>
    <w:basedOn w:val="23"/>
    <w:link w:val="14"/>
    <w:semiHidden/>
    <w:qFormat/>
    <w:uiPriority w:val="99"/>
    <w:rPr>
      <w:b/>
      <w:bCs/>
    </w:rPr>
  </w:style>
  <w:style w:type="character" w:customStyle="1" w:styleId="25">
    <w:name w:val="正文文本 Char"/>
    <w:basedOn w:val="16"/>
    <w:link w:val="6"/>
    <w:qFormat/>
    <w:uiPriority w:val="0"/>
    <w:rPr>
      <w:rFonts w:ascii="Times New Roman" w:hAnsi="Times New Roman" w:eastAsia="宋体" w:cs="Times New Roman"/>
      <w:szCs w:val="20"/>
    </w:rPr>
  </w:style>
  <w:style w:type="character" w:customStyle="1" w:styleId="26">
    <w:name w:val="纯文本 Char"/>
    <w:basedOn w:val="16"/>
    <w:link w:val="9"/>
    <w:qFormat/>
    <w:uiPriority w:val="0"/>
    <w:rPr>
      <w:rFonts w:ascii="宋体" w:hAnsi="Courier New" w:eastAsia="宋体" w:cs="Times New Roman"/>
      <w:szCs w:val="20"/>
    </w:rPr>
  </w:style>
  <w:style w:type="character" w:customStyle="1" w:styleId="27">
    <w:name w:val="批注框文本 Char"/>
    <w:basedOn w:val="16"/>
    <w:link w:val="10"/>
    <w:semiHidden/>
    <w:qFormat/>
    <w:uiPriority w:val="99"/>
    <w:rPr>
      <w:rFonts w:ascii="Times New Roman" w:hAnsi="Times New Roman" w:eastAsia="宋体" w:cs="Times New Roman"/>
      <w:sz w:val="18"/>
      <w:szCs w:val="18"/>
    </w:rPr>
  </w:style>
  <w:style w:type="character" w:customStyle="1" w:styleId="28">
    <w:name w:val="正文缩进 Char"/>
    <w:link w:val="4"/>
    <w:qFormat/>
    <w:locked/>
    <w:uiPriority w:val="0"/>
    <w:rPr>
      <w:rFonts w:ascii="Calibri" w:hAnsi="Calibri" w:cs="Calibri"/>
    </w:rPr>
  </w:style>
  <w:style w:type="paragraph" w:customStyle="1" w:styleId="29">
    <w:name w:val="样式3"/>
    <w:basedOn w:val="9"/>
    <w:qFormat/>
    <w:uiPriority w:val="0"/>
    <w:pPr>
      <w:spacing w:line="0" w:lineRule="atLeast"/>
      <w:outlineLvl w:val="0"/>
    </w:pPr>
    <w:rPr>
      <w:sz w:val="28"/>
    </w:rPr>
  </w:style>
  <w:style w:type="paragraph" w:customStyle="1" w:styleId="30">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31">
    <w:name w:val="p0"/>
    <w:basedOn w:val="1"/>
    <w:qFormat/>
    <w:uiPriority w:val="0"/>
    <w:pPr>
      <w:widowControl/>
    </w:pPr>
    <w:rPr>
      <w:kern w:val="0"/>
      <w:szCs w:val="21"/>
    </w:rPr>
  </w:style>
  <w:style w:type="character" w:customStyle="1" w:styleId="32">
    <w:name w:val="纯文本 Char1"/>
    <w:basedOn w:val="16"/>
    <w:semiHidden/>
    <w:qFormat/>
    <w:uiPriority w:val="99"/>
    <w:rPr>
      <w:rFonts w:hint="eastAsia" w:ascii="宋体" w:hAnsi="Courier New" w:eastAsia="宋体" w:cs="Courier New"/>
      <w:kern w:val="2"/>
      <w:sz w:val="21"/>
      <w:szCs w:val="21"/>
    </w:rPr>
  </w:style>
  <w:style w:type="character" w:customStyle="1" w:styleId="33">
    <w:name w:val="页眉 Char1"/>
    <w:basedOn w:val="16"/>
    <w:semiHidden/>
    <w:qFormat/>
    <w:uiPriority w:val="99"/>
    <w:rPr>
      <w:kern w:val="2"/>
      <w:sz w:val="18"/>
      <w:szCs w:val="18"/>
    </w:rPr>
  </w:style>
  <w:style w:type="character" w:customStyle="1" w:styleId="34">
    <w:name w:val="页脚 Char1"/>
    <w:basedOn w:val="16"/>
    <w:semiHidden/>
    <w:qFormat/>
    <w:uiPriority w:val="99"/>
    <w:rPr>
      <w:kern w:val="2"/>
      <w:sz w:val="18"/>
      <w:szCs w:val="18"/>
    </w:rPr>
  </w:style>
  <w:style w:type="character" w:customStyle="1" w:styleId="35">
    <w:name w:val="正文文本 Char1"/>
    <w:basedOn w:val="16"/>
    <w:semiHidden/>
    <w:qFormat/>
    <w:uiPriority w:val="99"/>
    <w:rPr>
      <w:kern w:val="2"/>
      <w:sz w:val="21"/>
      <w:szCs w:val="24"/>
    </w:rPr>
  </w:style>
  <w:style w:type="character" w:customStyle="1" w:styleId="36">
    <w:name w:val="批注文字 Char1"/>
    <w:semiHidden/>
    <w:qFormat/>
    <w:locked/>
    <w:uiPriority w:val="0"/>
    <w:rPr>
      <w:rFonts w:ascii="Calibri" w:hAnsi="Calibri" w:eastAsia="宋体" w:cs="Times New Roman"/>
    </w:rPr>
  </w:style>
  <w:style w:type="paragraph" w:customStyle="1" w:styleId="37">
    <w:name w:val="msonormal"/>
    <w:next w:val="8"/>
    <w:qFormat/>
    <w:uiPriority w:val="0"/>
    <w:pPr>
      <w:spacing w:before="100" w:beforeAutospacing="1" w:after="100" w:afterAutospacing="1"/>
    </w:pPr>
    <w:rPr>
      <w:rFonts w:ascii="宋体" w:hAnsi="Times New Roman" w:eastAsia="宋体" w:cs="宋体"/>
      <w:sz w:val="24"/>
      <w:szCs w:val="24"/>
      <w:lang w:val="en-US" w:eastAsia="zh-CN" w:bidi="ar-SA"/>
    </w:rPr>
  </w:style>
  <w:style w:type="character" w:customStyle="1" w:styleId="38">
    <w:name w:val="font41"/>
    <w:basedOn w:val="16"/>
    <w:qFormat/>
    <w:uiPriority w:val="0"/>
    <w:rPr>
      <w:rFonts w:hint="eastAsia" w:ascii="宋体" w:hAnsi="宋体" w:eastAsia="宋体" w:cs="宋体"/>
      <w:color w:val="000000"/>
      <w:sz w:val="20"/>
      <w:szCs w:val="20"/>
      <w:u w:val="none"/>
    </w:rPr>
  </w:style>
  <w:style w:type="character" w:customStyle="1" w:styleId="39">
    <w:name w:val="font31"/>
    <w:basedOn w:val="16"/>
    <w:qFormat/>
    <w:uiPriority w:val="0"/>
    <w:rPr>
      <w:rFonts w:hint="default" w:ascii="Times New Roman" w:hAnsi="Times New Roman" w:cs="Times New Roman"/>
      <w:color w:val="000000"/>
      <w:sz w:val="20"/>
      <w:szCs w:val="20"/>
      <w:u w:val="none"/>
    </w:rPr>
  </w:style>
  <w:style w:type="character" w:customStyle="1" w:styleId="40">
    <w:name w:val="font51"/>
    <w:basedOn w:val="16"/>
    <w:qFormat/>
    <w:uiPriority w:val="0"/>
    <w:rPr>
      <w:rFonts w:hint="eastAsia" w:ascii="宋体" w:hAnsi="宋体" w:eastAsia="宋体" w:cs="宋体"/>
      <w:b/>
      <w:bCs/>
      <w:color w:val="000000"/>
      <w:sz w:val="20"/>
      <w:szCs w:val="20"/>
      <w:u w:val="none"/>
    </w:rPr>
  </w:style>
  <w:style w:type="character" w:customStyle="1" w:styleId="41">
    <w:name w:val="font61"/>
    <w:basedOn w:val="16"/>
    <w:qFormat/>
    <w:uiPriority w:val="0"/>
    <w:rPr>
      <w:rFonts w:hint="default" w:ascii="Times New Roman" w:hAnsi="Times New Roman" w:cs="Times New Roman"/>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12256</Words>
  <Characters>13520</Characters>
  <Lines>119</Lines>
  <Paragraphs>33</Paragraphs>
  <TotalTime>7</TotalTime>
  <ScaleCrop>false</ScaleCrop>
  <LinksUpToDate>false</LinksUpToDate>
  <CharactersWithSpaces>14546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2021-04-01T01:20:00Z</dcterms:created>
  <dc:creator>谢聪林</dc:creator>
  <cp:lastModifiedBy>黄雅珊</cp:lastModifiedBy>
  <cp:lastPrinted>2022-10-18T08:10:00Z</cp:lastPrinted>
  <dcterms:modified xsi:type="dcterms:W3CDTF">2023-02-13T08:06:23Z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5FB3E4C250AC492C8B4B827E7D2CB989</vt:lpwstr>
  </property>
</Properties>
</file>