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0" w:lineRule="atLeast"/>
        <w:jc w:val="center"/>
        <w:outlineLvl w:val="0"/>
        <w:rPr>
          <w:rFonts w:hAnsi="宋体"/>
          <w:color w:val="000000"/>
        </w:rPr>
      </w:pPr>
    </w:p>
    <w:p>
      <w:pPr>
        <w:pStyle w:val="15"/>
        <w:jc w:val="center"/>
        <w:outlineLvl w:val="0"/>
        <w:rPr>
          <w:rFonts w:hAnsi="宋体"/>
          <w:color w:val="000000"/>
        </w:rPr>
      </w:pPr>
    </w:p>
    <w:p>
      <w:pPr>
        <w:pStyle w:val="15"/>
        <w:spacing w:line="0" w:lineRule="atLeast"/>
        <w:jc w:val="center"/>
        <w:outlineLvl w:val="0"/>
        <w:rPr>
          <w:rFonts w:hAnsi="宋体"/>
          <w:color w:val="000000"/>
        </w:rPr>
      </w:pPr>
    </w:p>
    <w:p>
      <w:pPr>
        <w:pStyle w:val="15"/>
        <w:spacing w:line="0" w:lineRule="atLeast"/>
        <w:jc w:val="center"/>
        <w:outlineLvl w:val="0"/>
        <w:rPr>
          <w:rFonts w:hAnsi="宋体"/>
          <w:color w:val="000000"/>
          <w:sz w:val="72"/>
        </w:rPr>
      </w:pPr>
    </w:p>
    <w:p>
      <w:pPr>
        <w:jc w:val="center"/>
        <w:rPr>
          <w:rFonts w:ascii="宋体" w:hAnsi="宋体"/>
          <w:color w:val="000000"/>
          <w:sz w:val="72"/>
        </w:rPr>
      </w:pPr>
    </w:p>
    <w:p>
      <w:pPr>
        <w:pStyle w:val="15"/>
        <w:spacing w:line="0" w:lineRule="atLeast"/>
        <w:jc w:val="center"/>
        <w:rPr>
          <w:rFonts w:hAnsi="宋体"/>
          <w:b/>
          <w:color w:val="000000"/>
          <w:sz w:val="84"/>
        </w:rPr>
      </w:pPr>
      <w:r>
        <w:rPr>
          <w:rFonts w:hint="eastAsia" w:hAnsi="宋体"/>
          <w:b/>
          <w:color w:val="000000"/>
          <w:sz w:val="84"/>
        </w:rPr>
        <w:t xml:space="preserve">谈  判  文 </w:t>
      </w:r>
      <w:r>
        <w:rPr>
          <w:rFonts w:hAnsi="宋体"/>
          <w:b/>
          <w:color w:val="000000"/>
          <w:sz w:val="84"/>
        </w:rPr>
        <w:t xml:space="preserve"> </w:t>
      </w:r>
      <w:r>
        <w:rPr>
          <w:rFonts w:hint="eastAsia" w:hAnsi="宋体"/>
          <w:b/>
          <w:color w:val="000000"/>
          <w:sz w:val="84"/>
        </w:rPr>
        <w:t>件</w:t>
      </w:r>
    </w:p>
    <w:p/>
    <w:p>
      <w:pPr>
        <w:pStyle w:val="15"/>
        <w:spacing w:line="0" w:lineRule="atLeast"/>
        <w:ind w:firstLine="720" w:firstLineChars="200"/>
        <w:rPr>
          <w:rFonts w:hAnsi="宋体"/>
          <w:color w:val="000000"/>
          <w:sz w:val="36"/>
        </w:rPr>
      </w:pPr>
    </w:p>
    <w:p>
      <w:pPr>
        <w:pStyle w:val="15"/>
        <w:spacing w:line="0" w:lineRule="atLeast"/>
        <w:jc w:val="center"/>
        <w:rPr>
          <w:rFonts w:hAnsi="宋体"/>
          <w:color w:val="000000"/>
        </w:rPr>
      </w:pPr>
    </w:p>
    <w:p>
      <w:pPr>
        <w:pStyle w:val="15"/>
        <w:spacing w:line="0" w:lineRule="atLeast"/>
        <w:jc w:val="left"/>
        <w:rPr>
          <w:rFonts w:hAnsi="宋体"/>
          <w:color w:val="000000"/>
          <w:sz w:val="28"/>
        </w:rPr>
      </w:pPr>
    </w:p>
    <w:p>
      <w:pPr>
        <w:pStyle w:val="15"/>
        <w:spacing w:line="0" w:lineRule="atLeast"/>
        <w:jc w:val="left"/>
        <w:rPr>
          <w:rFonts w:hAnsi="宋体"/>
          <w:color w:val="000000"/>
          <w:sz w:val="28"/>
        </w:rPr>
      </w:pPr>
    </w:p>
    <w:p>
      <w:pPr>
        <w:pStyle w:val="15"/>
        <w:spacing w:line="0" w:lineRule="atLeast"/>
        <w:jc w:val="left"/>
        <w:rPr>
          <w:rFonts w:hAnsi="宋体"/>
          <w:color w:val="000000"/>
          <w:sz w:val="28"/>
        </w:rPr>
      </w:pPr>
    </w:p>
    <w:p>
      <w:pPr>
        <w:pStyle w:val="15"/>
        <w:spacing w:line="500" w:lineRule="exact"/>
        <w:rPr>
          <w:rFonts w:hAnsi="宋体"/>
          <w:b/>
          <w:sz w:val="32"/>
          <w:u w:val="single"/>
        </w:rPr>
      </w:pPr>
      <w:r>
        <w:rPr>
          <w:rFonts w:hint="eastAsia" w:hAnsi="宋体"/>
          <w:b/>
          <w:color w:val="000000"/>
          <w:sz w:val="32"/>
        </w:rPr>
        <w:t xml:space="preserve">              </w:t>
      </w:r>
    </w:p>
    <w:p>
      <w:pPr>
        <w:pStyle w:val="13"/>
        <w:jc w:val="center"/>
        <w:rPr>
          <w:rFonts w:ascii="宋体" w:hAnsi="宋体"/>
          <w:b/>
          <w:bCs/>
          <w:spacing w:val="-8"/>
          <w:sz w:val="30"/>
          <w:szCs w:val="30"/>
        </w:rPr>
      </w:pPr>
      <w:r>
        <w:rPr>
          <w:rFonts w:hint="eastAsia" w:ascii="宋体" w:hAnsi="宋体"/>
          <w:b/>
          <w:bCs/>
          <w:spacing w:val="-8"/>
          <w:sz w:val="30"/>
          <w:szCs w:val="30"/>
        </w:rPr>
        <w:t>项目名称：</w:t>
      </w:r>
      <w:r>
        <w:rPr>
          <w:rFonts w:hint="eastAsia" w:ascii="宋体" w:hAnsi="宋体"/>
          <w:b/>
          <w:bCs/>
          <w:spacing w:val="-8"/>
          <w:sz w:val="30"/>
          <w:szCs w:val="30"/>
          <w:lang w:eastAsia="zh-CN"/>
        </w:rPr>
        <w:t>2022年惠安县东湖公园通信管道采购工程</w:t>
      </w:r>
    </w:p>
    <w:p>
      <w:pPr>
        <w:jc w:val="left"/>
        <w:rPr>
          <w:rFonts w:ascii="宋体" w:hAnsi="宋体"/>
          <w:kern w:val="0"/>
          <w:sz w:val="30"/>
          <w:szCs w:val="30"/>
        </w:rPr>
      </w:pPr>
      <w:r>
        <w:rPr>
          <w:rFonts w:hint="eastAsia" w:ascii="宋体" w:hAnsi="宋体"/>
          <w:kern w:val="0"/>
          <w:sz w:val="30"/>
          <w:szCs w:val="30"/>
        </w:rPr>
        <w:t xml:space="preserve">                  </w:t>
      </w:r>
    </w:p>
    <w:p>
      <w:pPr>
        <w:pStyle w:val="15"/>
        <w:spacing w:line="0" w:lineRule="atLeast"/>
        <w:jc w:val="center"/>
        <w:rPr>
          <w:b/>
          <w:sz w:val="28"/>
        </w:rPr>
      </w:pPr>
    </w:p>
    <w:p>
      <w:pPr>
        <w:pStyle w:val="15"/>
        <w:spacing w:line="0" w:lineRule="atLeast"/>
        <w:jc w:val="center"/>
        <w:rPr>
          <w:b/>
          <w:sz w:val="28"/>
        </w:rPr>
      </w:pPr>
    </w:p>
    <w:p>
      <w:pPr>
        <w:pStyle w:val="15"/>
        <w:spacing w:line="0" w:lineRule="atLeast"/>
        <w:jc w:val="center"/>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rPr>
          <w:b/>
          <w:sz w:val="28"/>
        </w:rPr>
      </w:pPr>
    </w:p>
    <w:p>
      <w:pPr>
        <w:pStyle w:val="15"/>
        <w:spacing w:line="0" w:lineRule="atLeast"/>
        <w:jc w:val="center"/>
        <w:rPr>
          <w:rFonts w:hAnsi="宋体"/>
          <w:b/>
          <w:spacing w:val="20"/>
          <w:sz w:val="32"/>
          <w:szCs w:val="32"/>
        </w:rPr>
      </w:pPr>
      <w:r>
        <w:rPr>
          <w:rFonts w:hint="eastAsia" w:hAnsi="宋体"/>
          <w:b/>
          <w:spacing w:val="20"/>
          <w:sz w:val="32"/>
          <w:szCs w:val="32"/>
        </w:rPr>
        <w:t>采购人：福建广电网络集团股份有限公司</w:t>
      </w:r>
      <w:r>
        <w:rPr>
          <w:rFonts w:hint="eastAsia" w:hAnsi="宋体"/>
          <w:b/>
          <w:color w:val="FF0000"/>
          <w:spacing w:val="20"/>
          <w:sz w:val="32"/>
          <w:szCs w:val="32"/>
        </w:rPr>
        <w:t>惠安分公司</w:t>
      </w:r>
    </w:p>
    <w:p>
      <w:pPr>
        <w:pStyle w:val="15"/>
        <w:spacing w:line="0" w:lineRule="atLeast"/>
        <w:rPr>
          <w:b/>
          <w:sz w:val="28"/>
        </w:rPr>
      </w:pPr>
    </w:p>
    <w:p>
      <w:pPr>
        <w:pStyle w:val="15"/>
        <w:spacing w:line="500" w:lineRule="exact"/>
        <w:jc w:val="center"/>
        <w:outlineLvl w:val="0"/>
        <w:rPr>
          <w:rFonts w:hAnsi="宋体"/>
          <w:b/>
          <w:sz w:val="24"/>
        </w:rPr>
      </w:pPr>
      <w:r>
        <w:rPr>
          <w:rFonts w:hint="eastAsia" w:hAnsi="宋体"/>
          <w:b/>
          <w:sz w:val="24"/>
        </w:rPr>
        <w:t>二零二</w:t>
      </w:r>
      <w:r>
        <w:rPr>
          <w:rFonts w:hint="eastAsia" w:hAnsi="宋体"/>
          <w:b/>
          <w:sz w:val="24"/>
          <w:lang w:val="en-US" w:eastAsia="zh-CN"/>
        </w:rPr>
        <w:t>三</w:t>
      </w:r>
      <w:r>
        <w:rPr>
          <w:rFonts w:hint="eastAsia" w:hAnsi="宋体"/>
          <w:b/>
          <w:sz w:val="24"/>
        </w:rPr>
        <w:t>年</w:t>
      </w:r>
      <w:r>
        <w:rPr>
          <w:rFonts w:hint="eastAsia" w:hAnsi="宋体"/>
          <w:b/>
          <w:sz w:val="24"/>
          <w:lang w:eastAsia="zh-CN"/>
        </w:rPr>
        <w:t>一</w:t>
      </w:r>
      <w:r>
        <w:rPr>
          <w:rFonts w:hint="eastAsia" w:hAnsi="宋体"/>
          <w:b/>
          <w:sz w:val="24"/>
        </w:rPr>
        <w:t>月</w:t>
      </w:r>
    </w:p>
    <w:p>
      <w:pPr>
        <w:pStyle w:val="15"/>
        <w:spacing w:line="500" w:lineRule="exact"/>
        <w:ind w:left="4498" w:hanging="4498" w:hangingChars="1400"/>
        <w:jc w:val="left"/>
        <w:rPr>
          <w:rFonts w:hAnsi="宋体"/>
          <w:b/>
          <w:color w:val="000000"/>
          <w:sz w:val="32"/>
          <w:szCs w:val="22"/>
        </w:rPr>
      </w:pPr>
    </w:p>
    <w:p>
      <w:pPr>
        <w:jc w:val="center"/>
        <w:rPr>
          <w:rFonts w:ascii="宋体" w:hAnsi="宋体"/>
          <w:color w:val="000000"/>
          <w:sz w:val="36"/>
        </w:rPr>
      </w:pPr>
      <w:r>
        <w:rPr>
          <w:rFonts w:hint="eastAsia" w:ascii="宋体" w:hAnsi="宋体"/>
          <w:color w:val="000000"/>
          <w:sz w:val="36"/>
        </w:rPr>
        <w:t>总</w:t>
      </w:r>
      <w:r>
        <w:rPr>
          <w:rFonts w:ascii="宋体" w:hAnsi="宋体"/>
          <w:color w:val="000000"/>
          <w:sz w:val="36"/>
        </w:rPr>
        <w:t xml:space="preserve">   </w:t>
      </w:r>
      <w:r>
        <w:rPr>
          <w:rFonts w:hint="eastAsia" w:ascii="宋体" w:hAnsi="宋体"/>
          <w:color w:val="000000"/>
          <w:sz w:val="36"/>
        </w:rPr>
        <w:t>目</w:t>
      </w:r>
      <w:r>
        <w:rPr>
          <w:rFonts w:ascii="宋体" w:hAnsi="宋体"/>
          <w:color w:val="000000"/>
          <w:sz w:val="36"/>
        </w:rPr>
        <w:t xml:space="preserve">   </w:t>
      </w:r>
      <w:r>
        <w:rPr>
          <w:rFonts w:hint="eastAsia" w:ascii="宋体" w:hAnsi="宋体"/>
          <w:color w:val="000000"/>
          <w:sz w:val="36"/>
        </w:rPr>
        <w:t>录</w:t>
      </w:r>
    </w:p>
    <w:p>
      <w:pPr>
        <w:pStyle w:val="11"/>
        <w:ind w:firstLine="0"/>
        <w:jc w:val="center"/>
        <w:rPr>
          <w:rFonts w:ascii="宋体" w:hAnsi="宋体"/>
          <w:color w:val="000000"/>
          <w:sz w:val="28"/>
        </w:rPr>
      </w:pPr>
    </w:p>
    <w:p>
      <w:pPr>
        <w:snapToGrid w:val="0"/>
        <w:spacing w:line="440" w:lineRule="exact"/>
        <w:jc w:val="left"/>
        <w:rPr>
          <w:rFonts w:ascii="宋体" w:hAnsi="宋体"/>
          <w:color w:val="000000"/>
          <w:sz w:val="24"/>
        </w:rPr>
      </w:pPr>
      <w:r>
        <w:rPr>
          <w:rFonts w:hint="eastAsia" w:ascii="宋体" w:hAnsi="宋体"/>
          <w:color w:val="000000"/>
          <w:sz w:val="24"/>
        </w:rPr>
        <w:t>一、 邀请函</w:t>
      </w:r>
      <w:r>
        <w:rPr>
          <w:rFonts w:ascii="宋体" w:hAnsi="宋体"/>
          <w:color w:val="000000"/>
          <w:sz w:val="24"/>
        </w:rPr>
        <w:t xml:space="preserve"> </w:t>
      </w:r>
      <w:r>
        <w:rPr>
          <w:rFonts w:hint="eastAsia" w:ascii="宋体" w:hAnsi="宋体"/>
          <w:color w:val="000000"/>
          <w:sz w:val="24"/>
        </w:rPr>
        <w:t>………………………………………………………………（3）</w:t>
      </w:r>
    </w:p>
    <w:p>
      <w:pPr>
        <w:snapToGrid w:val="0"/>
        <w:spacing w:line="440" w:lineRule="exact"/>
        <w:rPr>
          <w:rFonts w:ascii="宋体" w:hAnsi="宋体"/>
          <w:color w:val="000000"/>
          <w:sz w:val="24"/>
        </w:rPr>
      </w:pPr>
      <w:r>
        <w:rPr>
          <w:rFonts w:hint="eastAsia" w:ascii="宋体" w:hAnsi="宋体"/>
          <w:color w:val="000000"/>
          <w:sz w:val="24"/>
        </w:rPr>
        <w:t>二、 谈判须知</w:t>
      </w:r>
      <w:r>
        <w:rPr>
          <w:rFonts w:ascii="宋体" w:hAnsi="宋体"/>
          <w:color w:val="000000"/>
          <w:sz w:val="24"/>
        </w:rPr>
        <w:t xml:space="preserve"> </w:t>
      </w:r>
      <w:r>
        <w:rPr>
          <w:rFonts w:hint="eastAsia" w:ascii="宋体" w:hAnsi="宋体"/>
          <w:color w:val="000000"/>
          <w:sz w:val="24"/>
        </w:rPr>
        <w:t>……………………………………………………………（5）</w:t>
      </w:r>
    </w:p>
    <w:p>
      <w:pPr>
        <w:snapToGrid w:val="0"/>
        <w:spacing w:line="440" w:lineRule="exact"/>
        <w:jc w:val="left"/>
        <w:rPr>
          <w:rFonts w:ascii="宋体" w:hAnsi="宋体"/>
          <w:color w:val="000000"/>
          <w:sz w:val="24"/>
        </w:rPr>
      </w:pPr>
      <w:r>
        <w:rPr>
          <w:rFonts w:hint="eastAsia" w:ascii="宋体" w:hAnsi="宋体"/>
          <w:color w:val="000000"/>
          <w:sz w:val="24"/>
        </w:rPr>
        <w:t>三、 采购内容及要求…………………………………………………… （10）</w:t>
      </w:r>
    </w:p>
    <w:p>
      <w:pPr>
        <w:snapToGrid w:val="0"/>
        <w:spacing w:line="440" w:lineRule="exact"/>
        <w:jc w:val="left"/>
        <w:rPr>
          <w:rFonts w:ascii="宋体" w:hAnsi="宋体"/>
          <w:color w:val="000000"/>
          <w:sz w:val="24"/>
          <w:szCs w:val="24"/>
        </w:rPr>
      </w:pPr>
      <w:r>
        <w:rPr>
          <w:rFonts w:hint="eastAsia" w:ascii="宋体" w:hAnsi="宋体"/>
          <w:color w:val="000000"/>
          <w:sz w:val="24"/>
          <w:szCs w:val="24"/>
        </w:rPr>
        <w:t>四、 合同主要条款</w:t>
      </w:r>
      <w:r>
        <w:rPr>
          <w:rFonts w:ascii="宋体" w:hAnsi="宋体"/>
          <w:color w:val="000000"/>
          <w:sz w:val="24"/>
          <w:szCs w:val="24"/>
        </w:rPr>
        <w:t xml:space="preserve"> </w:t>
      </w:r>
      <w:r>
        <w:rPr>
          <w:rFonts w:hint="eastAsia" w:ascii="宋体" w:hAnsi="宋体"/>
          <w:color w:val="000000"/>
          <w:sz w:val="24"/>
          <w:szCs w:val="24"/>
        </w:rPr>
        <w:t>………………………………………………………（12）</w:t>
      </w:r>
    </w:p>
    <w:p>
      <w:pPr>
        <w:snapToGrid w:val="0"/>
        <w:spacing w:line="440" w:lineRule="exact"/>
        <w:jc w:val="left"/>
        <w:rPr>
          <w:rFonts w:ascii="宋体" w:hAnsi="宋体"/>
          <w:color w:val="000000"/>
          <w:sz w:val="24"/>
        </w:rPr>
      </w:pPr>
      <w:r>
        <w:rPr>
          <w:rFonts w:hint="eastAsia" w:ascii="宋体" w:hAnsi="宋体"/>
          <w:color w:val="000000"/>
          <w:sz w:val="24"/>
        </w:rPr>
        <w:t>五、 附件——报价文件格式</w:t>
      </w:r>
      <w:r>
        <w:rPr>
          <w:rFonts w:ascii="宋体" w:hAnsi="宋体"/>
          <w:color w:val="000000"/>
          <w:sz w:val="24"/>
        </w:rPr>
        <w:t xml:space="preserve"> </w:t>
      </w:r>
      <w:r>
        <w:rPr>
          <w:rFonts w:hint="eastAsia" w:ascii="宋体" w:hAnsi="宋体"/>
          <w:color w:val="000000"/>
          <w:sz w:val="24"/>
        </w:rPr>
        <w:t>……………………………………………（17）</w:t>
      </w:r>
    </w:p>
    <w:p>
      <w:pPr>
        <w:snapToGrid w:val="0"/>
        <w:spacing w:line="440" w:lineRule="exact"/>
        <w:rPr>
          <w:rFonts w:ascii="宋体" w:hAnsi="宋体"/>
          <w:color w:val="000000"/>
          <w:sz w:val="32"/>
        </w:rPr>
      </w:pPr>
    </w:p>
    <w:p>
      <w:pPr>
        <w:snapToGrid w:val="0"/>
        <w:spacing w:line="400" w:lineRule="atLeast"/>
        <w:rPr>
          <w:rFonts w:ascii="宋体" w:hAnsi="宋体"/>
          <w:color w:val="000000"/>
          <w:sz w:val="32"/>
        </w:rPr>
      </w:pPr>
    </w:p>
    <w:p>
      <w:pPr>
        <w:snapToGrid w:val="0"/>
        <w:spacing w:line="400" w:lineRule="atLeast"/>
        <w:rPr>
          <w:rFonts w:ascii="宋体" w:hAnsi="宋体"/>
          <w:color w:val="000000"/>
          <w:sz w:val="32"/>
        </w:rPr>
      </w:pPr>
    </w:p>
    <w:p>
      <w:pPr>
        <w:snapToGrid w:val="0"/>
        <w:spacing w:line="400" w:lineRule="atLeast"/>
        <w:rPr>
          <w:rFonts w:ascii="宋体" w:hAnsi="宋体"/>
          <w:color w:val="000000"/>
          <w:sz w:val="32"/>
        </w:rPr>
      </w:pPr>
    </w:p>
    <w:p>
      <w:pPr>
        <w:jc w:val="center"/>
        <w:rPr>
          <w:rFonts w:ascii="宋体" w:hAnsi="宋体"/>
          <w:color w:val="000000"/>
          <w:sz w:val="36"/>
        </w:rPr>
      </w:pPr>
      <w:r>
        <w:rPr>
          <w:rFonts w:ascii="宋体" w:hAnsi="宋体"/>
          <w:color w:val="000000"/>
          <w:sz w:val="36"/>
        </w:rPr>
        <w:br w:type="page"/>
      </w:r>
      <w:r>
        <w:rPr>
          <w:rFonts w:hint="eastAsia" w:ascii="宋体" w:hAnsi="宋体"/>
          <w:color w:val="000000"/>
          <w:sz w:val="36"/>
        </w:rPr>
        <w:t>一、邀请函</w:t>
      </w:r>
    </w:p>
    <w:p>
      <w:pPr>
        <w:pStyle w:val="15"/>
        <w:spacing w:line="440" w:lineRule="exact"/>
        <w:rPr>
          <w:rFonts w:hAnsi="宋体"/>
          <w:color w:val="000000"/>
          <w:sz w:val="24"/>
        </w:rPr>
      </w:pPr>
    </w:p>
    <w:p>
      <w:pPr>
        <w:pStyle w:val="15"/>
        <w:spacing w:line="440" w:lineRule="exact"/>
        <w:jc w:val="left"/>
        <w:rPr>
          <w:rFonts w:hAnsi="宋体"/>
          <w:color w:val="000000"/>
          <w:sz w:val="24"/>
          <w:u w:val="single"/>
        </w:rPr>
      </w:pPr>
      <w:r>
        <w:rPr>
          <w:rFonts w:hAnsi="宋体"/>
          <w:color w:val="000000"/>
          <w:sz w:val="24"/>
        </w:rPr>
        <w:t xml:space="preserve">     </w:t>
      </w:r>
      <w:r>
        <w:rPr>
          <w:rFonts w:hint="eastAsia" w:hAnsi="宋体"/>
          <w:sz w:val="24"/>
          <w:szCs w:val="24"/>
        </w:rPr>
        <w:t>福建广电网络集团股份有限公司泉州分公司</w:t>
      </w:r>
      <w:r>
        <w:rPr>
          <w:rFonts w:hint="eastAsia"/>
          <w:color w:val="FF0000"/>
          <w:sz w:val="24"/>
          <w:szCs w:val="24"/>
        </w:rPr>
        <w:t>受</w:t>
      </w:r>
      <w:r>
        <w:rPr>
          <w:rFonts w:hint="eastAsia"/>
          <w:color w:val="FF0000"/>
          <w:sz w:val="24"/>
          <w:szCs w:val="24"/>
          <w:u w:val="single"/>
        </w:rPr>
        <w:t>惠安</w:t>
      </w:r>
      <w:r>
        <w:rPr>
          <w:rFonts w:hint="eastAsia"/>
          <w:color w:val="FF0000"/>
          <w:sz w:val="24"/>
          <w:szCs w:val="24"/>
        </w:rPr>
        <w:t>分公司委托</w:t>
      </w:r>
      <w:r>
        <w:rPr>
          <w:rFonts w:hint="eastAsia" w:hAnsi="宋体"/>
          <w:color w:val="000000"/>
          <w:sz w:val="24"/>
        </w:rPr>
        <w:t>，对本</w:t>
      </w:r>
      <w:r>
        <w:rPr>
          <w:rFonts w:hint="eastAsia" w:hAnsi="宋体"/>
          <w:color w:val="000000"/>
          <w:sz w:val="24"/>
          <w:szCs w:val="22"/>
        </w:rPr>
        <w:t>管道采购项目的</w:t>
      </w:r>
      <w:r>
        <w:rPr>
          <w:rFonts w:hint="eastAsia" w:hAnsi="宋体"/>
          <w:color w:val="000000"/>
          <w:sz w:val="24"/>
        </w:rPr>
        <w:t>下述内容及服务进行单一来源谈判采购，现邀请国内合格的供应商参加谈判。</w:t>
      </w:r>
    </w:p>
    <w:p>
      <w:pPr>
        <w:spacing w:line="400" w:lineRule="exact"/>
        <w:ind w:firstLine="480" w:firstLineChars="200"/>
        <w:rPr>
          <w:rFonts w:ascii="宋体" w:hAnsi="宋体"/>
          <w:sz w:val="24"/>
        </w:rPr>
      </w:pPr>
      <w:r>
        <w:rPr>
          <w:rFonts w:hint="eastAsia" w:ascii="宋体" w:hAnsi="宋体"/>
          <w:sz w:val="24"/>
        </w:rPr>
        <w:t xml:space="preserve">1.谈判内容：详见谈判文件第三部分“谈判内容及要求” </w:t>
      </w:r>
    </w:p>
    <w:p>
      <w:pPr>
        <w:spacing w:line="400" w:lineRule="exact"/>
        <w:ind w:firstLine="480" w:firstLineChars="200"/>
        <w:rPr>
          <w:rFonts w:ascii="宋体" w:hAnsi="宋体"/>
          <w:sz w:val="24"/>
        </w:rPr>
      </w:pPr>
      <w:r>
        <w:rPr>
          <w:rFonts w:hint="eastAsia" w:ascii="宋体" w:hAnsi="宋体"/>
          <w:sz w:val="24"/>
        </w:rPr>
        <w:t>2.交货期要求：</w:t>
      </w:r>
      <w:r>
        <w:rPr>
          <w:rFonts w:hint="eastAsia"/>
          <w:sz w:val="24"/>
        </w:rPr>
        <w:t>详见</w:t>
      </w:r>
      <w:r>
        <w:rPr>
          <w:rFonts w:hint="eastAsia" w:ascii="宋体" w:hAnsi="宋体"/>
          <w:sz w:val="24"/>
        </w:rPr>
        <w:t>谈判</w:t>
      </w:r>
      <w:r>
        <w:rPr>
          <w:rFonts w:hint="eastAsia"/>
          <w:sz w:val="24"/>
        </w:rPr>
        <w:t>内容一览表</w:t>
      </w:r>
    </w:p>
    <w:p>
      <w:pPr>
        <w:spacing w:line="440" w:lineRule="exact"/>
        <w:ind w:firstLine="480" w:firstLineChars="200"/>
        <w:rPr>
          <w:rFonts w:ascii="宋体" w:hAnsi="宋体"/>
          <w:sz w:val="24"/>
        </w:rPr>
      </w:pPr>
      <w:r>
        <w:rPr>
          <w:rFonts w:hint="eastAsia" w:ascii="宋体" w:hAnsi="宋体"/>
          <w:sz w:val="24"/>
        </w:rPr>
        <w:t>3.报价人</w:t>
      </w:r>
      <w:r>
        <w:rPr>
          <w:rFonts w:hint="eastAsia" w:ascii="宋体" w:hAnsi="宋体"/>
          <w:spacing w:val="-8"/>
          <w:sz w:val="24"/>
          <w:szCs w:val="22"/>
        </w:rPr>
        <w:t>应在</w:t>
      </w:r>
      <w:r>
        <w:rPr>
          <w:rFonts w:hint="eastAsia" w:ascii="宋体" w:hAnsi="宋体"/>
          <w:sz w:val="24"/>
        </w:rPr>
        <w:t>202</w:t>
      </w:r>
      <w:r>
        <w:rPr>
          <w:rFonts w:hint="eastAsia" w:ascii="宋体" w:hAnsi="宋体"/>
          <w:sz w:val="24"/>
          <w:lang w:val="en-US" w:eastAsia="zh-CN"/>
        </w:rPr>
        <w:t>3</w:t>
      </w:r>
      <w:r>
        <w:rPr>
          <w:rFonts w:hint="eastAsia" w:ascii="宋体" w:hAnsi="宋体"/>
          <w:sz w:val="24"/>
        </w:rPr>
        <w:t>年</w:t>
      </w:r>
      <w:r>
        <w:rPr>
          <w:rFonts w:hint="eastAsia" w:ascii="宋体" w:hAnsi="宋体"/>
          <w:sz w:val="24"/>
          <w:lang w:val="en-US" w:eastAsia="zh-CN"/>
        </w:rPr>
        <w:t>2</w:t>
      </w:r>
      <w:r>
        <w:rPr>
          <w:rFonts w:hint="eastAsia" w:ascii="宋体" w:hAnsi="宋体" w:cs="宋体"/>
          <w:color w:val="FF0000"/>
          <w:sz w:val="24"/>
        </w:rPr>
        <w:t>月</w:t>
      </w:r>
      <w:r>
        <w:rPr>
          <w:rFonts w:hint="eastAsia" w:ascii="宋体" w:hAnsi="宋体" w:cs="宋体"/>
          <w:color w:val="FF0000"/>
          <w:sz w:val="24"/>
          <w:lang w:val="en-US" w:eastAsia="zh-CN"/>
        </w:rPr>
        <w:t>10</w:t>
      </w:r>
      <w:r>
        <w:rPr>
          <w:rFonts w:hint="eastAsia" w:ascii="宋体" w:hAnsi="宋体" w:cs="宋体"/>
          <w:color w:val="FF0000"/>
          <w:sz w:val="24"/>
        </w:rPr>
        <w:t>日</w:t>
      </w:r>
      <w:r>
        <w:rPr>
          <w:rFonts w:hint="eastAsia" w:ascii="宋体" w:hAnsi="宋体" w:cs="宋体"/>
          <w:sz w:val="24"/>
        </w:rPr>
        <w:t>上午</w:t>
      </w:r>
      <w:del w:id="0" w:author="WPS_1669864991" w:date="2023-02-02T16:51:44Z">
        <w:r>
          <w:rPr>
            <w:rFonts w:hint="default" w:ascii="宋体" w:hAnsi="宋体" w:cs="宋体"/>
            <w:sz w:val="24"/>
            <w:lang w:val="en-US"/>
          </w:rPr>
          <w:delText>10</w:delText>
        </w:r>
      </w:del>
      <w:ins w:id="1" w:author="WPS_1669864991" w:date="2023-02-02T16:51:44Z">
        <w:r>
          <w:rPr>
            <w:rFonts w:hint="eastAsia" w:ascii="宋体" w:hAnsi="宋体" w:cs="宋体"/>
            <w:sz w:val="24"/>
            <w:lang w:val="en-US" w:eastAsia="zh-CN"/>
          </w:rPr>
          <w:t>9</w:t>
        </w:r>
      </w:ins>
      <w:r>
        <w:rPr>
          <w:rFonts w:hint="eastAsia" w:ascii="宋体" w:hAnsi="宋体" w:cs="宋体"/>
          <w:sz w:val="24"/>
        </w:rPr>
        <w:t>：</w:t>
      </w:r>
      <w:del w:id="2" w:author="WPS_1669864991" w:date="2023-02-02T16:51:48Z">
        <w:r>
          <w:rPr>
            <w:rFonts w:hint="default" w:ascii="宋体" w:hAnsi="宋体" w:cs="宋体"/>
            <w:sz w:val="24"/>
            <w:lang w:val="en-US"/>
          </w:rPr>
          <w:delText>0</w:delText>
        </w:r>
      </w:del>
      <w:ins w:id="3" w:author="WPS_1669864991" w:date="2023-02-02T16:51:48Z">
        <w:r>
          <w:rPr>
            <w:rFonts w:hint="eastAsia" w:ascii="宋体" w:hAnsi="宋体" w:cs="宋体"/>
            <w:sz w:val="24"/>
            <w:lang w:val="en-US" w:eastAsia="zh-CN"/>
          </w:rPr>
          <w:t>3</w:t>
        </w:r>
      </w:ins>
      <w:r>
        <w:rPr>
          <w:rFonts w:hint="eastAsia" w:ascii="宋体" w:hAnsi="宋体" w:cs="宋体"/>
          <w:sz w:val="24"/>
        </w:rPr>
        <w:t>0</w:t>
      </w:r>
      <w:r>
        <w:rPr>
          <w:rFonts w:hint="eastAsia" w:ascii="宋体" w:hAnsi="宋体"/>
          <w:sz w:val="24"/>
        </w:rPr>
        <w:t>（北京时间）之前，把公司企业法人营业执照（副本）复印件、</w:t>
      </w:r>
      <w:r>
        <w:rPr>
          <w:rFonts w:hint="eastAsia" w:ascii="宋体" w:hAnsi="宋体" w:cs="Arial"/>
          <w:color w:val="000000"/>
          <w:sz w:val="24"/>
        </w:rPr>
        <w:t>相关证明材料</w:t>
      </w:r>
      <w:r>
        <w:rPr>
          <w:rFonts w:hint="eastAsia" w:ascii="宋体" w:hAnsi="宋体"/>
          <w:sz w:val="24"/>
        </w:rPr>
        <w:t>及</w:t>
      </w:r>
      <w:r>
        <w:rPr>
          <w:rFonts w:hint="eastAsia" w:ascii="宋体" w:hAnsi="宋体"/>
          <w:spacing w:val="-8"/>
          <w:sz w:val="24"/>
          <w:szCs w:val="22"/>
        </w:rPr>
        <w:t>首次报价文件</w:t>
      </w:r>
      <w:r>
        <w:rPr>
          <w:rFonts w:hint="eastAsia" w:ascii="宋体" w:hAnsi="宋体"/>
          <w:sz w:val="24"/>
        </w:rPr>
        <w:t>密封加盖公章送达我公司207室，封面标注项目。逾期收到或不符合规定的报价文件恕不接受。</w:t>
      </w:r>
    </w:p>
    <w:p>
      <w:pPr>
        <w:spacing w:line="440" w:lineRule="exact"/>
        <w:ind w:firstLine="480"/>
        <w:rPr>
          <w:rFonts w:ascii="宋体" w:hAnsi="宋体"/>
          <w:sz w:val="24"/>
        </w:rPr>
      </w:pPr>
      <w:r>
        <w:rPr>
          <w:rFonts w:hint="eastAsia" w:ascii="宋体" w:hAnsi="宋体"/>
          <w:sz w:val="24"/>
        </w:rPr>
        <w:t>4.谈判时间、地点：202</w:t>
      </w:r>
      <w:r>
        <w:rPr>
          <w:rFonts w:hint="eastAsia" w:ascii="宋体" w:hAnsi="宋体"/>
          <w:sz w:val="24"/>
          <w:lang w:val="en-US" w:eastAsia="zh-CN"/>
        </w:rPr>
        <w:t>3</w:t>
      </w:r>
      <w:r>
        <w:rPr>
          <w:rFonts w:hint="eastAsia" w:ascii="宋体" w:hAnsi="宋体"/>
          <w:sz w:val="24"/>
        </w:rPr>
        <w:t>年</w:t>
      </w:r>
      <w:r>
        <w:rPr>
          <w:rFonts w:hint="eastAsia" w:ascii="宋体" w:hAnsi="宋体"/>
          <w:sz w:val="24"/>
          <w:lang w:val="en-US" w:eastAsia="zh-CN"/>
        </w:rPr>
        <w:t>2</w:t>
      </w:r>
      <w:r>
        <w:rPr>
          <w:rFonts w:hint="eastAsia" w:ascii="宋体" w:hAnsi="宋体" w:cs="宋体"/>
          <w:color w:val="FF0000"/>
          <w:sz w:val="24"/>
        </w:rPr>
        <w:t>月</w:t>
      </w:r>
      <w:r>
        <w:rPr>
          <w:rFonts w:hint="eastAsia" w:ascii="宋体" w:hAnsi="宋体" w:cs="宋体"/>
          <w:color w:val="FF0000"/>
          <w:sz w:val="24"/>
          <w:lang w:val="en-US" w:eastAsia="zh-CN"/>
        </w:rPr>
        <w:t>10</w:t>
      </w:r>
      <w:r>
        <w:rPr>
          <w:rFonts w:hint="eastAsia" w:ascii="宋体" w:hAnsi="宋体" w:cs="宋体"/>
          <w:color w:val="FF0000"/>
          <w:sz w:val="24"/>
        </w:rPr>
        <w:t>日</w:t>
      </w:r>
      <w:ins w:id="4" w:author="WPS_1669864991" w:date="2023-02-02T16:52:00Z">
        <w:r>
          <w:rPr>
            <w:rFonts w:hint="eastAsia" w:ascii="宋体" w:hAnsi="宋体" w:cs="宋体"/>
            <w:sz w:val="24"/>
          </w:rPr>
          <w:t>上午</w:t>
        </w:r>
      </w:ins>
      <w:ins w:id="5" w:author="WPS_1669864991" w:date="2023-02-02T16:52:00Z">
        <w:r>
          <w:rPr>
            <w:rFonts w:hint="eastAsia" w:ascii="宋体" w:hAnsi="宋体" w:cs="宋体"/>
            <w:sz w:val="24"/>
            <w:lang w:val="en-US" w:eastAsia="zh-CN"/>
          </w:rPr>
          <w:t>9</w:t>
        </w:r>
      </w:ins>
      <w:ins w:id="6" w:author="WPS_1669864991" w:date="2023-02-02T16:52:00Z">
        <w:r>
          <w:rPr>
            <w:rFonts w:hint="eastAsia" w:ascii="宋体" w:hAnsi="宋体" w:cs="宋体"/>
            <w:sz w:val="24"/>
          </w:rPr>
          <w:t>：</w:t>
        </w:r>
      </w:ins>
      <w:ins w:id="7" w:author="WPS_1669864991" w:date="2023-02-02T16:52:00Z">
        <w:r>
          <w:rPr>
            <w:rFonts w:hint="eastAsia" w:ascii="宋体" w:hAnsi="宋体" w:cs="宋体"/>
            <w:sz w:val="24"/>
            <w:lang w:val="en-US" w:eastAsia="zh-CN"/>
          </w:rPr>
          <w:t>3</w:t>
        </w:r>
      </w:ins>
      <w:ins w:id="8" w:author="WPS_1669864991" w:date="2023-02-02T16:52:00Z">
        <w:r>
          <w:rPr>
            <w:rFonts w:hint="eastAsia" w:ascii="宋体" w:hAnsi="宋体" w:cs="宋体"/>
            <w:sz w:val="24"/>
          </w:rPr>
          <w:t>0</w:t>
        </w:r>
      </w:ins>
      <w:del w:id="9" w:author="WPS_1669864991" w:date="2023-02-02T16:52:00Z">
        <w:r>
          <w:rPr>
            <w:rFonts w:hint="eastAsia" w:ascii="宋体" w:hAnsi="宋体" w:cs="宋体"/>
            <w:sz w:val="24"/>
          </w:rPr>
          <w:delText>上午10：00</w:delText>
        </w:r>
      </w:del>
      <w:r>
        <w:rPr>
          <w:rFonts w:hint="eastAsia" w:ascii="宋体" w:hAnsi="宋体"/>
          <w:sz w:val="24"/>
        </w:rPr>
        <w:t>（北京时间）在</w:t>
      </w:r>
      <w:r>
        <w:rPr>
          <w:rFonts w:ascii="宋体" w:hAnsi="宋体"/>
          <w:sz w:val="24"/>
        </w:rPr>
        <w:t>泉州市丰泽区安吉</w:t>
      </w:r>
      <w:r>
        <w:rPr>
          <w:rFonts w:hint="eastAsia" w:hAnsi="宋体"/>
          <w:sz w:val="24"/>
        </w:rPr>
        <w:t>南</w:t>
      </w:r>
      <w:r>
        <w:rPr>
          <w:rFonts w:ascii="宋体" w:hAnsi="宋体"/>
          <w:sz w:val="24"/>
        </w:rPr>
        <w:t>路</w:t>
      </w:r>
      <w:r>
        <w:rPr>
          <w:rFonts w:hint="eastAsia" w:hAnsi="宋体"/>
          <w:sz w:val="24"/>
        </w:rPr>
        <w:t>555号</w:t>
      </w:r>
      <w:r>
        <w:rPr>
          <w:rFonts w:hint="eastAsia" w:ascii="宋体" w:hAnsi="宋体"/>
          <w:sz w:val="24"/>
        </w:rPr>
        <w:t>福建广电网络集团泉州分公司207室。</w:t>
      </w:r>
    </w:p>
    <w:p>
      <w:pPr>
        <w:spacing w:line="440" w:lineRule="exact"/>
        <w:ind w:firstLine="480"/>
        <w:rPr>
          <w:rFonts w:ascii="宋体" w:hAnsi="宋体"/>
          <w:sz w:val="24"/>
        </w:rPr>
      </w:pPr>
      <w:r>
        <w:rPr>
          <w:rFonts w:hint="eastAsia" w:ascii="宋体" w:hAnsi="宋体"/>
          <w:kern w:val="0"/>
          <w:sz w:val="24"/>
          <w:szCs w:val="24"/>
        </w:rPr>
        <w:t>5、凡对本次谈判提出疑问，请在截标</w:t>
      </w:r>
      <w:r>
        <w:rPr>
          <w:rFonts w:hint="eastAsia" w:ascii="宋体" w:hAnsi="宋体"/>
          <w:kern w:val="0"/>
          <w:sz w:val="24"/>
          <w:szCs w:val="22"/>
        </w:rPr>
        <w:t>前3天以书面形式与福建广电网络泉州分公司联系。</w:t>
      </w:r>
    </w:p>
    <w:p>
      <w:pPr>
        <w:spacing w:line="440" w:lineRule="exact"/>
        <w:ind w:firstLine="480" w:firstLineChars="200"/>
        <w:rPr>
          <w:rFonts w:ascii="宋体" w:hAnsi="宋体"/>
          <w:sz w:val="24"/>
        </w:rPr>
      </w:pPr>
    </w:p>
    <w:p>
      <w:pPr>
        <w:spacing w:line="440" w:lineRule="exact"/>
        <w:ind w:firstLine="600" w:firstLineChars="249"/>
        <w:rPr>
          <w:rFonts w:ascii="宋体" w:hAnsi="宋体" w:cs="仿宋_GB2312"/>
          <w:bCs/>
          <w:sz w:val="24"/>
        </w:rPr>
      </w:pPr>
      <w:r>
        <w:rPr>
          <w:rFonts w:hint="eastAsia" w:ascii="宋体" w:hAnsi="宋体" w:cs="仿宋_GB2312"/>
          <w:b/>
          <w:bCs/>
          <w:sz w:val="24"/>
        </w:rPr>
        <w:t>联系方式：福建广电网络集团股份有限公泉州分公司</w:t>
      </w:r>
    </w:p>
    <w:p>
      <w:pPr>
        <w:pStyle w:val="15"/>
        <w:spacing w:line="440" w:lineRule="exact"/>
        <w:ind w:firstLine="480" w:firstLineChars="200"/>
        <w:jc w:val="left"/>
        <w:rPr>
          <w:rFonts w:hAnsi="宋体"/>
          <w:sz w:val="24"/>
        </w:rPr>
      </w:pPr>
      <w:r>
        <w:rPr>
          <w:rFonts w:hint="eastAsia" w:hAnsi="宋体"/>
          <w:sz w:val="24"/>
        </w:rPr>
        <w:t>地址：</w:t>
      </w:r>
      <w:r>
        <w:rPr>
          <w:rFonts w:hAnsi="宋体"/>
          <w:sz w:val="24"/>
        </w:rPr>
        <w:t>泉州市丰泽区安吉</w:t>
      </w:r>
      <w:r>
        <w:rPr>
          <w:rFonts w:hint="eastAsia" w:hAnsi="宋体"/>
          <w:sz w:val="24"/>
        </w:rPr>
        <w:t>南</w:t>
      </w:r>
      <w:r>
        <w:rPr>
          <w:rFonts w:hAnsi="宋体"/>
          <w:sz w:val="24"/>
        </w:rPr>
        <w:t>路</w:t>
      </w:r>
      <w:r>
        <w:rPr>
          <w:rFonts w:hint="eastAsia" w:hAnsi="宋体"/>
          <w:sz w:val="24"/>
        </w:rPr>
        <w:t>555号</w:t>
      </w:r>
      <w:r>
        <w:rPr>
          <w:rFonts w:hint="eastAsia" w:hAnsi="宋体" w:cs="宋体"/>
          <w:sz w:val="24"/>
        </w:rPr>
        <w:t>泉州分公司</w:t>
      </w:r>
      <w:r>
        <w:rPr>
          <w:rFonts w:hint="eastAsia" w:hAnsi="宋体"/>
          <w:sz w:val="24"/>
        </w:rPr>
        <w:t>207室</w:t>
      </w:r>
    </w:p>
    <w:p>
      <w:pPr>
        <w:pStyle w:val="15"/>
        <w:spacing w:line="440" w:lineRule="exact"/>
        <w:ind w:firstLine="480" w:firstLineChars="200"/>
        <w:jc w:val="left"/>
        <w:rPr>
          <w:rFonts w:hAnsi="宋体"/>
          <w:sz w:val="24"/>
        </w:rPr>
      </w:pPr>
      <w:r>
        <w:rPr>
          <w:rFonts w:hint="eastAsia" w:hAnsi="宋体"/>
          <w:sz w:val="24"/>
        </w:rPr>
        <w:t>联系人：谢先生</w:t>
      </w:r>
    </w:p>
    <w:p>
      <w:pPr>
        <w:pStyle w:val="15"/>
        <w:spacing w:line="440" w:lineRule="exact"/>
        <w:ind w:firstLine="480" w:firstLineChars="200"/>
        <w:jc w:val="left"/>
        <w:rPr>
          <w:rFonts w:hAnsi="宋体"/>
          <w:sz w:val="24"/>
        </w:rPr>
      </w:pPr>
      <w:r>
        <w:rPr>
          <w:rFonts w:hint="eastAsia" w:hAnsi="宋体"/>
          <w:sz w:val="24"/>
        </w:rPr>
        <w:t>联系电话：0595-22256055。</w:t>
      </w:r>
    </w:p>
    <w:p>
      <w:pPr>
        <w:pStyle w:val="15"/>
        <w:spacing w:line="440" w:lineRule="exact"/>
        <w:ind w:firstLine="480" w:firstLineChars="200"/>
        <w:jc w:val="left"/>
        <w:rPr>
          <w:rFonts w:hAnsi="宋体"/>
          <w:sz w:val="24"/>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pStyle w:val="37"/>
        <w:spacing w:line="400" w:lineRule="exact"/>
        <w:ind w:firstLine="422"/>
        <w:rPr>
          <w:rFonts w:ascii="宋体" w:hAnsi="宋体" w:eastAsia="宋体" w:cs="宋体"/>
          <w:b/>
          <w:bCs/>
        </w:rPr>
      </w:pPr>
    </w:p>
    <w:p>
      <w:pPr>
        <w:spacing w:line="440" w:lineRule="exact"/>
        <w:rPr>
          <w:rFonts w:ascii="宋体" w:hAnsi="宋体"/>
          <w:color w:val="000000"/>
          <w:sz w:val="30"/>
        </w:rPr>
      </w:pPr>
      <w:r>
        <w:rPr>
          <w:rStyle w:val="27"/>
          <w:rFonts w:hint="eastAsia" w:ascii="宋体" w:hAnsi="宋体" w:cs="宋体"/>
        </w:rPr>
        <w:t xml:space="preserve"> </w:t>
      </w:r>
      <w:r>
        <w:rPr>
          <w:rFonts w:hint="eastAsia" w:ascii="宋体" w:hAnsi="宋体" w:cs="宋体"/>
          <w:bCs/>
          <w:sz w:val="24"/>
          <w:szCs w:val="22"/>
        </w:rPr>
        <w:t xml:space="preserve">   </w:t>
      </w:r>
      <w:r>
        <w:rPr>
          <w:rFonts w:ascii="宋体" w:hAnsi="宋体"/>
          <w:color w:val="000000"/>
          <w:sz w:val="30"/>
        </w:rPr>
        <w:t xml:space="preserve">附：                </w:t>
      </w:r>
      <w:r>
        <w:rPr>
          <w:rFonts w:hint="eastAsia" w:ascii="宋体" w:hAnsi="宋体"/>
          <w:color w:val="000000"/>
          <w:sz w:val="30"/>
        </w:rPr>
        <w:t xml:space="preserve"> </w:t>
      </w:r>
      <w:r>
        <w:rPr>
          <w:rFonts w:ascii="宋体" w:hAnsi="宋体"/>
          <w:color w:val="000000"/>
          <w:sz w:val="30"/>
        </w:rPr>
        <w:t>采购内容一览表</w:t>
      </w:r>
    </w:p>
    <w:p>
      <w:pPr>
        <w:pStyle w:val="15"/>
        <w:spacing w:line="420" w:lineRule="exact"/>
        <w:ind w:left="-298" w:leftChars="-142"/>
        <w:rPr>
          <w:rFonts w:hAnsi="宋体"/>
          <w:color w:val="000000"/>
          <w:szCs w:val="24"/>
        </w:rPr>
      </w:pPr>
    </w:p>
    <w:p>
      <w:pPr>
        <w:pStyle w:val="15"/>
        <w:spacing w:line="420" w:lineRule="exact"/>
        <w:ind w:left="-298" w:leftChars="-142" w:firstLine="210" w:firstLineChars="100"/>
        <w:rPr>
          <w:rFonts w:ascii="Times New Roman" w:hAnsi="宋体"/>
          <w:color w:val="000000"/>
          <w:szCs w:val="21"/>
        </w:rPr>
      </w:pPr>
      <w:r>
        <w:rPr>
          <w:rFonts w:hint="eastAsia" w:ascii="Times New Roman" w:hAnsi="宋体"/>
          <w:color w:val="000000"/>
          <w:szCs w:val="21"/>
        </w:rPr>
        <w:t>项目名称：202</w:t>
      </w:r>
      <w:r>
        <w:rPr>
          <w:rFonts w:hint="eastAsia" w:ascii="Times New Roman" w:hAnsi="宋体"/>
          <w:color w:val="000000"/>
          <w:szCs w:val="21"/>
          <w:lang w:val="en-US" w:eastAsia="zh-CN"/>
        </w:rPr>
        <w:t>2</w:t>
      </w:r>
      <w:r>
        <w:rPr>
          <w:rFonts w:hint="eastAsia" w:ascii="Times New Roman" w:hAnsi="宋体"/>
          <w:color w:val="000000"/>
          <w:szCs w:val="21"/>
        </w:rPr>
        <w:t>年惠安东岭镇区管道工程（一）采购</w:t>
      </w:r>
    </w:p>
    <w:p>
      <w:pPr>
        <w:pStyle w:val="15"/>
        <w:spacing w:line="420" w:lineRule="exact"/>
        <w:ind w:left="-298" w:leftChars="-142" w:firstLine="198" w:firstLineChars="100"/>
        <w:rPr>
          <w:rFonts w:hAnsi="宋体"/>
          <w:color w:val="000000"/>
          <w:spacing w:val="-6"/>
          <w:szCs w:val="21"/>
        </w:rPr>
      </w:pPr>
    </w:p>
    <w:tbl>
      <w:tblPr>
        <w:tblStyle w:val="21"/>
        <w:tblW w:w="9047" w:type="dxa"/>
        <w:tblInd w:w="-2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268"/>
        <w:gridCol w:w="1276"/>
        <w:gridCol w:w="850"/>
        <w:gridCol w:w="1503"/>
        <w:gridCol w:w="2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blHeader/>
        </w:trPr>
        <w:tc>
          <w:tcPr>
            <w:tcW w:w="684" w:type="dxa"/>
            <w:vAlign w:val="center"/>
          </w:tcPr>
          <w:p>
            <w:pPr>
              <w:spacing w:line="340" w:lineRule="exact"/>
              <w:jc w:val="center"/>
              <w:rPr>
                <w:rFonts w:ascii="宋体" w:hAnsi="宋体"/>
                <w:color w:val="000000"/>
              </w:rPr>
            </w:pPr>
            <w:r>
              <w:rPr>
                <w:rFonts w:ascii="宋体" w:hAnsi="宋体"/>
                <w:color w:val="000000"/>
              </w:rPr>
              <w:t>合同包</w:t>
            </w:r>
          </w:p>
        </w:tc>
        <w:tc>
          <w:tcPr>
            <w:tcW w:w="2268" w:type="dxa"/>
            <w:vAlign w:val="center"/>
          </w:tcPr>
          <w:p>
            <w:pPr>
              <w:spacing w:line="340" w:lineRule="exact"/>
              <w:jc w:val="center"/>
              <w:rPr>
                <w:rFonts w:ascii="宋体" w:hAnsi="宋体"/>
                <w:color w:val="000000"/>
              </w:rPr>
            </w:pPr>
            <w:r>
              <w:rPr>
                <w:rFonts w:hint="eastAsia" w:ascii="宋体" w:hAnsi="宋体"/>
                <w:color w:val="000000"/>
              </w:rPr>
              <w:t>内容名称</w:t>
            </w:r>
          </w:p>
        </w:tc>
        <w:tc>
          <w:tcPr>
            <w:tcW w:w="1276" w:type="dxa"/>
            <w:vAlign w:val="center"/>
          </w:tcPr>
          <w:p>
            <w:pPr>
              <w:spacing w:line="340" w:lineRule="exact"/>
              <w:jc w:val="center"/>
              <w:rPr>
                <w:rFonts w:ascii="宋体" w:hAnsi="宋体"/>
                <w:color w:val="000000"/>
              </w:rPr>
            </w:pPr>
            <w:r>
              <w:rPr>
                <w:rFonts w:hint="eastAsia" w:ascii="宋体" w:hAnsi="宋体"/>
                <w:color w:val="000000"/>
              </w:rPr>
              <w:t>主要内容及要求</w:t>
            </w:r>
          </w:p>
        </w:tc>
        <w:tc>
          <w:tcPr>
            <w:tcW w:w="850" w:type="dxa"/>
            <w:vAlign w:val="center"/>
          </w:tcPr>
          <w:p>
            <w:pPr>
              <w:spacing w:line="340" w:lineRule="exact"/>
              <w:jc w:val="center"/>
              <w:rPr>
                <w:rFonts w:ascii="宋体" w:hAnsi="宋体"/>
                <w:color w:val="000000"/>
              </w:rPr>
            </w:pPr>
            <w:r>
              <w:rPr>
                <w:rFonts w:ascii="宋体" w:hAnsi="宋体"/>
                <w:color w:val="000000"/>
              </w:rPr>
              <w:t>数量</w:t>
            </w:r>
          </w:p>
        </w:tc>
        <w:tc>
          <w:tcPr>
            <w:tcW w:w="1503" w:type="dxa"/>
            <w:vAlign w:val="center"/>
          </w:tcPr>
          <w:p>
            <w:pPr>
              <w:spacing w:line="340" w:lineRule="exact"/>
              <w:jc w:val="center"/>
              <w:rPr>
                <w:rFonts w:ascii="宋体" w:hAnsi="宋体"/>
                <w:color w:val="000000"/>
                <w:highlight w:val="yellow"/>
              </w:rPr>
            </w:pPr>
            <w:r>
              <w:rPr>
                <w:rFonts w:hint="eastAsia" w:ascii="宋体" w:hAnsi="宋体"/>
                <w:color w:val="000000"/>
              </w:rPr>
              <w:t>交货期</w:t>
            </w:r>
          </w:p>
        </w:tc>
        <w:tc>
          <w:tcPr>
            <w:tcW w:w="2466" w:type="dxa"/>
            <w:vAlign w:val="center"/>
          </w:tcPr>
          <w:p>
            <w:pPr>
              <w:spacing w:line="340" w:lineRule="exact"/>
              <w:jc w:val="center"/>
              <w:rPr>
                <w:rFonts w:ascii="宋体" w:hAnsi="宋体"/>
                <w:color w:val="000000"/>
              </w:rPr>
            </w:pPr>
            <w:r>
              <w:rPr>
                <w:rFonts w:hint="eastAsia" w:ascii="宋体" w:hAnsi="宋体"/>
                <w:color w:val="000000"/>
              </w:rPr>
              <w:t>保修期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4" w:hRule="atLeast"/>
          <w:tblHeader/>
        </w:trPr>
        <w:tc>
          <w:tcPr>
            <w:tcW w:w="684" w:type="dxa"/>
            <w:vAlign w:val="center"/>
          </w:tcPr>
          <w:p>
            <w:pPr>
              <w:spacing w:line="340" w:lineRule="exact"/>
              <w:jc w:val="center"/>
              <w:rPr>
                <w:rFonts w:ascii="宋体" w:hAnsi="宋体"/>
                <w:color w:val="000000"/>
              </w:rPr>
            </w:pPr>
            <w:r>
              <w:rPr>
                <w:rFonts w:hint="eastAsia" w:ascii="宋体" w:hAnsi="宋体"/>
                <w:color w:val="000000"/>
              </w:rPr>
              <w:t>1</w:t>
            </w:r>
          </w:p>
        </w:tc>
        <w:tc>
          <w:tcPr>
            <w:tcW w:w="2268" w:type="dxa"/>
            <w:vAlign w:val="center"/>
          </w:tcPr>
          <w:p>
            <w:pPr>
              <w:spacing w:line="340" w:lineRule="exact"/>
              <w:jc w:val="center"/>
              <w:rPr>
                <w:rFonts w:ascii="宋体" w:hAnsi="宋体"/>
                <w:color w:val="000000"/>
              </w:rPr>
            </w:pPr>
            <w:r>
              <w:rPr>
                <w:rFonts w:hint="eastAsia" w:hAnsi="宋体"/>
                <w:color w:val="000000"/>
                <w:szCs w:val="21"/>
                <w:lang w:eastAsia="zh-CN"/>
              </w:rPr>
              <w:t>2022年惠安县东湖公园通信管道采购工程</w:t>
            </w:r>
          </w:p>
        </w:tc>
        <w:tc>
          <w:tcPr>
            <w:tcW w:w="1276" w:type="dxa"/>
            <w:vAlign w:val="center"/>
          </w:tcPr>
          <w:p>
            <w:pPr>
              <w:spacing w:line="340" w:lineRule="exact"/>
              <w:jc w:val="center"/>
              <w:rPr>
                <w:rFonts w:ascii="宋体" w:hAnsi="宋体"/>
                <w:color w:val="000000"/>
              </w:rPr>
            </w:pPr>
            <w:r>
              <w:rPr>
                <w:rFonts w:hint="eastAsia" w:hAnsi="宋体"/>
                <w:color w:val="000000"/>
                <w:spacing w:val="-6"/>
                <w:szCs w:val="21"/>
              </w:rPr>
              <w:t>详见谈判文件“三、采购内容及要求”</w:t>
            </w:r>
          </w:p>
        </w:tc>
        <w:tc>
          <w:tcPr>
            <w:tcW w:w="850" w:type="dxa"/>
            <w:vAlign w:val="center"/>
          </w:tcPr>
          <w:p>
            <w:pPr>
              <w:widowControl/>
              <w:spacing w:line="340" w:lineRule="exact"/>
              <w:jc w:val="center"/>
              <w:rPr>
                <w:rFonts w:ascii="宋体" w:hAnsi="宋体"/>
                <w:color w:val="000000"/>
              </w:rPr>
            </w:pPr>
            <w:r>
              <w:rPr>
                <w:rFonts w:hint="eastAsia" w:ascii="宋体" w:hAnsi="宋体"/>
                <w:color w:val="000000"/>
              </w:rPr>
              <w:t>1项</w:t>
            </w:r>
          </w:p>
        </w:tc>
        <w:tc>
          <w:tcPr>
            <w:tcW w:w="1503" w:type="dxa"/>
            <w:vAlign w:val="center"/>
          </w:tcPr>
          <w:p>
            <w:pPr>
              <w:spacing w:line="340" w:lineRule="exact"/>
              <w:jc w:val="center"/>
              <w:rPr>
                <w:rFonts w:ascii="宋体" w:hAnsi="宋体"/>
                <w:color w:val="000000"/>
                <w:highlight w:val="yellow"/>
              </w:rPr>
            </w:pPr>
            <w:r>
              <w:rPr>
                <w:rFonts w:hint="eastAsia" w:ascii="宋体" w:hAnsi="宋体"/>
                <w:color w:val="000000"/>
              </w:rPr>
              <w:t>签订合同后10天内完成</w:t>
            </w:r>
          </w:p>
        </w:tc>
        <w:tc>
          <w:tcPr>
            <w:tcW w:w="2466" w:type="dxa"/>
            <w:vAlign w:val="center"/>
          </w:tcPr>
          <w:p>
            <w:pPr>
              <w:spacing w:line="340" w:lineRule="exact"/>
              <w:jc w:val="center"/>
              <w:rPr>
                <w:rFonts w:ascii="宋体" w:hAnsi="宋体"/>
                <w:color w:val="000000"/>
              </w:rPr>
            </w:pPr>
            <w:r>
              <w:rPr>
                <w:rFonts w:hint="eastAsia" w:ascii="宋体" w:hAnsi="宋体" w:cs="楷体"/>
                <w:color w:val="000000"/>
                <w:kern w:val="0"/>
                <w:sz w:val="24"/>
              </w:rPr>
              <w:t>终验合格之日起</w:t>
            </w:r>
            <w:r>
              <w:rPr>
                <w:rFonts w:ascii="宋体" w:hAnsi="宋体" w:cs="楷体"/>
                <w:color w:val="000000"/>
                <w:kern w:val="0"/>
                <w:sz w:val="24"/>
              </w:rPr>
              <w:t>12个月</w:t>
            </w:r>
          </w:p>
        </w:tc>
      </w:tr>
    </w:tbl>
    <w:p>
      <w:pPr>
        <w:spacing w:line="420" w:lineRule="exact"/>
        <w:ind w:firstLine="420" w:firstLineChars="200"/>
        <w:rPr>
          <w:rFonts w:ascii="宋体" w:hAnsi="宋体"/>
          <w:color w:val="000000"/>
        </w:rPr>
      </w:pPr>
      <w:r>
        <w:rPr>
          <w:rFonts w:hint="eastAsia" w:ascii="宋体" w:hAnsi="宋体"/>
          <w:color w:val="000000"/>
        </w:rPr>
        <w:t>注：本项目按合同包进行授标，报价人应对上述合同包中的货物和服务进行完整报价（税率3%），不得仅对合同包中的部分货物或服务进行报价,否则其报价将被拒绝。</w:t>
      </w:r>
    </w:p>
    <w:p>
      <w:pPr>
        <w:pStyle w:val="15"/>
        <w:spacing w:line="420" w:lineRule="exact"/>
        <w:jc w:val="left"/>
        <w:rPr>
          <w:rFonts w:hAnsi="宋体"/>
          <w:color w:val="000000"/>
          <w:sz w:val="28"/>
        </w:rPr>
        <w:sectPr>
          <w:headerReference r:id="rId3" w:type="default"/>
          <w:footerReference r:id="rId4" w:type="default"/>
          <w:pgSz w:w="11906" w:h="16838"/>
          <w:pgMar w:top="1440" w:right="1588" w:bottom="1440" w:left="1588" w:header="851" w:footer="992" w:gutter="0"/>
          <w:cols w:space="720" w:num="1"/>
          <w:docGrid w:type="lines" w:linePitch="312" w:charSpace="0"/>
        </w:sectPr>
      </w:pPr>
    </w:p>
    <w:p>
      <w:pPr>
        <w:jc w:val="center"/>
        <w:rPr>
          <w:rFonts w:ascii="宋体" w:hAnsi="宋体"/>
          <w:color w:val="000000"/>
          <w:sz w:val="36"/>
        </w:rPr>
      </w:pPr>
      <w:r>
        <w:rPr>
          <w:rFonts w:hint="eastAsia" w:ascii="宋体" w:hAnsi="宋体"/>
          <w:color w:val="000000"/>
          <w:sz w:val="36"/>
        </w:rPr>
        <w:t>二、谈判须知</w:t>
      </w:r>
    </w:p>
    <w:p>
      <w:pPr>
        <w:spacing w:line="440" w:lineRule="exact"/>
        <w:jc w:val="center"/>
        <w:rPr>
          <w:rFonts w:ascii="宋体" w:hAnsi="宋体"/>
          <w:color w:val="000000"/>
          <w:sz w:val="24"/>
        </w:rPr>
      </w:pPr>
      <w:r>
        <w:rPr>
          <w:rFonts w:hint="eastAsia" w:ascii="宋体" w:hAnsi="宋体"/>
          <w:color w:val="000000"/>
          <w:sz w:val="28"/>
        </w:rPr>
        <w:t xml:space="preserve">   </w:t>
      </w:r>
      <w:r>
        <w:rPr>
          <w:rFonts w:hint="eastAsia" w:ascii="宋体" w:hAnsi="宋体"/>
          <w:color w:val="000000"/>
          <w:sz w:val="32"/>
        </w:rPr>
        <w:t>谈判须知前附表</w:t>
      </w:r>
    </w:p>
    <w:p>
      <w:pPr>
        <w:spacing w:line="440" w:lineRule="exact"/>
        <w:rPr>
          <w:rFonts w:ascii="宋体" w:hAnsi="宋体"/>
          <w:color w:val="000000"/>
          <w:sz w:val="24"/>
        </w:rPr>
      </w:pPr>
      <w:r>
        <w:rPr>
          <w:rFonts w:hint="eastAsia" w:ascii="宋体" w:hAnsi="宋体"/>
          <w:color w:val="000000"/>
          <w:sz w:val="24"/>
        </w:rPr>
        <w:t>谈判须知前附表是对谈判须知的补充，二者如有矛盾，以前附表为准</w:t>
      </w:r>
    </w:p>
    <w:tbl>
      <w:tblPr>
        <w:tblStyle w:val="21"/>
        <w:tblW w:w="914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Pr>
          <w:p>
            <w:pPr>
              <w:spacing w:line="440" w:lineRule="exact"/>
              <w:jc w:val="center"/>
              <w:rPr>
                <w:rFonts w:ascii="宋体" w:hAnsi="宋体"/>
                <w:color w:val="auto"/>
                <w:sz w:val="24"/>
                <w:rPrChange w:id="10" w:author="WPS_1669864991" w:date="2023-02-02T16:52:15Z">
                  <w:rPr>
                    <w:rFonts w:ascii="宋体" w:hAnsi="宋体"/>
                    <w:color w:val="000000"/>
                    <w:sz w:val="24"/>
                  </w:rPr>
                </w:rPrChange>
              </w:rPr>
            </w:pPr>
            <w:bookmarkStart w:id="22" w:name="_GoBack"/>
            <w:r>
              <w:rPr>
                <w:rFonts w:hint="eastAsia" w:ascii="宋体" w:hAnsi="宋体"/>
                <w:color w:val="auto"/>
                <w:sz w:val="24"/>
                <w:rPrChange w:id="11" w:author="WPS_1669864991" w:date="2023-02-02T16:52:15Z">
                  <w:rPr>
                    <w:rFonts w:hint="eastAsia" w:ascii="宋体" w:hAnsi="宋体"/>
                    <w:color w:val="000000"/>
                    <w:sz w:val="24"/>
                  </w:rPr>
                </w:rPrChange>
              </w:rPr>
              <w:t>项号</w:t>
            </w:r>
          </w:p>
        </w:tc>
        <w:tc>
          <w:tcPr>
            <w:tcW w:w="8249" w:type="dxa"/>
          </w:tcPr>
          <w:p>
            <w:pPr>
              <w:spacing w:line="440" w:lineRule="exact"/>
              <w:rPr>
                <w:rFonts w:ascii="宋体" w:hAnsi="宋体"/>
                <w:color w:val="auto"/>
                <w:sz w:val="24"/>
                <w:rPrChange w:id="12" w:author="WPS_1669864991" w:date="2023-02-02T16:52:15Z">
                  <w:rPr>
                    <w:rFonts w:ascii="宋体" w:hAnsi="宋体"/>
                    <w:color w:val="000000"/>
                    <w:sz w:val="24"/>
                  </w:rPr>
                </w:rPrChange>
              </w:rPr>
            </w:pPr>
            <w:r>
              <w:rPr>
                <w:rFonts w:ascii="宋体" w:hAnsi="宋体"/>
                <w:color w:val="auto"/>
                <w:sz w:val="24"/>
                <w:rPrChange w:id="13" w:author="WPS_1669864991" w:date="2023-02-02T16:52:15Z">
                  <w:rPr>
                    <w:rFonts w:ascii="宋体" w:hAnsi="宋体"/>
                    <w:color w:val="000000"/>
                    <w:sz w:val="24"/>
                  </w:rPr>
                </w:rPrChange>
              </w:rPr>
              <w:t xml:space="preserve">          </w:t>
            </w:r>
            <w:r>
              <w:rPr>
                <w:rFonts w:hint="eastAsia" w:ascii="宋体" w:hAnsi="宋体"/>
                <w:color w:val="auto"/>
                <w:sz w:val="24"/>
                <w:rPrChange w:id="14" w:author="WPS_1669864991" w:date="2023-02-02T16:52:15Z">
                  <w:rPr>
                    <w:rFonts w:hint="eastAsia" w:ascii="宋体" w:hAnsi="宋体"/>
                    <w:color w:val="000000"/>
                    <w:sz w:val="24"/>
                  </w:rPr>
                </w:rPrChange>
              </w:rPr>
              <w:t>编</w:t>
            </w:r>
            <w:r>
              <w:rPr>
                <w:rFonts w:ascii="宋体" w:hAnsi="宋体"/>
                <w:color w:val="auto"/>
                <w:sz w:val="24"/>
                <w:rPrChange w:id="15" w:author="WPS_1669864991" w:date="2023-02-02T16:52:15Z">
                  <w:rPr>
                    <w:rFonts w:ascii="宋体" w:hAnsi="宋体"/>
                    <w:color w:val="000000"/>
                    <w:sz w:val="24"/>
                  </w:rPr>
                </w:rPrChange>
              </w:rPr>
              <w:t xml:space="preserve">   </w:t>
            </w:r>
            <w:r>
              <w:rPr>
                <w:rFonts w:hint="eastAsia" w:ascii="宋体" w:hAnsi="宋体"/>
                <w:color w:val="auto"/>
                <w:sz w:val="24"/>
                <w:rPrChange w:id="16" w:author="WPS_1669864991" w:date="2023-02-02T16:52:15Z">
                  <w:rPr>
                    <w:rFonts w:hint="eastAsia" w:ascii="宋体" w:hAnsi="宋体"/>
                    <w:color w:val="000000"/>
                    <w:sz w:val="24"/>
                  </w:rPr>
                </w:rPrChange>
              </w:rPr>
              <w:t>列</w:t>
            </w:r>
            <w:r>
              <w:rPr>
                <w:rFonts w:ascii="宋体" w:hAnsi="宋体"/>
                <w:color w:val="auto"/>
                <w:sz w:val="24"/>
                <w:rPrChange w:id="17" w:author="WPS_1669864991" w:date="2023-02-02T16:52:15Z">
                  <w:rPr>
                    <w:rFonts w:ascii="宋体" w:hAnsi="宋体"/>
                    <w:color w:val="000000"/>
                    <w:sz w:val="24"/>
                  </w:rPr>
                </w:rPrChange>
              </w:rPr>
              <w:t xml:space="preserve">   </w:t>
            </w:r>
            <w:r>
              <w:rPr>
                <w:rFonts w:hint="eastAsia" w:ascii="宋体" w:hAnsi="宋体"/>
                <w:color w:val="auto"/>
                <w:sz w:val="24"/>
                <w:rPrChange w:id="18" w:author="WPS_1669864991" w:date="2023-02-02T16:52:15Z">
                  <w:rPr>
                    <w:rFonts w:hint="eastAsia" w:ascii="宋体" w:hAnsi="宋体"/>
                    <w:color w:val="000000"/>
                    <w:sz w:val="24"/>
                  </w:rPr>
                </w:rPrChange>
              </w:rPr>
              <w:t>内</w:t>
            </w:r>
            <w:r>
              <w:rPr>
                <w:rFonts w:ascii="宋体" w:hAnsi="宋体"/>
                <w:color w:val="auto"/>
                <w:sz w:val="24"/>
                <w:rPrChange w:id="19" w:author="WPS_1669864991" w:date="2023-02-02T16:52:15Z">
                  <w:rPr>
                    <w:rFonts w:ascii="宋体" w:hAnsi="宋体"/>
                    <w:color w:val="000000"/>
                    <w:sz w:val="24"/>
                  </w:rPr>
                </w:rPrChange>
              </w:rPr>
              <w:t xml:space="preserve">    </w:t>
            </w:r>
            <w:r>
              <w:rPr>
                <w:rFonts w:hint="eastAsia" w:ascii="宋体" w:hAnsi="宋体"/>
                <w:color w:val="auto"/>
                <w:sz w:val="24"/>
                <w:rPrChange w:id="20" w:author="WPS_1669864991" w:date="2023-02-02T16:52:15Z">
                  <w:rPr>
                    <w:rFonts w:hint="eastAsia" w:ascii="宋体" w:hAnsi="宋体"/>
                    <w:color w:val="000000"/>
                    <w:sz w:val="24"/>
                  </w:rPr>
                </w:rPrChange>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vAlign w:val="center"/>
          </w:tcPr>
          <w:p>
            <w:pPr>
              <w:spacing w:line="440" w:lineRule="exact"/>
              <w:jc w:val="center"/>
              <w:rPr>
                <w:rFonts w:ascii="宋体" w:hAnsi="宋体"/>
                <w:color w:val="auto"/>
                <w:sz w:val="24"/>
                <w:rPrChange w:id="21" w:author="WPS_1669864991" w:date="2023-02-02T16:52:15Z">
                  <w:rPr>
                    <w:rFonts w:ascii="宋体" w:hAnsi="宋体"/>
                    <w:color w:val="000000"/>
                    <w:sz w:val="24"/>
                  </w:rPr>
                </w:rPrChange>
              </w:rPr>
            </w:pPr>
            <w:r>
              <w:rPr>
                <w:rFonts w:ascii="宋体" w:hAnsi="宋体"/>
                <w:color w:val="auto"/>
                <w:sz w:val="24"/>
                <w:rPrChange w:id="22" w:author="WPS_1669864991" w:date="2023-02-02T16:52:15Z">
                  <w:rPr>
                    <w:rFonts w:ascii="宋体" w:hAnsi="宋体"/>
                    <w:color w:val="000000"/>
                    <w:sz w:val="24"/>
                  </w:rPr>
                </w:rPrChange>
              </w:rPr>
              <w:t>1</w:t>
            </w:r>
          </w:p>
        </w:tc>
        <w:tc>
          <w:tcPr>
            <w:tcW w:w="8249" w:type="dxa"/>
            <w:vAlign w:val="center"/>
          </w:tcPr>
          <w:p>
            <w:pPr>
              <w:spacing w:line="440" w:lineRule="exact"/>
              <w:ind w:left="1200" w:hanging="1200" w:hangingChars="500"/>
              <w:rPr>
                <w:rFonts w:hAnsi="宋体"/>
                <w:color w:val="auto"/>
                <w:spacing w:val="-6"/>
                <w:szCs w:val="21"/>
                <w:lang w:val="en-US"/>
                <w:rPrChange w:id="23" w:author="WPS_1669864991" w:date="2023-02-02T16:52:15Z">
                  <w:rPr>
                    <w:rFonts w:hAnsi="宋体"/>
                    <w:color w:val="000000"/>
                    <w:spacing w:val="-6"/>
                    <w:szCs w:val="21"/>
                    <w:lang w:val="en-US"/>
                  </w:rPr>
                </w:rPrChange>
              </w:rPr>
            </w:pPr>
            <w:r>
              <w:rPr>
                <w:rFonts w:hint="eastAsia" w:ascii="宋体" w:hAnsi="宋体"/>
                <w:color w:val="auto"/>
                <w:sz w:val="24"/>
                <w:rPrChange w:id="24" w:author="WPS_1669864991" w:date="2023-02-02T16:52:15Z">
                  <w:rPr>
                    <w:rFonts w:hint="eastAsia" w:ascii="宋体" w:hAnsi="宋体"/>
                    <w:color w:val="000000"/>
                    <w:sz w:val="24"/>
                  </w:rPr>
                </w:rPrChange>
              </w:rPr>
              <w:t>项目名称：</w:t>
            </w:r>
            <w:r>
              <w:rPr>
                <w:rFonts w:hint="eastAsia" w:hAnsi="宋体"/>
                <w:color w:val="auto"/>
                <w:szCs w:val="21"/>
                <w:lang w:eastAsia="zh-CN"/>
                <w:rPrChange w:id="25" w:author="WPS_1669864991" w:date="2023-02-02T16:52:15Z">
                  <w:rPr>
                    <w:rFonts w:hint="eastAsia" w:hAnsi="宋体"/>
                    <w:color w:val="000000"/>
                    <w:szCs w:val="21"/>
                    <w:lang w:eastAsia="zh-CN"/>
                  </w:rPr>
                </w:rPrChange>
              </w:rPr>
              <w:t>2022年惠安县东湖公园通信管道采购工程</w:t>
            </w:r>
          </w:p>
          <w:p>
            <w:pPr>
              <w:spacing w:line="440" w:lineRule="exact"/>
              <w:rPr>
                <w:rFonts w:ascii="宋体" w:hAnsi="宋体"/>
                <w:color w:val="auto"/>
                <w:sz w:val="24"/>
                <w:rPrChange w:id="26" w:author="WPS_1669864991" w:date="2023-02-02T16:52:15Z">
                  <w:rPr>
                    <w:rFonts w:ascii="宋体" w:hAnsi="宋体"/>
                    <w:color w:val="000000"/>
                    <w:sz w:val="24"/>
                  </w:rPr>
                </w:rPrChange>
              </w:rPr>
            </w:pPr>
            <w:r>
              <w:rPr>
                <w:rFonts w:hint="eastAsia" w:ascii="宋体" w:hAnsi="宋体"/>
                <w:color w:val="auto"/>
                <w:sz w:val="24"/>
                <w:rPrChange w:id="27" w:author="WPS_1669864991" w:date="2023-02-02T16:52:15Z">
                  <w:rPr>
                    <w:rFonts w:hint="eastAsia" w:ascii="宋体" w:hAnsi="宋体"/>
                    <w:color w:val="000000"/>
                    <w:sz w:val="24"/>
                  </w:rPr>
                </w:rPrChange>
              </w:rPr>
              <w:t>采购人名称：福建广电网络集团股份有限公司</w:t>
            </w:r>
            <w:r>
              <w:rPr>
                <w:rFonts w:hint="eastAsia" w:ascii="宋体" w:hAnsi="宋体"/>
                <w:color w:val="auto"/>
                <w:sz w:val="24"/>
                <w:u w:val="single"/>
                <w:rPrChange w:id="28" w:author="WPS_1669864991" w:date="2023-02-02T16:52:15Z">
                  <w:rPr>
                    <w:rFonts w:hint="eastAsia" w:ascii="宋体" w:hAnsi="宋体"/>
                    <w:color w:val="000000"/>
                    <w:sz w:val="24"/>
                    <w:u w:val="single"/>
                  </w:rPr>
                </w:rPrChange>
              </w:rPr>
              <w:t>惠安</w:t>
            </w:r>
            <w:r>
              <w:rPr>
                <w:rFonts w:hint="eastAsia" w:ascii="宋体" w:hAnsi="宋体"/>
                <w:color w:val="auto"/>
                <w:sz w:val="24"/>
                <w:rPrChange w:id="29" w:author="WPS_1669864991" w:date="2023-02-02T16:52:15Z">
                  <w:rPr>
                    <w:rFonts w:hint="eastAsia" w:ascii="宋体" w:hAnsi="宋体"/>
                    <w:color w:val="000000"/>
                    <w:sz w:val="24"/>
                  </w:rPr>
                </w:rPrChange>
              </w:rPr>
              <w:t>分公司</w:t>
            </w:r>
          </w:p>
          <w:p>
            <w:pPr>
              <w:spacing w:line="440" w:lineRule="exact"/>
              <w:rPr>
                <w:rFonts w:ascii="宋体" w:hAnsi="宋体"/>
                <w:color w:val="auto"/>
                <w:sz w:val="24"/>
                <w:u w:val="single"/>
                <w:rPrChange w:id="30" w:author="WPS_1669864991" w:date="2023-02-02T16:52:15Z">
                  <w:rPr>
                    <w:rFonts w:ascii="宋体" w:hAnsi="宋体"/>
                    <w:color w:val="000000"/>
                    <w:sz w:val="24"/>
                    <w:u w:val="single"/>
                  </w:rPr>
                </w:rPrChange>
              </w:rPr>
            </w:pPr>
            <w:r>
              <w:rPr>
                <w:rFonts w:hint="eastAsia" w:ascii="宋体" w:hAnsi="宋体"/>
                <w:color w:val="auto"/>
                <w:sz w:val="24"/>
                <w:rPrChange w:id="31" w:author="WPS_1669864991" w:date="2023-02-02T16:52:15Z">
                  <w:rPr>
                    <w:rFonts w:hint="eastAsia" w:ascii="宋体" w:hAnsi="宋体"/>
                    <w:color w:val="000000"/>
                    <w:sz w:val="24"/>
                  </w:rPr>
                </w:rPrChange>
              </w:rPr>
              <w:t>项目内容：</w:t>
            </w:r>
            <w:r>
              <w:rPr>
                <w:rFonts w:hint="eastAsia" w:ascii="宋体" w:hAnsi="宋体"/>
                <w:color w:val="auto"/>
                <w:sz w:val="24"/>
                <w:rPrChange w:id="32" w:author="WPS_1669864991" w:date="2023-02-02T16:52:15Z">
                  <w:rPr>
                    <w:rFonts w:hint="eastAsia" w:ascii="宋体" w:hAnsi="宋体"/>
                    <w:sz w:val="24"/>
                  </w:rPr>
                </w:rPrChange>
              </w:rPr>
              <w:t>具体内容详见谈判文件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trPr>
        <w:tc>
          <w:tcPr>
            <w:tcW w:w="900" w:type="dxa"/>
            <w:vAlign w:val="center"/>
          </w:tcPr>
          <w:p>
            <w:pPr>
              <w:spacing w:line="440" w:lineRule="exact"/>
              <w:jc w:val="center"/>
              <w:rPr>
                <w:rFonts w:ascii="宋体" w:hAnsi="宋体"/>
                <w:color w:val="auto"/>
                <w:sz w:val="24"/>
                <w:rPrChange w:id="33" w:author="WPS_1669864991" w:date="2023-02-02T16:52:15Z">
                  <w:rPr>
                    <w:rFonts w:ascii="宋体" w:hAnsi="宋体"/>
                    <w:color w:val="000000"/>
                    <w:sz w:val="24"/>
                  </w:rPr>
                </w:rPrChange>
              </w:rPr>
            </w:pPr>
            <w:r>
              <w:rPr>
                <w:rFonts w:ascii="宋体" w:hAnsi="宋体"/>
                <w:color w:val="auto"/>
                <w:sz w:val="24"/>
                <w:rPrChange w:id="34" w:author="WPS_1669864991" w:date="2023-02-02T16:52:15Z">
                  <w:rPr>
                    <w:rFonts w:ascii="宋体" w:hAnsi="宋体"/>
                    <w:color w:val="000000"/>
                    <w:sz w:val="24"/>
                  </w:rPr>
                </w:rPrChange>
              </w:rPr>
              <w:t>2</w:t>
            </w:r>
          </w:p>
        </w:tc>
        <w:tc>
          <w:tcPr>
            <w:tcW w:w="8249" w:type="dxa"/>
            <w:vAlign w:val="center"/>
          </w:tcPr>
          <w:p>
            <w:pPr>
              <w:pStyle w:val="38"/>
              <w:autoSpaceDE/>
              <w:autoSpaceDN/>
              <w:adjustRightInd/>
              <w:spacing w:before="0" w:after="0" w:line="440" w:lineRule="exact"/>
              <w:rPr>
                <w:rFonts w:ascii="宋体" w:hAnsi="宋体"/>
                <w:b w:val="0"/>
                <w:color w:val="auto"/>
                <w:kern w:val="2"/>
                <w:szCs w:val="24"/>
                <w:rPrChange w:id="35" w:author="WPS_1669864991" w:date="2023-02-02T16:52:15Z">
                  <w:rPr>
                    <w:rFonts w:ascii="宋体" w:hAnsi="宋体"/>
                    <w:b w:val="0"/>
                    <w:color w:val="000000"/>
                    <w:kern w:val="2"/>
                    <w:szCs w:val="24"/>
                  </w:rPr>
                </w:rPrChange>
              </w:rPr>
            </w:pPr>
            <w:r>
              <w:rPr>
                <w:rFonts w:hint="eastAsia" w:ascii="宋体" w:hAnsi="宋体"/>
                <w:b w:val="0"/>
                <w:color w:val="auto"/>
                <w:kern w:val="2"/>
                <w:szCs w:val="24"/>
                <w:rPrChange w:id="36" w:author="WPS_1669864991" w:date="2023-02-02T16:52:15Z">
                  <w:rPr>
                    <w:rFonts w:hint="eastAsia" w:ascii="宋体" w:hAnsi="宋体"/>
                    <w:b w:val="0"/>
                    <w:color w:val="000000"/>
                    <w:kern w:val="2"/>
                    <w:szCs w:val="24"/>
                  </w:rPr>
                </w:rPrChange>
              </w:rPr>
              <w:t>基本资格标准：</w:t>
            </w:r>
          </w:p>
          <w:p>
            <w:pPr>
              <w:spacing w:line="440" w:lineRule="exact"/>
              <w:ind w:firstLine="480" w:firstLineChars="200"/>
              <w:rPr>
                <w:rFonts w:ascii="宋体" w:hAnsi="宋体"/>
                <w:color w:val="auto"/>
                <w:sz w:val="24"/>
                <w:rPrChange w:id="37" w:author="WPS_1669864991" w:date="2023-02-02T16:52:15Z">
                  <w:rPr>
                    <w:rFonts w:ascii="宋体" w:hAnsi="宋体"/>
                    <w:color w:val="000000"/>
                    <w:sz w:val="24"/>
                  </w:rPr>
                </w:rPrChange>
              </w:rPr>
            </w:pPr>
            <w:r>
              <w:rPr>
                <w:rFonts w:hint="eastAsia" w:ascii="宋体" w:hAnsi="宋体"/>
                <w:color w:val="auto"/>
                <w:sz w:val="24"/>
                <w:rPrChange w:id="38" w:author="WPS_1669864991" w:date="2023-02-02T16:52:15Z">
                  <w:rPr>
                    <w:rFonts w:hint="eastAsia" w:ascii="宋体" w:hAnsi="宋体"/>
                    <w:color w:val="000000"/>
                    <w:sz w:val="24"/>
                  </w:rPr>
                </w:rPrChange>
              </w:rPr>
              <w:t>（1）报价人应是具备独立法人资格有能力提供本谈判文件所述货物及服务且被买方邀请参加本次谈判的国内企业(报价人应在报价文件中提供合格的法人营业执照复印件，并加盖报价人单位公章)。</w:t>
            </w:r>
          </w:p>
          <w:p>
            <w:pPr>
              <w:pStyle w:val="20"/>
              <w:widowControl/>
              <w:shd w:val="clear" w:color="auto" w:fill="FFFFFF"/>
              <w:spacing w:line="420" w:lineRule="atLeast"/>
              <w:ind w:firstLine="420"/>
              <w:rPr>
                <w:rFonts w:ascii="宋体" w:hAnsi="宋体" w:cs="宋体"/>
                <w:color w:val="auto"/>
                <w:shd w:val="clear" w:color="auto" w:fill="FFFFFF"/>
                <w:rPrChange w:id="39" w:author="WPS_1669864991" w:date="2023-02-02T16:52:15Z">
                  <w:rPr>
                    <w:rFonts w:ascii="宋体" w:hAnsi="宋体" w:cs="宋体"/>
                    <w:shd w:val="clear" w:color="auto" w:fill="FFFFFF"/>
                  </w:rPr>
                </w:rPrChange>
              </w:rPr>
            </w:pPr>
            <w:r>
              <w:rPr>
                <w:rFonts w:hint="eastAsia" w:ascii="宋体" w:hAnsi="宋体" w:cs="宋体"/>
                <w:color w:val="auto"/>
                <w:shd w:val="clear" w:color="auto" w:fill="FFFFFF"/>
                <w:rPrChange w:id="40" w:author="WPS_1669864991" w:date="2023-02-02T16:52:15Z">
                  <w:rPr>
                    <w:rFonts w:hint="eastAsia" w:ascii="宋体" w:hAnsi="宋体" w:cs="宋体"/>
                    <w:shd w:val="clear" w:color="auto" w:fill="FFFFFF"/>
                  </w:rPr>
                </w:rPrChange>
              </w:rPr>
              <w:t>（2）</w:t>
            </w:r>
            <w:r>
              <w:rPr>
                <w:rFonts w:hint="eastAsia" w:hAnsi="宋体"/>
                <w:color w:val="auto"/>
                <w:rPrChange w:id="41" w:author="WPS_1669864991" w:date="2023-02-02T16:52:15Z">
                  <w:rPr>
                    <w:rFonts w:hint="eastAsia" w:hAnsi="宋体"/>
                  </w:rPr>
                </w:rPrChange>
              </w:rPr>
              <w:t>本项目不接受联合体报价</w:t>
            </w:r>
            <w:r>
              <w:rPr>
                <w:rFonts w:hint="eastAsia" w:ascii="宋体" w:hAnsi="宋体" w:cs="宋体"/>
                <w:color w:val="auto"/>
                <w:shd w:val="clear" w:color="auto" w:fill="FFFFFF"/>
                <w:rPrChange w:id="42" w:author="WPS_1669864991" w:date="2023-02-02T16:52:15Z">
                  <w:rPr>
                    <w:rFonts w:hint="eastAsia" w:ascii="宋体" w:hAnsi="宋体" w:cs="宋体"/>
                    <w:shd w:val="clear" w:color="auto" w:fill="FFFFFF"/>
                  </w:rPr>
                </w:rPrChange>
              </w:rPr>
              <w:t>。</w:t>
            </w:r>
          </w:p>
          <w:p>
            <w:pPr>
              <w:pStyle w:val="20"/>
              <w:widowControl/>
              <w:shd w:val="clear" w:color="auto" w:fill="FFFFFF"/>
              <w:spacing w:line="420" w:lineRule="atLeast"/>
              <w:ind w:firstLine="420"/>
              <w:rPr>
                <w:rFonts w:ascii="宋体" w:hAnsi="宋体"/>
                <w:color w:val="auto"/>
                <w:rPrChange w:id="43" w:author="WPS_1669864991" w:date="2023-02-02T16:52:15Z">
                  <w:rPr>
                    <w:rFonts w:ascii="宋体" w:hAnsi="宋体"/>
                    <w:color w:val="000000"/>
                  </w:rPr>
                </w:rPrChange>
              </w:rPr>
            </w:pPr>
            <w:r>
              <w:rPr>
                <w:rFonts w:hint="eastAsia" w:ascii="宋体" w:hAnsi="宋体" w:cs="宋体"/>
                <w:color w:val="auto"/>
                <w:shd w:val="clear" w:color="auto" w:fill="FFFFFF"/>
                <w:rPrChange w:id="44" w:author="WPS_1669864991" w:date="2023-02-02T16:52:15Z">
                  <w:rPr>
                    <w:rFonts w:hint="eastAsia" w:ascii="宋体" w:hAnsi="宋体" w:cs="宋体"/>
                    <w:shd w:val="clear" w:color="auto" w:fill="FFFFFF"/>
                  </w:rPr>
                </w:rPrChange>
              </w:rPr>
              <w:t>（3）邀请谈判单位为：福建省鸿官通信工程有限公司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auto"/>
                <w:sz w:val="24"/>
                <w:rPrChange w:id="45" w:author="WPS_1669864991" w:date="2023-02-02T16:52:15Z">
                  <w:rPr>
                    <w:rFonts w:ascii="宋体" w:hAnsi="宋体"/>
                    <w:color w:val="000000"/>
                    <w:sz w:val="24"/>
                  </w:rPr>
                </w:rPrChange>
              </w:rPr>
            </w:pPr>
            <w:r>
              <w:rPr>
                <w:rFonts w:hint="eastAsia" w:ascii="宋体" w:hAnsi="宋体"/>
                <w:color w:val="auto"/>
                <w:sz w:val="24"/>
                <w:rPrChange w:id="46" w:author="WPS_1669864991" w:date="2023-02-02T16:52:15Z">
                  <w:rPr>
                    <w:rFonts w:hint="eastAsia" w:ascii="宋体" w:hAnsi="宋体"/>
                    <w:color w:val="000000"/>
                    <w:sz w:val="24"/>
                  </w:rPr>
                </w:rPrChange>
              </w:rPr>
              <w:t>3</w:t>
            </w:r>
          </w:p>
        </w:tc>
        <w:tc>
          <w:tcPr>
            <w:tcW w:w="8249" w:type="dxa"/>
            <w:vAlign w:val="center"/>
          </w:tcPr>
          <w:p>
            <w:pPr>
              <w:spacing w:line="420" w:lineRule="exact"/>
              <w:rPr>
                <w:rFonts w:ascii="宋体" w:hAnsi="宋体" w:cs="宋体"/>
                <w:color w:val="auto"/>
                <w:sz w:val="24"/>
                <w:u w:val="single"/>
                <w:rPrChange w:id="47" w:author="WPS_1669864991" w:date="2023-02-02T16:52:15Z">
                  <w:rPr>
                    <w:rFonts w:ascii="宋体" w:hAnsi="宋体" w:cs="宋体"/>
                    <w:sz w:val="24"/>
                    <w:u w:val="single"/>
                  </w:rPr>
                </w:rPrChange>
              </w:rPr>
            </w:pPr>
            <w:r>
              <w:rPr>
                <w:rFonts w:hint="eastAsia" w:ascii="宋体" w:hAnsi="宋体" w:cs="宋体"/>
                <w:color w:val="auto"/>
                <w:sz w:val="24"/>
                <w:rPrChange w:id="48" w:author="WPS_1669864991" w:date="2023-02-02T16:52:15Z">
                  <w:rPr>
                    <w:rFonts w:hint="eastAsia" w:ascii="宋体" w:hAnsi="宋体" w:cs="宋体"/>
                    <w:sz w:val="24"/>
                  </w:rPr>
                </w:rPrChange>
              </w:rPr>
              <w:t>报价文件递交至：福建省广电网络集团有限公司泉州分公司207室</w:t>
            </w:r>
          </w:p>
          <w:p>
            <w:pPr>
              <w:spacing w:line="420" w:lineRule="exact"/>
              <w:rPr>
                <w:rFonts w:ascii="宋体" w:hAnsi="宋体"/>
                <w:color w:val="auto"/>
                <w:sz w:val="24"/>
                <w:rPrChange w:id="49" w:author="WPS_1669864991" w:date="2023-02-02T16:52:15Z">
                  <w:rPr>
                    <w:rFonts w:ascii="宋体" w:hAnsi="宋体"/>
                    <w:sz w:val="24"/>
                  </w:rPr>
                </w:rPrChange>
              </w:rPr>
            </w:pPr>
            <w:r>
              <w:rPr>
                <w:rFonts w:hint="eastAsia" w:ascii="宋体" w:hAnsi="宋体" w:cs="宋体"/>
                <w:color w:val="auto"/>
                <w:sz w:val="24"/>
                <w:rPrChange w:id="50" w:author="WPS_1669864991" w:date="2023-02-02T16:52:15Z">
                  <w:rPr>
                    <w:rFonts w:hint="eastAsia" w:ascii="宋体" w:hAnsi="宋体" w:cs="宋体"/>
                    <w:sz w:val="24"/>
                  </w:rPr>
                </w:rPrChange>
              </w:rPr>
              <w:t>地  址：</w:t>
            </w:r>
            <w:r>
              <w:rPr>
                <w:rFonts w:ascii="宋体" w:hAnsi="宋体"/>
                <w:color w:val="auto"/>
                <w:sz w:val="24"/>
                <w:rPrChange w:id="51" w:author="WPS_1669864991" w:date="2023-02-02T16:52:15Z">
                  <w:rPr>
                    <w:rFonts w:ascii="宋体" w:hAnsi="宋体"/>
                    <w:sz w:val="24"/>
                  </w:rPr>
                </w:rPrChange>
              </w:rPr>
              <w:t>泉州市丰泽区安吉</w:t>
            </w:r>
            <w:r>
              <w:rPr>
                <w:rFonts w:hint="eastAsia" w:ascii="宋体" w:hAnsi="宋体"/>
                <w:color w:val="auto"/>
                <w:sz w:val="24"/>
                <w:rPrChange w:id="52" w:author="WPS_1669864991" w:date="2023-02-02T16:52:15Z">
                  <w:rPr>
                    <w:rFonts w:hint="eastAsia" w:ascii="宋体" w:hAnsi="宋体"/>
                    <w:sz w:val="24"/>
                  </w:rPr>
                </w:rPrChange>
              </w:rPr>
              <w:t>南</w:t>
            </w:r>
            <w:r>
              <w:rPr>
                <w:rFonts w:ascii="宋体" w:hAnsi="宋体"/>
                <w:color w:val="auto"/>
                <w:sz w:val="24"/>
                <w:rPrChange w:id="53" w:author="WPS_1669864991" w:date="2023-02-02T16:52:15Z">
                  <w:rPr>
                    <w:rFonts w:ascii="宋体" w:hAnsi="宋体"/>
                    <w:sz w:val="24"/>
                  </w:rPr>
                </w:rPrChange>
              </w:rPr>
              <w:t>路</w:t>
            </w:r>
            <w:r>
              <w:rPr>
                <w:rFonts w:hint="eastAsia" w:ascii="宋体" w:hAnsi="宋体"/>
                <w:color w:val="auto"/>
                <w:sz w:val="24"/>
                <w:rPrChange w:id="54" w:author="WPS_1669864991" w:date="2023-02-02T16:52:15Z">
                  <w:rPr>
                    <w:rFonts w:hint="eastAsia" w:ascii="宋体" w:hAnsi="宋体"/>
                    <w:sz w:val="24"/>
                  </w:rPr>
                </w:rPrChange>
              </w:rPr>
              <w:t>555号</w:t>
            </w:r>
          </w:p>
          <w:p>
            <w:pPr>
              <w:spacing w:line="420" w:lineRule="exact"/>
              <w:rPr>
                <w:rFonts w:ascii="宋体" w:hAnsi="宋体" w:cs="宋体"/>
                <w:color w:val="auto"/>
                <w:sz w:val="24"/>
                <w:rPrChange w:id="55" w:author="WPS_1669864991" w:date="2023-02-02T16:52:15Z">
                  <w:rPr>
                    <w:rFonts w:ascii="宋体" w:hAnsi="宋体" w:cs="宋体"/>
                    <w:sz w:val="24"/>
                  </w:rPr>
                </w:rPrChange>
              </w:rPr>
            </w:pPr>
            <w:r>
              <w:rPr>
                <w:rFonts w:hint="eastAsia" w:ascii="宋体" w:hAnsi="宋体" w:cs="宋体"/>
                <w:color w:val="auto"/>
                <w:sz w:val="24"/>
                <w:rPrChange w:id="56" w:author="WPS_1669864991" w:date="2023-02-02T16:52:15Z">
                  <w:rPr>
                    <w:rFonts w:hint="eastAsia" w:ascii="宋体" w:hAnsi="宋体" w:cs="宋体"/>
                    <w:sz w:val="24"/>
                  </w:rPr>
                </w:rPrChange>
              </w:rPr>
              <w:t>接收人：</w:t>
            </w:r>
            <w:r>
              <w:rPr>
                <w:rFonts w:hint="eastAsia" w:ascii="宋体" w:hAnsi="宋体"/>
                <w:color w:val="auto"/>
                <w:sz w:val="24"/>
                <w:rPrChange w:id="57" w:author="WPS_1669864991" w:date="2023-02-02T16:52:15Z">
                  <w:rPr>
                    <w:rFonts w:hint="eastAsia" w:ascii="宋体" w:hAnsi="宋体"/>
                    <w:sz w:val="24"/>
                  </w:rPr>
                </w:rPrChange>
              </w:rPr>
              <w:t>谢先生 ，电话：0595-22256055</w:t>
            </w:r>
          </w:p>
          <w:p>
            <w:pPr>
              <w:spacing w:line="440" w:lineRule="exact"/>
              <w:rPr>
                <w:rFonts w:ascii="宋体" w:hAnsi="宋体"/>
                <w:color w:val="auto"/>
                <w:sz w:val="24"/>
                <w:rPrChange w:id="58" w:author="WPS_1669864991" w:date="2023-02-02T16:52:15Z">
                  <w:rPr>
                    <w:rFonts w:ascii="宋体" w:hAnsi="宋体"/>
                    <w:color w:val="000000"/>
                    <w:sz w:val="24"/>
                  </w:rPr>
                </w:rPrChange>
              </w:rPr>
            </w:pPr>
            <w:r>
              <w:rPr>
                <w:rFonts w:hint="eastAsia" w:ascii="宋体" w:hAnsi="宋体" w:cs="宋体"/>
                <w:color w:val="auto"/>
                <w:sz w:val="24"/>
                <w:rPrChange w:id="59" w:author="WPS_1669864991" w:date="2023-02-02T16:52:15Z">
                  <w:rPr>
                    <w:rFonts w:hint="eastAsia" w:ascii="宋体" w:hAnsi="宋体" w:cs="宋体"/>
                    <w:sz w:val="24"/>
                  </w:rPr>
                </w:rPrChange>
              </w:rPr>
              <w:t>报价截止时间：</w:t>
            </w:r>
            <w:r>
              <w:rPr>
                <w:rFonts w:hint="eastAsia" w:ascii="宋体" w:hAnsi="宋体"/>
                <w:color w:val="auto"/>
                <w:sz w:val="24"/>
                <w:rPrChange w:id="60" w:author="WPS_1669864991" w:date="2023-02-02T16:52:15Z">
                  <w:rPr>
                    <w:rFonts w:hint="eastAsia" w:ascii="宋体" w:hAnsi="宋体"/>
                    <w:sz w:val="24"/>
                  </w:rPr>
                </w:rPrChange>
              </w:rPr>
              <w:t>202</w:t>
            </w:r>
            <w:r>
              <w:rPr>
                <w:rFonts w:hint="eastAsia" w:ascii="宋体" w:hAnsi="宋体"/>
                <w:color w:val="auto"/>
                <w:sz w:val="24"/>
                <w:lang w:val="en-US" w:eastAsia="zh-CN"/>
                <w:rPrChange w:id="61" w:author="WPS_1669864991" w:date="2023-02-02T16:52:15Z">
                  <w:rPr>
                    <w:rFonts w:hint="eastAsia" w:ascii="宋体" w:hAnsi="宋体"/>
                    <w:sz w:val="24"/>
                    <w:lang w:val="en-US" w:eastAsia="zh-CN"/>
                  </w:rPr>
                </w:rPrChange>
              </w:rPr>
              <w:t>3</w:t>
            </w:r>
            <w:r>
              <w:rPr>
                <w:rFonts w:hint="eastAsia" w:ascii="宋体" w:hAnsi="宋体"/>
                <w:color w:val="auto"/>
                <w:sz w:val="24"/>
                <w:rPrChange w:id="62" w:author="WPS_1669864991" w:date="2023-02-02T16:52:15Z">
                  <w:rPr>
                    <w:rFonts w:hint="eastAsia" w:ascii="宋体" w:hAnsi="宋体"/>
                    <w:sz w:val="24"/>
                  </w:rPr>
                </w:rPrChange>
              </w:rPr>
              <w:t>年</w:t>
            </w:r>
            <w:r>
              <w:rPr>
                <w:rFonts w:hint="eastAsia" w:ascii="宋体" w:hAnsi="宋体"/>
                <w:color w:val="auto"/>
                <w:sz w:val="24"/>
                <w:lang w:val="en-US" w:eastAsia="zh-CN"/>
                <w:rPrChange w:id="63" w:author="WPS_1669864991" w:date="2023-02-02T16:52:15Z">
                  <w:rPr>
                    <w:rFonts w:hint="eastAsia" w:ascii="宋体" w:hAnsi="宋体"/>
                    <w:sz w:val="24"/>
                    <w:lang w:val="en-US" w:eastAsia="zh-CN"/>
                  </w:rPr>
                </w:rPrChange>
              </w:rPr>
              <w:t>2</w:t>
            </w:r>
            <w:r>
              <w:rPr>
                <w:rFonts w:hint="eastAsia" w:ascii="宋体" w:hAnsi="宋体" w:cs="宋体"/>
                <w:color w:val="auto"/>
                <w:sz w:val="24"/>
                <w:rPrChange w:id="64" w:author="WPS_1669864991" w:date="2023-02-02T16:52:15Z">
                  <w:rPr>
                    <w:rFonts w:hint="eastAsia" w:ascii="宋体" w:hAnsi="宋体" w:cs="宋体"/>
                    <w:color w:val="FF0000"/>
                    <w:sz w:val="24"/>
                  </w:rPr>
                </w:rPrChange>
              </w:rPr>
              <w:t>月</w:t>
            </w:r>
            <w:r>
              <w:rPr>
                <w:rFonts w:hint="eastAsia" w:ascii="宋体" w:hAnsi="宋体" w:cs="宋体"/>
                <w:color w:val="auto"/>
                <w:sz w:val="24"/>
                <w:lang w:val="en-US" w:eastAsia="zh-CN"/>
                <w:rPrChange w:id="65" w:author="WPS_1669864991" w:date="2023-02-02T16:52:15Z">
                  <w:rPr>
                    <w:rFonts w:hint="eastAsia" w:ascii="宋体" w:hAnsi="宋体" w:cs="宋体"/>
                    <w:color w:val="FF0000"/>
                    <w:sz w:val="24"/>
                    <w:lang w:val="en-US" w:eastAsia="zh-CN"/>
                  </w:rPr>
                </w:rPrChange>
              </w:rPr>
              <w:t>10</w:t>
            </w:r>
            <w:r>
              <w:rPr>
                <w:rFonts w:hint="eastAsia" w:ascii="宋体" w:hAnsi="宋体" w:cs="宋体"/>
                <w:color w:val="auto"/>
                <w:sz w:val="24"/>
                <w:rPrChange w:id="66" w:author="WPS_1669864991" w:date="2023-02-02T16:52:15Z">
                  <w:rPr>
                    <w:rFonts w:hint="eastAsia" w:ascii="宋体" w:hAnsi="宋体" w:cs="宋体"/>
                    <w:color w:val="FF0000"/>
                    <w:sz w:val="24"/>
                  </w:rPr>
                </w:rPrChange>
              </w:rPr>
              <w:t>日</w:t>
            </w:r>
            <w:ins w:id="67" w:author="WPS_1669864991" w:date="2023-02-02T16:52:04Z">
              <w:r>
                <w:rPr>
                  <w:rFonts w:hint="eastAsia" w:ascii="宋体" w:hAnsi="宋体" w:cs="宋体"/>
                  <w:color w:val="auto"/>
                  <w:sz w:val="24"/>
                  <w:rPrChange w:id="68" w:author="WPS_1669864991" w:date="2023-02-02T16:52:15Z">
                    <w:rPr>
                      <w:rFonts w:hint="eastAsia" w:ascii="宋体" w:hAnsi="宋体" w:cs="宋体"/>
                      <w:sz w:val="24"/>
                    </w:rPr>
                  </w:rPrChange>
                </w:rPr>
                <w:t>上午</w:t>
              </w:r>
            </w:ins>
            <w:ins w:id="70" w:author="WPS_1669864991" w:date="2023-02-02T16:52:04Z">
              <w:r>
                <w:rPr>
                  <w:rFonts w:hint="eastAsia" w:ascii="宋体" w:hAnsi="宋体" w:cs="宋体"/>
                  <w:color w:val="auto"/>
                  <w:sz w:val="24"/>
                  <w:lang w:val="en-US" w:eastAsia="zh-CN"/>
                  <w:rPrChange w:id="71" w:author="WPS_1669864991" w:date="2023-02-02T16:52:15Z">
                    <w:rPr>
                      <w:rFonts w:hint="eastAsia" w:ascii="宋体" w:hAnsi="宋体" w:cs="宋体"/>
                      <w:sz w:val="24"/>
                      <w:lang w:val="en-US" w:eastAsia="zh-CN"/>
                    </w:rPr>
                  </w:rPrChange>
                </w:rPr>
                <w:t>9</w:t>
              </w:r>
            </w:ins>
            <w:ins w:id="73" w:author="WPS_1669864991" w:date="2023-02-02T16:52:04Z">
              <w:r>
                <w:rPr>
                  <w:rFonts w:hint="eastAsia" w:ascii="宋体" w:hAnsi="宋体" w:cs="宋体"/>
                  <w:color w:val="auto"/>
                  <w:sz w:val="24"/>
                  <w:rPrChange w:id="74" w:author="WPS_1669864991" w:date="2023-02-02T16:52:15Z">
                    <w:rPr>
                      <w:rFonts w:hint="eastAsia" w:ascii="宋体" w:hAnsi="宋体" w:cs="宋体"/>
                      <w:sz w:val="24"/>
                    </w:rPr>
                  </w:rPrChange>
                </w:rPr>
                <w:t>：</w:t>
              </w:r>
            </w:ins>
            <w:ins w:id="76" w:author="WPS_1669864991" w:date="2023-02-02T16:52:04Z">
              <w:r>
                <w:rPr>
                  <w:rFonts w:hint="eastAsia" w:ascii="宋体" w:hAnsi="宋体" w:cs="宋体"/>
                  <w:color w:val="auto"/>
                  <w:sz w:val="24"/>
                  <w:lang w:val="en-US" w:eastAsia="zh-CN"/>
                  <w:rPrChange w:id="77" w:author="WPS_1669864991" w:date="2023-02-02T16:52:15Z">
                    <w:rPr>
                      <w:rFonts w:hint="eastAsia" w:ascii="宋体" w:hAnsi="宋体" w:cs="宋体"/>
                      <w:sz w:val="24"/>
                      <w:lang w:val="en-US" w:eastAsia="zh-CN"/>
                    </w:rPr>
                  </w:rPrChange>
                </w:rPr>
                <w:t>3</w:t>
              </w:r>
            </w:ins>
            <w:ins w:id="79" w:author="WPS_1669864991" w:date="2023-02-02T16:52:04Z">
              <w:r>
                <w:rPr>
                  <w:rFonts w:hint="eastAsia" w:ascii="宋体" w:hAnsi="宋体" w:cs="宋体"/>
                  <w:color w:val="auto"/>
                  <w:sz w:val="24"/>
                  <w:rPrChange w:id="80" w:author="WPS_1669864991" w:date="2023-02-02T16:52:15Z">
                    <w:rPr>
                      <w:rFonts w:hint="eastAsia" w:ascii="宋体" w:hAnsi="宋体" w:cs="宋体"/>
                      <w:sz w:val="24"/>
                    </w:rPr>
                  </w:rPrChange>
                </w:rPr>
                <w:t>0</w:t>
              </w:r>
            </w:ins>
            <w:del w:id="82" w:author="WPS_1669864991" w:date="2023-02-02T16:52:04Z">
              <w:r>
                <w:rPr>
                  <w:rFonts w:hint="eastAsia" w:ascii="宋体" w:hAnsi="宋体" w:cs="宋体"/>
                  <w:color w:val="auto"/>
                  <w:sz w:val="24"/>
                  <w:rPrChange w:id="83" w:author="WPS_1669864991" w:date="2023-02-02T16:52:15Z">
                    <w:rPr>
                      <w:rFonts w:hint="eastAsia" w:ascii="宋体" w:hAnsi="宋体" w:cs="宋体"/>
                      <w:sz w:val="24"/>
                    </w:rPr>
                  </w:rPrChange>
                </w:rPr>
                <w:delText>上午10：00</w:delText>
              </w:r>
            </w:del>
            <w:r>
              <w:rPr>
                <w:rFonts w:hint="eastAsia" w:ascii="宋体" w:hAnsi="宋体" w:cs="宋体"/>
                <w:color w:val="auto"/>
                <w:sz w:val="24"/>
                <w:rPrChange w:id="85" w:author="WPS_1669864991" w:date="2023-02-02T16:52:15Z">
                  <w:rPr>
                    <w:rFonts w:hint="eastAsia" w:ascii="宋体" w:hAnsi="宋体" w:cs="宋体"/>
                    <w:sz w:val="24"/>
                  </w:rPr>
                </w:rPrChange>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auto"/>
                <w:sz w:val="24"/>
                <w:rPrChange w:id="86" w:author="WPS_1669864991" w:date="2023-02-02T16:52:15Z">
                  <w:rPr>
                    <w:rFonts w:ascii="宋体" w:hAnsi="宋体"/>
                    <w:color w:val="000000"/>
                    <w:sz w:val="24"/>
                  </w:rPr>
                </w:rPrChange>
              </w:rPr>
            </w:pPr>
            <w:r>
              <w:rPr>
                <w:rFonts w:hint="eastAsia" w:ascii="宋体" w:hAnsi="宋体"/>
                <w:color w:val="auto"/>
                <w:sz w:val="24"/>
                <w:rPrChange w:id="87" w:author="WPS_1669864991" w:date="2023-02-02T16:52:15Z">
                  <w:rPr>
                    <w:rFonts w:hint="eastAsia" w:ascii="宋体" w:hAnsi="宋体"/>
                    <w:color w:val="000000"/>
                    <w:sz w:val="24"/>
                  </w:rPr>
                </w:rPrChange>
              </w:rPr>
              <w:t>4</w:t>
            </w:r>
          </w:p>
        </w:tc>
        <w:tc>
          <w:tcPr>
            <w:tcW w:w="8249" w:type="dxa"/>
            <w:vAlign w:val="center"/>
          </w:tcPr>
          <w:p>
            <w:pPr>
              <w:spacing w:line="420" w:lineRule="exact"/>
              <w:rPr>
                <w:rFonts w:ascii="宋体" w:hAnsi="宋体" w:cs="宋体"/>
                <w:color w:val="auto"/>
                <w:sz w:val="24"/>
                <w:rPrChange w:id="88" w:author="WPS_1669864991" w:date="2023-02-02T16:52:15Z">
                  <w:rPr>
                    <w:rFonts w:ascii="宋体" w:hAnsi="宋体" w:cs="宋体"/>
                    <w:color w:val="000000"/>
                    <w:sz w:val="24"/>
                  </w:rPr>
                </w:rPrChange>
              </w:rPr>
            </w:pPr>
            <w:r>
              <w:rPr>
                <w:rFonts w:hint="eastAsia" w:ascii="宋体" w:hAnsi="宋体"/>
                <w:b/>
                <w:bCs/>
                <w:color w:val="auto"/>
                <w:sz w:val="24"/>
                <w:rPrChange w:id="89" w:author="WPS_1669864991" w:date="2023-02-02T16:52:15Z">
                  <w:rPr>
                    <w:rFonts w:hint="eastAsia" w:ascii="宋体" w:hAnsi="宋体"/>
                    <w:b/>
                    <w:bCs/>
                    <w:color w:val="000000"/>
                    <w:sz w:val="24"/>
                  </w:rPr>
                </w:rPrChange>
              </w:rPr>
              <w:t>报价有效期</w:t>
            </w:r>
            <w:r>
              <w:rPr>
                <w:rFonts w:hint="eastAsia" w:ascii="宋体" w:hAnsi="宋体"/>
                <w:color w:val="auto"/>
                <w:sz w:val="24"/>
                <w:rPrChange w:id="90" w:author="WPS_1669864991" w:date="2023-02-02T16:52:15Z">
                  <w:rPr>
                    <w:rFonts w:hint="eastAsia" w:ascii="宋体" w:hAnsi="宋体"/>
                    <w:color w:val="000000"/>
                    <w:sz w:val="24"/>
                  </w:rPr>
                </w:rPrChange>
              </w:rPr>
              <w:t>：报价截止期结束后</w:t>
            </w:r>
            <w:r>
              <w:rPr>
                <w:rFonts w:hint="eastAsia" w:ascii="宋体" w:hAnsi="宋体"/>
                <w:color w:val="auto"/>
                <w:sz w:val="24"/>
                <w:u w:val="single"/>
                <w:rPrChange w:id="91" w:author="WPS_1669864991" w:date="2023-02-02T16:52:15Z">
                  <w:rPr>
                    <w:rFonts w:hint="eastAsia" w:ascii="宋体" w:hAnsi="宋体"/>
                    <w:color w:val="000000"/>
                    <w:sz w:val="24"/>
                    <w:u w:val="single"/>
                  </w:rPr>
                </w:rPrChange>
              </w:rPr>
              <w:t xml:space="preserve"> 90</w:t>
            </w:r>
            <w:r>
              <w:rPr>
                <w:rFonts w:hint="eastAsia" w:ascii="宋体" w:hAnsi="宋体"/>
                <w:color w:val="auto"/>
                <w:sz w:val="24"/>
                <w:rPrChange w:id="92" w:author="WPS_1669864991" w:date="2023-02-02T16:52:15Z">
                  <w:rPr>
                    <w:rFonts w:hint="eastAsia" w:ascii="宋体" w:hAnsi="宋体"/>
                    <w:color w:val="000000"/>
                    <w:sz w:val="24"/>
                  </w:rPr>
                </w:rPrChange>
              </w:rPr>
              <w:t>日历日。</w:t>
            </w:r>
          </w:p>
          <w:p>
            <w:pPr>
              <w:spacing w:line="440" w:lineRule="exact"/>
              <w:rPr>
                <w:rFonts w:ascii="宋体" w:hAnsi="宋体"/>
                <w:b/>
                <w:bCs/>
                <w:color w:val="auto"/>
                <w:sz w:val="24"/>
                <w:u w:val="double"/>
                <w:rPrChange w:id="93" w:author="WPS_1669864991" w:date="2023-02-02T16:52:15Z">
                  <w:rPr>
                    <w:rFonts w:ascii="宋体" w:hAnsi="宋体"/>
                    <w:b/>
                    <w:bCs/>
                    <w:sz w:val="24"/>
                    <w:u w:val="double"/>
                  </w:rPr>
                </w:rPrChange>
              </w:rPr>
            </w:pPr>
            <w:r>
              <w:rPr>
                <w:rFonts w:hint="eastAsia" w:ascii="宋体" w:hAnsi="宋体"/>
                <w:color w:val="auto"/>
                <w:sz w:val="24"/>
                <w:szCs w:val="24"/>
                <w:rPrChange w:id="94" w:author="WPS_1669864991" w:date="2023-02-02T16:52:15Z">
                  <w:rPr>
                    <w:rFonts w:hint="eastAsia" w:ascii="宋体" w:hAnsi="宋体"/>
                    <w:color w:val="000000"/>
                    <w:sz w:val="24"/>
                    <w:szCs w:val="24"/>
                  </w:rPr>
                </w:rPrChange>
              </w:rPr>
              <w:t>报价人的报价有效期不足将导致其报价文件被拒绝。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900" w:type="dxa"/>
            <w:vAlign w:val="center"/>
          </w:tcPr>
          <w:p>
            <w:pPr>
              <w:spacing w:line="440" w:lineRule="exact"/>
              <w:jc w:val="center"/>
              <w:rPr>
                <w:rFonts w:ascii="宋体" w:hAnsi="宋体"/>
                <w:color w:val="auto"/>
                <w:sz w:val="24"/>
                <w:rPrChange w:id="95" w:author="WPS_1669864991" w:date="2023-02-02T16:52:15Z">
                  <w:rPr>
                    <w:rFonts w:ascii="宋体" w:hAnsi="宋体"/>
                    <w:color w:val="000000"/>
                    <w:sz w:val="24"/>
                  </w:rPr>
                </w:rPrChange>
              </w:rPr>
            </w:pPr>
            <w:r>
              <w:rPr>
                <w:rFonts w:hint="eastAsia" w:ascii="宋体" w:hAnsi="宋体"/>
                <w:color w:val="auto"/>
                <w:sz w:val="24"/>
                <w:rPrChange w:id="96" w:author="WPS_1669864991" w:date="2023-02-02T16:52:15Z">
                  <w:rPr>
                    <w:rFonts w:hint="eastAsia" w:ascii="宋体" w:hAnsi="宋体"/>
                    <w:color w:val="000000"/>
                    <w:sz w:val="24"/>
                  </w:rPr>
                </w:rPrChange>
              </w:rPr>
              <w:t>5</w:t>
            </w:r>
          </w:p>
        </w:tc>
        <w:tc>
          <w:tcPr>
            <w:tcW w:w="8249" w:type="dxa"/>
            <w:vAlign w:val="center"/>
          </w:tcPr>
          <w:p>
            <w:pPr>
              <w:spacing w:line="440" w:lineRule="exact"/>
              <w:rPr>
                <w:rFonts w:ascii="宋体" w:hAnsi="宋体"/>
                <w:color w:val="auto"/>
                <w:sz w:val="24"/>
                <w:rPrChange w:id="97" w:author="WPS_1669864991" w:date="2023-02-02T16:52:15Z">
                  <w:rPr>
                    <w:rFonts w:ascii="宋体" w:hAnsi="宋体"/>
                    <w:color w:val="000000"/>
                    <w:sz w:val="24"/>
                  </w:rPr>
                </w:rPrChange>
              </w:rPr>
            </w:pPr>
            <w:r>
              <w:rPr>
                <w:rFonts w:hint="eastAsia" w:ascii="宋体" w:hAnsi="宋体"/>
                <w:color w:val="auto"/>
                <w:sz w:val="24"/>
                <w:rPrChange w:id="98" w:author="WPS_1669864991" w:date="2023-02-02T16:52:15Z">
                  <w:rPr>
                    <w:rFonts w:hint="eastAsia" w:ascii="宋体" w:hAnsi="宋体"/>
                    <w:color w:val="000000"/>
                    <w:sz w:val="24"/>
                  </w:rPr>
                </w:rPrChange>
              </w:rPr>
              <w:t>评审标准和方法：</w:t>
            </w:r>
          </w:p>
          <w:p>
            <w:pPr>
              <w:spacing w:line="440" w:lineRule="exact"/>
              <w:ind w:firstLine="480" w:firstLineChars="200"/>
              <w:rPr>
                <w:rFonts w:ascii="宋体" w:hAnsi="宋体"/>
                <w:color w:val="auto"/>
                <w:sz w:val="24"/>
                <w:rPrChange w:id="99" w:author="WPS_1669864991" w:date="2023-02-02T16:52:15Z">
                  <w:rPr>
                    <w:rFonts w:ascii="宋体" w:hAnsi="宋体"/>
                    <w:color w:val="000000"/>
                    <w:sz w:val="24"/>
                  </w:rPr>
                </w:rPrChange>
              </w:rPr>
            </w:pPr>
            <w:r>
              <w:rPr>
                <w:rFonts w:hint="eastAsia" w:ascii="宋体" w:hAnsi="宋体"/>
                <w:color w:val="auto"/>
                <w:kern w:val="0"/>
                <w:sz w:val="24"/>
                <w:rPrChange w:id="100" w:author="WPS_1669864991" w:date="2023-02-02T16:52:15Z">
                  <w:rPr>
                    <w:rFonts w:hint="eastAsia" w:ascii="宋体" w:hAnsi="宋体"/>
                    <w:color w:val="000000"/>
                    <w:kern w:val="0"/>
                    <w:sz w:val="24"/>
                  </w:rPr>
                </w:rPrChange>
              </w:rPr>
              <w:t>谈判小组按合同包在通过资格及响应性审查的各合格报价人中，推荐满足谈判文件实质性要求且最终报价合理的报价人为中选候选人。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auto"/>
                <w:sz w:val="24"/>
                <w:rPrChange w:id="101" w:author="WPS_1669864991" w:date="2023-02-02T16:52:15Z">
                  <w:rPr>
                    <w:rFonts w:ascii="宋体" w:hAnsi="宋体"/>
                    <w:color w:val="000000"/>
                    <w:sz w:val="24"/>
                  </w:rPr>
                </w:rPrChange>
              </w:rPr>
            </w:pPr>
            <w:r>
              <w:rPr>
                <w:rFonts w:hint="eastAsia" w:ascii="宋体" w:hAnsi="宋体"/>
                <w:color w:val="auto"/>
                <w:sz w:val="24"/>
                <w:rPrChange w:id="102" w:author="WPS_1669864991" w:date="2023-02-02T16:52:15Z">
                  <w:rPr>
                    <w:rFonts w:hint="eastAsia" w:ascii="宋体" w:hAnsi="宋体"/>
                    <w:color w:val="000000"/>
                    <w:sz w:val="24"/>
                  </w:rPr>
                </w:rPrChange>
              </w:rPr>
              <w:t>6</w:t>
            </w:r>
          </w:p>
        </w:tc>
        <w:tc>
          <w:tcPr>
            <w:tcW w:w="8249" w:type="dxa"/>
            <w:vAlign w:val="center"/>
          </w:tcPr>
          <w:p>
            <w:pPr>
              <w:pStyle w:val="11"/>
              <w:spacing w:line="380" w:lineRule="exact"/>
              <w:ind w:firstLine="0"/>
              <w:rPr>
                <w:rFonts w:ascii="宋体" w:hAnsi="宋体"/>
                <w:color w:val="auto"/>
                <w:sz w:val="24"/>
                <w:szCs w:val="24"/>
                <w:rPrChange w:id="103" w:author="WPS_1669864991" w:date="2023-02-02T16:52:15Z">
                  <w:rPr>
                    <w:rFonts w:ascii="宋体" w:hAnsi="宋体"/>
                    <w:color w:val="000000"/>
                    <w:sz w:val="24"/>
                    <w:szCs w:val="24"/>
                  </w:rPr>
                </w:rPrChange>
              </w:rPr>
            </w:pPr>
            <w:r>
              <w:rPr>
                <w:rFonts w:hint="eastAsia" w:ascii="宋体" w:hAnsi="宋体"/>
                <w:color w:val="auto"/>
                <w:sz w:val="24"/>
                <w:szCs w:val="24"/>
                <w:rPrChange w:id="104" w:author="WPS_1669864991" w:date="2023-02-02T16:52:15Z">
                  <w:rPr>
                    <w:rFonts w:hint="eastAsia" w:ascii="宋体" w:hAnsi="宋体"/>
                    <w:color w:val="000000"/>
                    <w:sz w:val="24"/>
                    <w:szCs w:val="24"/>
                  </w:rPr>
                </w:rPrChange>
              </w:rPr>
              <w:t>技术交流及其他</w:t>
            </w:r>
          </w:p>
          <w:p>
            <w:pPr>
              <w:pStyle w:val="11"/>
              <w:spacing w:line="380" w:lineRule="exact"/>
              <w:ind w:firstLine="480" w:firstLineChars="200"/>
              <w:rPr>
                <w:rFonts w:ascii="宋体" w:hAnsi="宋体"/>
                <w:color w:val="auto"/>
                <w:kern w:val="0"/>
                <w:sz w:val="24"/>
                <w:rPrChange w:id="105" w:author="WPS_1669864991" w:date="2023-02-02T16:52:15Z">
                  <w:rPr>
                    <w:rFonts w:ascii="宋体" w:hAnsi="宋体"/>
                    <w:color w:val="000000"/>
                    <w:kern w:val="0"/>
                    <w:sz w:val="24"/>
                  </w:rPr>
                </w:rPrChange>
              </w:rPr>
            </w:pPr>
            <w:r>
              <w:rPr>
                <w:rFonts w:hint="eastAsia" w:ascii="宋体" w:hAnsi="宋体"/>
                <w:color w:val="auto"/>
                <w:kern w:val="0"/>
                <w:sz w:val="24"/>
                <w:rPrChange w:id="106" w:author="WPS_1669864991" w:date="2023-02-02T16:52:15Z">
                  <w:rPr>
                    <w:rFonts w:hint="eastAsia" w:ascii="宋体" w:hAnsi="宋体"/>
                    <w:color w:val="000000"/>
                    <w:kern w:val="0"/>
                    <w:sz w:val="24"/>
                  </w:rPr>
                </w:rPrChange>
              </w:rPr>
              <w:t>报价人为了解更多的项目基础资料和背景，可以与本项目的业主进行项目咨询和交流，</w:t>
            </w:r>
            <w:r>
              <w:rPr>
                <w:rFonts w:hint="eastAsia" w:ascii="宋体" w:hAnsi="宋体"/>
                <w:color w:val="auto"/>
                <w:sz w:val="24"/>
                <w:szCs w:val="24"/>
                <w:rPrChange w:id="107" w:author="WPS_1669864991" w:date="2023-02-02T16:52:15Z">
                  <w:rPr>
                    <w:rFonts w:hint="eastAsia" w:ascii="宋体" w:hAnsi="宋体"/>
                    <w:color w:val="000000"/>
                    <w:sz w:val="24"/>
                    <w:szCs w:val="24"/>
                  </w:rPr>
                </w:rPrChange>
              </w:rPr>
              <w:t>避免在报价时因理解不清而影响今后项目的实施。</w:t>
            </w:r>
          </w:p>
          <w:p>
            <w:pPr>
              <w:pStyle w:val="11"/>
              <w:spacing w:line="380" w:lineRule="exact"/>
              <w:ind w:firstLine="480" w:firstLineChars="200"/>
              <w:rPr>
                <w:rFonts w:ascii="宋体" w:hAnsi="宋体"/>
                <w:color w:val="auto"/>
                <w:kern w:val="0"/>
                <w:sz w:val="24"/>
                <w:rPrChange w:id="108" w:author="WPS_1669864991" w:date="2023-02-02T16:52:15Z">
                  <w:rPr>
                    <w:rFonts w:ascii="宋体" w:hAnsi="宋体"/>
                    <w:color w:val="FF0000"/>
                    <w:kern w:val="0"/>
                    <w:sz w:val="24"/>
                  </w:rPr>
                </w:rPrChange>
              </w:rPr>
            </w:pPr>
            <w:r>
              <w:rPr>
                <w:rFonts w:hint="eastAsia" w:ascii="宋体" w:hAnsi="宋体"/>
                <w:color w:val="auto"/>
                <w:kern w:val="0"/>
                <w:sz w:val="24"/>
                <w:rPrChange w:id="109" w:author="WPS_1669864991" w:date="2023-02-02T16:52:15Z">
                  <w:rPr>
                    <w:rFonts w:hint="eastAsia" w:ascii="宋体" w:hAnsi="宋体"/>
                    <w:color w:val="000000"/>
                    <w:kern w:val="0"/>
                    <w:sz w:val="24"/>
                  </w:rPr>
                </w:rPrChange>
              </w:rPr>
              <w:t>联系人：</w:t>
            </w:r>
            <w:r>
              <w:rPr>
                <w:rFonts w:hint="eastAsia" w:ascii="宋体" w:hAnsi="宋体"/>
                <w:color w:val="auto"/>
                <w:kern w:val="0"/>
                <w:sz w:val="24"/>
                <w:lang w:val="en-US" w:eastAsia="zh-CN"/>
                <w:rPrChange w:id="110" w:author="WPS_1669864991" w:date="2023-02-02T16:52:15Z">
                  <w:rPr>
                    <w:rFonts w:hint="eastAsia" w:ascii="宋体" w:hAnsi="宋体"/>
                    <w:color w:val="000000"/>
                    <w:kern w:val="0"/>
                    <w:sz w:val="24"/>
                    <w:lang w:val="en-US" w:eastAsia="zh-CN"/>
                  </w:rPr>
                </w:rPrChange>
              </w:rPr>
              <w:t>庄霖霖</w:t>
            </w:r>
            <w:r>
              <w:rPr>
                <w:rFonts w:hint="eastAsia" w:ascii="宋体" w:hAnsi="宋体"/>
                <w:color w:val="auto"/>
                <w:kern w:val="0"/>
                <w:sz w:val="24"/>
                <w:rPrChange w:id="111" w:author="WPS_1669864991" w:date="2023-02-02T16:52:15Z">
                  <w:rPr>
                    <w:rFonts w:hint="eastAsia" w:ascii="宋体" w:hAnsi="宋体"/>
                    <w:color w:val="000000"/>
                    <w:kern w:val="0"/>
                    <w:sz w:val="24"/>
                  </w:rPr>
                </w:rPrChange>
              </w:rPr>
              <w:t>，联系电话：1</w:t>
            </w:r>
            <w:r>
              <w:rPr>
                <w:rFonts w:hint="eastAsia" w:ascii="宋体" w:hAnsi="宋体"/>
                <w:color w:val="auto"/>
                <w:kern w:val="0"/>
                <w:sz w:val="24"/>
                <w:lang w:val="en-US" w:eastAsia="zh-CN"/>
                <w:rPrChange w:id="112" w:author="WPS_1669864991" w:date="2023-02-02T16:52:15Z">
                  <w:rPr>
                    <w:rFonts w:hint="eastAsia" w:ascii="宋体" w:hAnsi="宋体"/>
                    <w:color w:val="000000"/>
                    <w:kern w:val="0"/>
                    <w:sz w:val="24"/>
                    <w:lang w:val="en-US" w:eastAsia="zh-CN"/>
                  </w:rPr>
                </w:rPrChange>
              </w:rPr>
              <w:t>865983359</w:t>
            </w:r>
            <w:r>
              <w:rPr>
                <w:rFonts w:hint="eastAsia" w:ascii="宋体" w:hAnsi="宋体"/>
                <w:color w:val="auto"/>
                <w:kern w:val="0"/>
                <w:sz w:val="24"/>
                <w:rPrChange w:id="113" w:author="WPS_1669864991" w:date="2023-02-02T16:52:15Z">
                  <w:rPr>
                    <w:rFonts w:hint="eastAsia" w:ascii="宋体" w:hAnsi="宋体"/>
                    <w:color w:val="000000"/>
                    <w:kern w:val="0"/>
                    <w:sz w:val="24"/>
                  </w:rPr>
                </w:rPrChang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auto"/>
                <w:sz w:val="24"/>
                <w:rPrChange w:id="114" w:author="WPS_1669864991" w:date="2023-02-02T16:52:15Z">
                  <w:rPr>
                    <w:rFonts w:ascii="宋体" w:hAnsi="宋体"/>
                    <w:color w:val="000000"/>
                    <w:sz w:val="24"/>
                  </w:rPr>
                </w:rPrChange>
              </w:rPr>
            </w:pPr>
            <w:r>
              <w:rPr>
                <w:rFonts w:hint="eastAsia" w:ascii="宋体" w:hAnsi="宋体"/>
                <w:color w:val="auto"/>
                <w:sz w:val="24"/>
                <w:rPrChange w:id="115" w:author="WPS_1669864991" w:date="2023-02-02T16:52:15Z">
                  <w:rPr>
                    <w:rFonts w:hint="eastAsia" w:ascii="宋体" w:hAnsi="宋体"/>
                    <w:color w:val="000000"/>
                    <w:sz w:val="24"/>
                  </w:rPr>
                </w:rPrChange>
              </w:rPr>
              <w:t>7</w:t>
            </w:r>
          </w:p>
        </w:tc>
        <w:tc>
          <w:tcPr>
            <w:tcW w:w="8249" w:type="dxa"/>
            <w:vAlign w:val="center"/>
          </w:tcPr>
          <w:p>
            <w:pPr>
              <w:pStyle w:val="11"/>
              <w:spacing w:line="420" w:lineRule="exact"/>
              <w:ind w:firstLine="0"/>
              <w:rPr>
                <w:rFonts w:ascii="宋体" w:hAnsi="宋体"/>
                <w:color w:val="auto"/>
                <w:kern w:val="0"/>
                <w:sz w:val="24"/>
                <w:szCs w:val="24"/>
                <w:rPrChange w:id="116" w:author="WPS_1669864991" w:date="2023-02-02T16:52:15Z">
                  <w:rPr>
                    <w:rFonts w:ascii="宋体" w:hAnsi="宋体"/>
                    <w:color w:val="000000"/>
                    <w:kern w:val="0"/>
                    <w:sz w:val="24"/>
                    <w:szCs w:val="24"/>
                  </w:rPr>
                </w:rPrChange>
              </w:rPr>
            </w:pPr>
            <w:r>
              <w:rPr>
                <w:rFonts w:hint="eastAsia" w:ascii="宋体" w:hAnsi="宋体"/>
                <w:color w:val="auto"/>
                <w:kern w:val="0"/>
                <w:sz w:val="24"/>
                <w:szCs w:val="24"/>
                <w:rPrChange w:id="117" w:author="WPS_1669864991" w:date="2023-02-02T16:52:15Z">
                  <w:rPr>
                    <w:rFonts w:hint="eastAsia" w:ascii="宋体" w:hAnsi="宋体"/>
                    <w:color w:val="000000"/>
                    <w:kern w:val="0"/>
                    <w:sz w:val="24"/>
                    <w:szCs w:val="24"/>
                  </w:rPr>
                </w:rPrChange>
              </w:rPr>
              <w:t>最高限价：</w:t>
            </w:r>
          </w:p>
          <w:p>
            <w:pPr>
              <w:spacing w:line="380" w:lineRule="exact"/>
              <w:ind w:firstLine="480" w:firstLineChars="200"/>
              <w:rPr>
                <w:rFonts w:ascii="宋体" w:hAnsi="宋体"/>
                <w:color w:val="auto"/>
                <w:sz w:val="24"/>
                <w:szCs w:val="24"/>
                <w:rPrChange w:id="118" w:author="WPS_1669864991" w:date="2023-02-02T16:52:15Z">
                  <w:rPr>
                    <w:rFonts w:ascii="宋体" w:hAnsi="宋体"/>
                    <w:color w:val="000000"/>
                    <w:sz w:val="24"/>
                    <w:szCs w:val="24"/>
                  </w:rPr>
                </w:rPrChange>
              </w:rPr>
            </w:pPr>
            <w:r>
              <w:rPr>
                <w:rFonts w:hint="eastAsia" w:ascii="宋体" w:hAnsi="宋体"/>
                <w:color w:val="auto"/>
                <w:sz w:val="24"/>
                <w:rPrChange w:id="119" w:author="WPS_1669864991" w:date="2023-02-02T16:52:15Z">
                  <w:rPr>
                    <w:rFonts w:hint="eastAsia" w:ascii="宋体" w:hAnsi="宋体"/>
                    <w:color w:val="000000"/>
                    <w:sz w:val="24"/>
                  </w:rPr>
                </w:rPrChange>
              </w:rPr>
              <w:t>本项目最高限价为：</w:t>
            </w:r>
            <w:r>
              <w:rPr>
                <w:rFonts w:hint="eastAsia" w:ascii="宋体" w:hAnsi="宋体"/>
                <w:color w:val="auto"/>
                <w:sz w:val="24"/>
                <w:u w:val="single"/>
                <w:lang w:val="en-US" w:eastAsia="zh-CN"/>
                <w:rPrChange w:id="120" w:author="WPS_1669864991" w:date="2023-02-02T16:52:15Z">
                  <w:rPr>
                    <w:rFonts w:hint="eastAsia" w:ascii="宋体" w:hAnsi="宋体"/>
                    <w:sz w:val="24"/>
                    <w:u w:val="single"/>
                    <w:lang w:val="en-US" w:eastAsia="zh-CN"/>
                  </w:rPr>
                </w:rPrChange>
              </w:rPr>
              <w:t>40.5057</w:t>
            </w:r>
            <w:r>
              <w:rPr>
                <w:rFonts w:hint="eastAsia" w:ascii="宋体" w:hAnsi="宋体"/>
                <w:color w:val="auto"/>
                <w:sz w:val="24"/>
                <w:rPrChange w:id="121" w:author="WPS_1669864991" w:date="2023-02-02T16:52:15Z">
                  <w:rPr>
                    <w:rFonts w:hint="eastAsia" w:ascii="宋体" w:hAnsi="宋体"/>
                    <w:color w:val="000000"/>
                    <w:sz w:val="24"/>
                  </w:rPr>
                </w:rPrChange>
              </w:rPr>
              <w:t>元人民币。</w:t>
            </w:r>
          </w:p>
          <w:p>
            <w:pPr>
              <w:pStyle w:val="38"/>
              <w:autoSpaceDE/>
              <w:autoSpaceDN/>
              <w:adjustRightInd/>
              <w:spacing w:before="0" w:after="0" w:line="440" w:lineRule="exact"/>
              <w:ind w:firstLine="480" w:firstLineChars="200"/>
              <w:rPr>
                <w:rFonts w:ascii="宋体" w:hAnsi="宋体"/>
                <w:b w:val="0"/>
                <w:color w:val="auto"/>
                <w:rPrChange w:id="122" w:author="WPS_1669864991" w:date="2023-02-02T16:52:15Z">
                  <w:rPr>
                    <w:rFonts w:ascii="宋体" w:hAnsi="宋体"/>
                    <w:b w:val="0"/>
                    <w:color w:val="000000"/>
                  </w:rPr>
                </w:rPrChange>
              </w:rPr>
            </w:pPr>
            <w:r>
              <w:rPr>
                <w:rFonts w:hint="eastAsia" w:hAnsi="宋体"/>
                <w:b w:val="0"/>
                <w:color w:val="auto"/>
                <w:szCs w:val="24"/>
                <w:rPrChange w:id="123" w:author="WPS_1669864991" w:date="2023-02-02T16:52:15Z">
                  <w:rPr>
                    <w:rFonts w:hint="eastAsia" w:hAnsi="宋体"/>
                    <w:b w:val="0"/>
                    <w:color w:val="000000"/>
                    <w:szCs w:val="24"/>
                  </w:rPr>
                </w:rPrChange>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auto"/>
                <w:sz w:val="24"/>
                <w:rPrChange w:id="124" w:author="WPS_1669864991" w:date="2023-02-02T16:52:15Z">
                  <w:rPr>
                    <w:rFonts w:ascii="宋体" w:hAnsi="宋体"/>
                    <w:color w:val="000000"/>
                    <w:sz w:val="24"/>
                  </w:rPr>
                </w:rPrChange>
              </w:rPr>
            </w:pPr>
            <w:r>
              <w:rPr>
                <w:rFonts w:hint="eastAsia" w:ascii="宋体" w:hAnsi="宋体"/>
                <w:color w:val="auto"/>
                <w:sz w:val="24"/>
                <w:rPrChange w:id="125" w:author="WPS_1669864991" w:date="2023-02-02T16:52:15Z">
                  <w:rPr>
                    <w:rFonts w:hint="eastAsia" w:ascii="宋体" w:hAnsi="宋体"/>
                    <w:color w:val="000000"/>
                    <w:sz w:val="24"/>
                  </w:rPr>
                </w:rPrChange>
              </w:rPr>
              <w:t>8</w:t>
            </w:r>
          </w:p>
        </w:tc>
        <w:tc>
          <w:tcPr>
            <w:tcW w:w="8249" w:type="dxa"/>
            <w:vAlign w:val="center"/>
          </w:tcPr>
          <w:p>
            <w:pPr>
              <w:pStyle w:val="38"/>
              <w:autoSpaceDE/>
              <w:autoSpaceDN/>
              <w:adjustRightInd/>
              <w:spacing w:before="0" w:after="0" w:line="380" w:lineRule="exact"/>
              <w:rPr>
                <w:rFonts w:ascii="宋体" w:hAnsi="宋体"/>
                <w:b w:val="0"/>
                <w:color w:val="auto"/>
                <w:rPrChange w:id="126" w:author="WPS_1669864991" w:date="2023-02-02T16:52:15Z">
                  <w:rPr>
                    <w:rFonts w:ascii="宋体" w:hAnsi="宋体"/>
                    <w:b w:val="0"/>
                    <w:color w:val="000000"/>
                  </w:rPr>
                </w:rPrChange>
              </w:rPr>
            </w:pPr>
            <w:r>
              <w:rPr>
                <w:rFonts w:hint="eastAsia" w:ascii="宋体" w:hAnsi="宋体"/>
                <w:b w:val="0"/>
                <w:color w:val="auto"/>
                <w:rPrChange w:id="127" w:author="WPS_1669864991" w:date="2023-02-02T16:52:15Z">
                  <w:rPr>
                    <w:rFonts w:hint="eastAsia" w:ascii="宋体" w:hAnsi="宋体"/>
                    <w:b w:val="0"/>
                    <w:color w:val="000000"/>
                  </w:rPr>
                </w:rPrChange>
              </w:rPr>
              <w:t>其它注意事项：</w:t>
            </w:r>
          </w:p>
          <w:p>
            <w:pPr>
              <w:pStyle w:val="11"/>
              <w:spacing w:line="380" w:lineRule="exact"/>
              <w:ind w:left="420" w:leftChars="200" w:firstLine="0"/>
              <w:jc w:val="left"/>
              <w:rPr>
                <w:rFonts w:ascii="宋体" w:hAnsi="宋体"/>
                <w:color w:val="auto"/>
                <w:sz w:val="24"/>
                <w:rPrChange w:id="128" w:author="WPS_1669864991" w:date="2023-02-02T16:52:15Z">
                  <w:rPr>
                    <w:rFonts w:ascii="宋体" w:hAnsi="宋体"/>
                    <w:color w:val="000000"/>
                    <w:sz w:val="24"/>
                  </w:rPr>
                </w:rPrChange>
              </w:rPr>
            </w:pPr>
            <w:r>
              <w:rPr>
                <w:rFonts w:hint="eastAsia" w:ascii="宋体" w:hAnsi="宋体"/>
                <w:color w:val="auto"/>
                <w:sz w:val="24"/>
                <w:rPrChange w:id="129" w:author="WPS_1669864991" w:date="2023-02-02T16:52:15Z">
                  <w:rPr>
                    <w:rFonts w:hint="eastAsia" w:ascii="宋体" w:hAnsi="宋体"/>
                    <w:color w:val="000000"/>
                    <w:sz w:val="24"/>
                  </w:rPr>
                </w:rPrChange>
              </w:rPr>
              <w:t>(1)报价人必须对其报价文件中提供各种资料、说明、承诺的真实性负责。 (2)报价人所投管道应为自建或拥有产权。评审过程中或签订合同前或执</w:t>
            </w:r>
          </w:p>
          <w:p>
            <w:pPr>
              <w:pStyle w:val="11"/>
              <w:spacing w:line="380" w:lineRule="exact"/>
              <w:ind w:firstLine="0"/>
              <w:jc w:val="left"/>
              <w:rPr>
                <w:rFonts w:ascii="宋体" w:hAnsi="宋体"/>
                <w:color w:val="auto"/>
                <w:sz w:val="24"/>
                <w:rPrChange w:id="130" w:author="WPS_1669864991" w:date="2023-02-02T16:52:15Z">
                  <w:rPr>
                    <w:rFonts w:ascii="宋体" w:hAnsi="宋体"/>
                    <w:color w:val="000000"/>
                    <w:sz w:val="24"/>
                  </w:rPr>
                </w:rPrChange>
              </w:rPr>
            </w:pPr>
            <w:r>
              <w:rPr>
                <w:rFonts w:hint="eastAsia" w:ascii="宋体" w:hAnsi="宋体"/>
                <w:color w:val="auto"/>
                <w:sz w:val="24"/>
                <w:rPrChange w:id="131" w:author="WPS_1669864991" w:date="2023-02-02T16:52:15Z">
                  <w:rPr>
                    <w:rFonts w:hint="eastAsia" w:ascii="宋体" w:hAnsi="宋体"/>
                    <w:color w:val="000000"/>
                    <w:sz w:val="24"/>
                  </w:rPr>
                </w:rPrChange>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pPr>
              <w:pStyle w:val="11"/>
              <w:spacing w:line="380" w:lineRule="exact"/>
              <w:ind w:firstLine="480" w:firstLineChars="200"/>
              <w:rPr>
                <w:rFonts w:ascii="宋体" w:hAnsi="宋体"/>
                <w:color w:val="auto"/>
                <w:sz w:val="24"/>
                <w:rPrChange w:id="132" w:author="WPS_1669864991" w:date="2023-02-02T16:52:15Z">
                  <w:rPr>
                    <w:rFonts w:ascii="宋体" w:hAnsi="宋体"/>
                    <w:color w:val="000000"/>
                    <w:sz w:val="24"/>
                  </w:rPr>
                </w:rPrChange>
              </w:rPr>
            </w:pPr>
            <w:r>
              <w:rPr>
                <w:rFonts w:hint="eastAsia" w:ascii="宋体" w:hAnsi="宋体"/>
                <w:color w:val="auto"/>
                <w:sz w:val="24"/>
                <w:rPrChange w:id="133" w:author="WPS_1669864991" w:date="2023-02-02T16:52:15Z">
                  <w:rPr>
                    <w:rFonts w:hint="eastAsia" w:ascii="宋体" w:hAnsi="宋体"/>
                    <w:color w:val="000000"/>
                    <w:sz w:val="24"/>
                  </w:rPr>
                </w:rPrChange>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投标。</w:t>
            </w:r>
          </w:p>
          <w:p>
            <w:pPr>
              <w:pStyle w:val="11"/>
              <w:spacing w:line="380" w:lineRule="exact"/>
              <w:ind w:firstLine="480" w:firstLineChars="200"/>
              <w:rPr>
                <w:rFonts w:ascii="宋体" w:hAnsi="宋体"/>
                <w:color w:val="auto"/>
                <w:sz w:val="24"/>
                <w:szCs w:val="24"/>
                <w:rPrChange w:id="134" w:author="WPS_1669864991" w:date="2023-02-02T16:52:15Z">
                  <w:rPr>
                    <w:rFonts w:ascii="宋体" w:hAnsi="宋体"/>
                    <w:color w:val="000000"/>
                    <w:sz w:val="24"/>
                    <w:szCs w:val="24"/>
                  </w:rPr>
                </w:rPrChange>
              </w:rPr>
            </w:pPr>
            <w:r>
              <w:rPr>
                <w:rFonts w:hint="eastAsia" w:ascii="宋体" w:hAnsi="宋体"/>
                <w:color w:val="auto"/>
                <w:sz w:val="24"/>
                <w:rPrChange w:id="135" w:author="WPS_1669864991" w:date="2023-02-02T16:52:15Z">
                  <w:rPr>
                    <w:rFonts w:hint="eastAsia" w:ascii="宋体" w:hAnsi="宋体"/>
                    <w:color w:val="000000"/>
                    <w:sz w:val="24"/>
                  </w:rPr>
                </w:rPrChange>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auto"/>
                <w:sz w:val="24"/>
                <w:rPrChange w:id="136" w:author="WPS_1669864991" w:date="2023-02-02T16:52:15Z">
                  <w:rPr>
                    <w:rFonts w:ascii="宋体" w:hAnsi="宋体"/>
                    <w:color w:val="000000"/>
                    <w:sz w:val="24"/>
                  </w:rPr>
                </w:rPrChange>
              </w:rPr>
            </w:pPr>
            <w:r>
              <w:rPr>
                <w:rFonts w:hint="eastAsia" w:ascii="宋体" w:hAnsi="宋体"/>
                <w:color w:val="auto"/>
                <w:sz w:val="24"/>
                <w:rPrChange w:id="137" w:author="WPS_1669864991" w:date="2023-02-02T16:52:15Z">
                  <w:rPr>
                    <w:rFonts w:hint="eastAsia" w:ascii="宋体" w:hAnsi="宋体"/>
                    <w:color w:val="000000"/>
                    <w:sz w:val="24"/>
                  </w:rPr>
                </w:rPrChange>
              </w:rPr>
              <w:t>10</w:t>
            </w:r>
          </w:p>
        </w:tc>
        <w:tc>
          <w:tcPr>
            <w:tcW w:w="8249" w:type="dxa"/>
            <w:vAlign w:val="center"/>
          </w:tcPr>
          <w:p>
            <w:pPr>
              <w:pStyle w:val="11"/>
              <w:spacing w:line="380" w:lineRule="exact"/>
              <w:ind w:firstLine="0"/>
              <w:rPr>
                <w:rFonts w:ascii="宋体" w:hAnsi="宋体"/>
                <w:b/>
                <w:color w:val="auto"/>
                <w:sz w:val="24"/>
                <w:rPrChange w:id="138" w:author="WPS_1669864991" w:date="2023-02-02T16:52:15Z">
                  <w:rPr>
                    <w:rFonts w:ascii="宋体" w:hAnsi="宋体"/>
                    <w:b/>
                    <w:sz w:val="24"/>
                  </w:rPr>
                </w:rPrChange>
              </w:rPr>
            </w:pPr>
            <w:r>
              <w:rPr>
                <w:rFonts w:hint="eastAsia" w:ascii="宋体" w:hAnsi="宋体"/>
                <w:b/>
                <w:color w:val="auto"/>
                <w:sz w:val="24"/>
                <w:rPrChange w:id="139" w:author="WPS_1669864991" w:date="2023-02-02T16:52:15Z">
                  <w:rPr>
                    <w:rFonts w:hint="eastAsia" w:ascii="宋体" w:hAnsi="宋体"/>
                    <w:b/>
                    <w:sz w:val="24"/>
                  </w:rPr>
                </w:rPrChange>
              </w:rPr>
              <w:t>履约保证金：</w:t>
            </w:r>
          </w:p>
          <w:p>
            <w:pPr>
              <w:spacing w:line="420" w:lineRule="exact"/>
              <w:rPr>
                <w:rFonts w:ascii="宋体" w:hAnsi="宋体"/>
                <w:color w:val="auto"/>
                <w:rPrChange w:id="140" w:author="WPS_1669864991" w:date="2023-02-02T16:52:15Z">
                  <w:rPr>
                    <w:rFonts w:ascii="宋体" w:hAnsi="宋体"/>
                  </w:rPr>
                </w:rPrChange>
              </w:rPr>
            </w:pPr>
            <w:r>
              <w:rPr>
                <w:rFonts w:hint="eastAsia" w:ascii="宋体" w:hAnsi="宋体"/>
                <w:color w:val="auto"/>
                <w:rPrChange w:id="141" w:author="WPS_1669864991" w:date="2023-02-02T16:52:15Z">
                  <w:rPr>
                    <w:rFonts w:hint="eastAsia" w:ascii="宋体" w:hAnsi="宋体"/>
                  </w:rPr>
                </w:rPrChange>
              </w:rPr>
              <w:t>不需要提交履约保证金，</w:t>
            </w:r>
            <w:r>
              <w:rPr>
                <w:rFonts w:hint="eastAsia" w:ascii="宋体" w:hAnsi="宋体"/>
                <w:color w:val="auto"/>
                <w:sz w:val="24"/>
                <w:rPrChange w:id="142" w:author="WPS_1669864991" w:date="2023-02-02T16:52:15Z">
                  <w:rPr>
                    <w:rFonts w:hint="eastAsia" w:ascii="宋体" w:hAnsi="宋体"/>
                    <w:sz w:val="24"/>
                  </w:rPr>
                </w:rPrChange>
              </w:rPr>
              <w:t>中选公告或中选通知发出之日起十日内，中选报价人应与采购人签订合同，并</w:t>
            </w:r>
            <w:r>
              <w:rPr>
                <w:rFonts w:hint="eastAsia" w:ascii="宋体" w:hAnsi="宋体"/>
                <w:color w:val="auto"/>
                <w:rPrChange w:id="143" w:author="WPS_1669864991" w:date="2023-02-02T16:52:15Z">
                  <w:rPr>
                    <w:rFonts w:hint="eastAsia" w:ascii="宋体" w:hAnsi="宋体"/>
                  </w:rPr>
                </w:rPrChange>
              </w:rPr>
              <w:t>履行合同条款。</w:t>
            </w:r>
          </w:p>
          <w:p>
            <w:pPr>
              <w:pStyle w:val="11"/>
              <w:spacing w:line="380" w:lineRule="exact"/>
              <w:ind w:firstLine="480" w:firstLineChars="200"/>
              <w:rPr>
                <w:rFonts w:ascii="宋体" w:hAnsi="宋体"/>
                <w:color w:val="auto"/>
                <w:sz w:val="24"/>
                <w:rPrChange w:id="144" w:author="WPS_1669864991" w:date="2023-02-02T16:52:15Z">
                  <w:rPr>
                    <w:rFonts w:ascii="宋体" w:hAnsi="宋体"/>
                    <w:color w:val="000000"/>
                    <w:sz w:val="24"/>
                  </w:rPr>
                </w:rPrChange>
              </w:rPr>
            </w:pPr>
          </w:p>
        </w:tc>
      </w:tr>
      <w:bookmarkEnd w:id="22"/>
    </w:tbl>
    <w:p>
      <w:pPr>
        <w:spacing w:line="440" w:lineRule="exact"/>
        <w:rPr>
          <w:rFonts w:ascii="宋体" w:hAnsi="宋体"/>
          <w:color w:val="000000"/>
          <w:sz w:val="24"/>
        </w:rPr>
      </w:pPr>
    </w:p>
    <w:p>
      <w:pPr>
        <w:jc w:val="center"/>
        <w:rPr>
          <w:rFonts w:ascii="宋体" w:hAnsi="宋体"/>
          <w:sz w:val="24"/>
        </w:rPr>
      </w:pPr>
      <w:r>
        <w:rPr>
          <w:rFonts w:ascii="宋体" w:hAnsi="宋体"/>
          <w:color w:val="000000"/>
          <w:sz w:val="24"/>
        </w:rPr>
        <w:br w:type="page"/>
      </w:r>
      <w:r>
        <w:rPr>
          <w:rFonts w:hint="eastAsia"/>
          <w:b/>
          <w:bCs/>
          <w:sz w:val="32"/>
        </w:rPr>
        <w:t>谈判须知</w:t>
      </w:r>
    </w:p>
    <w:p>
      <w:pPr>
        <w:spacing w:line="440" w:lineRule="exact"/>
        <w:jc w:val="center"/>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A   说明</w:t>
      </w:r>
    </w:p>
    <w:p>
      <w:pPr>
        <w:spacing w:line="440" w:lineRule="exact"/>
        <w:rPr>
          <w:rFonts w:ascii="宋体" w:hAnsi="宋体"/>
          <w:color w:val="000000"/>
          <w:sz w:val="24"/>
        </w:rPr>
      </w:pPr>
    </w:p>
    <w:p>
      <w:pPr>
        <w:spacing w:line="440" w:lineRule="exact"/>
        <w:rPr>
          <w:rFonts w:ascii="宋体" w:hAnsi="宋体"/>
          <w:color w:val="000000"/>
          <w:sz w:val="24"/>
        </w:rPr>
      </w:pPr>
      <w:r>
        <w:rPr>
          <w:rFonts w:ascii="宋体" w:hAnsi="宋体"/>
          <w:color w:val="000000"/>
          <w:sz w:val="24"/>
        </w:rPr>
        <w:t xml:space="preserve">1. </w:t>
      </w:r>
      <w:r>
        <w:rPr>
          <w:rFonts w:hint="eastAsia" w:ascii="宋体" w:hAnsi="宋体"/>
          <w:color w:val="000000"/>
          <w:sz w:val="24"/>
        </w:rPr>
        <w:t>适用范围</w:t>
      </w:r>
    </w:p>
    <w:p>
      <w:pPr>
        <w:spacing w:line="440" w:lineRule="exact"/>
        <w:rPr>
          <w:rFonts w:ascii="宋体" w:hAnsi="宋体"/>
          <w:color w:val="000000"/>
          <w:sz w:val="24"/>
        </w:rPr>
      </w:pPr>
      <w:r>
        <w:rPr>
          <w:rFonts w:hint="eastAsia" w:ascii="宋体" w:hAnsi="宋体"/>
          <w:color w:val="000000"/>
          <w:sz w:val="24"/>
        </w:rPr>
        <w:t xml:space="preserve">  </w:t>
      </w:r>
      <w:r>
        <w:rPr>
          <w:rFonts w:ascii="宋体" w:hAnsi="宋体"/>
          <w:color w:val="000000"/>
          <w:sz w:val="24"/>
        </w:rPr>
        <w:t>1.1</w:t>
      </w:r>
      <w:r>
        <w:rPr>
          <w:rFonts w:hint="eastAsia" w:ascii="宋体" w:hAnsi="宋体"/>
          <w:color w:val="000000"/>
          <w:sz w:val="24"/>
        </w:rPr>
        <w:t>本谈判文件仅适用于邀请函中所叙述项目的货物及服务采购。</w:t>
      </w:r>
    </w:p>
    <w:p>
      <w:pPr>
        <w:spacing w:line="440" w:lineRule="exact"/>
        <w:rPr>
          <w:rFonts w:ascii="宋体" w:hAnsi="宋体"/>
          <w:color w:val="000000"/>
          <w:sz w:val="24"/>
        </w:rPr>
      </w:pPr>
      <w:r>
        <w:rPr>
          <w:rFonts w:ascii="宋体" w:hAnsi="宋体"/>
          <w:color w:val="000000"/>
          <w:sz w:val="24"/>
        </w:rPr>
        <w:t xml:space="preserve">2. </w:t>
      </w:r>
      <w:r>
        <w:rPr>
          <w:rFonts w:hint="eastAsia" w:ascii="宋体" w:hAnsi="宋体"/>
          <w:color w:val="000000"/>
          <w:sz w:val="24"/>
        </w:rPr>
        <w:t>定义</w:t>
      </w:r>
    </w:p>
    <w:p>
      <w:pPr>
        <w:spacing w:line="440" w:lineRule="exact"/>
        <w:rPr>
          <w:rFonts w:ascii="宋体" w:hAnsi="宋体"/>
          <w:color w:val="000000"/>
          <w:sz w:val="24"/>
        </w:rPr>
      </w:pPr>
      <w:r>
        <w:rPr>
          <w:rFonts w:hint="eastAsia" w:ascii="宋体" w:hAnsi="宋体"/>
          <w:color w:val="000000"/>
          <w:sz w:val="24"/>
        </w:rPr>
        <w:t xml:space="preserve">  2</w:t>
      </w:r>
      <w:r>
        <w:rPr>
          <w:rFonts w:ascii="宋体" w:hAnsi="宋体"/>
          <w:color w:val="000000"/>
          <w:sz w:val="24"/>
        </w:rPr>
        <w:t>.</w:t>
      </w:r>
      <w:r>
        <w:rPr>
          <w:rFonts w:hint="eastAsia" w:ascii="宋体" w:hAnsi="宋体"/>
          <w:color w:val="000000"/>
          <w:sz w:val="24"/>
        </w:rPr>
        <w:t>1“报价人”系指本次提交报价文件的供货商或服务商。</w:t>
      </w:r>
    </w:p>
    <w:p>
      <w:pPr>
        <w:spacing w:line="440" w:lineRule="exact"/>
        <w:rPr>
          <w:rFonts w:ascii="宋体" w:hAnsi="宋体"/>
          <w:color w:val="000000"/>
          <w:sz w:val="24"/>
        </w:rPr>
      </w:pPr>
      <w:r>
        <w:rPr>
          <w:rFonts w:hint="eastAsia" w:ascii="宋体" w:hAnsi="宋体"/>
          <w:color w:val="000000"/>
          <w:sz w:val="24"/>
        </w:rPr>
        <w:t xml:space="preserve">  </w:t>
      </w:r>
      <w:r>
        <w:rPr>
          <w:rFonts w:ascii="宋体" w:hAnsi="宋体"/>
          <w:color w:val="000000"/>
          <w:sz w:val="24"/>
        </w:rPr>
        <w:t>2</w:t>
      </w:r>
      <w:r>
        <w:rPr>
          <w:rFonts w:hint="eastAsia" w:ascii="宋体" w:hAnsi="宋体"/>
          <w:color w:val="000000"/>
          <w:sz w:val="24"/>
        </w:rPr>
        <w:t>.2“货物”系指卖方按谈判文件规定和报价文件的承诺，须向采购人提供的管道及其有关图纸和材料。</w:t>
      </w:r>
    </w:p>
    <w:p>
      <w:pPr>
        <w:spacing w:line="440" w:lineRule="exact"/>
        <w:rPr>
          <w:rFonts w:ascii="宋体" w:hAnsi="宋体"/>
          <w:color w:val="000000"/>
          <w:sz w:val="24"/>
        </w:rPr>
      </w:pPr>
      <w:r>
        <w:rPr>
          <w:rFonts w:hint="eastAsia" w:ascii="宋体" w:hAnsi="宋体"/>
          <w:color w:val="000000"/>
          <w:sz w:val="24"/>
        </w:rPr>
        <w:t xml:space="preserve">  </w:t>
      </w:r>
      <w:r>
        <w:rPr>
          <w:rFonts w:ascii="宋体" w:hAnsi="宋体"/>
          <w:color w:val="000000"/>
          <w:sz w:val="24"/>
        </w:rPr>
        <w:t>2</w:t>
      </w:r>
      <w:r>
        <w:rPr>
          <w:rFonts w:hint="eastAsia" w:ascii="宋体" w:hAnsi="宋体"/>
          <w:color w:val="000000"/>
          <w:sz w:val="24"/>
        </w:rPr>
        <w:t>.3“服务”系指谈判文件规定卖方移交管道所必须提供的相关手续以及其他类似的义务。</w:t>
      </w:r>
    </w:p>
    <w:p>
      <w:pPr>
        <w:spacing w:line="440" w:lineRule="exact"/>
        <w:rPr>
          <w:rFonts w:ascii="宋体" w:hAnsi="宋体"/>
          <w:color w:val="000000"/>
          <w:sz w:val="24"/>
        </w:rPr>
      </w:pPr>
      <w:r>
        <w:rPr>
          <w:rFonts w:ascii="宋体" w:hAnsi="宋体"/>
          <w:color w:val="000000"/>
          <w:sz w:val="24"/>
        </w:rPr>
        <w:t xml:space="preserve">3. </w:t>
      </w:r>
      <w:r>
        <w:rPr>
          <w:rFonts w:hint="eastAsia" w:ascii="宋体" w:hAnsi="宋体"/>
          <w:color w:val="000000"/>
          <w:sz w:val="24"/>
        </w:rPr>
        <w:t>合格的报价人</w:t>
      </w:r>
    </w:p>
    <w:p>
      <w:pPr>
        <w:spacing w:line="440" w:lineRule="exact"/>
        <w:rPr>
          <w:rFonts w:ascii="宋体" w:hAnsi="宋体"/>
          <w:color w:val="000000"/>
          <w:sz w:val="24"/>
        </w:rPr>
      </w:pPr>
      <w:r>
        <w:rPr>
          <w:rFonts w:hint="eastAsia" w:ascii="宋体" w:hAnsi="宋体"/>
          <w:color w:val="000000"/>
          <w:sz w:val="24"/>
        </w:rPr>
        <w:t xml:space="preserve">  </w:t>
      </w:r>
      <w:r>
        <w:rPr>
          <w:rFonts w:ascii="宋体" w:hAnsi="宋体"/>
          <w:color w:val="000000"/>
          <w:sz w:val="24"/>
        </w:rPr>
        <w:t>3.1</w:t>
      </w:r>
      <w:r>
        <w:rPr>
          <w:rFonts w:hint="eastAsia" w:ascii="宋体" w:hAnsi="宋体"/>
          <w:color w:val="000000"/>
          <w:sz w:val="24"/>
        </w:rPr>
        <w:t xml:space="preserve"> 凡有能力提供本谈判文件所述事物及服务的并具备法人资格的国内供货商或服务商均为合格的报价人。</w:t>
      </w:r>
    </w:p>
    <w:p>
      <w:pPr>
        <w:spacing w:line="440" w:lineRule="exact"/>
        <w:ind w:firstLine="240" w:firstLineChars="100"/>
        <w:rPr>
          <w:rFonts w:ascii="宋体" w:hAnsi="宋体"/>
          <w:color w:val="000000"/>
          <w:sz w:val="24"/>
        </w:rPr>
      </w:pPr>
      <w:r>
        <w:rPr>
          <w:rFonts w:ascii="宋体" w:hAnsi="宋体"/>
          <w:color w:val="000000"/>
          <w:sz w:val="24"/>
        </w:rPr>
        <w:t>3.</w:t>
      </w:r>
      <w:r>
        <w:rPr>
          <w:rFonts w:hint="eastAsia" w:ascii="宋体" w:hAnsi="宋体"/>
          <w:color w:val="000000"/>
          <w:sz w:val="24"/>
        </w:rPr>
        <w:t xml:space="preserve">2 </w:t>
      </w:r>
      <w:r>
        <w:rPr>
          <w:rFonts w:ascii="宋体" w:hAnsi="宋体"/>
          <w:color w:val="000000"/>
          <w:sz w:val="24"/>
          <w:szCs w:val="24"/>
        </w:rPr>
        <w:t>法定代表人为同一人的两个及两个以上法人，母公司、全资子公司及其控股公司，都不得在同一货物</w:t>
      </w:r>
      <w:r>
        <w:rPr>
          <w:rFonts w:hint="eastAsia" w:ascii="宋体" w:hAnsi="宋体"/>
          <w:color w:val="000000"/>
          <w:sz w:val="24"/>
          <w:szCs w:val="24"/>
        </w:rPr>
        <w:t>采购</w:t>
      </w:r>
      <w:r>
        <w:rPr>
          <w:rFonts w:ascii="宋体" w:hAnsi="宋体"/>
          <w:color w:val="000000"/>
          <w:sz w:val="24"/>
          <w:szCs w:val="24"/>
        </w:rPr>
        <w:t>中同时</w:t>
      </w:r>
      <w:r>
        <w:rPr>
          <w:rFonts w:hint="eastAsia" w:ascii="宋体" w:hAnsi="宋体"/>
          <w:color w:val="000000"/>
          <w:sz w:val="24"/>
          <w:szCs w:val="24"/>
        </w:rPr>
        <w:t>报价</w:t>
      </w:r>
      <w:r>
        <w:rPr>
          <w:rFonts w:ascii="宋体" w:hAnsi="宋体"/>
          <w:color w:val="000000"/>
          <w:sz w:val="24"/>
          <w:szCs w:val="24"/>
        </w:rPr>
        <w:t>。</w:t>
      </w:r>
    </w:p>
    <w:p>
      <w:pPr>
        <w:spacing w:line="440" w:lineRule="exact"/>
        <w:rPr>
          <w:rFonts w:ascii="宋体" w:hAnsi="宋体"/>
          <w:color w:val="000000"/>
          <w:sz w:val="24"/>
        </w:rPr>
      </w:pPr>
      <w:r>
        <w:rPr>
          <w:rFonts w:hint="eastAsia" w:ascii="宋体" w:hAnsi="宋体"/>
          <w:color w:val="000000"/>
          <w:sz w:val="24"/>
        </w:rPr>
        <w:t>4</w:t>
      </w:r>
      <w:r>
        <w:rPr>
          <w:rFonts w:ascii="宋体" w:hAnsi="宋体"/>
          <w:color w:val="000000"/>
          <w:sz w:val="24"/>
        </w:rPr>
        <w:t>.</w:t>
      </w:r>
      <w:r>
        <w:rPr>
          <w:rFonts w:hint="eastAsia" w:ascii="宋体" w:hAnsi="宋体"/>
          <w:color w:val="000000"/>
          <w:sz w:val="24"/>
        </w:rPr>
        <w:t xml:space="preserve"> 谈判费用</w:t>
      </w:r>
    </w:p>
    <w:p>
      <w:pPr>
        <w:spacing w:line="440" w:lineRule="exact"/>
        <w:rPr>
          <w:rFonts w:ascii="宋体" w:hAnsi="宋体"/>
          <w:color w:val="000000"/>
          <w:sz w:val="24"/>
        </w:rPr>
      </w:pPr>
      <w:r>
        <w:rPr>
          <w:rFonts w:hint="eastAsia" w:ascii="宋体" w:hAnsi="宋体"/>
          <w:color w:val="000000"/>
          <w:sz w:val="24"/>
        </w:rPr>
        <w:t xml:space="preserve">  </w:t>
      </w:r>
      <w:r>
        <w:rPr>
          <w:rFonts w:ascii="宋体" w:hAnsi="宋体"/>
          <w:color w:val="000000"/>
          <w:sz w:val="24"/>
        </w:rPr>
        <w:t>4.1</w:t>
      </w:r>
      <w:r>
        <w:rPr>
          <w:rFonts w:hint="eastAsia" w:ascii="宋体" w:hAnsi="宋体"/>
          <w:color w:val="000000"/>
          <w:sz w:val="24"/>
        </w:rPr>
        <w:t xml:space="preserve"> 报价人应承担其准备与参加谈判所涉及的一切费用。在任何情况下采购人不承担任何费用。</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ascii="宋体" w:hAnsi="宋体"/>
          <w:color w:val="000000"/>
          <w:sz w:val="24"/>
        </w:rPr>
        <w:t xml:space="preserve">B  </w:t>
      </w:r>
      <w:r>
        <w:rPr>
          <w:rFonts w:hint="eastAsia" w:ascii="宋体" w:hAnsi="宋体"/>
          <w:color w:val="000000"/>
          <w:sz w:val="24"/>
        </w:rPr>
        <w:t>谈判文件</w:t>
      </w:r>
    </w:p>
    <w:p>
      <w:pPr>
        <w:spacing w:line="440" w:lineRule="exact"/>
        <w:rPr>
          <w:rFonts w:ascii="宋体" w:hAnsi="宋体"/>
          <w:color w:val="000000"/>
          <w:sz w:val="24"/>
        </w:rPr>
      </w:pPr>
    </w:p>
    <w:p>
      <w:pPr>
        <w:spacing w:line="440" w:lineRule="exact"/>
        <w:rPr>
          <w:rFonts w:ascii="宋体" w:hAnsi="宋体"/>
          <w:color w:val="000000"/>
          <w:sz w:val="24"/>
        </w:rPr>
      </w:pPr>
      <w:r>
        <w:rPr>
          <w:rFonts w:hint="eastAsia" w:ascii="宋体" w:hAnsi="宋体"/>
          <w:color w:val="000000"/>
          <w:sz w:val="24"/>
        </w:rPr>
        <w:t>5</w:t>
      </w:r>
      <w:r>
        <w:rPr>
          <w:rFonts w:ascii="宋体" w:hAnsi="宋体"/>
          <w:color w:val="000000"/>
          <w:sz w:val="24"/>
        </w:rPr>
        <w:t xml:space="preserve">. </w:t>
      </w:r>
      <w:r>
        <w:rPr>
          <w:rFonts w:hint="eastAsia" w:ascii="宋体" w:hAnsi="宋体"/>
          <w:color w:val="000000"/>
          <w:sz w:val="24"/>
        </w:rPr>
        <w:t>谈判文件的组成</w:t>
      </w:r>
    </w:p>
    <w:p>
      <w:pPr>
        <w:spacing w:line="440" w:lineRule="exact"/>
        <w:rPr>
          <w:rFonts w:ascii="宋体" w:hAnsi="宋体"/>
          <w:color w:val="000000"/>
          <w:sz w:val="24"/>
        </w:rPr>
      </w:pPr>
      <w:r>
        <w:rPr>
          <w:rFonts w:hint="eastAsia" w:ascii="宋体" w:hAnsi="宋体"/>
          <w:color w:val="000000"/>
          <w:sz w:val="24"/>
        </w:rPr>
        <w:t xml:space="preserve">  5.1谈判文件用以阐明所需货物及服务、谈判程序等。谈判文件由下述部分组成：</w:t>
      </w:r>
    </w:p>
    <w:p>
      <w:pPr>
        <w:spacing w:line="440" w:lineRule="exact"/>
        <w:rPr>
          <w:rFonts w:ascii="宋体" w:hAnsi="宋体"/>
          <w:color w:val="000000"/>
          <w:sz w:val="24"/>
        </w:rPr>
      </w:pPr>
      <w:r>
        <w:rPr>
          <w:rFonts w:hint="eastAsia" w:ascii="宋体" w:hAnsi="宋体"/>
          <w:color w:val="000000"/>
          <w:sz w:val="24"/>
        </w:rPr>
        <w:t xml:space="preserve">  （1）邀请函</w:t>
      </w:r>
    </w:p>
    <w:p>
      <w:pPr>
        <w:spacing w:line="440" w:lineRule="exact"/>
        <w:rPr>
          <w:rFonts w:ascii="宋体" w:hAnsi="宋体"/>
          <w:color w:val="000000"/>
          <w:sz w:val="24"/>
        </w:rPr>
      </w:pPr>
      <w:r>
        <w:rPr>
          <w:rFonts w:hint="eastAsia" w:ascii="宋体" w:hAnsi="宋体"/>
          <w:color w:val="000000"/>
          <w:sz w:val="24"/>
        </w:rPr>
        <w:t xml:space="preserve">  （2）谈判须知</w:t>
      </w:r>
    </w:p>
    <w:p>
      <w:pPr>
        <w:spacing w:line="440" w:lineRule="exact"/>
        <w:rPr>
          <w:rFonts w:ascii="宋体" w:hAnsi="宋体"/>
          <w:color w:val="000000"/>
          <w:sz w:val="24"/>
        </w:rPr>
      </w:pPr>
      <w:r>
        <w:rPr>
          <w:rFonts w:hint="eastAsia" w:ascii="宋体" w:hAnsi="宋体"/>
          <w:color w:val="000000"/>
          <w:sz w:val="24"/>
        </w:rPr>
        <w:t xml:space="preserve">  （3）采购内容及要求</w:t>
      </w:r>
    </w:p>
    <w:p>
      <w:pPr>
        <w:spacing w:line="440" w:lineRule="exact"/>
        <w:rPr>
          <w:rFonts w:ascii="宋体" w:hAnsi="宋体"/>
          <w:color w:val="000000"/>
          <w:sz w:val="24"/>
        </w:rPr>
      </w:pPr>
      <w:r>
        <w:rPr>
          <w:rFonts w:hint="eastAsia" w:ascii="宋体" w:hAnsi="宋体"/>
          <w:color w:val="000000"/>
          <w:sz w:val="24"/>
        </w:rPr>
        <w:t xml:space="preserve">  （4）附件－报价文件格式</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C  报价文件的编写</w:t>
      </w:r>
    </w:p>
    <w:p>
      <w:pPr>
        <w:spacing w:line="440" w:lineRule="exact"/>
        <w:rPr>
          <w:rFonts w:ascii="宋体" w:hAnsi="宋体"/>
          <w:color w:val="000000"/>
          <w:sz w:val="24"/>
        </w:rPr>
      </w:pPr>
    </w:p>
    <w:p>
      <w:pPr>
        <w:spacing w:line="440" w:lineRule="exact"/>
        <w:rPr>
          <w:rFonts w:ascii="宋体" w:hAnsi="宋体"/>
          <w:color w:val="000000"/>
          <w:sz w:val="24"/>
        </w:rPr>
      </w:pPr>
      <w:r>
        <w:rPr>
          <w:rFonts w:hint="eastAsia" w:ascii="宋体" w:hAnsi="宋体"/>
          <w:color w:val="000000"/>
          <w:sz w:val="24"/>
        </w:rPr>
        <w:t>6</w:t>
      </w:r>
      <w:r>
        <w:rPr>
          <w:rFonts w:ascii="宋体" w:hAnsi="宋体"/>
          <w:color w:val="000000"/>
          <w:sz w:val="24"/>
        </w:rPr>
        <w:t xml:space="preserve">. </w:t>
      </w:r>
      <w:r>
        <w:rPr>
          <w:rFonts w:hint="eastAsia" w:ascii="宋体" w:hAnsi="宋体"/>
          <w:color w:val="000000"/>
          <w:sz w:val="24"/>
        </w:rPr>
        <w:t>要求</w:t>
      </w:r>
    </w:p>
    <w:p>
      <w:pPr>
        <w:spacing w:line="440" w:lineRule="exact"/>
        <w:rPr>
          <w:rFonts w:ascii="宋体" w:hAnsi="宋体"/>
          <w:color w:val="000000"/>
          <w:sz w:val="24"/>
        </w:rPr>
      </w:pPr>
      <w:r>
        <w:rPr>
          <w:rFonts w:hint="eastAsia" w:ascii="宋体" w:hAnsi="宋体"/>
          <w:color w:val="000000"/>
          <w:sz w:val="24"/>
        </w:rPr>
        <w:t xml:space="preserve">  6.1报价人应仔细阅读谈判文件的所有内容，按谈判文件的要求提供报价文件，并保证所提供的全部资料的真实性，否则其报价文件可能被拒绝。</w:t>
      </w:r>
    </w:p>
    <w:p>
      <w:pPr>
        <w:spacing w:line="440" w:lineRule="exact"/>
        <w:rPr>
          <w:rFonts w:ascii="宋体" w:hAnsi="宋体"/>
          <w:color w:val="000000"/>
          <w:sz w:val="24"/>
        </w:rPr>
      </w:pPr>
      <w:r>
        <w:rPr>
          <w:rFonts w:hint="eastAsia" w:ascii="宋体" w:hAnsi="宋体"/>
          <w:color w:val="000000"/>
          <w:sz w:val="24"/>
        </w:rPr>
        <w:t>7</w:t>
      </w:r>
      <w:r>
        <w:rPr>
          <w:rFonts w:ascii="宋体" w:hAnsi="宋体"/>
          <w:color w:val="000000"/>
          <w:sz w:val="24"/>
        </w:rPr>
        <w:t xml:space="preserve">. </w:t>
      </w:r>
      <w:r>
        <w:rPr>
          <w:rFonts w:hint="eastAsia" w:ascii="宋体" w:hAnsi="宋体"/>
          <w:color w:val="000000"/>
          <w:sz w:val="24"/>
        </w:rPr>
        <w:t>报价文件的组成</w:t>
      </w:r>
    </w:p>
    <w:p>
      <w:pPr>
        <w:spacing w:line="440" w:lineRule="exact"/>
        <w:rPr>
          <w:rFonts w:ascii="宋体" w:hAnsi="宋体"/>
          <w:color w:val="000000"/>
          <w:sz w:val="24"/>
        </w:rPr>
      </w:pPr>
      <w:r>
        <w:rPr>
          <w:rFonts w:hint="eastAsia" w:ascii="宋体" w:hAnsi="宋体"/>
          <w:color w:val="000000"/>
          <w:sz w:val="24"/>
        </w:rPr>
        <w:t xml:space="preserve">  7.1报价文件应包括下列部分：</w:t>
      </w:r>
    </w:p>
    <w:p>
      <w:pPr>
        <w:pStyle w:val="15"/>
        <w:spacing w:line="380" w:lineRule="exact"/>
        <w:ind w:firstLine="480"/>
        <w:jc w:val="left"/>
        <w:rPr>
          <w:rFonts w:hAnsi="宋体"/>
          <w:color w:val="000000"/>
          <w:sz w:val="24"/>
        </w:rPr>
      </w:pPr>
      <w:r>
        <w:rPr>
          <w:rFonts w:hint="eastAsia" w:hAnsi="宋体"/>
          <w:color w:val="000000"/>
          <w:sz w:val="24"/>
        </w:rPr>
        <w:t>（1）报价一览表</w:t>
      </w:r>
    </w:p>
    <w:p>
      <w:pPr>
        <w:pStyle w:val="15"/>
        <w:spacing w:line="380" w:lineRule="exact"/>
        <w:ind w:firstLine="480"/>
        <w:jc w:val="left"/>
        <w:rPr>
          <w:rFonts w:hAnsi="宋体"/>
          <w:color w:val="000000"/>
          <w:sz w:val="24"/>
        </w:rPr>
      </w:pPr>
      <w:r>
        <w:rPr>
          <w:rFonts w:hint="eastAsia" w:hAnsi="宋体"/>
          <w:color w:val="000000"/>
          <w:sz w:val="24"/>
        </w:rPr>
        <w:t>（2）</w:t>
      </w:r>
      <w:r>
        <w:rPr>
          <w:rFonts w:hAnsi="宋体"/>
          <w:color w:val="000000"/>
          <w:sz w:val="24"/>
        </w:rPr>
        <w:t>采购内容说明</w:t>
      </w:r>
      <w:r>
        <w:rPr>
          <w:rFonts w:hint="eastAsia" w:hAnsi="宋体"/>
          <w:color w:val="000000"/>
          <w:sz w:val="24"/>
        </w:rPr>
        <w:t>一览表</w:t>
      </w:r>
    </w:p>
    <w:p>
      <w:pPr>
        <w:pStyle w:val="15"/>
        <w:spacing w:line="380" w:lineRule="exact"/>
        <w:ind w:firstLine="480"/>
        <w:jc w:val="left"/>
        <w:rPr>
          <w:rFonts w:hAnsi="宋体"/>
          <w:color w:val="000000"/>
          <w:sz w:val="24"/>
        </w:rPr>
      </w:pPr>
      <w:r>
        <w:rPr>
          <w:rFonts w:hint="eastAsia" w:hAnsi="宋体"/>
          <w:color w:val="000000"/>
          <w:sz w:val="24"/>
        </w:rPr>
        <w:t>（3）报价人的资格证明文件</w:t>
      </w:r>
    </w:p>
    <w:p>
      <w:pPr>
        <w:pStyle w:val="15"/>
        <w:spacing w:line="380" w:lineRule="exact"/>
        <w:ind w:firstLine="480"/>
        <w:jc w:val="left"/>
        <w:rPr>
          <w:rFonts w:hAnsi="宋体"/>
          <w:color w:val="000000"/>
          <w:sz w:val="24"/>
        </w:rPr>
      </w:pPr>
      <w:r>
        <w:rPr>
          <w:rFonts w:hint="eastAsia" w:hAnsi="宋体"/>
          <w:color w:val="000000"/>
          <w:sz w:val="24"/>
        </w:rPr>
        <w:t>（4）报价人提交的其它资料</w:t>
      </w:r>
    </w:p>
    <w:p>
      <w:pPr>
        <w:pStyle w:val="15"/>
        <w:spacing w:line="440" w:lineRule="exact"/>
        <w:jc w:val="left"/>
        <w:rPr>
          <w:rFonts w:hAnsi="宋体"/>
          <w:color w:val="000000"/>
          <w:sz w:val="24"/>
        </w:rPr>
      </w:pPr>
      <w:r>
        <w:rPr>
          <w:rFonts w:hint="eastAsia" w:hAnsi="宋体"/>
          <w:color w:val="000000"/>
          <w:sz w:val="24"/>
        </w:rPr>
        <w:t>8</w:t>
      </w:r>
      <w:r>
        <w:rPr>
          <w:rFonts w:hAnsi="宋体"/>
          <w:color w:val="000000"/>
          <w:sz w:val="24"/>
        </w:rPr>
        <w:t xml:space="preserve">. </w:t>
      </w:r>
      <w:r>
        <w:rPr>
          <w:rFonts w:hint="eastAsia" w:hAnsi="宋体"/>
          <w:color w:val="000000"/>
          <w:sz w:val="24"/>
        </w:rPr>
        <w:t>报价文件有效期</w:t>
      </w:r>
    </w:p>
    <w:p>
      <w:pPr>
        <w:spacing w:line="440" w:lineRule="exact"/>
        <w:rPr>
          <w:rFonts w:ascii="宋体" w:hAnsi="宋体"/>
          <w:color w:val="000000"/>
          <w:sz w:val="24"/>
        </w:rPr>
      </w:pPr>
      <w:r>
        <w:rPr>
          <w:rFonts w:hint="eastAsia" w:ascii="宋体" w:hAnsi="宋体"/>
          <w:color w:val="000000"/>
          <w:sz w:val="24"/>
        </w:rPr>
        <w:t xml:space="preserve">  8.1报价文件从首次报价截止之日起90日历日内有效。</w:t>
      </w:r>
    </w:p>
    <w:p>
      <w:pPr>
        <w:spacing w:line="440" w:lineRule="exact"/>
        <w:rPr>
          <w:rFonts w:ascii="宋体" w:hAnsi="宋体"/>
          <w:color w:val="000000"/>
          <w:sz w:val="24"/>
        </w:rPr>
      </w:pPr>
      <w:r>
        <w:rPr>
          <w:rFonts w:hint="eastAsia" w:ascii="宋体" w:hAnsi="宋体"/>
          <w:color w:val="000000"/>
          <w:sz w:val="24"/>
        </w:rPr>
        <w:t xml:space="preserve">  8.2特殊情况下福建广电网络集团股份有限公司泉州分公司可于报价有效期满之前要求报价人同意延长有效期，要求与答复均应为书面形式。 </w:t>
      </w:r>
    </w:p>
    <w:p>
      <w:pPr>
        <w:spacing w:line="440" w:lineRule="exact"/>
        <w:rPr>
          <w:rFonts w:ascii="宋体" w:hAnsi="宋体"/>
          <w:color w:val="000000"/>
          <w:sz w:val="24"/>
        </w:rPr>
      </w:pPr>
      <w:r>
        <w:rPr>
          <w:rFonts w:hint="eastAsia" w:ascii="宋体" w:hAnsi="宋体"/>
          <w:color w:val="000000"/>
          <w:sz w:val="24"/>
        </w:rPr>
        <w:t xml:space="preserve">                   </w:t>
      </w:r>
    </w:p>
    <w:p>
      <w:pPr>
        <w:spacing w:line="440" w:lineRule="exact"/>
        <w:jc w:val="center"/>
        <w:rPr>
          <w:rFonts w:ascii="宋体" w:hAnsi="宋体"/>
          <w:color w:val="000000"/>
          <w:sz w:val="24"/>
        </w:rPr>
      </w:pPr>
      <w:r>
        <w:rPr>
          <w:rFonts w:ascii="宋体" w:hAnsi="宋体"/>
          <w:color w:val="000000"/>
          <w:sz w:val="24"/>
        </w:rPr>
        <w:t xml:space="preserve">D  </w:t>
      </w:r>
      <w:r>
        <w:rPr>
          <w:rFonts w:hint="eastAsia" w:ascii="宋体" w:hAnsi="宋体"/>
          <w:color w:val="000000"/>
          <w:sz w:val="24"/>
        </w:rPr>
        <w:t>谈判程序</w:t>
      </w:r>
    </w:p>
    <w:p>
      <w:pPr>
        <w:spacing w:line="440" w:lineRule="exact"/>
        <w:rPr>
          <w:rFonts w:ascii="宋体" w:hAnsi="宋体"/>
          <w:color w:val="000000"/>
          <w:sz w:val="24"/>
        </w:rPr>
      </w:pPr>
      <w:r>
        <w:rPr>
          <w:rFonts w:hint="eastAsia" w:ascii="宋体" w:hAnsi="宋体"/>
          <w:color w:val="000000"/>
          <w:sz w:val="24"/>
        </w:rPr>
        <w:t>9</w:t>
      </w:r>
      <w:r>
        <w:rPr>
          <w:rFonts w:ascii="宋体" w:hAnsi="宋体"/>
          <w:color w:val="000000"/>
          <w:sz w:val="24"/>
        </w:rPr>
        <w:t xml:space="preserve">. </w:t>
      </w:r>
      <w:r>
        <w:rPr>
          <w:rFonts w:hint="eastAsia" w:ascii="宋体" w:hAnsi="宋体"/>
          <w:color w:val="000000"/>
          <w:sz w:val="24"/>
        </w:rPr>
        <w:t>第一次报价</w:t>
      </w:r>
    </w:p>
    <w:p>
      <w:pPr>
        <w:spacing w:line="440" w:lineRule="exact"/>
        <w:rPr>
          <w:rFonts w:ascii="宋体" w:hAnsi="宋体"/>
          <w:color w:val="000000"/>
          <w:sz w:val="24"/>
        </w:rPr>
      </w:pPr>
      <w:r>
        <w:rPr>
          <w:rFonts w:hint="eastAsia" w:ascii="宋体" w:hAnsi="宋体"/>
          <w:color w:val="000000"/>
          <w:sz w:val="24"/>
        </w:rPr>
        <w:t xml:space="preserve">  9.1报价人须编制由本须知第7条规定文件组成的报价文件正本一份</w:t>
      </w:r>
      <w:r>
        <w:rPr>
          <w:rFonts w:hint="eastAsia" w:hAnsi="宋体"/>
          <w:color w:val="000000"/>
          <w:sz w:val="24"/>
        </w:rPr>
        <w:t>。</w:t>
      </w:r>
      <w:r>
        <w:rPr>
          <w:rFonts w:hint="eastAsia" w:ascii="宋体" w:hAnsi="宋体"/>
          <w:color w:val="000000"/>
          <w:sz w:val="24"/>
        </w:rPr>
        <w:t>报价文件应用中文书写。</w:t>
      </w:r>
    </w:p>
    <w:p>
      <w:pPr>
        <w:spacing w:line="440" w:lineRule="exact"/>
        <w:rPr>
          <w:rFonts w:ascii="宋体" w:hAnsi="宋体"/>
          <w:color w:val="000000"/>
          <w:sz w:val="24"/>
        </w:rPr>
      </w:pPr>
      <w:r>
        <w:rPr>
          <w:rFonts w:hint="eastAsia" w:ascii="宋体" w:hAnsi="宋体"/>
          <w:color w:val="000000"/>
          <w:sz w:val="24"/>
        </w:rPr>
        <w:t xml:space="preserve">  9.2报价文件应由报价人授权代表签字并加盖公章。</w:t>
      </w:r>
    </w:p>
    <w:p>
      <w:pPr>
        <w:spacing w:line="440" w:lineRule="exact"/>
        <w:rPr>
          <w:rFonts w:ascii="宋体" w:hAnsi="宋体"/>
          <w:color w:val="000000"/>
          <w:sz w:val="24"/>
        </w:rPr>
      </w:pPr>
      <w:r>
        <w:rPr>
          <w:rFonts w:hint="eastAsia" w:ascii="宋体" w:hAnsi="宋体"/>
          <w:color w:val="000000"/>
          <w:sz w:val="24"/>
        </w:rPr>
        <w:t xml:space="preserve">  9.3报价使用货币为人民币。</w:t>
      </w:r>
    </w:p>
    <w:p>
      <w:pPr>
        <w:spacing w:line="440" w:lineRule="exact"/>
        <w:rPr>
          <w:rFonts w:ascii="宋体" w:hAnsi="宋体"/>
          <w:color w:val="000000"/>
          <w:sz w:val="24"/>
        </w:rPr>
      </w:pPr>
      <w:r>
        <w:rPr>
          <w:rFonts w:hint="eastAsia" w:ascii="宋体" w:hAnsi="宋体"/>
          <w:color w:val="000000"/>
          <w:sz w:val="24"/>
        </w:rPr>
        <w:t xml:space="preserve">  9.4报价人应提交证明其拟供货物符合谈判文件要求的技术响应文件，该文件可以是文字资料、图纸和数据，并须提供货物主要技术性能的详细描述。</w:t>
      </w:r>
    </w:p>
    <w:p>
      <w:pPr>
        <w:spacing w:line="440" w:lineRule="exact"/>
        <w:rPr>
          <w:rFonts w:ascii="宋体" w:hAnsi="宋体"/>
          <w:color w:val="000000"/>
          <w:sz w:val="24"/>
        </w:rPr>
      </w:pPr>
      <w:r>
        <w:rPr>
          <w:rFonts w:hint="eastAsia" w:ascii="宋体" w:hAnsi="宋体"/>
          <w:color w:val="000000"/>
          <w:sz w:val="24"/>
        </w:rPr>
        <w:t xml:space="preserve">  9.5 第一次报价文件以书面形式密封提交。</w:t>
      </w:r>
    </w:p>
    <w:p>
      <w:pPr>
        <w:spacing w:line="440" w:lineRule="exact"/>
        <w:rPr>
          <w:rFonts w:ascii="宋体" w:hAnsi="宋体"/>
          <w:color w:val="000000"/>
          <w:sz w:val="24"/>
        </w:rPr>
      </w:pPr>
      <w:r>
        <w:rPr>
          <w:rFonts w:hint="eastAsia" w:ascii="宋体" w:hAnsi="宋体"/>
          <w:color w:val="000000"/>
          <w:sz w:val="24"/>
        </w:rPr>
        <w:t>10．谈判</w:t>
      </w:r>
    </w:p>
    <w:p>
      <w:pPr>
        <w:spacing w:line="440" w:lineRule="exact"/>
        <w:rPr>
          <w:rFonts w:ascii="宋体" w:hAnsi="宋体"/>
          <w:color w:val="000000"/>
          <w:sz w:val="24"/>
        </w:rPr>
      </w:pPr>
      <w:r>
        <w:rPr>
          <w:rFonts w:hint="eastAsia" w:ascii="宋体" w:hAnsi="宋体"/>
          <w:color w:val="000000"/>
          <w:sz w:val="24"/>
        </w:rPr>
        <w:t xml:space="preserve">  10.1 福建广电网络集团股份有限公司泉州分公司将根据谈判项目的特点组建谈判小组，谈判小组将对报价文件进行审查、质疑、评估和比较，进行谈判并做出授予合同的建议。</w:t>
      </w:r>
    </w:p>
    <w:p>
      <w:pPr>
        <w:spacing w:line="440" w:lineRule="exact"/>
        <w:rPr>
          <w:rFonts w:ascii="宋体" w:hAnsi="宋体"/>
          <w:color w:val="000000"/>
          <w:sz w:val="24"/>
        </w:rPr>
      </w:pPr>
      <w:r>
        <w:rPr>
          <w:rFonts w:hint="eastAsia" w:ascii="宋体" w:hAnsi="宋体"/>
          <w:color w:val="000000"/>
          <w:sz w:val="24"/>
        </w:rPr>
        <w:t xml:space="preserve">  10.2 在进入谈判阶段之前，谈判小组将依据报价人提交的资格证明文件，审查其法人资格、营业范围、财务、技术和生产能力等。如果报价人无资格履行合同，其报价将被拒绝。</w:t>
      </w:r>
    </w:p>
    <w:p>
      <w:pPr>
        <w:spacing w:line="440" w:lineRule="exact"/>
        <w:rPr>
          <w:rFonts w:ascii="宋体" w:hAnsi="宋体"/>
          <w:color w:val="000000"/>
          <w:sz w:val="24"/>
        </w:rPr>
      </w:pPr>
      <w:r>
        <w:rPr>
          <w:rFonts w:hint="eastAsia" w:ascii="宋体" w:hAnsi="宋体"/>
          <w:color w:val="000000"/>
          <w:sz w:val="24"/>
        </w:rPr>
        <w:t xml:space="preserve">  10.3 谈判小组还将确定每一报价是否对谈判文件的要求做出实质性响应，对没有实质性响应的报价文件将不进入谈判阶段。</w:t>
      </w:r>
    </w:p>
    <w:p>
      <w:pPr>
        <w:spacing w:line="440" w:lineRule="exact"/>
        <w:rPr>
          <w:rFonts w:ascii="宋体" w:hAnsi="宋体"/>
          <w:color w:val="000000"/>
          <w:sz w:val="24"/>
        </w:rPr>
      </w:pPr>
      <w:r>
        <w:rPr>
          <w:rFonts w:hint="eastAsia" w:ascii="宋体" w:hAnsi="宋体"/>
          <w:color w:val="000000"/>
          <w:sz w:val="24"/>
        </w:rPr>
        <w:t xml:space="preserve">  10.4 谈判小组将邀请通过报价文件审查、且有实质性响应的报价人前来谈判。</w:t>
      </w:r>
    </w:p>
    <w:p>
      <w:pPr>
        <w:spacing w:line="440" w:lineRule="exact"/>
        <w:rPr>
          <w:rFonts w:ascii="宋体" w:hAnsi="宋体"/>
          <w:color w:val="000000"/>
          <w:sz w:val="24"/>
        </w:rPr>
      </w:pPr>
      <w:r>
        <w:rPr>
          <w:rFonts w:hint="eastAsia" w:ascii="宋体" w:hAnsi="宋体"/>
          <w:color w:val="000000"/>
          <w:sz w:val="24"/>
        </w:rPr>
        <w:t xml:space="preserve">  11</w:t>
      </w:r>
      <w:r>
        <w:rPr>
          <w:rFonts w:ascii="宋体" w:hAnsi="宋体"/>
          <w:color w:val="000000"/>
          <w:sz w:val="24"/>
        </w:rPr>
        <w:t>.</w:t>
      </w:r>
      <w:r>
        <w:rPr>
          <w:rFonts w:hint="eastAsia" w:ascii="宋体" w:hAnsi="宋体"/>
          <w:color w:val="000000"/>
          <w:sz w:val="24"/>
        </w:rPr>
        <w:t xml:space="preserve"> 最终报价</w:t>
      </w:r>
    </w:p>
    <w:p>
      <w:pPr>
        <w:spacing w:line="440" w:lineRule="exact"/>
        <w:rPr>
          <w:rFonts w:ascii="宋体" w:hAnsi="宋体"/>
          <w:color w:val="000000"/>
          <w:sz w:val="24"/>
        </w:rPr>
      </w:pPr>
      <w:r>
        <w:rPr>
          <w:rFonts w:hint="eastAsia" w:ascii="宋体" w:hAnsi="宋体"/>
          <w:color w:val="000000"/>
          <w:sz w:val="24"/>
        </w:rPr>
        <w:t xml:space="preserve">  11.1 谈判结束后，参加谈判的报价人应在规定时间内（具体时间另行通知）提交最终报价文件。迟到的最终报价文件将被拒绝。</w:t>
      </w:r>
    </w:p>
    <w:p>
      <w:pPr>
        <w:spacing w:line="440" w:lineRule="exact"/>
        <w:rPr>
          <w:rFonts w:ascii="宋体" w:hAnsi="宋体"/>
          <w:color w:val="000000"/>
          <w:sz w:val="24"/>
        </w:rPr>
      </w:pPr>
      <w:r>
        <w:rPr>
          <w:rFonts w:hint="eastAsia" w:ascii="宋体" w:hAnsi="宋体"/>
          <w:color w:val="000000"/>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pPr>
        <w:spacing w:line="440" w:lineRule="exact"/>
        <w:rPr>
          <w:rFonts w:ascii="宋体" w:hAnsi="宋体"/>
          <w:color w:val="000000"/>
          <w:sz w:val="24"/>
        </w:rPr>
      </w:pPr>
      <w:r>
        <w:rPr>
          <w:rFonts w:hint="eastAsia" w:ascii="宋体" w:hAnsi="宋体"/>
          <w:color w:val="000000"/>
          <w:sz w:val="24"/>
        </w:rPr>
        <w:t xml:space="preserve">  11</w:t>
      </w:r>
      <w:r>
        <w:rPr>
          <w:rFonts w:ascii="宋体" w:hAnsi="宋体"/>
          <w:color w:val="000000"/>
          <w:sz w:val="24"/>
        </w:rPr>
        <w:t>.</w:t>
      </w:r>
      <w:r>
        <w:rPr>
          <w:rFonts w:hint="eastAsia" w:ascii="宋体" w:hAnsi="宋体"/>
          <w:color w:val="000000"/>
          <w:sz w:val="24"/>
        </w:rPr>
        <w:t xml:space="preserve">3 最终报价文件仅以书面形式（不包括电子邮件、传真等）密封提交。  </w:t>
      </w:r>
    </w:p>
    <w:p>
      <w:pPr>
        <w:spacing w:line="440" w:lineRule="exact"/>
        <w:ind w:firstLine="240" w:firstLineChars="100"/>
        <w:rPr>
          <w:rFonts w:ascii="宋体" w:hAnsi="宋体"/>
          <w:color w:val="000000"/>
          <w:sz w:val="24"/>
        </w:rPr>
      </w:pPr>
      <w:r>
        <w:rPr>
          <w:rFonts w:hint="eastAsia" w:ascii="宋体" w:hAnsi="宋体"/>
          <w:color w:val="000000"/>
          <w:sz w:val="24"/>
        </w:rPr>
        <w:t>11.4报价人提交的文件将给予保密，但不退回。</w:t>
      </w:r>
    </w:p>
    <w:p>
      <w:pPr>
        <w:spacing w:line="440" w:lineRule="exact"/>
        <w:rPr>
          <w:rFonts w:ascii="宋体" w:hAnsi="宋体"/>
          <w:color w:val="000000"/>
          <w:sz w:val="24"/>
        </w:rPr>
      </w:pPr>
      <w:r>
        <w:rPr>
          <w:rFonts w:hint="eastAsia" w:ascii="宋体" w:hAnsi="宋体"/>
          <w:color w:val="000000"/>
          <w:sz w:val="24"/>
        </w:rPr>
        <w:t>12．谈判过程评估原则及方法</w:t>
      </w:r>
    </w:p>
    <w:p>
      <w:pPr>
        <w:spacing w:line="440" w:lineRule="exact"/>
        <w:rPr>
          <w:rFonts w:ascii="宋体" w:hAnsi="宋体"/>
          <w:color w:val="000000"/>
          <w:sz w:val="24"/>
        </w:rPr>
      </w:pPr>
      <w:r>
        <w:rPr>
          <w:rFonts w:hint="eastAsia" w:ascii="宋体" w:hAnsi="宋体"/>
          <w:color w:val="000000"/>
          <w:sz w:val="24"/>
        </w:rPr>
        <w:t xml:space="preserve">  12.1对所有报价人的评估，都采用相同的程序和标准。</w:t>
      </w:r>
    </w:p>
    <w:p>
      <w:pPr>
        <w:spacing w:line="440" w:lineRule="exact"/>
        <w:rPr>
          <w:rFonts w:ascii="宋体" w:hAnsi="宋体"/>
          <w:color w:val="000000"/>
          <w:sz w:val="24"/>
        </w:rPr>
      </w:pPr>
      <w:r>
        <w:rPr>
          <w:rFonts w:hint="eastAsia" w:ascii="宋体" w:hAnsi="宋体"/>
          <w:color w:val="000000"/>
          <w:sz w:val="24"/>
        </w:rPr>
        <w:t xml:space="preserve">  12.2谈判及评估过程将严格按照谈判文件的要求和条件进行。</w:t>
      </w:r>
    </w:p>
    <w:p>
      <w:pPr>
        <w:spacing w:line="440" w:lineRule="exact"/>
        <w:rPr>
          <w:rFonts w:ascii="宋体" w:hAnsi="宋体"/>
          <w:color w:val="000000"/>
          <w:sz w:val="24"/>
        </w:rPr>
      </w:pPr>
      <w:r>
        <w:rPr>
          <w:rFonts w:hint="eastAsia" w:ascii="宋体" w:hAnsi="宋体"/>
          <w:color w:val="000000"/>
          <w:sz w:val="24"/>
        </w:rPr>
        <w:t xml:space="preserve">  12.3谈判小组将根据报价人的报价文件，经综合分析、比较，按谈判须知前附表第4项规定的办法推荐中选报价人候选人。 </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E</w:t>
      </w:r>
      <w:r>
        <w:rPr>
          <w:rFonts w:ascii="宋体" w:hAnsi="宋体"/>
          <w:color w:val="000000"/>
          <w:sz w:val="24"/>
        </w:rPr>
        <w:t xml:space="preserve">  </w:t>
      </w:r>
      <w:r>
        <w:rPr>
          <w:rFonts w:hint="eastAsia" w:ascii="宋体" w:hAnsi="宋体"/>
          <w:color w:val="000000"/>
          <w:sz w:val="24"/>
        </w:rPr>
        <w:t>授予合同</w:t>
      </w:r>
    </w:p>
    <w:p>
      <w:pPr>
        <w:spacing w:line="440" w:lineRule="exact"/>
        <w:rPr>
          <w:rFonts w:ascii="宋体" w:hAnsi="宋体"/>
          <w:color w:val="000000"/>
          <w:sz w:val="24"/>
        </w:rPr>
      </w:pPr>
      <w:r>
        <w:rPr>
          <w:rFonts w:hint="eastAsia" w:ascii="宋体" w:hAnsi="宋体"/>
          <w:color w:val="000000"/>
          <w:sz w:val="24"/>
        </w:rPr>
        <w:t>13</w:t>
      </w:r>
      <w:r>
        <w:rPr>
          <w:rFonts w:ascii="宋体" w:hAnsi="宋体"/>
          <w:color w:val="000000"/>
          <w:sz w:val="24"/>
        </w:rPr>
        <w:t xml:space="preserve">. </w:t>
      </w:r>
      <w:r>
        <w:rPr>
          <w:rFonts w:hint="eastAsia" w:ascii="宋体" w:hAnsi="宋体"/>
          <w:color w:val="000000"/>
          <w:sz w:val="24"/>
        </w:rPr>
        <w:t>授予合同的准则</w:t>
      </w:r>
    </w:p>
    <w:p>
      <w:pPr>
        <w:spacing w:line="440" w:lineRule="exact"/>
        <w:rPr>
          <w:rFonts w:ascii="宋体" w:hAnsi="宋体"/>
          <w:color w:val="000000"/>
          <w:sz w:val="24"/>
        </w:rPr>
      </w:pPr>
      <w:r>
        <w:rPr>
          <w:rFonts w:hint="eastAsia" w:ascii="宋体" w:hAnsi="宋体"/>
          <w:color w:val="000000"/>
          <w:sz w:val="24"/>
        </w:rPr>
        <w:t xml:space="preserve">  13</w:t>
      </w:r>
      <w:r>
        <w:rPr>
          <w:rFonts w:ascii="宋体" w:hAnsi="宋体"/>
          <w:color w:val="000000"/>
          <w:sz w:val="24"/>
        </w:rPr>
        <w:t>.1</w:t>
      </w:r>
      <w:r>
        <w:rPr>
          <w:rFonts w:hint="eastAsia" w:ascii="宋体" w:hAnsi="宋体"/>
          <w:color w:val="000000"/>
          <w:sz w:val="24"/>
        </w:rPr>
        <w:t xml:space="preserve"> 合同将授予其报价文件符合谈判文件要求，并能圆满地履行合同的、且被推荐为中选候选人的报价人。</w:t>
      </w:r>
    </w:p>
    <w:p>
      <w:pPr>
        <w:spacing w:line="440" w:lineRule="exact"/>
        <w:rPr>
          <w:rFonts w:ascii="宋体" w:hAnsi="宋体"/>
          <w:color w:val="000000"/>
          <w:sz w:val="24"/>
        </w:rPr>
      </w:pPr>
      <w:r>
        <w:rPr>
          <w:rFonts w:hint="eastAsia" w:ascii="宋体" w:hAnsi="宋体"/>
          <w:color w:val="000000"/>
          <w:sz w:val="24"/>
        </w:rPr>
        <w:t xml:space="preserve">  13.2 最低报价不是被授予合同的保证。</w:t>
      </w:r>
    </w:p>
    <w:p>
      <w:pPr>
        <w:spacing w:line="440" w:lineRule="exact"/>
        <w:rPr>
          <w:rFonts w:ascii="宋体" w:hAnsi="宋体"/>
          <w:color w:val="000000"/>
          <w:sz w:val="24"/>
        </w:rPr>
      </w:pPr>
      <w:r>
        <w:rPr>
          <w:rFonts w:hint="eastAsia" w:ascii="宋体" w:hAnsi="宋体"/>
          <w:color w:val="000000"/>
          <w:sz w:val="24"/>
        </w:rPr>
        <w:t xml:space="preserve">  </w:t>
      </w:r>
      <w:r>
        <w:rPr>
          <w:rFonts w:ascii="宋体" w:hAnsi="宋体"/>
          <w:color w:val="000000"/>
          <w:sz w:val="24"/>
        </w:rPr>
        <w:t>1</w:t>
      </w:r>
      <w:r>
        <w:rPr>
          <w:rFonts w:hint="eastAsia" w:ascii="宋体" w:hAnsi="宋体"/>
          <w:color w:val="000000"/>
          <w:sz w:val="24"/>
        </w:rPr>
        <w:t>3</w:t>
      </w:r>
      <w:r>
        <w:rPr>
          <w:rFonts w:ascii="宋体" w:hAnsi="宋体"/>
          <w:color w:val="000000"/>
          <w:sz w:val="24"/>
        </w:rPr>
        <w:t>.3</w:t>
      </w:r>
      <w:r>
        <w:rPr>
          <w:rFonts w:hint="eastAsia" w:ascii="宋体" w:hAnsi="宋体"/>
          <w:color w:val="000000"/>
          <w:sz w:val="24"/>
        </w:rPr>
        <w:t xml:space="preserve"> 采购人在授予合同时有权对采购内容数量和服务予以增加或减少。</w:t>
      </w:r>
    </w:p>
    <w:p>
      <w:pPr>
        <w:spacing w:line="440" w:lineRule="exact"/>
        <w:rPr>
          <w:rFonts w:ascii="宋体" w:hAnsi="宋体"/>
          <w:color w:val="000000"/>
          <w:sz w:val="24"/>
        </w:rPr>
      </w:pPr>
      <w:r>
        <w:rPr>
          <w:rFonts w:ascii="宋体" w:hAnsi="宋体"/>
          <w:color w:val="000000"/>
          <w:sz w:val="24"/>
        </w:rPr>
        <w:t>1</w:t>
      </w:r>
      <w:r>
        <w:rPr>
          <w:rFonts w:hint="eastAsia" w:ascii="宋体" w:hAnsi="宋体"/>
          <w:color w:val="000000"/>
          <w:sz w:val="24"/>
        </w:rPr>
        <w:t>4</w:t>
      </w:r>
      <w:r>
        <w:rPr>
          <w:rFonts w:ascii="宋体" w:hAnsi="宋体"/>
          <w:color w:val="000000"/>
          <w:sz w:val="24"/>
        </w:rPr>
        <w:t xml:space="preserve">. </w:t>
      </w:r>
      <w:r>
        <w:rPr>
          <w:rFonts w:hint="eastAsia" w:ascii="宋体" w:hAnsi="宋体"/>
          <w:color w:val="000000"/>
          <w:sz w:val="24"/>
        </w:rPr>
        <w:t>中选通知</w:t>
      </w:r>
    </w:p>
    <w:p>
      <w:pPr>
        <w:spacing w:line="440" w:lineRule="exact"/>
        <w:rPr>
          <w:rFonts w:ascii="宋体" w:hAnsi="宋体"/>
          <w:color w:val="000000"/>
          <w:sz w:val="24"/>
        </w:rPr>
      </w:pPr>
      <w:r>
        <w:rPr>
          <w:rFonts w:hint="eastAsia" w:ascii="宋体" w:hAnsi="宋体"/>
          <w:color w:val="000000"/>
          <w:sz w:val="24"/>
        </w:rPr>
        <w:t xml:space="preserve">  福建广电网络集团股份有限公司泉州分公司将根据评估结果，向中选报价人发出通知或将结果进行网上公示，并在合同签订后将结果通知其他提交报价文件的报价人。</w:t>
      </w:r>
    </w:p>
    <w:p>
      <w:pPr>
        <w:spacing w:line="440" w:lineRule="exact"/>
        <w:rPr>
          <w:rFonts w:ascii="宋体" w:hAnsi="宋体"/>
          <w:color w:val="000000"/>
          <w:sz w:val="24"/>
        </w:rPr>
      </w:pPr>
      <w:r>
        <w:rPr>
          <w:rFonts w:hint="eastAsia" w:ascii="宋体" w:hAnsi="宋体"/>
          <w:color w:val="000000"/>
          <w:sz w:val="24"/>
        </w:rPr>
        <w:t>15．签订合同</w:t>
      </w:r>
    </w:p>
    <w:p>
      <w:pPr>
        <w:spacing w:line="440" w:lineRule="exact"/>
        <w:rPr>
          <w:rFonts w:ascii="宋体" w:hAnsi="宋体"/>
          <w:color w:val="000000"/>
          <w:sz w:val="24"/>
        </w:rPr>
      </w:pPr>
      <w:r>
        <w:rPr>
          <w:rFonts w:hint="eastAsia" w:ascii="宋体" w:hAnsi="宋体"/>
          <w:color w:val="000000"/>
          <w:sz w:val="24"/>
        </w:rPr>
        <w:t xml:space="preserve">  15.1中选报价人须按通知书指定的时间、地点与采购人签订经济合同。</w:t>
      </w:r>
    </w:p>
    <w:p>
      <w:pPr>
        <w:spacing w:line="440" w:lineRule="exact"/>
        <w:rPr>
          <w:rFonts w:hAnsi="宋体"/>
          <w:color w:val="000000"/>
        </w:rPr>
        <w:sectPr>
          <w:pgSz w:w="11906" w:h="16838"/>
          <w:pgMar w:top="1440" w:right="1588" w:bottom="1440" w:left="1588" w:header="851" w:footer="992" w:gutter="0"/>
          <w:cols w:space="720" w:num="1"/>
          <w:docGrid w:type="lines" w:linePitch="312" w:charSpace="0"/>
        </w:sectPr>
      </w:pPr>
      <w:r>
        <w:rPr>
          <w:rFonts w:hint="eastAsia" w:ascii="宋体" w:hAnsi="宋体"/>
          <w:color w:val="000000"/>
          <w:sz w:val="24"/>
        </w:rPr>
        <w:t xml:space="preserve">  15.2谈判文件、中选报价人的报价文件及其澄清文件等，均为签订经济合同的依据。</w:t>
      </w:r>
      <w:bookmarkStart w:id="0" w:name="_Toc430488886"/>
      <w:bookmarkStart w:id="1" w:name="_Toc415567488"/>
      <w:bookmarkStart w:id="2" w:name="_Toc430488679"/>
      <w:bookmarkStart w:id="3" w:name="_Toc430422403"/>
      <w:bookmarkStart w:id="4" w:name="_Toc430490647"/>
      <w:bookmarkStart w:id="5" w:name="_Toc430492161"/>
      <w:bookmarkStart w:id="6" w:name="_Toc430489154"/>
      <w:r>
        <w:rPr>
          <w:rFonts w:hint="eastAsia" w:hAnsi="宋体"/>
          <w:color w:val="000000"/>
        </w:rPr>
        <w:t xml:space="preserve">      </w:t>
      </w:r>
    </w:p>
    <w:bookmarkEnd w:id="0"/>
    <w:bookmarkEnd w:id="1"/>
    <w:bookmarkEnd w:id="2"/>
    <w:bookmarkEnd w:id="3"/>
    <w:bookmarkEnd w:id="4"/>
    <w:bookmarkEnd w:id="5"/>
    <w:bookmarkEnd w:id="6"/>
    <w:p>
      <w:pPr>
        <w:jc w:val="center"/>
        <w:rPr>
          <w:rFonts w:ascii="宋体" w:hAnsi="宋体"/>
          <w:color w:val="000000"/>
          <w:sz w:val="36"/>
        </w:rPr>
      </w:pPr>
      <w:r>
        <w:rPr>
          <w:rFonts w:hint="eastAsia" w:ascii="宋体" w:hAnsi="宋体"/>
          <w:color w:val="000000"/>
          <w:sz w:val="36"/>
        </w:rPr>
        <w:t>三、采购内容及要求</w:t>
      </w:r>
    </w:p>
    <w:p>
      <w:pPr>
        <w:spacing w:line="460" w:lineRule="exact"/>
        <w:rPr>
          <w:rFonts w:ascii="宋体" w:hAnsi="宋体"/>
          <w:color w:val="000000"/>
          <w:sz w:val="24"/>
        </w:rPr>
      </w:pPr>
      <w:r>
        <w:rPr>
          <w:rFonts w:ascii="宋体" w:hAnsi="宋体"/>
          <w:color w:val="000000"/>
          <w:sz w:val="24"/>
        </w:rPr>
        <w:t>1.</w:t>
      </w:r>
      <w:r>
        <w:rPr>
          <w:rFonts w:hint="eastAsia" w:ascii="宋体" w:hAnsi="宋体"/>
          <w:color w:val="000000"/>
          <w:sz w:val="24"/>
        </w:rPr>
        <w:t>项目概述和要求</w:t>
      </w:r>
    </w:p>
    <w:p>
      <w:pPr>
        <w:spacing w:line="460" w:lineRule="exact"/>
        <w:ind w:firstLine="480" w:firstLineChars="200"/>
        <w:rPr>
          <w:rFonts w:ascii="宋体" w:hAnsi="宋体"/>
          <w:color w:val="000000"/>
          <w:sz w:val="24"/>
        </w:rPr>
      </w:pPr>
      <w:r>
        <w:rPr>
          <w:rFonts w:hint="eastAsia" w:ascii="宋体" w:hAnsi="宋体"/>
          <w:color w:val="000000"/>
          <w:sz w:val="24"/>
        </w:rPr>
        <w:t>1.1根据《福建广电网络集团关于购买通信管道有关规定的通知》，对本管道采购项目进行单一来源谈判采购。</w:t>
      </w:r>
    </w:p>
    <w:p>
      <w:pPr>
        <w:spacing w:line="460" w:lineRule="exact"/>
        <w:ind w:firstLine="448" w:firstLineChars="200"/>
        <w:rPr>
          <w:rFonts w:ascii="宋体" w:hAnsi="宋体"/>
          <w:sz w:val="24"/>
        </w:rPr>
      </w:pPr>
      <w:r>
        <w:rPr>
          <w:rFonts w:hint="eastAsia" w:ascii="宋体" w:hAnsi="宋体"/>
          <w:color w:val="000000"/>
          <w:spacing w:val="-8"/>
          <w:sz w:val="24"/>
        </w:rPr>
        <w:t>1.2</w:t>
      </w:r>
      <w:r>
        <w:rPr>
          <w:rFonts w:hint="eastAsia" w:ascii="宋体" w:hAnsi="宋体"/>
          <w:color w:val="000000"/>
          <w:sz w:val="24"/>
        </w:rPr>
        <w:t>本次采购</w:t>
      </w:r>
      <w:r>
        <w:rPr>
          <w:rFonts w:hint="eastAsia" w:ascii="宋体" w:hAnsi="宋体"/>
          <w:sz w:val="24"/>
        </w:rPr>
        <w:t>要求报价人根据谈判文件负责所投管道的建设、验收、移交、产权变更、技术培训和售后服务等工作。</w:t>
      </w:r>
    </w:p>
    <w:p>
      <w:pPr>
        <w:spacing w:line="460" w:lineRule="exact"/>
        <w:ind w:firstLine="448" w:firstLineChars="200"/>
        <w:rPr>
          <w:rFonts w:ascii="宋体" w:hAnsi="宋体"/>
          <w:sz w:val="24"/>
        </w:rPr>
      </w:pPr>
      <w:r>
        <w:rPr>
          <w:rFonts w:hint="eastAsia" w:ascii="宋体" w:hAnsi="宋体"/>
          <w:spacing w:val="-8"/>
          <w:sz w:val="24"/>
          <w:szCs w:val="24"/>
        </w:rPr>
        <w:t>1.3</w:t>
      </w:r>
      <w:r>
        <w:rPr>
          <w:rFonts w:hint="eastAsia" w:ascii="宋体" w:hAnsi="宋体"/>
          <w:sz w:val="24"/>
        </w:rPr>
        <w:t>报价人所报价管道的建设应得到当地相关部门批准，并具有相关管道经营权。</w:t>
      </w:r>
    </w:p>
    <w:p>
      <w:pPr>
        <w:spacing w:line="460" w:lineRule="exact"/>
        <w:ind w:firstLine="480" w:firstLineChars="200"/>
        <w:rPr>
          <w:rFonts w:ascii="宋体" w:hAnsi="宋体"/>
          <w:sz w:val="24"/>
          <w:highlight w:val="yellow"/>
        </w:rPr>
      </w:pPr>
      <w:r>
        <w:rPr>
          <w:rFonts w:hint="eastAsia" w:ascii="宋体" w:hAnsi="宋体"/>
          <w:sz w:val="24"/>
        </w:rPr>
        <w:t>1.4报价人须保证所报价管道，不存在任何不合法的情形，也不存在任何的与第三方产权等的相关任何争议。如果有任何因报价人原因而提起的侵权指控或纠纷的，报价人依法承担全部责任。</w:t>
      </w:r>
    </w:p>
    <w:p>
      <w:pPr>
        <w:spacing w:line="460" w:lineRule="exact"/>
        <w:ind w:firstLine="448" w:firstLineChars="200"/>
        <w:rPr>
          <w:rFonts w:ascii="宋体" w:hAnsi="宋体"/>
          <w:sz w:val="24"/>
        </w:rPr>
      </w:pPr>
      <w:r>
        <w:rPr>
          <w:rFonts w:hint="eastAsia" w:ascii="宋体" w:hAnsi="宋体"/>
          <w:spacing w:val="-8"/>
          <w:sz w:val="24"/>
          <w:szCs w:val="24"/>
        </w:rPr>
        <w:t>1.5</w:t>
      </w:r>
      <w:r>
        <w:rPr>
          <w:rFonts w:hint="eastAsia" w:hAnsi="宋体"/>
          <w:sz w:val="24"/>
        </w:rPr>
        <w:t>报价人提供的管道必须具有合法使用权和用户保护权且为全新，质量符合GB50374-2006通信管道工程施工及验收规范。报价人提供的产品中如有配套使用的相关设施，必须是合法的。</w:t>
      </w:r>
      <w:r>
        <w:rPr>
          <w:rFonts w:hint="eastAsia" w:ascii="宋体" w:hAnsi="宋体"/>
          <w:sz w:val="24"/>
        </w:rPr>
        <w:t>报价人提供的管道性能技术指标除符合相关的国家标准的最新版本外，还应同时符合本谈判文件的要求。</w:t>
      </w:r>
    </w:p>
    <w:p>
      <w:pPr>
        <w:spacing w:line="460" w:lineRule="exact"/>
        <w:ind w:firstLine="480" w:firstLineChars="200"/>
        <w:rPr>
          <w:rFonts w:ascii="宋体" w:hAnsi="宋体"/>
          <w:color w:val="000000"/>
          <w:sz w:val="24"/>
        </w:rPr>
      </w:pPr>
      <w:r>
        <w:rPr>
          <w:rFonts w:hint="eastAsia" w:ascii="宋体" w:hAnsi="宋体"/>
          <w:color w:val="000000"/>
          <w:sz w:val="24"/>
        </w:rPr>
        <w:t>1.6报价人对谈判文件中提出的要求，应在报价文件中逐项答复，说明是否能满足要求，提供相关的彩页技术资料，同时列明所投管道的规格、技术参数、数量、单价和合价等，以便谈判小组能对报价人所提供的产品做出准确判断和评估，否则将可能导致谈判小组对其做出不利于报价人的评议。</w:t>
      </w:r>
    </w:p>
    <w:tbl>
      <w:tblPr>
        <w:tblStyle w:val="21"/>
        <w:tblpPr w:leftFromText="180" w:rightFromText="180" w:vertAnchor="text" w:horzAnchor="margin" w:tblpY="598"/>
        <w:tblOverlap w:val="never"/>
        <w:tblW w:w="8379" w:type="dxa"/>
        <w:tblInd w:w="0" w:type="dxa"/>
        <w:tblLayout w:type="fixed"/>
        <w:tblCellMar>
          <w:top w:w="15" w:type="dxa"/>
          <w:left w:w="15" w:type="dxa"/>
          <w:bottom w:w="15" w:type="dxa"/>
          <w:right w:w="15" w:type="dxa"/>
        </w:tblCellMar>
      </w:tblPr>
      <w:tblGrid>
        <w:gridCol w:w="1008"/>
        <w:gridCol w:w="4110"/>
        <w:gridCol w:w="3261"/>
      </w:tblGrid>
      <w:tr>
        <w:tblPrEx>
          <w:tblCellMar>
            <w:top w:w="15" w:type="dxa"/>
            <w:left w:w="15" w:type="dxa"/>
            <w:bottom w:w="15" w:type="dxa"/>
            <w:right w:w="15" w:type="dxa"/>
          </w:tblCellMar>
        </w:tblPrEx>
        <w:trPr>
          <w:trHeight w:val="542"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序号</w:t>
            </w:r>
          </w:p>
        </w:tc>
        <w:tc>
          <w:tcPr>
            <w:tcW w:w="4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路段名称</w:t>
            </w:r>
          </w:p>
        </w:tc>
        <w:tc>
          <w:tcPr>
            <w:tcW w:w="32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清单要求</w:t>
            </w:r>
          </w:p>
        </w:tc>
      </w:tr>
      <w:tr>
        <w:tblPrEx>
          <w:tblCellMar>
            <w:top w:w="15" w:type="dxa"/>
            <w:left w:w="15" w:type="dxa"/>
            <w:bottom w:w="15" w:type="dxa"/>
            <w:right w:w="15" w:type="dxa"/>
          </w:tblCellMar>
        </w:tblPrEx>
        <w:trPr>
          <w:trHeight w:val="563"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1</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460" w:lineRule="exact"/>
              <w:rPr>
                <w:rFonts w:ascii="宋体" w:hAnsi="宋体"/>
                <w:color w:val="FF0000"/>
                <w:sz w:val="24"/>
                <w:szCs w:val="22"/>
              </w:rPr>
            </w:pPr>
            <w:r>
              <w:rPr>
                <w:rFonts w:hint="eastAsia" w:ascii="宋体" w:hAnsi="宋体"/>
                <w:sz w:val="24"/>
              </w:rPr>
              <w:t>22022年惠安县东湖公园通信管道采购工程</w:t>
            </w:r>
          </w:p>
        </w:tc>
        <w:tc>
          <w:tcPr>
            <w:tcW w:w="32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olor w:val="FF0000"/>
                <w:sz w:val="24"/>
                <w:szCs w:val="24"/>
                <w:lang w:eastAsia="zh-CN"/>
              </w:rPr>
            </w:pPr>
            <w:r>
              <w:rPr>
                <w:rFonts w:hint="eastAsia" w:ascii="宋体" w:hAnsi="宋体" w:cs="楷体"/>
                <w:kern w:val="0"/>
                <w:sz w:val="24"/>
                <w:szCs w:val="24"/>
              </w:rPr>
              <w:t>Φ110PVC</w:t>
            </w:r>
            <w:r>
              <w:rPr>
                <w:rFonts w:ascii="宋体" w:hAnsi="宋体"/>
                <w:sz w:val="24"/>
              </w:rPr>
              <w:t>波纹管</w:t>
            </w:r>
            <w:r>
              <w:rPr>
                <w:rFonts w:hint="eastAsia" w:ascii="宋体" w:hAnsi="宋体"/>
                <w:sz w:val="24"/>
              </w:rPr>
              <w:t>约</w:t>
            </w:r>
            <w:r>
              <w:rPr>
                <w:rFonts w:hint="eastAsia" w:ascii="宋体" w:hAnsi="宋体"/>
                <w:sz w:val="24"/>
                <w:lang w:val="en-US" w:eastAsia="zh-CN"/>
              </w:rPr>
              <w:t>6.6007</w:t>
            </w:r>
            <w:r>
              <w:rPr>
                <w:rFonts w:hint="eastAsia" w:ascii="宋体" w:hAnsi="宋体"/>
                <w:sz w:val="24"/>
              </w:rPr>
              <w:t>孔公里,</w:t>
            </w:r>
            <w:r>
              <w:rPr>
                <w:rFonts w:hint="eastAsia" w:ascii="宋体" w:hAnsi="宋体" w:cs="楷体"/>
                <w:kern w:val="0"/>
                <w:sz w:val="24"/>
                <w:szCs w:val="24"/>
              </w:rPr>
              <w:t>Φ110钢管</w:t>
            </w:r>
            <w:r>
              <w:rPr>
                <w:rFonts w:hint="eastAsia" w:ascii="宋体" w:hAnsi="宋体"/>
                <w:sz w:val="24"/>
              </w:rPr>
              <w:t>约</w:t>
            </w:r>
            <w:r>
              <w:rPr>
                <w:rFonts w:hint="eastAsia" w:ascii="宋体" w:hAnsi="宋体"/>
                <w:sz w:val="24"/>
                <w:lang w:val="en-US" w:eastAsia="zh-CN"/>
              </w:rPr>
              <w:t>0.3951</w:t>
            </w:r>
            <w:r>
              <w:rPr>
                <w:rFonts w:hint="eastAsia" w:ascii="宋体" w:hAnsi="宋体"/>
                <w:sz w:val="24"/>
              </w:rPr>
              <w:t>孔公里</w:t>
            </w:r>
          </w:p>
        </w:tc>
      </w:tr>
    </w:tbl>
    <w:p>
      <w:pPr>
        <w:spacing w:line="460" w:lineRule="exact"/>
        <w:rPr>
          <w:rFonts w:ascii="宋体" w:hAnsi="宋体"/>
          <w:color w:val="000000"/>
          <w:sz w:val="24"/>
        </w:rPr>
      </w:pPr>
      <w:r>
        <w:rPr>
          <w:rFonts w:hint="eastAsia" w:ascii="宋体" w:hAnsi="宋体"/>
          <w:color w:val="000000"/>
          <w:sz w:val="24"/>
        </w:rPr>
        <w:t>2.管道具体需求：</w:t>
      </w:r>
    </w:p>
    <w:p>
      <w:pPr>
        <w:pStyle w:val="16"/>
        <w:spacing w:line="440" w:lineRule="exact"/>
        <w:rPr>
          <w:rFonts w:hAnsi="Times New Roman"/>
          <w:color w:val="000000"/>
          <w:sz w:val="24"/>
        </w:rPr>
      </w:pPr>
      <w:r>
        <w:rPr>
          <w:rFonts w:hint="eastAsia" w:hAnsi="Times New Roman"/>
          <w:color w:val="000000"/>
          <w:sz w:val="24"/>
        </w:rPr>
        <w:t>3</w:t>
      </w:r>
      <w:r>
        <w:rPr>
          <w:rFonts w:hAnsi="Times New Roman"/>
          <w:color w:val="000000"/>
          <w:sz w:val="24"/>
        </w:rPr>
        <w:t xml:space="preserve">. </w:t>
      </w:r>
      <w:r>
        <w:rPr>
          <w:rFonts w:hint="eastAsia" w:hAnsi="Times New Roman"/>
          <w:color w:val="000000"/>
          <w:sz w:val="24"/>
        </w:rPr>
        <w:t>技术服务要求</w:t>
      </w:r>
    </w:p>
    <w:p>
      <w:pPr>
        <w:pStyle w:val="11"/>
        <w:spacing w:line="440" w:lineRule="exact"/>
        <w:ind w:firstLine="480" w:firstLineChars="200"/>
        <w:rPr>
          <w:rFonts w:ascii="宋体"/>
          <w:color w:val="000000"/>
          <w:sz w:val="24"/>
        </w:rPr>
      </w:pPr>
      <w:bookmarkStart w:id="7" w:name="_Toc430843422"/>
      <w:r>
        <w:rPr>
          <w:rFonts w:hint="eastAsia" w:ascii="宋体"/>
          <w:color w:val="000000"/>
          <w:sz w:val="24"/>
        </w:rPr>
        <w:t>中选报价人应负责提供买方所需的管道，经买方验收合格后交付买方使用，并移交相关图纸及技术资料。</w:t>
      </w:r>
    </w:p>
    <w:p>
      <w:pPr>
        <w:widowControl/>
        <w:snapToGrid w:val="0"/>
        <w:spacing w:line="360" w:lineRule="auto"/>
        <w:ind w:firstLine="482"/>
        <w:jc w:val="left"/>
        <w:rPr>
          <w:rFonts w:ascii="宋体" w:hAnsi="宋体" w:cs="楷体"/>
          <w:color w:val="000000"/>
          <w:kern w:val="0"/>
          <w:sz w:val="24"/>
          <w:szCs w:val="24"/>
        </w:rPr>
      </w:pPr>
      <w:r>
        <w:rPr>
          <w:rFonts w:hint="eastAsia" w:ascii="宋体" w:hAnsi="宋体" w:cs="楷体"/>
          <w:color w:val="000000"/>
          <w:kern w:val="0"/>
          <w:sz w:val="24"/>
          <w:szCs w:val="24"/>
        </w:rPr>
        <w:t>4．移交时间：</w:t>
      </w:r>
    </w:p>
    <w:p>
      <w:pPr>
        <w:widowControl/>
        <w:snapToGrid w:val="0"/>
        <w:spacing w:line="360" w:lineRule="auto"/>
        <w:ind w:firstLine="480" w:firstLineChars="200"/>
        <w:jc w:val="left"/>
        <w:rPr>
          <w:rFonts w:ascii="宋体" w:hAnsi="宋体" w:cs="楷体"/>
          <w:color w:val="000000"/>
          <w:kern w:val="0"/>
          <w:sz w:val="24"/>
          <w:szCs w:val="24"/>
        </w:rPr>
      </w:pPr>
      <w:r>
        <w:rPr>
          <w:rFonts w:hint="eastAsia" w:ascii="宋体" w:hAnsi="宋体" w:cs="楷体"/>
          <w:color w:val="000000"/>
          <w:kern w:val="0"/>
          <w:sz w:val="24"/>
          <w:szCs w:val="24"/>
        </w:rPr>
        <w:t>签订合同后10天内完成</w:t>
      </w:r>
    </w:p>
    <w:p>
      <w:pPr>
        <w:pStyle w:val="11"/>
        <w:spacing w:line="440" w:lineRule="exact"/>
        <w:ind w:firstLine="0"/>
        <w:rPr>
          <w:rFonts w:ascii="宋体"/>
          <w:sz w:val="24"/>
        </w:rPr>
      </w:pPr>
      <w:r>
        <w:rPr>
          <w:rFonts w:hint="eastAsia" w:ascii="宋体"/>
          <w:sz w:val="24"/>
        </w:rPr>
        <w:t>5.付款方式</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pPr>
        <w:spacing w:line="460" w:lineRule="exact"/>
        <w:rPr>
          <w:rFonts w:ascii="宋体"/>
          <w:sz w:val="24"/>
        </w:rPr>
      </w:pPr>
      <w:r>
        <w:rPr>
          <w:rFonts w:hint="eastAsia" w:ascii="宋体"/>
          <w:sz w:val="24"/>
        </w:rPr>
        <w:t>6.质量保证期和售后支持服务</w:t>
      </w:r>
    </w:p>
    <w:p>
      <w:pPr>
        <w:spacing w:line="460" w:lineRule="exact"/>
        <w:ind w:firstLine="480" w:firstLineChars="200"/>
        <w:rPr>
          <w:rFonts w:ascii="宋体"/>
          <w:sz w:val="24"/>
        </w:rPr>
      </w:pPr>
      <w:r>
        <w:rPr>
          <w:rFonts w:hint="eastAsia" w:ascii="宋体" w:hAnsi="Courier New"/>
          <w:sz w:val="24"/>
        </w:rPr>
        <w:t>6.</w:t>
      </w:r>
      <w:r>
        <w:rPr>
          <w:rFonts w:ascii="宋体" w:hAnsi="Courier New"/>
          <w:sz w:val="24"/>
        </w:rPr>
        <w:t>1</w:t>
      </w:r>
      <w:r>
        <w:rPr>
          <w:rFonts w:hint="eastAsia" w:ascii="宋体" w:hAnsi="Courier New"/>
          <w:sz w:val="24"/>
          <w:highlight w:val="yellow"/>
        </w:rPr>
        <w:t>质量保证期为</w:t>
      </w:r>
      <w:r>
        <w:rPr>
          <w:rFonts w:hint="eastAsia" w:ascii="宋体" w:hAnsi="宋体" w:cs="楷体"/>
          <w:kern w:val="0"/>
          <w:sz w:val="24"/>
          <w:szCs w:val="24"/>
          <w:highlight w:val="yellow"/>
        </w:rPr>
        <w:t>自管道终验合格之日起</w:t>
      </w:r>
      <w:r>
        <w:rPr>
          <w:rFonts w:hint="eastAsia" w:ascii="宋体" w:hAnsi="宋体" w:cs="楷体"/>
          <w:kern w:val="0"/>
          <w:sz w:val="24"/>
          <w:szCs w:val="24"/>
          <w:highlight w:val="yellow"/>
          <w:u w:val="single"/>
        </w:rPr>
        <w:t xml:space="preserve">12个月 </w:t>
      </w:r>
      <w:r>
        <w:rPr>
          <w:rFonts w:hint="eastAsia" w:ascii="宋体" w:hAnsi="宋体"/>
          <w:sz w:val="24"/>
        </w:rPr>
        <w:t>。质量保修期内产品使用过程中出现质量问题或非因操作不当造成需要更换的零配件及设备由</w:t>
      </w:r>
      <w:r>
        <w:rPr>
          <w:rFonts w:hint="eastAsia" w:ascii="宋体" w:hAnsi="Courier New"/>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pPr>
        <w:spacing w:line="460" w:lineRule="exact"/>
        <w:ind w:firstLine="480" w:firstLineChars="200"/>
        <w:rPr>
          <w:rFonts w:ascii="宋体" w:hAnsi="宋体"/>
          <w:sz w:val="24"/>
        </w:rPr>
      </w:pPr>
      <w:r>
        <w:rPr>
          <w:rFonts w:hint="eastAsia" w:ascii="宋体" w:hAnsi="Courier New"/>
          <w:sz w:val="24"/>
        </w:rPr>
        <w:t>6.2</w:t>
      </w:r>
      <w:r>
        <w:rPr>
          <w:rFonts w:hint="eastAsia" w:ascii="宋体"/>
          <w:sz w:val="24"/>
        </w:rPr>
        <w:t>质保期</w:t>
      </w:r>
      <w:r>
        <w:rPr>
          <w:rFonts w:hint="eastAsia" w:ascii="宋体" w:hAnsi="宋体"/>
          <w:sz w:val="24"/>
        </w:rPr>
        <w:t>后的服务要求：</w:t>
      </w:r>
      <w:r>
        <w:rPr>
          <w:rFonts w:hint="eastAsia" w:ascii="宋体"/>
          <w:sz w:val="24"/>
        </w:rPr>
        <w:t>质量保证期满后，买</w:t>
      </w:r>
      <w:r>
        <w:rPr>
          <w:rFonts w:hint="eastAsia" w:ascii="宋体" w:hAnsi="宋体"/>
          <w:sz w:val="24"/>
        </w:rPr>
        <w:t>方</w:t>
      </w:r>
      <w:r>
        <w:rPr>
          <w:rFonts w:hint="eastAsia" w:ascii="宋体"/>
          <w:sz w:val="24"/>
        </w:rPr>
        <w:t>自行对产品的运行、管理以及维护</w:t>
      </w:r>
      <w:r>
        <w:rPr>
          <w:rFonts w:hint="eastAsia" w:ascii="宋体" w:hAnsi="宋体"/>
          <w:sz w:val="24"/>
        </w:rPr>
        <w:t>。</w:t>
      </w:r>
    </w:p>
    <w:p>
      <w:pPr>
        <w:pStyle w:val="11"/>
        <w:spacing w:line="460" w:lineRule="exact"/>
        <w:ind w:firstLine="0"/>
        <w:rPr>
          <w:rFonts w:ascii="宋体"/>
          <w:sz w:val="24"/>
        </w:rPr>
      </w:pPr>
      <w:r>
        <w:rPr>
          <w:rFonts w:hint="eastAsia" w:ascii="宋体"/>
          <w:sz w:val="24"/>
        </w:rPr>
        <w:t>7.其它要求</w:t>
      </w:r>
    </w:p>
    <w:p>
      <w:pPr>
        <w:widowControl/>
        <w:snapToGrid w:val="0"/>
        <w:spacing w:line="360" w:lineRule="auto"/>
        <w:ind w:firstLine="480" w:firstLineChars="200"/>
        <w:jc w:val="left"/>
        <w:rPr>
          <w:rFonts w:ascii="宋体"/>
          <w:sz w:val="24"/>
        </w:rPr>
      </w:pPr>
      <w:r>
        <w:rPr>
          <w:rFonts w:hint="eastAsia" w:ascii="宋体"/>
          <w:sz w:val="24"/>
        </w:rPr>
        <w:t>7</w:t>
      </w:r>
      <w:r>
        <w:rPr>
          <w:rFonts w:ascii="宋体"/>
          <w:sz w:val="24"/>
        </w:rPr>
        <w:t>.1</w:t>
      </w:r>
      <w:r>
        <w:rPr>
          <w:rFonts w:hint="eastAsia" w:ascii="宋体"/>
          <w:sz w:val="24"/>
        </w:rPr>
        <w:t>本谈判文件中所发生的一切费用均包含在报价总价中。</w:t>
      </w:r>
    </w:p>
    <w:p>
      <w:pPr>
        <w:pStyle w:val="11"/>
        <w:spacing w:line="460" w:lineRule="exact"/>
        <w:ind w:firstLine="480" w:firstLineChars="200"/>
        <w:rPr>
          <w:rFonts w:ascii="宋体"/>
          <w:sz w:val="24"/>
        </w:rPr>
      </w:pPr>
      <w:r>
        <w:rPr>
          <w:rFonts w:hint="eastAsia" w:ascii="宋体"/>
          <w:sz w:val="24"/>
        </w:rPr>
        <w:t>7.2买方在授予合同时有权对本谈判项目的服务和货物进行部分调整。</w:t>
      </w:r>
    </w:p>
    <w:p>
      <w:pPr>
        <w:pStyle w:val="11"/>
        <w:spacing w:line="460" w:lineRule="exact"/>
        <w:ind w:firstLine="480" w:firstLineChars="200"/>
        <w:rPr>
          <w:rFonts w:ascii="宋体" w:hAnsi="宋体"/>
          <w:sz w:val="24"/>
          <w:szCs w:val="21"/>
        </w:rPr>
      </w:pPr>
      <w:r>
        <w:rPr>
          <w:rFonts w:hint="eastAsia" w:ascii="宋体"/>
          <w:sz w:val="24"/>
        </w:rPr>
        <w:t>7.3</w:t>
      </w:r>
      <w:r>
        <w:rPr>
          <w:rFonts w:hint="eastAsia" w:ascii="宋体" w:hAnsi="宋体"/>
          <w:sz w:val="24"/>
          <w:szCs w:val="21"/>
        </w:rPr>
        <w:t>报价人提供的货物或服务的资格必须得到有关行政主管部门的许可。</w:t>
      </w:r>
    </w:p>
    <w:p>
      <w:pPr>
        <w:pStyle w:val="11"/>
        <w:spacing w:line="460" w:lineRule="exact"/>
        <w:ind w:firstLine="480" w:firstLineChars="200"/>
        <w:rPr>
          <w:rFonts w:ascii="宋体" w:hAnsi="宋体"/>
          <w:sz w:val="24"/>
          <w:szCs w:val="21"/>
        </w:rPr>
      </w:pPr>
      <w:r>
        <w:rPr>
          <w:rFonts w:hint="eastAsia" w:ascii="宋体" w:hAnsi="宋体"/>
          <w:sz w:val="24"/>
          <w:szCs w:val="21"/>
        </w:rPr>
        <w:t>7.4报价人应配合买方进行管道验收工作，待验收合格后，移交完整的竣工资料（包括工程管理资料、技术资料、施工记录、试验检验记录、物资资料、竣工验收文件、竣工图纸）。</w:t>
      </w: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p>
    <w:p>
      <w:pPr>
        <w:jc w:val="center"/>
        <w:rPr>
          <w:rFonts w:ascii="宋体" w:hAnsi="宋体"/>
          <w:b/>
          <w:sz w:val="36"/>
          <w:szCs w:val="24"/>
        </w:rPr>
      </w:pPr>
      <w:r>
        <w:rPr>
          <w:rFonts w:ascii="Times New Roman" w:hAnsi="宋体"/>
          <w:b/>
          <w:sz w:val="36"/>
          <w:szCs w:val="24"/>
        </w:rPr>
        <w:t>四、</w:t>
      </w:r>
      <w:r>
        <w:rPr>
          <w:rFonts w:hint="eastAsia" w:ascii="宋体" w:hAnsi="宋体"/>
          <w:b/>
          <w:sz w:val="36"/>
          <w:szCs w:val="24"/>
        </w:rPr>
        <w:t>合同主要条款</w:t>
      </w:r>
    </w:p>
    <w:p>
      <w:pPr>
        <w:spacing w:line="360" w:lineRule="auto"/>
        <w:jc w:val="center"/>
        <w:rPr>
          <w:rFonts w:ascii="宋体" w:hAnsi="宋体" w:cs="楷体"/>
          <w:b/>
          <w:kern w:val="0"/>
          <w:sz w:val="36"/>
          <w:szCs w:val="36"/>
        </w:rPr>
      </w:pPr>
      <w:r>
        <w:rPr>
          <w:rFonts w:hint="eastAsia" w:ascii="宋体" w:hAnsi="宋体" w:cs="楷体"/>
          <w:b/>
          <w:kern w:val="0"/>
          <w:sz w:val="36"/>
          <w:szCs w:val="36"/>
        </w:rPr>
        <w:t>通信管道购买合同</w:t>
      </w:r>
    </w:p>
    <w:p>
      <w:pPr>
        <w:rPr>
          <w:rFonts w:ascii="宋体" w:hAnsi="宋体" w:cs="楷体"/>
          <w:sz w:val="28"/>
          <w:szCs w:val="28"/>
        </w:rPr>
      </w:pPr>
    </w:p>
    <w:p>
      <w:pPr>
        <w:widowControl/>
        <w:snapToGrid w:val="0"/>
        <w:spacing w:line="360" w:lineRule="auto"/>
        <w:jc w:val="left"/>
        <w:rPr>
          <w:rFonts w:ascii="宋体" w:hAnsi="宋体" w:cs="楷体"/>
          <w:b/>
          <w:bCs/>
          <w:kern w:val="0"/>
          <w:sz w:val="28"/>
          <w:szCs w:val="28"/>
        </w:rPr>
      </w:pPr>
      <w:r>
        <w:rPr>
          <w:rFonts w:hint="eastAsia" w:ascii="宋体" w:hAnsi="宋体" w:cs="楷体"/>
          <w:b/>
          <w:bCs/>
          <w:kern w:val="0"/>
          <w:sz w:val="28"/>
          <w:szCs w:val="28"/>
        </w:rPr>
        <w:t>甲方：</w:t>
      </w:r>
      <w:r>
        <w:rPr>
          <w:rFonts w:hint="eastAsia" w:ascii="宋体" w:hAnsi="宋体" w:cs="楷体"/>
          <w:b/>
          <w:bCs/>
          <w:sz w:val="28"/>
          <w:szCs w:val="28"/>
        </w:rPr>
        <w:t>福建广电网络集团股份有限公司</w:t>
      </w:r>
      <w:r>
        <w:rPr>
          <w:rFonts w:hint="eastAsia" w:ascii="宋体" w:hAnsi="宋体" w:cs="楷体"/>
          <w:kern w:val="0"/>
          <w:sz w:val="24"/>
          <w:szCs w:val="24"/>
        </w:rPr>
        <w:t>XX</w:t>
      </w:r>
      <w:r>
        <w:rPr>
          <w:rFonts w:hint="eastAsia" w:ascii="宋体" w:hAnsi="宋体" w:cs="楷体"/>
          <w:b/>
          <w:bCs/>
          <w:sz w:val="28"/>
          <w:szCs w:val="28"/>
        </w:rPr>
        <w:t>　分公司</w:t>
      </w:r>
    </w:p>
    <w:p>
      <w:pPr>
        <w:widowControl/>
        <w:snapToGrid w:val="0"/>
        <w:spacing w:line="360" w:lineRule="auto"/>
        <w:jc w:val="left"/>
        <w:rPr>
          <w:rFonts w:ascii="宋体" w:hAnsi="宋体" w:cs="楷体"/>
          <w:b/>
          <w:bCs/>
          <w:kern w:val="0"/>
          <w:sz w:val="28"/>
          <w:szCs w:val="28"/>
        </w:rPr>
      </w:pPr>
      <w:r>
        <w:rPr>
          <w:rFonts w:hint="eastAsia" w:ascii="宋体" w:hAnsi="宋体" w:cs="楷体"/>
          <w:b/>
          <w:bCs/>
          <w:kern w:val="0"/>
          <w:sz w:val="28"/>
          <w:szCs w:val="28"/>
        </w:rPr>
        <w:t xml:space="preserve">乙方： </w:t>
      </w:r>
    </w:p>
    <w:p>
      <w:pPr>
        <w:widowControl/>
        <w:snapToGrid w:val="0"/>
        <w:spacing w:line="360" w:lineRule="auto"/>
        <w:jc w:val="left"/>
        <w:rPr>
          <w:rFonts w:ascii="宋体" w:hAnsi="宋体" w:cs="楷体"/>
          <w:kern w:val="0"/>
          <w:sz w:val="24"/>
          <w:szCs w:val="24"/>
        </w:rPr>
      </w:pPr>
      <w:r>
        <w:rPr>
          <w:rFonts w:hint="eastAsia" w:ascii="宋体" w:hAnsi="宋体" w:cs="楷体"/>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第一条、 本合同依据下列文件签订：</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1.1 国家及地方有关建设工程管理的法规和规章；</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1.2 建设项目工程批准文件；</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1.3 xx政府授权或道路产权方的许可文件，详见附件一（依据）。</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第二条、 合同标的物：</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 xml:space="preserve">2.1 管道路段： </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2.2 管孔规格：</w:t>
      </w:r>
      <w:r>
        <w:rPr>
          <w:rFonts w:hint="eastAsia" w:ascii="宋体" w:hAnsi="宋体" w:cs="楷体"/>
          <w:kern w:val="0"/>
          <w:sz w:val="24"/>
          <w:szCs w:val="24"/>
          <w:u w:val="single"/>
        </w:rPr>
        <w:t>Φ110PVC、Φ100钢管</w:t>
      </w:r>
      <w:r>
        <w:rPr>
          <w:rFonts w:hint="eastAsia" w:ascii="宋体" w:hAnsi="宋体" w:cs="楷体"/>
          <w:kern w:val="0"/>
          <w:sz w:val="24"/>
          <w:szCs w:val="24"/>
        </w:rPr>
        <w:t>；</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2.3 管孔数量：全程1孔（或详见需求列表）</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2.4 管道总长：</w:t>
      </w:r>
      <w:r>
        <w:rPr>
          <w:rFonts w:hint="eastAsia" w:ascii="宋体" w:hAnsi="宋体" w:cs="楷体"/>
          <w:kern w:val="0"/>
          <w:sz w:val="24"/>
          <w:szCs w:val="24"/>
          <w:u w:val="single"/>
        </w:rPr>
        <w:t>　　　</w:t>
      </w:r>
      <w:r>
        <w:rPr>
          <w:rFonts w:hint="eastAsia" w:ascii="宋体" w:hAnsi="宋体" w:cs="楷体"/>
          <w:kern w:val="0"/>
          <w:sz w:val="24"/>
          <w:szCs w:val="24"/>
        </w:rPr>
        <w:t>沟公里，折合管孔为：</w:t>
      </w:r>
      <w:r>
        <w:rPr>
          <w:rFonts w:hint="eastAsia" w:ascii="宋体" w:hAnsi="宋体" w:cs="楷体"/>
          <w:kern w:val="0"/>
          <w:sz w:val="24"/>
          <w:szCs w:val="24"/>
          <w:u w:val="single"/>
        </w:rPr>
        <w:t>　　</w:t>
      </w:r>
      <w:r>
        <w:rPr>
          <w:rFonts w:hint="eastAsia" w:ascii="宋体" w:hAnsi="宋体" w:cs="楷体"/>
          <w:kern w:val="0"/>
          <w:sz w:val="24"/>
          <w:szCs w:val="24"/>
        </w:rPr>
        <w:t>孔公里(具体以竣工验收资料长度为准)。</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2.5 管道附属设施：包含且不限于通信管道检查井、手孔，井圈、井盖等。</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2.6 移交时间：</w:t>
      </w:r>
      <w:r>
        <w:rPr>
          <w:rFonts w:hint="eastAsia" w:ascii="宋体" w:hAnsi="宋体" w:cs="楷体"/>
          <w:kern w:val="0"/>
          <w:sz w:val="24"/>
          <w:szCs w:val="24"/>
          <w:u w:val="single"/>
        </w:rPr>
        <w:t>签订合同后10天内完成</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第三条、 质量条款</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3.1 管道的建设及验收标准依据：GB50374-2006通信管道工程施工及验收规范</w:t>
      </w:r>
    </w:p>
    <w:p>
      <w:pPr>
        <w:widowControl/>
        <w:snapToGrid w:val="0"/>
        <w:spacing w:line="360" w:lineRule="auto"/>
        <w:jc w:val="left"/>
        <w:rPr>
          <w:rFonts w:ascii="宋体" w:hAnsi="宋体" w:cs="楷体"/>
          <w:kern w:val="0"/>
          <w:sz w:val="24"/>
          <w:szCs w:val="24"/>
        </w:rPr>
      </w:pPr>
      <w:r>
        <w:rPr>
          <w:rFonts w:hint="eastAsia" w:ascii="宋体" w:hAnsi="宋体" w:cs="楷体"/>
          <w:b/>
          <w:bCs/>
          <w:kern w:val="0"/>
          <w:sz w:val="24"/>
          <w:szCs w:val="24"/>
        </w:rPr>
        <w:t>第四条、 合同期限</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4.1 根据（附件一：道路产权方的许可，</w:t>
      </w:r>
      <w:r>
        <w:rPr>
          <w:rFonts w:hint="eastAsia" w:ascii="宋体" w:hAnsi="宋体" w:cs="楷体"/>
          <w:kern w:val="0"/>
          <w:sz w:val="24"/>
          <w:szCs w:val="24"/>
          <w:highlight w:val="yellow"/>
        </w:rPr>
        <w:t>或根据［</w:t>
      </w:r>
      <w:r>
        <w:rPr>
          <w:rFonts w:ascii="宋体" w:hAnsi="宋体" w:cs="楷体"/>
          <w:kern w:val="0"/>
          <w:sz w:val="24"/>
          <w:szCs w:val="24"/>
          <w:highlight w:val="yellow"/>
        </w:rPr>
        <w:t xml:space="preserve">   </w:t>
      </w:r>
      <w:r>
        <w:rPr>
          <w:rFonts w:hint="eastAsia" w:ascii="宋体" w:hAnsi="宋体" w:cs="楷体"/>
          <w:kern w:val="0"/>
          <w:sz w:val="24"/>
          <w:szCs w:val="24"/>
          <w:highlight w:val="yellow"/>
        </w:rPr>
        <w:t>］</w:t>
      </w:r>
      <w:r>
        <w:rPr>
          <w:rFonts w:ascii="宋体" w:hAnsi="宋体" w:cs="楷体"/>
          <w:kern w:val="0"/>
          <w:sz w:val="24"/>
          <w:szCs w:val="24"/>
          <w:highlight w:val="yellow"/>
        </w:rPr>
        <w:t xml:space="preserve">   </w:t>
      </w:r>
      <w:r>
        <w:rPr>
          <w:rFonts w:hint="eastAsia" w:ascii="宋体" w:hAnsi="宋体" w:cs="楷体"/>
          <w:kern w:val="0"/>
          <w:sz w:val="24"/>
          <w:szCs w:val="24"/>
          <w:highlight w:val="yellow"/>
        </w:rPr>
        <w:t>号）地下通信管道（使用权）实行有偿出让，使用权受让期限为年，自</w:t>
      </w:r>
      <w:r>
        <w:rPr>
          <w:rFonts w:hint="eastAsia" w:ascii="宋体" w:hAnsi="宋体" w:cs="楷体"/>
          <w:kern w:val="0"/>
          <w:sz w:val="24"/>
          <w:szCs w:val="24"/>
        </w:rPr>
        <w:t>管道正式移交甲方之日起生效。</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第五条、 费用及付款方式</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5.1 费用标准及合同总金额：</w:t>
      </w:r>
    </w:p>
    <w:p>
      <w:pPr>
        <w:widowControl/>
        <w:snapToGrid w:val="0"/>
        <w:spacing w:line="360" w:lineRule="auto"/>
        <w:jc w:val="left"/>
        <w:rPr>
          <w:rFonts w:ascii="宋体" w:hAnsi="宋体" w:cs="楷体"/>
          <w:kern w:val="0"/>
          <w:sz w:val="24"/>
          <w:szCs w:val="24"/>
        </w:rPr>
      </w:pPr>
      <w:r>
        <w:rPr>
          <w:rFonts w:hint="eastAsia" w:ascii="宋体" w:hAnsi="宋体" w:cs="楷体"/>
          <w:kern w:val="0"/>
          <w:sz w:val="24"/>
          <w:szCs w:val="24"/>
        </w:rPr>
        <w:t xml:space="preserve">    经双方友好协商一致同意：合同期内由乙方提供给甲方本合同第二条中所述的管道，每孔公里包干价为：元，管孔总长为：</w:t>
      </w:r>
      <w:r>
        <w:rPr>
          <w:rFonts w:hint="eastAsia" w:ascii="宋体" w:hAnsi="宋体" w:cs="楷体"/>
          <w:kern w:val="0"/>
          <w:sz w:val="24"/>
          <w:szCs w:val="24"/>
          <w:u w:val="single"/>
        </w:rPr>
        <w:t>　　</w:t>
      </w:r>
      <w:r>
        <w:rPr>
          <w:rFonts w:hint="eastAsia" w:ascii="宋体" w:hAnsi="宋体" w:cs="楷体"/>
          <w:kern w:val="0"/>
          <w:sz w:val="24"/>
          <w:szCs w:val="24"/>
        </w:rPr>
        <w:t>孔公里，合同总金额为：</w:t>
      </w:r>
      <w:r>
        <w:rPr>
          <w:rFonts w:hint="eastAsia" w:ascii="宋体" w:hAnsi="宋体" w:cs="楷体"/>
          <w:kern w:val="0"/>
          <w:sz w:val="24"/>
          <w:szCs w:val="24"/>
          <w:u w:val="single"/>
        </w:rPr>
        <w:t xml:space="preserve">¥       </w:t>
      </w:r>
      <w:r>
        <w:rPr>
          <w:rFonts w:hint="eastAsia" w:ascii="宋体" w:hAnsi="宋体" w:cs="楷体"/>
          <w:kern w:val="0"/>
          <w:sz w:val="24"/>
          <w:szCs w:val="24"/>
        </w:rPr>
        <w:t>元（人民币大写：）具体如下：</w:t>
      </w:r>
    </w:p>
    <w:tbl>
      <w:tblPr>
        <w:tblStyle w:val="21"/>
        <w:tblW w:w="9341" w:type="dxa"/>
        <w:tblInd w:w="93" w:type="dxa"/>
        <w:tblLayout w:type="fixed"/>
        <w:tblCellMar>
          <w:top w:w="0" w:type="dxa"/>
          <w:left w:w="108" w:type="dxa"/>
          <w:bottom w:w="0" w:type="dxa"/>
          <w:right w:w="108" w:type="dxa"/>
        </w:tblCellMar>
      </w:tblPr>
      <w:tblGrid>
        <w:gridCol w:w="2141"/>
        <w:gridCol w:w="1140"/>
        <w:gridCol w:w="1721"/>
        <w:gridCol w:w="540"/>
        <w:gridCol w:w="1404"/>
        <w:gridCol w:w="1104"/>
        <w:gridCol w:w="1291"/>
      </w:tblGrid>
      <w:tr>
        <w:tblPrEx>
          <w:tblCellMar>
            <w:top w:w="0" w:type="dxa"/>
            <w:left w:w="108" w:type="dxa"/>
            <w:bottom w:w="0" w:type="dxa"/>
            <w:right w:w="108" w:type="dxa"/>
          </w:tblCellMar>
        </w:tblPrEx>
        <w:trPr>
          <w:trHeight w:val="842"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Cs w:val="21"/>
              </w:rPr>
            </w:pPr>
            <w:r>
              <w:rPr>
                <w:rFonts w:hint="eastAsia" w:ascii="宋体" w:hAnsi="宋体" w:cs="楷体"/>
                <w:kern w:val="0"/>
                <w:szCs w:val="21"/>
              </w:rPr>
              <w:t>管道段落</w:t>
            </w:r>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kern w:val="0"/>
                <w:szCs w:val="21"/>
              </w:rPr>
            </w:pPr>
            <w:r>
              <w:rPr>
                <w:rFonts w:hint="eastAsia" w:ascii="宋体" w:hAnsi="宋体" w:cs="楷体"/>
                <w:kern w:val="0"/>
                <w:szCs w:val="21"/>
              </w:rPr>
              <w:t>管道规格</w:t>
            </w:r>
          </w:p>
        </w:tc>
        <w:tc>
          <w:tcPr>
            <w:tcW w:w="172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kern w:val="0"/>
                <w:szCs w:val="21"/>
              </w:rPr>
            </w:pPr>
            <w:r>
              <w:rPr>
                <w:rFonts w:hint="eastAsia" w:ascii="宋体" w:hAnsi="宋体" w:cs="楷体"/>
                <w:kern w:val="0"/>
                <w:szCs w:val="21"/>
              </w:rPr>
              <w:t>管道总长（公里）</w:t>
            </w:r>
          </w:p>
        </w:tc>
        <w:tc>
          <w:tcPr>
            <w:tcW w:w="5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kern w:val="0"/>
                <w:szCs w:val="21"/>
              </w:rPr>
            </w:pPr>
            <w:r>
              <w:rPr>
                <w:rFonts w:hint="eastAsia" w:ascii="宋体" w:hAnsi="宋体" w:cs="楷体"/>
                <w:kern w:val="0"/>
                <w:szCs w:val="21"/>
              </w:rPr>
              <w:t>孔数</w:t>
            </w:r>
          </w:p>
        </w:tc>
        <w:tc>
          <w:tcPr>
            <w:tcW w:w="14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kern w:val="0"/>
                <w:szCs w:val="21"/>
              </w:rPr>
            </w:pPr>
            <w:r>
              <w:rPr>
                <w:rFonts w:hint="eastAsia" w:ascii="宋体" w:hAnsi="宋体" w:cs="楷体"/>
                <w:kern w:val="0"/>
                <w:szCs w:val="21"/>
              </w:rPr>
              <w:t>管孔总长（公里）</w:t>
            </w:r>
          </w:p>
        </w:tc>
        <w:tc>
          <w:tcPr>
            <w:tcW w:w="11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kern w:val="0"/>
                <w:szCs w:val="21"/>
              </w:rPr>
            </w:pPr>
            <w:r>
              <w:rPr>
                <w:rFonts w:hint="eastAsia" w:ascii="宋体" w:hAnsi="宋体" w:cs="楷体"/>
                <w:kern w:val="0"/>
                <w:szCs w:val="21"/>
              </w:rPr>
              <w:t>孔公里单价（元）</w:t>
            </w:r>
          </w:p>
        </w:tc>
        <w:tc>
          <w:tcPr>
            <w:tcW w:w="129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kern w:val="0"/>
                <w:szCs w:val="21"/>
              </w:rPr>
            </w:pPr>
            <w:r>
              <w:rPr>
                <w:rFonts w:hint="eastAsia" w:ascii="宋体" w:hAnsi="宋体" w:cs="楷体"/>
                <w:kern w:val="0"/>
                <w:szCs w:val="21"/>
              </w:rPr>
              <w:t>总价（元）</w:t>
            </w: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ascii="宋体" w:hAnsi="宋体" w:cs="楷体"/>
                <w:kern w:val="0"/>
                <w:sz w:val="18"/>
                <w:szCs w:val="18"/>
                <w:u w:val="singl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r>
              <w:rPr>
                <w:rFonts w:hint="eastAsia" w:ascii="宋体" w:hAnsi="宋体" w:cs="楷体"/>
                <w:kern w:val="0"/>
                <w:sz w:val="18"/>
                <w:szCs w:val="18"/>
              </w:rPr>
              <w:t>合计</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kern w:val="0"/>
                <w:sz w:val="18"/>
                <w:szCs w:val="18"/>
              </w:rPr>
            </w:pPr>
          </w:p>
        </w:tc>
      </w:tr>
    </w:tbl>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5.2 上述合同金额</w:t>
      </w:r>
      <w:r>
        <w:rPr>
          <w:rFonts w:hint="eastAsia" w:ascii="宋体" w:hAnsi="宋体" w:cs="楷体"/>
          <w:b/>
          <w:kern w:val="0"/>
          <w:sz w:val="24"/>
          <w:szCs w:val="24"/>
        </w:rPr>
        <w:t>以管道单价为准，总价按终验时的实际长度结算</w:t>
      </w:r>
      <w:r>
        <w:rPr>
          <w:rFonts w:hint="eastAsia" w:ascii="宋体" w:hAnsi="宋体" w:cs="楷体"/>
          <w:kern w:val="0"/>
          <w:sz w:val="24"/>
          <w:szCs w:val="24"/>
        </w:rPr>
        <w:t>，甲方在取得管道合法产权时不再向乙方支付其他任何费用（质保期满后的维护费另议）；</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5.3</w:t>
      </w:r>
      <w:r>
        <w:rPr>
          <w:rFonts w:hint="eastAsia" w:ascii="宋体" w:hAnsi="宋体" w:cs="楷体"/>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双方账户信息：</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甲方户名：</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甲方账号：</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甲方开户银行：</w:t>
      </w:r>
    </w:p>
    <w:p>
      <w:pPr>
        <w:widowControl/>
        <w:snapToGrid w:val="0"/>
        <w:spacing w:line="360" w:lineRule="auto"/>
        <w:ind w:firstLine="480" w:firstLineChars="200"/>
        <w:jc w:val="left"/>
        <w:rPr>
          <w:rFonts w:ascii="宋体" w:hAnsi="宋体" w:cs="楷体"/>
          <w:kern w:val="0"/>
          <w:sz w:val="24"/>
          <w:szCs w:val="24"/>
        </w:rPr>
      </w:pP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 xml:space="preserve">乙方户名： </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乙方账号：</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 xml:space="preserve">乙方开户银行： </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第六条、 甲方权利义务</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6.1 验收合格后，甲方拥有通信管道</w:t>
      </w:r>
      <w:r>
        <w:rPr>
          <w:rFonts w:hint="eastAsia" w:ascii="宋体" w:hAnsi="宋体" w:cs="楷体"/>
          <w:kern w:val="0"/>
          <w:sz w:val="24"/>
          <w:szCs w:val="24"/>
          <w:u w:val="single"/>
        </w:rPr>
        <w:t>1</w:t>
      </w:r>
      <w:r>
        <w:rPr>
          <w:rFonts w:hint="eastAsia" w:ascii="宋体" w:hAnsi="宋体" w:cs="楷体"/>
          <w:kern w:val="0"/>
          <w:sz w:val="24"/>
          <w:szCs w:val="24"/>
        </w:rPr>
        <w:t>孔共</w:t>
      </w:r>
      <w:r>
        <w:rPr>
          <w:rFonts w:hint="eastAsia" w:ascii="宋体" w:hAnsi="宋体" w:cs="楷体"/>
          <w:kern w:val="0"/>
          <w:sz w:val="24"/>
          <w:szCs w:val="24"/>
          <w:u w:val="single"/>
          <w:lang w:val="en-US" w:eastAsia="zh-CN"/>
        </w:rPr>
        <w:t xml:space="preserve">   </w:t>
      </w:r>
      <w:r>
        <w:rPr>
          <w:rFonts w:hint="eastAsia" w:ascii="宋体" w:hAnsi="宋体" w:cs="楷体"/>
          <w:kern w:val="0"/>
          <w:sz w:val="24"/>
          <w:szCs w:val="24"/>
        </w:rPr>
        <w:t>沟公里、计</w:t>
      </w:r>
      <w:r>
        <w:rPr>
          <w:rFonts w:hint="eastAsia" w:ascii="宋体" w:hAnsi="宋体" w:cs="楷体"/>
          <w:kern w:val="0"/>
          <w:sz w:val="24"/>
          <w:szCs w:val="24"/>
          <w:u w:val="single"/>
          <w:lang w:val="en-US" w:eastAsia="zh-CN"/>
        </w:rPr>
        <w:t xml:space="preserve">    </w:t>
      </w:r>
      <w:r>
        <w:rPr>
          <w:rFonts w:hint="eastAsia" w:ascii="宋体" w:hAnsi="宋体" w:cs="楷体"/>
          <w:kern w:val="0"/>
          <w:sz w:val="24"/>
          <w:szCs w:val="24"/>
        </w:rPr>
        <w:t>孔公里通信管道的资产所有权（包含使用权等一切权利）；</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6.2 甲方向乙方支付的费用，已涵盖取得本合同涉及的管道的所有费用。除本合同另有约定外，甲方不再支付任何费用；</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6.3 如果乙方按合同规定履行义务，甲方逾期付款的，每延误一个工作日，乙方有权要求甲方支付当次应付款额的0.01%的违约金；</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6.4 如果乙方交付的管道经验收不合格的，乙方应在</w:t>
      </w:r>
      <w:r>
        <w:rPr>
          <w:rFonts w:hint="eastAsia" w:ascii="宋体" w:hAnsi="宋体" w:cs="楷体"/>
          <w:kern w:val="0"/>
          <w:sz w:val="24"/>
          <w:szCs w:val="24"/>
          <w:u w:val="single"/>
        </w:rPr>
        <w:t>10</w:t>
      </w:r>
      <w:r>
        <w:rPr>
          <w:rFonts w:hint="eastAsia" w:ascii="宋体" w:hAnsi="宋体" w:cs="楷体"/>
          <w:kern w:val="0"/>
          <w:sz w:val="24"/>
          <w:szCs w:val="24"/>
        </w:rPr>
        <w:t>天内采取措施，使管道达到本合同规定的相关标准和要求，否则甲方有权将付款期限顺延；若乙方在</w:t>
      </w:r>
      <w:r>
        <w:rPr>
          <w:rFonts w:hint="eastAsia" w:ascii="宋体" w:hAnsi="宋体" w:cs="楷体"/>
          <w:kern w:val="0"/>
          <w:sz w:val="24"/>
          <w:szCs w:val="24"/>
          <w:u w:val="single"/>
        </w:rPr>
        <w:t>10</w:t>
      </w:r>
      <w:r>
        <w:rPr>
          <w:rFonts w:hint="eastAsia" w:ascii="宋体" w:hAnsi="宋体" w:cs="楷体"/>
          <w:kern w:val="0"/>
          <w:sz w:val="24"/>
          <w:szCs w:val="24"/>
        </w:rPr>
        <w:t>天后仍不能使管道达到相应的标准和要求，每延误一个工作日，甲方有权要求乙方支付本合同总价款的0.05%的违约金，延误超过</w:t>
      </w:r>
      <w:r>
        <w:rPr>
          <w:rFonts w:hint="eastAsia" w:ascii="宋体" w:hAnsi="宋体" w:cs="楷体"/>
          <w:kern w:val="0"/>
          <w:sz w:val="24"/>
          <w:szCs w:val="24"/>
          <w:u w:val="single"/>
        </w:rPr>
        <w:t>60</w:t>
      </w:r>
      <w:r>
        <w:rPr>
          <w:rFonts w:hint="eastAsia" w:ascii="宋体" w:hAnsi="宋体" w:cs="楷体"/>
          <w:kern w:val="0"/>
          <w:sz w:val="24"/>
          <w:szCs w:val="24"/>
        </w:rPr>
        <w:t>日，甲方有权解除合同，不予支付任何费用，并要求乙方按照合同总价款的20%支付违约金。</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第七条、 乙方权利义务</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7.1 乙方应在道路路面施工完成时，完成本项工程；</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7.2 因管道迁改原因乙方应承担的义务有：</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7.2.2 本合同所涉及的管道，在本合同签订后由于道路修建的原因，如果有导致管道及其人手孔需提高防护标准的情况发生，由乙方负责改造及承担相关费用；</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7.3 管道在穿放光缆施工工程竣工前的质量、防护及障碍处理：</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7.3.2 乙方保证所提供的管道是全程贯通的，完全具备穿放光缆的条件。如有管道不通的情况发生，乙方应采取措施使其贯通，费用由乙方负担。</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7.4  乙方负责在本管道移交后</w:t>
      </w:r>
      <w:r>
        <w:rPr>
          <w:rFonts w:hint="eastAsia" w:ascii="宋体" w:hAnsi="宋体" w:cs="楷体"/>
          <w:kern w:val="0"/>
          <w:sz w:val="24"/>
          <w:szCs w:val="24"/>
          <w:u w:val="single"/>
        </w:rPr>
        <w:t xml:space="preserve"> 10天</w:t>
      </w:r>
      <w:r>
        <w:rPr>
          <w:rFonts w:hint="eastAsia" w:ascii="宋体" w:hAnsi="宋体" w:cs="楷体"/>
          <w:kern w:val="0"/>
          <w:sz w:val="24"/>
          <w:szCs w:val="24"/>
        </w:rPr>
        <w:t>内进行维护，协助甲方或甲方委托的代维单位与管道其他所有方或使用方及管道光缆径路沿线相关单位的协调工作，并保证甲方对光缆的维护和抢修能够顺利进行。</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7.5 如果甲方在管道内进行首次穿放光缆的施工，施工期间，乙方有义务协调配合甲方的工作。</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7.6 以上管道工程质量保证期为：自竣工验收合格之日起</w:t>
      </w:r>
      <w:r>
        <w:rPr>
          <w:rFonts w:hint="eastAsia" w:ascii="宋体" w:hAnsi="宋体" w:cs="楷体"/>
          <w:kern w:val="0"/>
          <w:sz w:val="24"/>
          <w:szCs w:val="24"/>
          <w:u w:val="single"/>
        </w:rPr>
        <w:t>一年</w:t>
      </w:r>
      <w:r>
        <w:rPr>
          <w:rFonts w:hint="eastAsia" w:ascii="宋体" w:hAnsi="宋体" w:cs="楷体"/>
          <w:kern w:val="0"/>
          <w:sz w:val="24"/>
          <w:szCs w:val="24"/>
        </w:rPr>
        <w:t>。</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7.7 负责各通信运营商建设管孔位置的分配，在总孔数不变的情况下，应保证全程孔位相一致。</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第八条、 维护与保养</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第九条、 本合同的生效</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9.1本合同于双方授权代表签署并盖章之日起生效。</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第十条、 保密</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10.2任何一方违反保密约定，应向对方支付合同总额2%的违约金，并赔偿由此给对方造成的其他损失。</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第十一条 争议的解决</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11.1在发生因履行本协议而引起的或与本协议有关的争议时，双方应首先通过友好协商解决争议。协商不成的，任何一方有权向甲方住所地人民法院提起诉讼。</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11.2当产生任何争议及任何正在诉讼时，除争议事项外，双方应继续行使其剩余的相关权利，履行本合同项下的其他义务。</w:t>
      </w:r>
    </w:p>
    <w:p>
      <w:pPr>
        <w:widowControl/>
        <w:snapToGrid w:val="0"/>
        <w:spacing w:line="360" w:lineRule="auto"/>
        <w:jc w:val="left"/>
        <w:rPr>
          <w:rFonts w:ascii="宋体" w:hAnsi="宋体" w:cs="楷体"/>
          <w:b/>
          <w:bCs/>
          <w:kern w:val="0"/>
          <w:sz w:val="24"/>
          <w:szCs w:val="24"/>
        </w:rPr>
      </w:pPr>
      <w:r>
        <w:rPr>
          <w:rFonts w:hint="eastAsia" w:ascii="宋体" w:hAnsi="宋体" w:cs="楷体"/>
          <w:b/>
          <w:bCs/>
          <w:kern w:val="0"/>
          <w:sz w:val="24"/>
          <w:szCs w:val="24"/>
        </w:rPr>
        <w:t>第十二条 其他</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12.1本合同部分无效，不影响其他部分效力的，其他部分仍然有效，并且各方应尽最大的努力达成与本合同宗旨和意向一致的新规定或条款。</w:t>
      </w:r>
    </w:p>
    <w:p>
      <w:pPr>
        <w:widowControl/>
        <w:snapToGrid w:val="0"/>
        <w:spacing w:line="360" w:lineRule="auto"/>
        <w:ind w:firstLine="480" w:firstLineChars="200"/>
        <w:jc w:val="left"/>
        <w:rPr>
          <w:rFonts w:ascii="宋体" w:hAnsi="宋体" w:cs="楷体"/>
          <w:kern w:val="0"/>
          <w:sz w:val="24"/>
          <w:szCs w:val="24"/>
        </w:rPr>
      </w:pPr>
      <w:r>
        <w:rPr>
          <w:rFonts w:hint="eastAsia" w:ascii="宋体" w:hAnsi="宋体" w:cs="楷体"/>
          <w:kern w:val="0"/>
          <w:sz w:val="24"/>
          <w:szCs w:val="24"/>
        </w:rPr>
        <w:t>12.2本合同未尽事宜由各方友好协商解决，本合同正本壹式贰份，甲乙双方各执</w:t>
      </w:r>
      <w:r>
        <w:rPr>
          <w:rFonts w:hint="eastAsia" w:ascii="宋体" w:hAnsi="宋体" w:cs="楷体"/>
          <w:kern w:val="0"/>
          <w:sz w:val="24"/>
          <w:szCs w:val="24"/>
          <w:lang w:eastAsia="zh-CN"/>
        </w:rPr>
        <w:t>壹</w:t>
      </w:r>
      <w:r>
        <w:rPr>
          <w:rFonts w:hint="eastAsia" w:ascii="宋体" w:hAnsi="宋体" w:cs="楷体"/>
          <w:kern w:val="0"/>
          <w:sz w:val="24"/>
          <w:szCs w:val="24"/>
        </w:rPr>
        <w:t>份。</w:t>
      </w: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r>
        <w:rPr>
          <w:rFonts w:hint="eastAsia" w:ascii="宋体" w:hAnsi="宋体" w:cs="楷体"/>
          <w:kern w:val="0"/>
          <w:sz w:val="24"/>
          <w:szCs w:val="24"/>
        </w:rPr>
        <w:t>甲方：福建广电网络集团股份有限公司XX分公司</w:t>
      </w: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r>
        <w:rPr>
          <w:rFonts w:hint="eastAsia" w:ascii="宋体" w:hAnsi="宋体" w:cs="楷体"/>
          <w:kern w:val="0"/>
          <w:sz w:val="24"/>
          <w:szCs w:val="24"/>
        </w:rPr>
        <w:t>代表人：</w:t>
      </w: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r>
        <w:rPr>
          <w:rFonts w:hint="eastAsia" w:ascii="宋体" w:hAnsi="宋体" w:cs="楷体"/>
          <w:kern w:val="0"/>
          <w:sz w:val="24"/>
          <w:szCs w:val="24"/>
        </w:rPr>
        <w:t>经办人：</w:t>
      </w: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r>
        <w:rPr>
          <w:rFonts w:hint="eastAsia" w:ascii="宋体" w:hAnsi="宋体" w:cs="楷体"/>
          <w:kern w:val="0"/>
          <w:sz w:val="24"/>
          <w:szCs w:val="24"/>
        </w:rPr>
        <w:t>日期：</w:t>
      </w: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r>
        <w:rPr>
          <w:rFonts w:hint="eastAsia" w:ascii="宋体" w:hAnsi="宋体" w:cs="楷体"/>
          <w:kern w:val="0"/>
          <w:sz w:val="24"/>
          <w:szCs w:val="24"/>
        </w:rPr>
        <w:t>乙方：</w:t>
      </w: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r>
        <w:rPr>
          <w:rFonts w:hint="eastAsia" w:ascii="宋体" w:hAnsi="宋体" w:cs="楷体"/>
          <w:kern w:val="0"/>
          <w:sz w:val="24"/>
          <w:szCs w:val="24"/>
        </w:rPr>
        <w:t>代表人：</w:t>
      </w:r>
    </w:p>
    <w:p>
      <w:pPr>
        <w:widowControl/>
        <w:snapToGrid w:val="0"/>
        <w:spacing w:line="360" w:lineRule="auto"/>
        <w:jc w:val="left"/>
        <w:rPr>
          <w:rFonts w:ascii="宋体" w:hAnsi="宋体" w:cs="楷体"/>
          <w:kern w:val="0"/>
          <w:sz w:val="24"/>
          <w:szCs w:val="24"/>
        </w:rPr>
      </w:pPr>
    </w:p>
    <w:p>
      <w:pPr>
        <w:widowControl/>
        <w:snapToGrid w:val="0"/>
        <w:spacing w:line="360" w:lineRule="auto"/>
        <w:jc w:val="left"/>
        <w:rPr>
          <w:rFonts w:ascii="宋体" w:hAnsi="宋体" w:cs="楷体"/>
          <w:kern w:val="0"/>
          <w:sz w:val="24"/>
          <w:szCs w:val="24"/>
        </w:rPr>
      </w:pPr>
      <w:r>
        <w:rPr>
          <w:rFonts w:hint="eastAsia" w:ascii="宋体" w:hAnsi="宋体" w:cs="楷体"/>
          <w:kern w:val="0"/>
          <w:sz w:val="24"/>
          <w:szCs w:val="24"/>
        </w:rPr>
        <w:t>经办人：</w:t>
      </w:r>
    </w:p>
    <w:p>
      <w:pPr>
        <w:widowControl/>
        <w:snapToGrid w:val="0"/>
        <w:spacing w:line="360" w:lineRule="auto"/>
        <w:jc w:val="left"/>
        <w:rPr>
          <w:rFonts w:ascii="宋体" w:hAnsi="宋体" w:cs="楷体"/>
          <w:kern w:val="0"/>
          <w:sz w:val="24"/>
          <w:szCs w:val="24"/>
        </w:rPr>
      </w:pPr>
    </w:p>
    <w:p>
      <w:pPr>
        <w:spacing w:line="480" w:lineRule="exact"/>
        <w:jc w:val="left"/>
        <w:rPr>
          <w:rFonts w:ascii="宋体" w:hAnsi="宋体" w:cs="楷体"/>
          <w:kern w:val="0"/>
          <w:sz w:val="24"/>
          <w:szCs w:val="24"/>
        </w:rPr>
      </w:pPr>
      <w:r>
        <w:rPr>
          <w:rFonts w:hint="eastAsia" w:ascii="宋体" w:hAnsi="宋体" w:cs="楷体"/>
          <w:kern w:val="0"/>
          <w:sz w:val="24"/>
          <w:szCs w:val="24"/>
        </w:rPr>
        <w:t>日期：</w:t>
      </w:r>
    </w:p>
    <w:p>
      <w:pPr>
        <w:spacing w:line="480" w:lineRule="exact"/>
        <w:jc w:val="center"/>
        <w:rPr>
          <w:rFonts w:ascii="Times New Roman" w:hAnsi="Times New Roman"/>
          <w:sz w:val="36"/>
          <w:szCs w:val="36"/>
        </w:rPr>
      </w:pPr>
      <w:r>
        <w:rPr>
          <w:rFonts w:ascii="宋体" w:hAnsi="宋体"/>
          <w:b/>
          <w:sz w:val="36"/>
          <w:szCs w:val="24"/>
        </w:rPr>
        <w:br w:type="page"/>
      </w:r>
    </w:p>
    <w:p>
      <w:pPr>
        <w:ind w:firstLine="720" w:firstLineChars="200"/>
        <w:jc w:val="center"/>
        <w:rPr>
          <w:rFonts w:ascii="Times New Roman" w:hAnsi="Times New Roman"/>
          <w:sz w:val="36"/>
          <w:szCs w:val="36"/>
        </w:rPr>
      </w:pPr>
      <w:r>
        <w:rPr>
          <w:rFonts w:hint="eastAsia" w:ascii="Times New Roman" w:hAnsi="Times New Roman"/>
          <w:sz w:val="36"/>
          <w:szCs w:val="36"/>
        </w:rPr>
        <w:t>开票资料</w:t>
      </w:r>
    </w:p>
    <w:p>
      <w:pPr>
        <w:spacing w:line="240" w:lineRule="atLeast"/>
        <w:ind w:firstLine="560" w:firstLineChars="200"/>
        <w:rPr>
          <w:rFonts w:ascii="Times New Roman" w:hAnsi="Times New Roman"/>
          <w:sz w:val="28"/>
          <w:szCs w:val="28"/>
        </w:rPr>
      </w:pPr>
    </w:p>
    <w:p>
      <w:pPr>
        <w:spacing w:line="240" w:lineRule="atLeast"/>
        <w:ind w:firstLine="560" w:firstLineChars="200"/>
        <w:rPr>
          <w:rFonts w:ascii="Times New Roman" w:hAnsi="Times New Roman"/>
          <w:sz w:val="28"/>
          <w:szCs w:val="28"/>
          <w:u w:val="single"/>
        </w:rPr>
      </w:pPr>
      <w:r>
        <w:rPr>
          <w:rFonts w:hint="eastAsia" w:ascii="Times New Roman" w:hAnsi="Times New Roman"/>
          <w:sz w:val="28"/>
          <w:szCs w:val="28"/>
        </w:rPr>
        <w:t>公司名称：</w:t>
      </w:r>
      <w:r>
        <w:rPr>
          <w:rFonts w:hint="eastAsia" w:ascii="Times New Roman" w:hAnsi="Times New Roman"/>
          <w:sz w:val="28"/>
          <w:szCs w:val="28"/>
          <w:u w:val="single"/>
        </w:rPr>
        <w:t xml:space="preserve">                                  （必填）</w:t>
      </w:r>
    </w:p>
    <w:p>
      <w:pPr>
        <w:ind w:firstLine="560" w:firstLineChars="200"/>
        <w:rPr>
          <w:rFonts w:ascii="Times New Roman" w:hAnsi="Times New Roman"/>
          <w:sz w:val="28"/>
          <w:szCs w:val="28"/>
          <w:u w:val="single"/>
        </w:rPr>
      </w:pPr>
      <w:r>
        <w:rPr>
          <w:rFonts w:hint="eastAsia" w:ascii="Times New Roman" w:hAnsi="Times New Roman"/>
          <w:sz w:val="28"/>
          <w:szCs w:val="28"/>
        </w:rPr>
        <w:t>纳税人识别号：</w:t>
      </w:r>
      <w:r>
        <w:rPr>
          <w:rFonts w:hint="eastAsia" w:ascii="Times New Roman" w:hAnsi="Times New Roman"/>
          <w:sz w:val="28"/>
          <w:szCs w:val="28"/>
          <w:u w:val="single"/>
        </w:rPr>
        <w:t xml:space="preserve">                              （必填）</w:t>
      </w:r>
    </w:p>
    <w:p>
      <w:pPr>
        <w:ind w:firstLine="560" w:firstLineChars="200"/>
        <w:rPr>
          <w:rFonts w:ascii="Times New Roman" w:hAnsi="Times New Roman"/>
          <w:sz w:val="28"/>
          <w:szCs w:val="28"/>
          <w:u w:val="single"/>
        </w:rPr>
      </w:pPr>
      <w:r>
        <w:rPr>
          <w:rFonts w:hint="eastAsia" w:ascii="Times New Roman" w:hAnsi="Times New Roman"/>
          <w:sz w:val="28"/>
          <w:szCs w:val="28"/>
        </w:rPr>
        <w:t>地址、电话：</w:t>
      </w:r>
      <w:r>
        <w:rPr>
          <w:rFonts w:hint="eastAsia" w:ascii="Times New Roman" w:hAnsi="Times New Roman"/>
          <w:sz w:val="28"/>
          <w:szCs w:val="28"/>
          <w:u w:val="single"/>
        </w:rPr>
        <w:t xml:space="preserve">                                （必填）</w:t>
      </w:r>
    </w:p>
    <w:p>
      <w:pPr>
        <w:ind w:firstLine="560" w:firstLineChars="200"/>
        <w:rPr>
          <w:rFonts w:ascii="Times New Roman" w:hAnsi="Times New Roman"/>
          <w:sz w:val="28"/>
          <w:szCs w:val="28"/>
          <w:u w:val="single"/>
        </w:rPr>
      </w:pPr>
      <w:r>
        <w:rPr>
          <w:rFonts w:hint="eastAsia" w:ascii="Times New Roman" w:hAnsi="Times New Roman"/>
          <w:sz w:val="28"/>
          <w:szCs w:val="28"/>
        </w:rPr>
        <w:t>开户行及账号：</w:t>
      </w:r>
      <w:r>
        <w:rPr>
          <w:rFonts w:hint="eastAsia" w:ascii="Times New Roman" w:hAnsi="Times New Roman"/>
          <w:sz w:val="28"/>
          <w:szCs w:val="28"/>
          <w:u w:val="single"/>
        </w:rPr>
        <w:t xml:space="preserve">                              （必填）</w:t>
      </w:r>
    </w:p>
    <w:p>
      <w:pPr>
        <w:ind w:firstLine="560" w:firstLineChars="200"/>
        <w:rPr>
          <w:rFonts w:ascii="Times New Roman" w:hAnsi="Times New Roman"/>
          <w:sz w:val="28"/>
          <w:szCs w:val="28"/>
        </w:rPr>
      </w:pPr>
      <w:r>
        <w:rPr>
          <w:rFonts w:hint="eastAsia" w:ascii="Times New Roman" w:hAnsi="Times New Roman"/>
          <w:sz w:val="28"/>
          <w:szCs w:val="28"/>
        </w:rPr>
        <w:t>开具票据类型：增值税专用发票□ 增值税普通发票□</w:t>
      </w:r>
    </w:p>
    <w:p>
      <w:pPr>
        <w:ind w:firstLine="560" w:firstLineChars="200"/>
        <w:rPr>
          <w:rFonts w:ascii="Times New Roman" w:hAnsi="Times New Roman"/>
          <w:sz w:val="28"/>
          <w:szCs w:val="28"/>
          <w:u w:val="single"/>
        </w:rPr>
      </w:pPr>
      <w:r>
        <w:rPr>
          <w:rFonts w:hint="eastAsia" w:ascii="Times New Roman" w:hAnsi="Times New Roman"/>
          <w:sz w:val="28"/>
          <w:szCs w:val="28"/>
        </w:rPr>
        <w:t>有无备注项：</w:t>
      </w:r>
    </w:p>
    <w:p>
      <w:pPr>
        <w:ind w:firstLine="560" w:firstLineChars="200"/>
        <w:rPr>
          <w:rFonts w:ascii="Times New Roman" w:hAnsi="Times New Roman"/>
          <w:sz w:val="28"/>
          <w:szCs w:val="28"/>
        </w:rPr>
      </w:pPr>
      <w:r>
        <w:rPr>
          <w:rFonts w:hint="eastAsia" w:ascii="Times New Roman" w:hAnsi="Times New Roman"/>
          <w:sz w:val="28"/>
          <w:szCs w:val="28"/>
        </w:rPr>
        <w:t>若开增值税专用发票应提供“增值税一般纳税人”证明。</w:t>
      </w:r>
    </w:p>
    <w:p>
      <w:pPr>
        <w:ind w:firstLine="560" w:firstLineChars="200"/>
        <w:rPr>
          <w:rFonts w:ascii="宋体" w:hAnsi="Times New Roman"/>
          <w:szCs w:val="24"/>
        </w:rPr>
      </w:pPr>
      <w:r>
        <w:rPr>
          <w:rFonts w:hint="eastAsia" w:ascii="Times New Roman" w:hAnsi="Times New Roman"/>
          <w:sz w:val="28"/>
          <w:szCs w:val="28"/>
        </w:rPr>
        <w:t>本表及证明资料加盖投标人单位公章</w:t>
      </w:r>
    </w:p>
    <w:bookmarkEnd w:id="7"/>
    <w:p>
      <w:pPr>
        <w:widowControl/>
        <w:snapToGrid w:val="0"/>
        <w:spacing w:line="360" w:lineRule="auto"/>
        <w:jc w:val="left"/>
        <w:rPr>
          <w:rFonts w:ascii="Times New Roman" w:hAnsi="Times New Roman"/>
          <w:sz w:val="36"/>
          <w:szCs w:val="36"/>
        </w:rPr>
      </w:pPr>
      <w:r>
        <w:rPr>
          <w:rFonts w:ascii="宋体" w:hAnsi="宋体"/>
          <w:b/>
          <w:color w:val="000000"/>
          <w:sz w:val="36"/>
          <w:szCs w:val="24"/>
        </w:rPr>
        <w:br w:type="page"/>
      </w:r>
    </w:p>
    <w:p>
      <w:pPr>
        <w:jc w:val="center"/>
        <w:rPr>
          <w:rFonts w:ascii="宋体" w:hAnsi="宋体"/>
          <w:color w:val="000000"/>
          <w:sz w:val="36"/>
        </w:rPr>
      </w:pPr>
      <w:r>
        <w:rPr>
          <w:rFonts w:hint="eastAsia" w:ascii="宋体" w:hAnsi="宋体"/>
          <w:color w:val="000000"/>
          <w:sz w:val="36"/>
        </w:rPr>
        <w:t>四、附件——报价文件格式</w:t>
      </w:r>
    </w:p>
    <w:p>
      <w:pPr>
        <w:jc w:val="center"/>
        <w:rPr>
          <w:rFonts w:ascii="宋体" w:hAnsi="宋体"/>
          <w:color w:val="000000"/>
          <w:sz w:val="36"/>
        </w:rPr>
      </w:pPr>
    </w:p>
    <w:p>
      <w:pPr>
        <w:jc w:val="center"/>
        <w:rPr>
          <w:rFonts w:ascii="宋体" w:hAnsi="宋体"/>
          <w:color w:val="000000"/>
          <w:sz w:val="36"/>
        </w:rPr>
      </w:pPr>
    </w:p>
    <w:p>
      <w:pPr>
        <w:jc w:val="center"/>
        <w:rPr>
          <w:rFonts w:ascii="宋体" w:hAnsi="宋体"/>
          <w:color w:val="000000"/>
          <w:sz w:val="36"/>
        </w:rPr>
      </w:pPr>
    </w:p>
    <w:p>
      <w:pPr>
        <w:jc w:val="center"/>
        <w:rPr>
          <w:rFonts w:ascii="宋体" w:hAnsi="宋体"/>
          <w:color w:val="000000"/>
          <w:sz w:val="36"/>
        </w:rPr>
      </w:pPr>
    </w:p>
    <w:p>
      <w:pPr>
        <w:jc w:val="center"/>
        <w:rPr>
          <w:rFonts w:ascii="宋体" w:hAnsi="宋体"/>
          <w:color w:val="000000"/>
          <w:sz w:val="72"/>
        </w:rPr>
      </w:pPr>
      <w:r>
        <w:rPr>
          <w:rFonts w:hint="eastAsia" w:ascii="宋体" w:hAnsi="宋体"/>
          <w:color w:val="000000"/>
          <w:sz w:val="72"/>
        </w:rPr>
        <w:t>报价文件</w:t>
      </w:r>
    </w:p>
    <w:p>
      <w:pPr>
        <w:jc w:val="center"/>
        <w:rPr>
          <w:rFonts w:ascii="宋体" w:hAnsi="宋体"/>
          <w:color w:val="000000"/>
          <w:sz w:val="30"/>
        </w:rPr>
      </w:pPr>
    </w:p>
    <w:p>
      <w:pPr>
        <w:jc w:val="center"/>
        <w:rPr>
          <w:rFonts w:ascii="宋体" w:hAnsi="宋体"/>
          <w:color w:val="000000"/>
          <w:sz w:val="30"/>
        </w:rPr>
      </w:pPr>
    </w:p>
    <w:p>
      <w:pPr>
        <w:pStyle w:val="15"/>
        <w:spacing w:line="500" w:lineRule="exact"/>
        <w:ind w:firstLine="1260" w:firstLineChars="350"/>
        <w:jc w:val="left"/>
        <w:rPr>
          <w:rFonts w:hAnsi="宋体"/>
          <w:color w:val="000000"/>
          <w:spacing w:val="-8"/>
          <w:sz w:val="32"/>
          <w:u w:val="single"/>
        </w:rPr>
      </w:pPr>
      <w:r>
        <w:rPr>
          <w:rFonts w:hint="eastAsia" w:hAnsi="宋体"/>
          <w:color w:val="000000"/>
          <w:sz w:val="36"/>
          <w:szCs w:val="22"/>
        </w:rPr>
        <w:t>谈判项目名称：</w:t>
      </w:r>
    </w:p>
    <w:p>
      <w:pPr>
        <w:ind w:left="2520" w:hanging="2520" w:hangingChars="700"/>
        <w:rPr>
          <w:rFonts w:ascii="宋体" w:hAnsi="宋体"/>
          <w:color w:val="000000"/>
          <w:sz w:val="36"/>
          <w:szCs w:val="22"/>
        </w:rPr>
      </w:pPr>
    </w:p>
    <w:p>
      <w:pPr>
        <w:jc w:val="center"/>
        <w:rPr>
          <w:rFonts w:ascii="宋体" w:hAnsi="宋体"/>
          <w:color w:val="000000"/>
          <w:sz w:val="36"/>
        </w:rPr>
      </w:pPr>
    </w:p>
    <w:p>
      <w:pPr>
        <w:jc w:val="center"/>
        <w:rPr>
          <w:rFonts w:ascii="宋体" w:hAnsi="宋体"/>
          <w:color w:val="000000"/>
          <w:sz w:val="36"/>
        </w:rPr>
      </w:pPr>
    </w:p>
    <w:p>
      <w:pPr>
        <w:rPr>
          <w:rFonts w:ascii="宋体" w:hAnsi="宋体"/>
          <w:color w:val="000000"/>
          <w:sz w:val="36"/>
        </w:rPr>
      </w:pPr>
    </w:p>
    <w:p>
      <w:pPr>
        <w:rPr>
          <w:rFonts w:ascii="宋体" w:hAnsi="宋体"/>
          <w:color w:val="000000"/>
          <w:sz w:val="36"/>
        </w:rPr>
      </w:pPr>
    </w:p>
    <w:p>
      <w:pPr>
        <w:rPr>
          <w:rFonts w:ascii="宋体" w:hAnsi="宋体"/>
          <w:color w:val="000000"/>
          <w:sz w:val="36"/>
        </w:rPr>
      </w:pPr>
    </w:p>
    <w:p>
      <w:pPr>
        <w:spacing w:line="360" w:lineRule="auto"/>
        <w:rPr>
          <w:rFonts w:ascii="宋体" w:hAnsi="宋体"/>
          <w:color w:val="000000"/>
          <w:sz w:val="36"/>
        </w:rPr>
      </w:pPr>
    </w:p>
    <w:p>
      <w:pPr>
        <w:spacing w:line="360" w:lineRule="auto"/>
        <w:rPr>
          <w:rFonts w:ascii="宋体" w:hAnsi="宋体"/>
          <w:color w:val="000000"/>
          <w:sz w:val="36"/>
          <w:u w:val="single"/>
        </w:rPr>
      </w:pPr>
      <w:r>
        <w:rPr>
          <w:rFonts w:hint="eastAsia" w:ascii="宋体" w:hAnsi="宋体"/>
          <w:color w:val="000000"/>
          <w:sz w:val="36"/>
        </w:rPr>
        <w:t xml:space="preserve">    报价人名称 ：</w:t>
      </w:r>
    </w:p>
    <w:p>
      <w:pPr>
        <w:spacing w:line="360" w:lineRule="auto"/>
        <w:rPr>
          <w:rFonts w:ascii="宋体" w:hAnsi="宋体"/>
          <w:color w:val="000000"/>
          <w:sz w:val="36"/>
        </w:rPr>
      </w:pPr>
      <w:r>
        <w:rPr>
          <w:rFonts w:hint="eastAsia" w:ascii="宋体" w:hAnsi="宋体"/>
          <w:color w:val="000000"/>
          <w:sz w:val="36"/>
        </w:rPr>
        <w:t xml:space="preserve">    </w:t>
      </w:r>
    </w:p>
    <w:p>
      <w:pPr>
        <w:spacing w:line="360" w:lineRule="auto"/>
        <w:ind w:firstLine="720" w:firstLineChars="200"/>
        <w:rPr>
          <w:rFonts w:ascii="宋体" w:hAnsi="宋体"/>
          <w:color w:val="000000"/>
          <w:sz w:val="36"/>
        </w:rPr>
      </w:pPr>
      <w:r>
        <w:rPr>
          <w:rFonts w:hint="eastAsia" w:ascii="宋体" w:hAnsi="宋体"/>
          <w:color w:val="000000"/>
          <w:sz w:val="36"/>
        </w:rPr>
        <w:t>日       期 ：</w:t>
      </w:r>
      <w:r>
        <w:rPr>
          <w:rFonts w:hint="eastAsia" w:ascii="宋体" w:hAnsi="宋体"/>
          <w:color w:val="000000"/>
          <w:sz w:val="36"/>
          <w:u w:val="single"/>
        </w:rPr>
        <w:t xml:space="preserve">              </w:t>
      </w:r>
    </w:p>
    <w:p>
      <w:pPr>
        <w:pStyle w:val="33"/>
        <w:jc w:val="left"/>
        <w:rPr>
          <w:rFonts w:hAnsi="宋体"/>
          <w:color w:val="000000"/>
        </w:rPr>
      </w:pPr>
      <w:r>
        <w:rPr>
          <w:rFonts w:hAnsi="宋体"/>
          <w:color w:val="000000"/>
          <w:sz w:val="36"/>
        </w:rPr>
        <w:br w:type="page"/>
      </w:r>
      <w:bookmarkStart w:id="8" w:name="_Toc430490681"/>
      <w:bookmarkStart w:id="9" w:name="_Toc430488688"/>
      <w:bookmarkStart w:id="10" w:name="_Toc430492199"/>
      <w:bookmarkStart w:id="11" w:name="_Toc430488890"/>
      <w:bookmarkStart w:id="12" w:name="_Toc430488684"/>
      <w:bookmarkStart w:id="13" w:name="_Toc430492195"/>
      <w:bookmarkStart w:id="14" w:name="_Toc415567567"/>
      <w:bookmarkStart w:id="15" w:name="_Toc430489162"/>
      <w:bookmarkStart w:id="16" w:name="_Toc415567576"/>
      <w:bookmarkStart w:id="17" w:name="_Toc430490685"/>
      <w:bookmarkStart w:id="18" w:name="_Toc430488894"/>
      <w:bookmarkStart w:id="19" w:name="_Toc430422459"/>
      <w:bookmarkStart w:id="20" w:name="_Toc430422451"/>
      <w:bookmarkStart w:id="21" w:name="_Toc430489158"/>
      <w:r>
        <w:rPr>
          <w:rFonts w:hint="eastAsia" w:hAnsi="宋体"/>
          <w:color w:val="000000"/>
          <w:sz w:val="21"/>
        </w:rPr>
        <w:t xml:space="preserve">附件１ </w:t>
      </w:r>
      <w:r>
        <w:rPr>
          <w:rFonts w:hint="eastAsia" w:hAnsi="宋体"/>
          <w:color w:val="000000"/>
        </w:rPr>
        <w:t xml:space="preserve">                   </w:t>
      </w:r>
      <w:r>
        <w:rPr>
          <w:rFonts w:hint="eastAsia" w:hAnsi="宋体"/>
          <w:color w:val="000000"/>
          <w:sz w:val="36"/>
        </w:rPr>
        <w:t xml:space="preserve"> 报 价 书</w:t>
      </w:r>
    </w:p>
    <w:p>
      <w:pPr>
        <w:pStyle w:val="15"/>
        <w:spacing w:line="360" w:lineRule="auto"/>
        <w:jc w:val="left"/>
        <w:rPr>
          <w:rFonts w:hAnsi="宋体"/>
          <w:color w:val="000000"/>
          <w:sz w:val="24"/>
        </w:rPr>
      </w:pPr>
      <w:r>
        <w:rPr>
          <w:rFonts w:hint="eastAsia" w:hAnsi="宋体"/>
          <w:color w:val="000000"/>
          <w:sz w:val="24"/>
        </w:rPr>
        <w:t>致：</w:t>
      </w:r>
    </w:p>
    <w:p>
      <w:pPr>
        <w:pStyle w:val="15"/>
        <w:spacing w:line="360" w:lineRule="auto"/>
        <w:ind w:firstLine="480"/>
        <w:jc w:val="left"/>
        <w:rPr>
          <w:rFonts w:hAnsi="宋体"/>
          <w:color w:val="000000"/>
          <w:sz w:val="24"/>
        </w:rPr>
      </w:pPr>
      <w:r>
        <w:rPr>
          <w:rFonts w:hint="eastAsia" w:hAnsi="宋体"/>
          <w:color w:val="000000"/>
          <w:sz w:val="24"/>
        </w:rPr>
        <w:t>根据贵方</w:t>
      </w:r>
      <w:r>
        <w:rPr>
          <w:rFonts w:hint="eastAsia" w:hAnsi="宋体"/>
          <w:color w:val="000000"/>
          <w:sz w:val="24"/>
          <w:szCs w:val="24"/>
        </w:rPr>
        <w:t>为：</w:t>
      </w:r>
      <w:r>
        <w:rPr>
          <w:rFonts w:hint="eastAsia" w:hAnsi="宋体" w:cs="宋体"/>
          <w:sz w:val="24"/>
          <w:szCs w:val="24"/>
        </w:rPr>
        <w:t xml:space="preserve">                管道采购项目</w:t>
      </w:r>
      <w:r>
        <w:rPr>
          <w:rFonts w:hint="eastAsia" w:hAnsi="宋体"/>
          <w:color w:val="000000"/>
          <w:sz w:val="24"/>
        </w:rPr>
        <w:t>的邀请函，提交下述文件正本一份。</w:t>
      </w:r>
    </w:p>
    <w:p>
      <w:pPr>
        <w:pStyle w:val="15"/>
        <w:spacing w:line="360" w:lineRule="auto"/>
        <w:ind w:firstLine="480"/>
        <w:jc w:val="left"/>
        <w:rPr>
          <w:rFonts w:hAnsi="宋体"/>
          <w:color w:val="000000"/>
          <w:sz w:val="24"/>
        </w:rPr>
      </w:pPr>
      <w:r>
        <w:rPr>
          <w:rFonts w:hint="eastAsia" w:hAnsi="宋体"/>
          <w:color w:val="000000"/>
          <w:sz w:val="24"/>
        </w:rPr>
        <w:t>（1）报价一览表</w:t>
      </w:r>
    </w:p>
    <w:p>
      <w:pPr>
        <w:pStyle w:val="15"/>
        <w:spacing w:line="360" w:lineRule="auto"/>
        <w:ind w:firstLine="480"/>
        <w:jc w:val="left"/>
        <w:rPr>
          <w:rFonts w:hAnsi="宋体"/>
          <w:color w:val="000000"/>
          <w:sz w:val="24"/>
        </w:rPr>
      </w:pPr>
      <w:r>
        <w:rPr>
          <w:rFonts w:hint="eastAsia" w:hAnsi="宋体"/>
          <w:color w:val="000000"/>
          <w:sz w:val="24"/>
        </w:rPr>
        <w:t>（2）</w:t>
      </w:r>
      <w:r>
        <w:rPr>
          <w:rFonts w:hAnsi="宋体"/>
          <w:color w:val="000000"/>
          <w:sz w:val="24"/>
        </w:rPr>
        <w:t>采购内容说明</w:t>
      </w:r>
      <w:r>
        <w:rPr>
          <w:rFonts w:hint="eastAsia" w:hAnsi="宋体"/>
          <w:color w:val="000000"/>
          <w:sz w:val="24"/>
        </w:rPr>
        <w:t>一览表</w:t>
      </w:r>
    </w:p>
    <w:p>
      <w:pPr>
        <w:pStyle w:val="15"/>
        <w:spacing w:line="360" w:lineRule="auto"/>
        <w:ind w:firstLine="480"/>
        <w:jc w:val="left"/>
        <w:rPr>
          <w:rFonts w:hAnsi="宋体"/>
          <w:color w:val="000000"/>
          <w:sz w:val="24"/>
        </w:rPr>
      </w:pPr>
      <w:r>
        <w:rPr>
          <w:rFonts w:hint="eastAsia" w:hAnsi="宋体"/>
          <w:color w:val="000000"/>
          <w:sz w:val="24"/>
        </w:rPr>
        <w:t>（3）报价人的资格证明文件</w:t>
      </w:r>
    </w:p>
    <w:p>
      <w:pPr>
        <w:pStyle w:val="15"/>
        <w:spacing w:line="360" w:lineRule="auto"/>
        <w:ind w:firstLine="480"/>
        <w:jc w:val="left"/>
        <w:rPr>
          <w:rFonts w:hAnsi="宋体"/>
          <w:color w:val="000000"/>
          <w:sz w:val="24"/>
        </w:rPr>
      </w:pPr>
      <w:r>
        <w:rPr>
          <w:rFonts w:hint="eastAsia" w:hAnsi="宋体"/>
          <w:color w:val="000000"/>
          <w:sz w:val="24"/>
        </w:rPr>
        <w:t>（4）报价人提交的其它资料</w:t>
      </w:r>
    </w:p>
    <w:p>
      <w:pPr>
        <w:pStyle w:val="15"/>
        <w:spacing w:line="360" w:lineRule="auto"/>
        <w:jc w:val="left"/>
        <w:rPr>
          <w:rFonts w:hAnsi="宋体"/>
          <w:color w:val="000000"/>
          <w:sz w:val="24"/>
        </w:rPr>
      </w:pPr>
      <w:r>
        <w:rPr>
          <w:rFonts w:hint="eastAsia" w:hAnsi="宋体"/>
          <w:color w:val="000000"/>
          <w:sz w:val="24"/>
        </w:rPr>
        <w:t xml:space="preserve">    据此函，签字代表宣布同意如下：</w:t>
      </w:r>
    </w:p>
    <w:p>
      <w:pPr>
        <w:pStyle w:val="15"/>
        <w:spacing w:line="360" w:lineRule="auto"/>
        <w:ind w:firstLine="480" w:firstLineChars="200"/>
        <w:jc w:val="left"/>
        <w:rPr>
          <w:rFonts w:hAnsi="宋体"/>
          <w:color w:val="000000"/>
          <w:sz w:val="24"/>
          <w:u w:val="single"/>
        </w:rPr>
      </w:pPr>
      <w:r>
        <w:rPr>
          <w:rFonts w:hint="eastAsia" w:hAnsi="宋体"/>
          <w:color w:val="000000"/>
          <w:sz w:val="24"/>
        </w:rPr>
        <w:t>1．所附详细报价表中规定的应提供和交付的管道及服务报价总价（国内现场交货价）为人民币（小写）：</w:t>
      </w:r>
      <w:r>
        <w:rPr>
          <w:rFonts w:hint="eastAsia" w:hAnsi="宋体"/>
          <w:color w:val="000000"/>
          <w:sz w:val="24"/>
          <w:u w:val="single"/>
        </w:rPr>
        <w:t xml:space="preserve">     </w:t>
      </w:r>
      <w:r>
        <w:rPr>
          <w:rFonts w:hint="eastAsia" w:hAnsi="宋体"/>
          <w:color w:val="000000"/>
          <w:sz w:val="24"/>
        </w:rPr>
        <w:t>万元，即（大写）人民币：</w:t>
      </w:r>
      <w:r>
        <w:rPr>
          <w:rFonts w:hint="eastAsia" w:hAnsi="宋体"/>
          <w:color w:val="000000"/>
          <w:sz w:val="24"/>
          <w:u w:val="single"/>
        </w:rPr>
        <w:t xml:space="preserve">           </w:t>
      </w:r>
      <w:r>
        <w:rPr>
          <w:rFonts w:hint="eastAsia" w:hAnsi="宋体"/>
          <w:color w:val="000000"/>
          <w:sz w:val="24"/>
        </w:rPr>
        <w:t>。</w:t>
      </w:r>
    </w:p>
    <w:p>
      <w:pPr>
        <w:pStyle w:val="15"/>
        <w:spacing w:line="360" w:lineRule="auto"/>
        <w:ind w:firstLine="480" w:firstLineChars="200"/>
        <w:jc w:val="left"/>
        <w:rPr>
          <w:rFonts w:hAnsi="宋体"/>
          <w:color w:val="000000"/>
          <w:sz w:val="24"/>
        </w:rPr>
      </w:pPr>
      <w:r>
        <w:rPr>
          <w:rFonts w:hint="eastAsia" w:hAnsi="宋体"/>
          <w:color w:val="000000"/>
          <w:sz w:val="24"/>
        </w:rPr>
        <w:t>2．报价人已详细审查全部谈判文件，包括修改文件（如有的话）和有关附件。</w:t>
      </w:r>
    </w:p>
    <w:p>
      <w:pPr>
        <w:pStyle w:val="15"/>
        <w:spacing w:line="360" w:lineRule="auto"/>
        <w:ind w:firstLine="480" w:firstLineChars="200"/>
        <w:jc w:val="left"/>
        <w:rPr>
          <w:rFonts w:hAnsi="宋体"/>
          <w:color w:val="000000"/>
          <w:sz w:val="24"/>
        </w:rPr>
      </w:pPr>
      <w:r>
        <w:rPr>
          <w:rFonts w:hint="eastAsia" w:hAnsi="宋体"/>
          <w:color w:val="000000"/>
          <w:sz w:val="24"/>
        </w:rPr>
        <w:t>3．我方同意所递交的报价文件在谈判文件第二部分谈判须知第8.1条规定的报价有效期内有效，在此期间内我方的报价有可能中选，我方将受此约束。</w:t>
      </w:r>
    </w:p>
    <w:p>
      <w:pPr>
        <w:pStyle w:val="15"/>
        <w:spacing w:line="360" w:lineRule="auto"/>
        <w:ind w:firstLine="480" w:firstLineChars="200"/>
        <w:jc w:val="left"/>
        <w:rPr>
          <w:rFonts w:hAnsi="宋体"/>
          <w:color w:val="000000"/>
          <w:sz w:val="24"/>
        </w:rPr>
      </w:pPr>
      <w:r>
        <w:rPr>
          <w:rFonts w:hint="eastAsia" w:hAnsi="宋体"/>
          <w:color w:val="000000"/>
          <w:sz w:val="24"/>
        </w:rPr>
        <w:t>4．报价人同意提供按照采购人可能要求的与其报价有关的一切数据或资料，完全理解贵方不一定要接受最低的报价或收到的任何报价。</w:t>
      </w:r>
    </w:p>
    <w:p>
      <w:pPr>
        <w:pStyle w:val="15"/>
        <w:spacing w:line="360" w:lineRule="auto"/>
        <w:ind w:firstLine="420"/>
        <w:jc w:val="left"/>
        <w:rPr>
          <w:rFonts w:hAnsi="宋体"/>
          <w:color w:val="000000"/>
          <w:sz w:val="24"/>
        </w:rPr>
      </w:pPr>
      <w:r>
        <w:rPr>
          <w:rFonts w:hint="eastAsia" w:hAnsi="宋体"/>
          <w:color w:val="000000"/>
          <w:sz w:val="24"/>
        </w:rPr>
        <w:t>与本谈判项目有关的一切正式往来通讯请寄：</w:t>
      </w:r>
    </w:p>
    <w:p>
      <w:pPr>
        <w:pStyle w:val="15"/>
        <w:spacing w:line="360" w:lineRule="auto"/>
        <w:jc w:val="left"/>
        <w:rPr>
          <w:rFonts w:hAnsi="宋体"/>
          <w:color w:val="000000"/>
          <w:sz w:val="24"/>
        </w:rPr>
      </w:pPr>
    </w:p>
    <w:p>
      <w:pPr>
        <w:pStyle w:val="15"/>
        <w:spacing w:line="360" w:lineRule="auto"/>
        <w:jc w:val="left"/>
        <w:rPr>
          <w:rFonts w:hAnsi="宋体"/>
          <w:color w:val="000000"/>
          <w:sz w:val="24"/>
        </w:rPr>
      </w:pPr>
      <w:r>
        <w:rPr>
          <w:rFonts w:hint="eastAsia" w:hAnsi="宋体"/>
          <w:color w:val="000000"/>
          <w:sz w:val="24"/>
        </w:rPr>
        <w:t>地址：</w:t>
      </w:r>
    </w:p>
    <w:p>
      <w:pPr>
        <w:pStyle w:val="15"/>
        <w:spacing w:line="360" w:lineRule="auto"/>
        <w:jc w:val="left"/>
        <w:rPr>
          <w:rFonts w:hAnsi="宋体"/>
          <w:color w:val="000000"/>
          <w:sz w:val="24"/>
        </w:rPr>
      </w:pPr>
      <w:r>
        <w:rPr>
          <w:rFonts w:hint="eastAsia" w:hAnsi="宋体"/>
          <w:color w:val="000000"/>
          <w:sz w:val="24"/>
        </w:rPr>
        <w:t xml:space="preserve">电话： </w:t>
      </w:r>
    </w:p>
    <w:p>
      <w:pPr>
        <w:pStyle w:val="15"/>
        <w:spacing w:line="360" w:lineRule="auto"/>
        <w:jc w:val="left"/>
        <w:rPr>
          <w:rFonts w:hAnsi="宋体"/>
          <w:color w:val="000000"/>
          <w:sz w:val="24"/>
        </w:rPr>
      </w:pPr>
      <w:r>
        <w:rPr>
          <w:rFonts w:hint="eastAsia" w:hAnsi="宋体"/>
          <w:color w:val="000000"/>
          <w:sz w:val="24"/>
        </w:rPr>
        <w:t>传真：</w:t>
      </w:r>
    </w:p>
    <w:p>
      <w:pPr>
        <w:pStyle w:val="15"/>
        <w:spacing w:line="360" w:lineRule="auto"/>
        <w:jc w:val="left"/>
        <w:rPr>
          <w:rFonts w:hAnsi="宋体"/>
          <w:color w:val="000000"/>
          <w:sz w:val="24"/>
        </w:rPr>
      </w:pPr>
      <w:r>
        <w:rPr>
          <w:rFonts w:hint="eastAsia" w:hAnsi="宋体"/>
          <w:color w:val="000000"/>
          <w:sz w:val="24"/>
        </w:rPr>
        <w:t>报价人授权代表姓名、职务（印刷体）：</w:t>
      </w:r>
    </w:p>
    <w:p>
      <w:pPr>
        <w:pStyle w:val="15"/>
        <w:spacing w:line="360" w:lineRule="auto"/>
        <w:jc w:val="left"/>
        <w:rPr>
          <w:rFonts w:hAnsi="宋体"/>
          <w:color w:val="000000"/>
          <w:sz w:val="24"/>
        </w:rPr>
      </w:pPr>
      <w:r>
        <w:rPr>
          <w:rFonts w:hint="eastAsia" w:hAnsi="宋体"/>
          <w:color w:val="000000"/>
          <w:sz w:val="24"/>
        </w:rPr>
        <w:t>报价人授权代表签字：_</w:t>
      </w:r>
    </w:p>
    <w:p>
      <w:pPr>
        <w:pStyle w:val="15"/>
        <w:spacing w:line="360" w:lineRule="auto"/>
        <w:jc w:val="left"/>
        <w:rPr>
          <w:rFonts w:hAnsi="宋体"/>
          <w:color w:val="000000"/>
          <w:sz w:val="24"/>
          <w:szCs w:val="24"/>
        </w:rPr>
      </w:pPr>
      <w:r>
        <w:rPr>
          <w:rFonts w:hint="eastAsia" w:hAnsi="宋体"/>
          <w:color w:val="000000"/>
          <w:sz w:val="24"/>
        </w:rPr>
        <w:t>报价人名称：</w:t>
      </w:r>
    </w:p>
    <w:p>
      <w:pPr>
        <w:pStyle w:val="15"/>
        <w:spacing w:line="360" w:lineRule="auto"/>
        <w:jc w:val="left"/>
        <w:rPr>
          <w:rFonts w:hAnsi="宋体"/>
          <w:color w:val="000000"/>
          <w:sz w:val="24"/>
        </w:rPr>
      </w:pPr>
      <w:r>
        <w:rPr>
          <w:rFonts w:hint="eastAsia" w:hAnsi="宋体"/>
          <w:color w:val="000000"/>
          <w:sz w:val="24"/>
        </w:rPr>
        <w:t>报价人地址：</w:t>
      </w:r>
    </w:p>
    <w:p>
      <w:pPr>
        <w:pStyle w:val="15"/>
        <w:spacing w:line="360" w:lineRule="auto"/>
        <w:jc w:val="left"/>
        <w:rPr>
          <w:rFonts w:hAnsi="宋体"/>
          <w:color w:val="000000"/>
          <w:sz w:val="24"/>
        </w:rPr>
      </w:pPr>
    </w:p>
    <w:p>
      <w:pPr>
        <w:pStyle w:val="15"/>
        <w:spacing w:line="360" w:lineRule="auto"/>
        <w:ind w:firstLine="4200" w:firstLineChars="1750"/>
        <w:jc w:val="left"/>
        <w:rPr>
          <w:rFonts w:hAnsi="宋体"/>
          <w:color w:val="000000"/>
        </w:rPr>
      </w:pPr>
      <w:r>
        <w:rPr>
          <w:rFonts w:hint="eastAsia" w:hAnsi="宋体"/>
          <w:color w:val="000000"/>
          <w:sz w:val="24"/>
        </w:rPr>
        <w:t>日      期：</w:t>
      </w:r>
      <w:r>
        <w:rPr>
          <w:rFonts w:hint="eastAsia" w:hAnsi="宋体"/>
          <w:color w:val="000000"/>
          <w:sz w:val="24"/>
          <w:u w:val="single"/>
        </w:rPr>
        <w:t xml:space="preserve">  _  </w:t>
      </w:r>
      <w:r>
        <w:rPr>
          <w:rFonts w:hint="eastAsia" w:hAnsi="宋体"/>
          <w:color w:val="000000"/>
          <w:sz w:val="24"/>
        </w:rPr>
        <w:t>年_</w:t>
      </w:r>
      <w:r>
        <w:rPr>
          <w:rFonts w:hint="eastAsia" w:hAnsi="宋体"/>
          <w:color w:val="000000"/>
          <w:sz w:val="24"/>
          <w:u w:val="single"/>
        </w:rPr>
        <w:t xml:space="preserve">  </w:t>
      </w:r>
      <w:r>
        <w:rPr>
          <w:rFonts w:hint="eastAsia" w:hAnsi="宋体"/>
          <w:color w:val="000000"/>
          <w:sz w:val="24"/>
        </w:rPr>
        <w:t>_月</w:t>
      </w:r>
      <w:r>
        <w:rPr>
          <w:rFonts w:hint="eastAsia" w:hAnsi="宋体"/>
          <w:color w:val="000000"/>
          <w:sz w:val="24"/>
          <w:u w:val="single"/>
        </w:rPr>
        <w:t xml:space="preserve">    </w:t>
      </w:r>
      <w:r>
        <w:rPr>
          <w:rFonts w:hint="eastAsia" w:hAnsi="宋体"/>
          <w:color w:val="000000"/>
          <w:sz w:val="24"/>
        </w:rPr>
        <w:t>日</w:t>
      </w:r>
      <w:r>
        <w:rPr>
          <w:rFonts w:hint="eastAsia" w:hAnsi="宋体"/>
          <w:color w:val="000000"/>
        </w:rPr>
        <w:t xml:space="preserve"> </w:t>
      </w:r>
    </w:p>
    <w:p>
      <w:pPr>
        <w:pStyle w:val="15"/>
        <w:spacing w:line="380" w:lineRule="exact"/>
        <w:jc w:val="left"/>
        <w:rPr>
          <w:rFonts w:hAnsi="宋体"/>
          <w:color w:val="000000"/>
        </w:rPr>
        <w:sectPr>
          <w:headerReference r:id="rId5" w:type="default"/>
          <w:pgSz w:w="11907" w:h="16840"/>
          <w:pgMar w:top="1440" w:right="1588" w:bottom="1440" w:left="1588" w:header="851" w:footer="992" w:gutter="0"/>
          <w:cols w:space="720" w:num="1"/>
          <w:docGrid w:type="lines" w:linePitch="323" w:charSpace="-2"/>
        </w:sectPr>
      </w:pPr>
    </w:p>
    <w:p>
      <w:pPr>
        <w:pStyle w:val="33"/>
        <w:jc w:val="left"/>
        <w:rPr>
          <w:rFonts w:hAnsi="宋体"/>
          <w:color w:val="000000"/>
          <w:sz w:val="36"/>
        </w:rPr>
      </w:pPr>
      <w:r>
        <w:rPr>
          <w:rFonts w:hint="eastAsia" w:hAnsi="宋体"/>
          <w:color w:val="000000"/>
          <w:sz w:val="24"/>
        </w:rPr>
        <w:t>附件2</w:t>
      </w:r>
      <w:r>
        <w:rPr>
          <w:rFonts w:hint="eastAsia" w:hAnsi="宋体"/>
          <w:color w:val="000000"/>
        </w:rPr>
        <w:t xml:space="preserve">                          </w:t>
      </w:r>
      <w:r>
        <w:rPr>
          <w:rFonts w:hint="eastAsia" w:hAnsi="宋体"/>
          <w:color w:val="000000"/>
          <w:sz w:val="36"/>
        </w:rPr>
        <w:t>报价一览表（第一次）</w:t>
      </w:r>
    </w:p>
    <w:p>
      <w:pPr>
        <w:spacing w:line="380" w:lineRule="exact"/>
        <w:rPr>
          <w:rFonts w:ascii="宋体" w:hAnsi="宋体"/>
          <w:color w:val="000000"/>
          <w:sz w:val="24"/>
        </w:rPr>
      </w:pPr>
    </w:p>
    <w:p>
      <w:pPr>
        <w:spacing w:line="380" w:lineRule="exact"/>
        <w:rPr>
          <w:rFonts w:ascii="宋体" w:hAnsi="宋体"/>
          <w:color w:val="000000"/>
          <w:sz w:val="24"/>
        </w:rPr>
      </w:pPr>
      <w:r>
        <w:rPr>
          <w:rFonts w:hint="eastAsia" w:ascii="宋体" w:hAnsi="宋体"/>
          <w:color w:val="000000"/>
          <w:sz w:val="24"/>
        </w:rPr>
        <w:t>报价人名称：</w:t>
      </w:r>
      <w:r>
        <w:rPr>
          <w:rFonts w:hint="eastAsia" w:ascii="宋体" w:hAnsi="宋体"/>
          <w:color w:val="000000"/>
          <w:sz w:val="24"/>
          <w:szCs w:val="22"/>
        </w:rPr>
        <w:t xml:space="preserve">                                      </w:t>
      </w:r>
      <w:r>
        <w:rPr>
          <w:rFonts w:hint="eastAsia" w:ascii="宋体" w:hAnsi="宋体"/>
          <w:color w:val="000000"/>
          <w:sz w:val="24"/>
        </w:rPr>
        <w:t xml:space="preserve">项目名称： </w:t>
      </w:r>
    </w:p>
    <w:p>
      <w:pPr>
        <w:spacing w:line="380" w:lineRule="exact"/>
        <w:rPr>
          <w:rFonts w:ascii="宋体" w:hAnsi="宋体"/>
          <w:color w:val="000000"/>
          <w:sz w:val="24"/>
        </w:rPr>
      </w:pPr>
      <w:r>
        <w:rPr>
          <w:rFonts w:hint="eastAsia" w:ascii="宋体" w:hAnsi="宋体"/>
          <w:color w:val="000000"/>
          <w:sz w:val="24"/>
        </w:rPr>
        <w:t xml:space="preserve">                                                                                             货币单位：万元人民币</w:t>
      </w:r>
    </w:p>
    <w:tbl>
      <w:tblPr>
        <w:tblStyle w:val="21"/>
        <w:tblW w:w="13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927"/>
        <w:gridCol w:w="1247"/>
        <w:gridCol w:w="2353"/>
        <w:gridCol w:w="4026"/>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32" w:hRule="atLeast"/>
        </w:trPr>
        <w:tc>
          <w:tcPr>
            <w:tcW w:w="1242" w:type="dxa"/>
            <w:vAlign w:val="center"/>
          </w:tcPr>
          <w:p>
            <w:pPr>
              <w:spacing w:line="380" w:lineRule="exact"/>
              <w:jc w:val="center"/>
              <w:rPr>
                <w:rFonts w:ascii="宋体" w:hAnsi="宋体"/>
                <w:color w:val="000000"/>
                <w:sz w:val="24"/>
              </w:rPr>
            </w:pPr>
            <w:r>
              <w:rPr>
                <w:rFonts w:hint="eastAsia" w:ascii="宋体" w:hAnsi="宋体"/>
                <w:color w:val="000000"/>
                <w:sz w:val="24"/>
              </w:rPr>
              <w:t>合同包</w:t>
            </w:r>
          </w:p>
          <w:p>
            <w:pPr>
              <w:spacing w:line="380" w:lineRule="exact"/>
              <w:ind w:firstLine="120"/>
              <w:jc w:val="center"/>
              <w:rPr>
                <w:rFonts w:ascii="宋体" w:hAnsi="宋体"/>
                <w:color w:val="000000"/>
                <w:sz w:val="24"/>
              </w:rPr>
            </w:pPr>
          </w:p>
        </w:tc>
        <w:tc>
          <w:tcPr>
            <w:tcW w:w="2927" w:type="dxa"/>
            <w:vAlign w:val="center"/>
          </w:tcPr>
          <w:p>
            <w:pPr>
              <w:spacing w:line="380" w:lineRule="exact"/>
              <w:ind w:firstLine="120"/>
              <w:jc w:val="center"/>
              <w:rPr>
                <w:rFonts w:ascii="宋体" w:hAnsi="宋体"/>
                <w:color w:val="000000"/>
                <w:sz w:val="24"/>
              </w:rPr>
            </w:pPr>
            <w:r>
              <w:rPr>
                <w:rFonts w:hint="eastAsia" w:ascii="宋体" w:hAnsi="宋体"/>
                <w:color w:val="000000"/>
                <w:sz w:val="24"/>
              </w:rPr>
              <w:t>采购内容名称</w:t>
            </w:r>
          </w:p>
        </w:tc>
        <w:tc>
          <w:tcPr>
            <w:tcW w:w="1247" w:type="dxa"/>
            <w:vAlign w:val="center"/>
          </w:tcPr>
          <w:p>
            <w:pPr>
              <w:spacing w:line="380" w:lineRule="exact"/>
              <w:jc w:val="center"/>
              <w:rPr>
                <w:rFonts w:ascii="宋体" w:hAnsi="宋体"/>
                <w:color w:val="000000"/>
                <w:sz w:val="24"/>
              </w:rPr>
            </w:pPr>
            <w:r>
              <w:rPr>
                <w:rFonts w:hint="eastAsia" w:ascii="宋体" w:hAnsi="宋体"/>
                <w:color w:val="000000"/>
                <w:sz w:val="24"/>
              </w:rPr>
              <w:t>数量</w:t>
            </w:r>
          </w:p>
        </w:tc>
        <w:tc>
          <w:tcPr>
            <w:tcW w:w="2353" w:type="dxa"/>
            <w:vAlign w:val="center"/>
          </w:tcPr>
          <w:p>
            <w:pPr>
              <w:spacing w:line="380" w:lineRule="exact"/>
              <w:jc w:val="center"/>
              <w:rPr>
                <w:rFonts w:ascii="宋体" w:hAnsi="宋体"/>
                <w:color w:val="000000"/>
                <w:sz w:val="24"/>
              </w:rPr>
            </w:pPr>
            <w:r>
              <w:rPr>
                <w:rFonts w:hint="eastAsia" w:ascii="宋体" w:hAnsi="宋体"/>
                <w:color w:val="000000"/>
                <w:sz w:val="24"/>
              </w:rPr>
              <w:t>报价</w:t>
            </w:r>
          </w:p>
        </w:tc>
        <w:tc>
          <w:tcPr>
            <w:tcW w:w="4026" w:type="dxa"/>
            <w:vAlign w:val="center"/>
          </w:tcPr>
          <w:p>
            <w:pPr>
              <w:spacing w:line="380" w:lineRule="exact"/>
              <w:jc w:val="center"/>
              <w:rPr>
                <w:rFonts w:ascii="宋体" w:hAnsi="宋体"/>
                <w:color w:val="000000"/>
                <w:sz w:val="24"/>
              </w:rPr>
            </w:pPr>
            <w:r>
              <w:rPr>
                <w:rFonts w:hint="eastAsia" w:ascii="宋体" w:hAnsi="宋体"/>
                <w:color w:val="000000"/>
                <w:sz w:val="24"/>
              </w:rPr>
              <w:t>交货期</w:t>
            </w:r>
          </w:p>
          <w:p>
            <w:pPr>
              <w:spacing w:line="380" w:lineRule="exact"/>
              <w:jc w:val="center"/>
              <w:rPr>
                <w:rFonts w:ascii="宋体" w:hAnsi="宋体"/>
                <w:color w:val="000000"/>
                <w:sz w:val="24"/>
              </w:rPr>
            </w:pPr>
          </w:p>
        </w:tc>
        <w:tc>
          <w:tcPr>
            <w:tcW w:w="2139" w:type="dxa"/>
            <w:vAlign w:val="center"/>
          </w:tcPr>
          <w:p>
            <w:pPr>
              <w:spacing w:line="380" w:lineRule="exact"/>
              <w:jc w:val="center"/>
              <w:rPr>
                <w:rFonts w:ascii="宋体" w:hAnsi="宋体"/>
                <w:color w:val="000000"/>
                <w:sz w:val="24"/>
              </w:rPr>
            </w:pPr>
            <w:r>
              <w:rPr>
                <w:rFonts w:hint="eastAsia" w:ascii="宋体" w:hAnsi="宋体"/>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1" w:hRule="atLeast"/>
        </w:trPr>
        <w:tc>
          <w:tcPr>
            <w:tcW w:w="1242" w:type="dxa"/>
            <w:vAlign w:val="center"/>
          </w:tcPr>
          <w:p>
            <w:pPr>
              <w:spacing w:line="380" w:lineRule="exact"/>
              <w:jc w:val="center"/>
              <w:rPr>
                <w:rFonts w:ascii="宋体" w:hAnsi="宋体"/>
                <w:color w:val="000000"/>
                <w:sz w:val="24"/>
              </w:rPr>
            </w:pPr>
            <w:r>
              <w:rPr>
                <w:rFonts w:hint="eastAsia" w:ascii="宋体" w:hAnsi="宋体"/>
                <w:color w:val="000000"/>
                <w:sz w:val="24"/>
              </w:rPr>
              <w:t>1</w:t>
            </w:r>
          </w:p>
          <w:p>
            <w:pPr>
              <w:spacing w:line="380" w:lineRule="exact"/>
              <w:jc w:val="center"/>
              <w:rPr>
                <w:rFonts w:ascii="宋体" w:hAnsi="宋体"/>
                <w:color w:val="000000"/>
                <w:sz w:val="24"/>
              </w:rPr>
            </w:pPr>
          </w:p>
        </w:tc>
        <w:tc>
          <w:tcPr>
            <w:tcW w:w="2927" w:type="dxa"/>
            <w:vAlign w:val="center"/>
          </w:tcPr>
          <w:p>
            <w:pPr>
              <w:spacing w:line="380" w:lineRule="exact"/>
              <w:rPr>
                <w:rFonts w:ascii="宋体" w:hAnsi="宋体"/>
                <w:color w:val="000000"/>
                <w:sz w:val="24"/>
              </w:rPr>
            </w:pPr>
          </w:p>
        </w:tc>
        <w:tc>
          <w:tcPr>
            <w:tcW w:w="1247" w:type="dxa"/>
            <w:vAlign w:val="center"/>
          </w:tcPr>
          <w:p>
            <w:pPr>
              <w:spacing w:line="380" w:lineRule="exact"/>
              <w:jc w:val="center"/>
              <w:rPr>
                <w:rFonts w:ascii="宋体" w:hAnsi="宋体"/>
                <w:color w:val="000000"/>
                <w:sz w:val="24"/>
              </w:rPr>
            </w:pPr>
          </w:p>
        </w:tc>
        <w:tc>
          <w:tcPr>
            <w:tcW w:w="2353" w:type="dxa"/>
            <w:vAlign w:val="center"/>
          </w:tcPr>
          <w:p>
            <w:pPr>
              <w:spacing w:line="380" w:lineRule="exact"/>
              <w:ind w:firstLine="480" w:firstLineChars="200"/>
              <w:rPr>
                <w:rFonts w:ascii="宋体" w:hAnsi="宋体"/>
                <w:color w:val="000000"/>
                <w:sz w:val="24"/>
              </w:rPr>
            </w:pPr>
          </w:p>
        </w:tc>
        <w:tc>
          <w:tcPr>
            <w:tcW w:w="4026" w:type="dxa"/>
            <w:vAlign w:val="center"/>
          </w:tcPr>
          <w:p>
            <w:pPr>
              <w:spacing w:line="380" w:lineRule="exact"/>
              <w:rPr>
                <w:rFonts w:ascii="宋体" w:hAnsi="宋体"/>
                <w:color w:val="000000"/>
                <w:sz w:val="24"/>
              </w:rPr>
            </w:pPr>
          </w:p>
        </w:tc>
        <w:tc>
          <w:tcPr>
            <w:tcW w:w="2139" w:type="dxa"/>
            <w:tcBorders>
              <w:bottom w:val="single" w:color="auto" w:sz="4" w:space="0"/>
            </w:tcBorders>
            <w:vAlign w:val="center"/>
          </w:tcPr>
          <w:p>
            <w:pPr>
              <w:spacing w:line="380" w:lineRule="exact"/>
              <w:jc w:val="center"/>
              <w:rPr>
                <w:rFonts w:ascii="宋体" w:hAnsi="宋体"/>
                <w:color w:val="000000"/>
                <w:sz w:val="24"/>
              </w:rPr>
            </w:pPr>
            <w:r>
              <w:rPr>
                <w:rFonts w:hint="eastAsia" w:hAnsi="宋体"/>
                <w:color w:val="000000"/>
                <w:sz w:val="24"/>
              </w:rPr>
              <w:t>第一次报价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trPr>
        <w:tc>
          <w:tcPr>
            <w:tcW w:w="4169" w:type="dxa"/>
            <w:gridSpan w:val="2"/>
            <w:vAlign w:val="center"/>
          </w:tcPr>
          <w:p>
            <w:pPr>
              <w:spacing w:line="380" w:lineRule="exact"/>
              <w:rPr>
                <w:rFonts w:ascii="宋体" w:hAnsi="宋体"/>
                <w:color w:val="000000"/>
                <w:sz w:val="24"/>
              </w:rPr>
            </w:pPr>
            <w:r>
              <w:rPr>
                <w:rFonts w:hint="eastAsia" w:ascii="宋体" w:hAnsi="宋体"/>
                <w:color w:val="000000"/>
                <w:sz w:val="24"/>
              </w:rPr>
              <w:t>报价总价：</w:t>
            </w:r>
            <w:r>
              <w:rPr>
                <w:rFonts w:hint="eastAsia" w:ascii="宋体" w:hAnsi="宋体" w:cs="楷体"/>
                <w:color w:val="000000"/>
                <w:kern w:val="0"/>
                <w:sz w:val="24"/>
                <w:szCs w:val="24"/>
                <w:u w:val="single"/>
              </w:rPr>
              <w:t xml:space="preserve">    　　万元（含税价）</w:t>
            </w:r>
          </w:p>
        </w:tc>
        <w:tc>
          <w:tcPr>
            <w:tcW w:w="9765" w:type="dxa"/>
            <w:gridSpan w:val="4"/>
            <w:vAlign w:val="center"/>
          </w:tcPr>
          <w:p>
            <w:pPr>
              <w:spacing w:line="380" w:lineRule="exact"/>
              <w:rPr>
                <w:rFonts w:ascii="宋体" w:hAnsi="宋体"/>
                <w:color w:val="000000"/>
                <w:sz w:val="24"/>
              </w:rPr>
            </w:pPr>
            <w:r>
              <w:rPr>
                <w:rFonts w:hint="eastAsia" w:hAnsi="宋体"/>
                <w:color w:val="000000"/>
                <w:sz w:val="24"/>
              </w:rPr>
              <w:t>（大写）人民币：</w:t>
            </w:r>
            <w:r>
              <w:rPr>
                <w:rFonts w:hint="eastAsia" w:hAnsi="宋体"/>
                <w:color w:val="000000"/>
                <w:sz w:val="24"/>
                <w:u w:val="single"/>
              </w:rPr>
              <w:t xml:space="preserve">                     税率：        </w:t>
            </w:r>
          </w:p>
        </w:tc>
      </w:tr>
    </w:tbl>
    <w:p>
      <w:pPr>
        <w:pStyle w:val="33"/>
        <w:spacing w:line="440" w:lineRule="exact"/>
        <w:jc w:val="left"/>
        <w:rPr>
          <w:rFonts w:hAnsi="宋体"/>
          <w:color w:val="000000"/>
          <w:sz w:val="24"/>
        </w:rPr>
      </w:pPr>
      <w:r>
        <w:rPr>
          <w:rFonts w:hAnsi="宋体"/>
          <w:color w:val="000000"/>
          <w:sz w:val="24"/>
        </w:rPr>
        <w:t>注：1.</w:t>
      </w:r>
      <w:r>
        <w:rPr>
          <w:rFonts w:hint="eastAsia" w:hAnsi="宋体"/>
          <w:color w:val="000000"/>
          <w:sz w:val="24"/>
        </w:rPr>
        <w:t>在报价一览表中应</w:t>
      </w:r>
      <w:r>
        <w:rPr>
          <w:rFonts w:hAnsi="宋体"/>
          <w:color w:val="000000"/>
          <w:sz w:val="24"/>
        </w:rPr>
        <w:t>明确说明</w:t>
      </w:r>
      <w:r>
        <w:rPr>
          <w:rFonts w:hint="eastAsia" w:hAnsi="宋体"/>
          <w:color w:val="000000"/>
          <w:sz w:val="24"/>
        </w:rPr>
        <w:t>该报价是第一次报价还是最终报价</w:t>
      </w:r>
      <w:r>
        <w:rPr>
          <w:rFonts w:hAnsi="宋体"/>
          <w:color w:val="000000"/>
          <w:sz w:val="24"/>
        </w:rPr>
        <w:t>。</w:t>
      </w:r>
    </w:p>
    <w:p>
      <w:pPr>
        <w:pStyle w:val="33"/>
        <w:spacing w:line="440" w:lineRule="exact"/>
        <w:jc w:val="left"/>
        <w:rPr>
          <w:rFonts w:hAnsi="宋体"/>
          <w:color w:val="000000"/>
          <w:sz w:val="24"/>
        </w:rPr>
      </w:pPr>
      <w:r>
        <w:rPr>
          <w:rFonts w:hAnsi="宋体"/>
          <w:color w:val="000000"/>
          <w:sz w:val="24"/>
        </w:rPr>
        <w:t xml:space="preserve">    2.详细的分项报价表应另纸详列，且标明所报各种货物的数量、品牌和金额。</w:t>
      </w:r>
    </w:p>
    <w:p>
      <w:pPr>
        <w:spacing w:line="440" w:lineRule="exact"/>
        <w:ind w:firstLine="480" w:firstLineChars="200"/>
        <w:rPr>
          <w:rFonts w:ascii="宋体" w:hAnsi="宋体"/>
          <w:color w:val="000000"/>
          <w:sz w:val="24"/>
        </w:rPr>
      </w:pPr>
    </w:p>
    <w:p>
      <w:pPr>
        <w:spacing w:line="380" w:lineRule="exact"/>
        <w:rPr>
          <w:rFonts w:ascii="宋体" w:hAnsi="宋体"/>
          <w:color w:val="000000"/>
        </w:rPr>
      </w:pPr>
      <w:r>
        <w:rPr>
          <w:rFonts w:hint="eastAsia" w:ascii="宋体" w:hAnsi="宋体"/>
          <w:color w:val="000000"/>
        </w:rPr>
        <w:t xml:space="preserve">                                                                                     </w:t>
      </w:r>
    </w:p>
    <w:p>
      <w:pPr>
        <w:spacing w:line="380" w:lineRule="exact"/>
        <w:ind w:right="420"/>
        <w:rPr>
          <w:rFonts w:ascii="宋体" w:hAnsi="宋体"/>
          <w:color w:val="000000"/>
        </w:rPr>
        <w:sectPr>
          <w:pgSz w:w="16840" w:h="11907" w:orient="landscape"/>
          <w:pgMar w:top="1752" w:right="1588" w:bottom="1752" w:left="1588" w:header="851" w:footer="992" w:gutter="0"/>
          <w:cols w:space="720" w:num="1"/>
          <w:docGrid w:type="lines" w:linePitch="323" w:charSpace="-2"/>
        </w:sectPr>
      </w:pPr>
      <w:r>
        <w:rPr>
          <w:rFonts w:hint="eastAsia" w:ascii="宋体" w:hAnsi="宋体"/>
          <w:color w:val="000000"/>
        </w:rPr>
        <w:t>报价人授权代表签字：</w:t>
      </w:r>
      <w:r>
        <w:rPr>
          <w:rFonts w:hint="eastAsia" w:hAnsi="宋体"/>
          <w:color w:val="000000"/>
          <w:u w:val="single"/>
        </w:rPr>
        <w:t xml:space="preserve">            </w:t>
      </w:r>
    </w:p>
    <w:p>
      <w:pPr>
        <w:pStyle w:val="15"/>
        <w:spacing w:line="380" w:lineRule="exact"/>
        <w:rPr>
          <w:rFonts w:hAnsi="宋体"/>
          <w:color w:val="000000"/>
          <w:sz w:val="24"/>
        </w:rPr>
      </w:pPr>
      <w:r>
        <w:rPr>
          <w:rFonts w:hint="eastAsia" w:hAnsi="宋体"/>
          <w:color w:val="000000"/>
        </w:rPr>
        <w:t xml:space="preserve">附件3                         </w:t>
      </w:r>
      <w:r>
        <w:rPr>
          <w:rFonts w:hAnsi="宋体"/>
          <w:color w:val="000000"/>
        </w:rPr>
        <w:t xml:space="preserve">      </w:t>
      </w:r>
      <w:r>
        <w:rPr>
          <w:rFonts w:hint="eastAsia" w:hAnsi="宋体"/>
          <w:color w:val="000000"/>
        </w:rPr>
        <w:t xml:space="preserve">              </w:t>
      </w:r>
      <w:r>
        <w:rPr>
          <w:rFonts w:hint="eastAsia" w:hAnsi="宋体"/>
          <w:color w:val="000000"/>
          <w:sz w:val="36"/>
        </w:rPr>
        <w:t xml:space="preserve">  采购内容说明一览表</w:t>
      </w:r>
      <w:r>
        <w:rPr>
          <w:rFonts w:hint="eastAsia" w:hAnsi="宋体"/>
          <w:color w:val="000000"/>
          <w:sz w:val="36"/>
        </w:rPr>
        <w:cr/>
      </w:r>
      <w:r>
        <w:rPr>
          <w:rFonts w:hint="eastAsia" w:hAnsi="宋体"/>
          <w:color w:val="000000"/>
        </w:rPr>
        <w:t xml:space="preserve">                                               </w:t>
      </w:r>
    </w:p>
    <w:p>
      <w:pPr>
        <w:spacing w:line="380" w:lineRule="exact"/>
        <w:rPr>
          <w:rFonts w:ascii="宋体" w:hAnsi="宋体"/>
          <w:color w:val="000000"/>
          <w:sz w:val="24"/>
        </w:rPr>
      </w:pPr>
      <w:r>
        <w:rPr>
          <w:rFonts w:hint="eastAsia" w:hAnsi="宋体"/>
          <w:color w:val="000000"/>
          <w:sz w:val="24"/>
        </w:rPr>
        <w:t>报价人名称</w:t>
      </w:r>
      <w:r>
        <w:rPr>
          <w:rFonts w:hint="eastAsia" w:hAnsi="宋体"/>
          <w:color w:val="000000"/>
          <w:sz w:val="24"/>
          <w:szCs w:val="22"/>
        </w:rPr>
        <w:t xml:space="preserve">：                                  </w:t>
      </w:r>
      <w:r>
        <w:rPr>
          <w:rFonts w:hint="eastAsia" w:hAnsi="宋体"/>
          <w:color w:val="000000"/>
          <w:sz w:val="24"/>
        </w:rPr>
        <w:t>项目名称：</w:t>
      </w:r>
      <w:r>
        <w:rPr>
          <w:rFonts w:hint="eastAsia" w:ascii="宋体" w:hAnsi="宋体"/>
          <w:color w:val="000000"/>
          <w:sz w:val="24"/>
        </w:rPr>
        <w:t xml:space="preserve"> </w:t>
      </w:r>
    </w:p>
    <w:p>
      <w:pPr>
        <w:pStyle w:val="15"/>
        <w:spacing w:line="380" w:lineRule="exact"/>
        <w:jc w:val="left"/>
        <w:rPr>
          <w:rFonts w:hAnsi="宋体"/>
          <w:color w:val="000000"/>
          <w:sz w:val="24"/>
        </w:rPr>
      </w:pPr>
      <w:r>
        <w:rPr>
          <w:rFonts w:hint="eastAsia" w:hAnsi="宋体"/>
          <w:color w:val="000000"/>
          <w:sz w:val="24"/>
          <w:szCs w:val="22"/>
          <w:u w:val="single"/>
        </w:rPr>
        <w:t xml:space="preserve"> </w:t>
      </w:r>
    </w:p>
    <w:tbl>
      <w:tblPr>
        <w:tblStyle w:val="21"/>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1756"/>
        <w:gridCol w:w="1245"/>
        <w:gridCol w:w="6720"/>
        <w:gridCol w:w="73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271" w:type="dxa"/>
            <w:vAlign w:val="center"/>
          </w:tcPr>
          <w:p>
            <w:pPr>
              <w:pStyle w:val="15"/>
              <w:spacing w:line="380" w:lineRule="exact"/>
              <w:jc w:val="center"/>
              <w:rPr>
                <w:rFonts w:hAnsi="宋体"/>
                <w:color w:val="000000"/>
                <w:sz w:val="24"/>
              </w:rPr>
            </w:pPr>
            <w:r>
              <w:rPr>
                <w:rFonts w:hint="eastAsia" w:hAnsi="宋体"/>
                <w:color w:val="000000"/>
                <w:sz w:val="24"/>
              </w:rPr>
              <w:t>合同包</w:t>
            </w:r>
          </w:p>
        </w:tc>
        <w:tc>
          <w:tcPr>
            <w:tcW w:w="1756" w:type="dxa"/>
            <w:vAlign w:val="center"/>
          </w:tcPr>
          <w:p>
            <w:pPr>
              <w:pStyle w:val="15"/>
              <w:spacing w:line="380" w:lineRule="exact"/>
              <w:ind w:firstLine="720" w:firstLineChars="300"/>
              <w:jc w:val="left"/>
              <w:rPr>
                <w:rFonts w:hAnsi="宋体"/>
                <w:color w:val="000000"/>
                <w:sz w:val="24"/>
              </w:rPr>
            </w:pPr>
            <w:r>
              <w:rPr>
                <w:rFonts w:hint="eastAsia" w:hAnsi="宋体"/>
                <w:color w:val="000000"/>
                <w:sz w:val="24"/>
              </w:rPr>
              <w:t>1　</w:t>
            </w:r>
          </w:p>
        </w:tc>
        <w:tc>
          <w:tcPr>
            <w:tcW w:w="1245" w:type="dxa"/>
            <w:vAlign w:val="center"/>
          </w:tcPr>
          <w:p>
            <w:pPr>
              <w:pStyle w:val="15"/>
              <w:spacing w:line="380" w:lineRule="exact"/>
              <w:jc w:val="left"/>
              <w:rPr>
                <w:rFonts w:hAnsi="宋体"/>
                <w:color w:val="000000"/>
                <w:sz w:val="24"/>
              </w:rPr>
            </w:pPr>
            <w:r>
              <w:rPr>
                <w:rFonts w:hint="eastAsia" w:hAnsi="宋体"/>
                <w:color w:val="000000"/>
                <w:sz w:val="24"/>
              </w:rPr>
              <w:t>内容名称</w:t>
            </w:r>
          </w:p>
        </w:tc>
        <w:tc>
          <w:tcPr>
            <w:tcW w:w="6720" w:type="dxa"/>
            <w:vAlign w:val="center"/>
          </w:tcPr>
          <w:p>
            <w:pPr>
              <w:pStyle w:val="15"/>
              <w:spacing w:line="380" w:lineRule="exact"/>
              <w:jc w:val="left"/>
              <w:rPr>
                <w:rFonts w:hAnsi="宋体"/>
                <w:color w:val="000000"/>
                <w:sz w:val="24"/>
              </w:rPr>
            </w:pPr>
          </w:p>
        </w:tc>
        <w:tc>
          <w:tcPr>
            <w:tcW w:w="735" w:type="dxa"/>
            <w:vAlign w:val="center"/>
          </w:tcPr>
          <w:p>
            <w:pPr>
              <w:pStyle w:val="15"/>
              <w:spacing w:line="380" w:lineRule="exact"/>
              <w:jc w:val="left"/>
              <w:rPr>
                <w:rFonts w:hAnsi="宋体"/>
                <w:color w:val="000000"/>
                <w:sz w:val="24"/>
              </w:rPr>
            </w:pPr>
            <w:r>
              <w:rPr>
                <w:rFonts w:hint="eastAsia" w:hAnsi="宋体"/>
                <w:color w:val="000000"/>
                <w:sz w:val="24"/>
              </w:rPr>
              <w:t>数量</w:t>
            </w:r>
          </w:p>
        </w:tc>
        <w:tc>
          <w:tcPr>
            <w:tcW w:w="1449" w:type="dxa"/>
          </w:tcPr>
          <w:p>
            <w:pPr>
              <w:pStyle w:val="15"/>
              <w:spacing w:line="380" w:lineRule="exact"/>
              <w:jc w:val="left"/>
              <w:rPr>
                <w:rFonts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trPr>
        <w:tc>
          <w:tcPr>
            <w:tcW w:w="14176" w:type="dxa"/>
            <w:gridSpan w:val="6"/>
          </w:tcPr>
          <w:p>
            <w:pPr>
              <w:ind w:firstLine="240" w:firstLineChars="100"/>
              <w:rPr>
                <w:rFonts w:hAnsi="宋体"/>
                <w:color w:val="000000"/>
                <w:sz w:val="24"/>
              </w:rPr>
            </w:pPr>
          </w:p>
          <w:p>
            <w:pPr>
              <w:spacing w:line="480" w:lineRule="auto"/>
              <w:ind w:firstLine="960" w:firstLineChars="400"/>
              <w:rPr>
                <w:rFonts w:hAnsi="宋体"/>
                <w:color w:val="000000"/>
                <w:sz w:val="24"/>
              </w:rPr>
            </w:pPr>
            <w:r>
              <w:rPr>
                <w:rFonts w:hint="eastAsia" w:hAnsi="宋体"/>
                <w:color w:val="000000"/>
                <w:sz w:val="24"/>
              </w:rPr>
              <w:t>详细性能说明：</w:t>
            </w:r>
          </w:p>
          <w:p>
            <w:pPr>
              <w:spacing w:line="480" w:lineRule="auto"/>
              <w:ind w:firstLine="240" w:firstLineChars="100"/>
              <w:rPr>
                <w:rFonts w:hAnsi="宋体"/>
                <w:color w:val="000000"/>
                <w:sz w:val="24"/>
              </w:rPr>
            </w:pPr>
          </w:p>
          <w:p>
            <w:pPr>
              <w:spacing w:line="480" w:lineRule="auto"/>
              <w:ind w:firstLine="240" w:firstLineChars="100"/>
              <w:rPr>
                <w:rFonts w:hAnsi="宋体"/>
                <w:color w:val="000000"/>
                <w:sz w:val="24"/>
                <w:szCs w:val="22"/>
              </w:rPr>
            </w:pPr>
          </w:p>
          <w:p>
            <w:pPr>
              <w:pStyle w:val="15"/>
              <w:spacing w:line="380" w:lineRule="exact"/>
              <w:ind w:firstLine="240" w:firstLineChars="100"/>
              <w:jc w:val="left"/>
              <w:rPr>
                <w:rFonts w:hAnsi="宋体"/>
                <w:color w:val="000000"/>
                <w:sz w:val="24"/>
              </w:rPr>
            </w:pPr>
          </w:p>
        </w:tc>
      </w:tr>
    </w:tbl>
    <w:p>
      <w:pPr>
        <w:pStyle w:val="15"/>
        <w:spacing w:line="380" w:lineRule="exact"/>
        <w:jc w:val="left"/>
        <w:rPr>
          <w:rFonts w:hAnsi="宋体"/>
          <w:color w:val="000000"/>
          <w:sz w:val="24"/>
        </w:rPr>
      </w:pPr>
    </w:p>
    <w:p>
      <w:pPr>
        <w:pStyle w:val="15"/>
        <w:spacing w:line="380" w:lineRule="exact"/>
        <w:jc w:val="left"/>
        <w:rPr>
          <w:rFonts w:hAnsi="宋体"/>
          <w:color w:val="000000"/>
          <w:sz w:val="28"/>
        </w:rPr>
      </w:pPr>
      <w:r>
        <w:rPr>
          <w:rFonts w:hint="eastAsia" w:hAnsi="宋体"/>
          <w:color w:val="000000"/>
          <w:sz w:val="24"/>
        </w:rPr>
        <w:t>报价人授权代表签字：</w:t>
      </w:r>
    </w:p>
    <w:p>
      <w:pPr>
        <w:pStyle w:val="15"/>
        <w:spacing w:line="0" w:lineRule="atLeast"/>
        <w:jc w:val="left"/>
        <w:rPr>
          <w:rFonts w:hAnsi="宋体"/>
          <w:color w:val="000000"/>
          <w:sz w:val="28"/>
        </w:rPr>
        <w:sectPr>
          <w:headerReference r:id="rId6" w:type="default"/>
          <w:pgSz w:w="16840" w:h="11907" w:orient="landscape"/>
          <w:pgMar w:top="1290" w:right="1588" w:bottom="1752" w:left="1588" w:header="851" w:footer="992" w:gutter="0"/>
          <w:cols w:space="720" w:num="1"/>
          <w:docGrid w:type="lines" w:linePitch="323" w:charSpace="-2"/>
        </w:sectPr>
      </w:pPr>
      <w:r>
        <w:rPr>
          <w:rFonts w:hint="eastAsia" w:hAnsi="宋体"/>
          <w:color w:val="000000"/>
          <w:sz w:val="28"/>
        </w:rPr>
        <w:t xml:space="preserve">                                          </w:t>
      </w:r>
    </w:p>
    <w:p>
      <w:pPr>
        <w:pStyle w:val="33"/>
        <w:rPr>
          <w:rFonts w:hAnsi="宋体"/>
          <w:color w:val="000000"/>
        </w:rPr>
      </w:pPr>
      <w:r>
        <w:rPr>
          <w:rFonts w:hint="eastAsia" w:hAnsi="宋体"/>
          <w:color w:val="000000"/>
          <w:sz w:val="24"/>
        </w:rPr>
        <w:t>附件4</w:t>
      </w:r>
      <w:r>
        <w:rPr>
          <w:rFonts w:hint="eastAsia" w:hAnsi="宋体"/>
          <w:color w:val="000000"/>
        </w:rPr>
        <w:t xml:space="preserve">             </w:t>
      </w:r>
      <w:r>
        <w:rPr>
          <w:rFonts w:hint="eastAsia" w:hAnsi="宋体"/>
          <w:color w:val="000000"/>
          <w:sz w:val="36"/>
        </w:rPr>
        <w:t>报价人的资格证明文件</w:t>
      </w:r>
      <w:r>
        <w:rPr>
          <w:rFonts w:hint="eastAsia" w:hAnsi="宋体"/>
          <w:color w:val="000000"/>
          <w:sz w:val="36"/>
        </w:rPr>
        <w:cr/>
      </w:r>
    </w:p>
    <w:p>
      <w:pPr>
        <w:pStyle w:val="33"/>
        <w:rPr>
          <w:rFonts w:hAnsi="宋体"/>
          <w:color w:val="000000"/>
        </w:rPr>
      </w:pPr>
    </w:p>
    <w:p>
      <w:pPr>
        <w:pStyle w:val="33"/>
        <w:rPr>
          <w:rFonts w:hAnsi="宋体"/>
          <w:color w:val="000000"/>
          <w:sz w:val="24"/>
        </w:rPr>
      </w:pPr>
      <w:r>
        <w:rPr>
          <w:rFonts w:hint="eastAsia" w:hAnsi="宋体"/>
          <w:color w:val="000000"/>
          <w:sz w:val="21"/>
        </w:rPr>
        <w:t>附件4-1</w:t>
      </w:r>
      <w:r>
        <w:rPr>
          <w:rFonts w:hint="eastAsia" w:hAnsi="宋体"/>
          <w:color w:val="000000"/>
          <w:sz w:val="24"/>
        </w:rPr>
        <w:t xml:space="preserve">                 </w:t>
      </w:r>
      <w:r>
        <w:rPr>
          <w:rFonts w:hint="eastAsia" w:hAnsi="宋体"/>
          <w:color w:val="000000"/>
          <w:sz w:val="32"/>
        </w:rPr>
        <w:t>关于资格的声明函</w:t>
      </w:r>
      <w:r>
        <w:rPr>
          <w:rFonts w:hint="eastAsia" w:hAnsi="宋体"/>
          <w:color w:val="000000"/>
          <w:sz w:val="32"/>
        </w:rPr>
        <w:cr/>
      </w:r>
    </w:p>
    <w:p>
      <w:pPr>
        <w:spacing w:line="380" w:lineRule="exact"/>
        <w:rPr>
          <w:rFonts w:hAnsi="宋体"/>
          <w:color w:val="000000"/>
          <w:sz w:val="24"/>
        </w:rPr>
      </w:pPr>
      <w:r>
        <w:rPr>
          <w:rFonts w:hint="eastAsia" w:hAnsi="宋体"/>
          <w:color w:val="000000"/>
          <w:sz w:val="24"/>
        </w:rPr>
        <w:t xml:space="preserve">  </w:t>
      </w:r>
    </w:p>
    <w:p>
      <w:pPr>
        <w:spacing w:line="380" w:lineRule="exact"/>
        <w:ind w:firstLine="240" w:firstLineChars="100"/>
        <w:rPr>
          <w:rFonts w:ascii="宋体" w:hAnsi="宋体"/>
          <w:color w:val="000000"/>
          <w:sz w:val="24"/>
          <w:u w:val="single"/>
        </w:rPr>
      </w:pPr>
      <w:r>
        <w:rPr>
          <w:rFonts w:hint="eastAsia" w:hAnsi="宋体"/>
          <w:color w:val="000000"/>
          <w:sz w:val="24"/>
          <w:u w:val="single"/>
        </w:rPr>
        <w:t xml:space="preserve">                    ：</w:t>
      </w:r>
    </w:p>
    <w:p>
      <w:pPr>
        <w:pStyle w:val="15"/>
        <w:spacing w:line="360" w:lineRule="auto"/>
        <w:jc w:val="left"/>
        <w:rPr>
          <w:rFonts w:hAnsi="宋体"/>
          <w:color w:val="000000"/>
          <w:sz w:val="24"/>
        </w:rPr>
      </w:pPr>
      <w:r>
        <w:rPr>
          <w:rFonts w:hint="eastAsia" w:hAnsi="宋体"/>
          <w:color w:val="000000"/>
          <w:sz w:val="24"/>
        </w:rPr>
        <w:t xml:space="preserve">    </w:t>
      </w:r>
    </w:p>
    <w:p>
      <w:pPr>
        <w:pStyle w:val="15"/>
        <w:spacing w:line="360" w:lineRule="auto"/>
        <w:ind w:firstLine="480" w:firstLineChars="200"/>
        <w:jc w:val="left"/>
        <w:rPr>
          <w:rFonts w:hAnsi="宋体"/>
          <w:color w:val="000000"/>
          <w:sz w:val="24"/>
        </w:rPr>
      </w:pPr>
      <w:r>
        <w:rPr>
          <w:rFonts w:hint="eastAsia" w:hAnsi="宋体"/>
          <w:color w:val="000000"/>
          <w:sz w:val="24"/>
        </w:rPr>
        <w:t>关于贵方</w:t>
      </w:r>
      <w:r>
        <w:rPr>
          <w:rFonts w:hint="eastAsia" w:hAnsi="宋体"/>
          <w:color w:val="000000"/>
          <w:sz w:val="24"/>
          <w:u w:val="single"/>
        </w:rPr>
        <w:t xml:space="preserve">_    </w:t>
      </w:r>
      <w:r>
        <w:rPr>
          <w:rFonts w:hint="eastAsia" w:hAnsi="宋体"/>
          <w:color w:val="000000"/>
          <w:sz w:val="24"/>
        </w:rPr>
        <w:t>年</w:t>
      </w:r>
      <w:r>
        <w:rPr>
          <w:rFonts w:hint="eastAsia" w:hAnsi="宋体"/>
          <w:color w:val="000000"/>
          <w:sz w:val="24"/>
          <w:u w:val="single"/>
        </w:rPr>
        <w:t xml:space="preserve">   </w:t>
      </w:r>
      <w:r>
        <w:rPr>
          <w:rFonts w:hint="eastAsia" w:hAnsi="宋体"/>
          <w:color w:val="000000"/>
          <w:sz w:val="24"/>
        </w:rPr>
        <w:t>月</w:t>
      </w:r>
      <w:r>
        <w:rPr>
          <w:rFonts w:hint="eastAsia" w:hAnsi="宋体"/>
          <w:color w:val="000000"/>
          <w:sz w:val="24"/>
          <w:u w:val="single"/>
        </w:rPr>
        <w:t xml:space="preserve">    </w:t>
      </w:r>
      <w:r>
        <w:rPr>
          <w:rFonts w:hint="eastAsia" w:hAnsi="宋体"/>
          <w:color w:val="000000"/>
          <w:sz w:val="24"/>
        </w:rPr>
        <w:t>日</w:t>
      </w:r>
      <w:r>
        <w:rPr>
          <w:rFonts w:hint="eastAsia" w:hAnsi="宋体" w:cs="宋体"/>
          <w:sz w:val="24"/>
          <w:szCs w:val="24"/>
          <w:u w:val="single"/>
        </w:rPr>
        <w:t xml:space="preserve">            </w:t>
      </w:r>
      <w:r>
        <w:rPr>
          <w:rFonts w:hint="eastAsia" w:hAnsi="宋体"/>
          <w:color w:val="000000"/>
          <w:sz w:val="24"/>
          <w:szCs w:val="22"/>
        </w:rPr>
        <w:t>采购</w:t>
      </w:r>
      <w:r>
        <w:rPr>
          <w:rFonts w:hint="eastAsia" w:hAnsi="宋体"/>
          <w:color w:val="000000"/>
          <w:sz w:val="24"/>
          <w:szCs w:val="24"/>
        </w:rPr>
        <w:t>项</w:t>
      </w:r>
      <w:r>
        <w:rPr>
          <w:rFonts w:hint="eastAsia" w:hAnsi="宋体"/>
          <w:color w:val="000000"/>
          <w:sz w:val="24"/>
        </w:rPr>
        <w:t>目的邀请，本签字人愿意参加谈判，提供谈判文件“采购内容及要求”中规定的：</w:t>
      </w:r>
      <w:r>
        <w:rPr>
          <w:rFonts w:hint="eastAsia" w:hAnsi="宋体" w:cs="宋体"/>
          <w:sz w:val="24"/>
          <w:szCs w:val="24"/>
          <w:u w:val="single"/>
        </w:rPr>
        <w:t xml:space="preserve">              </w:t>
      </w:r>
      <w:r>
        <w:rPr>
          <w:rFonts w:hint="eastAsia" w:hAnsi="宋体"/>
          <w:color w:val="000000"/>
          <w:sz w:val="24"/>
        </w:rPr>
        <w:t>，并证明提交的下列文件和说明是准确的和真实的。</w:t>
      </w:r>
      <w:r>
        <w:rPr>
          <w:rFonts w:hint="eastAsia" w:hAnsi="宋体"/>
          <w:color w:val="000000"/>
          <w:sz w:val="24"/>
        </w:rPr>
        <w:cr/>
      </w:r>
    </w:p>
    <w:p>
      <w:pPr>
        <w:pStyle w:val="15"/>
        <w:spacing w:line="360" w:lineRule="auto"/>
        <w:jc w:val="left"/>
        <w:rPr>
          <w:rFonts w:hAnsi="宋体"/>
          <w:color w:val="000000"/>
          <w:sz w:val="24"/>
        </w:rPr>
      </w:pPr>
      <w:r>
        <w:rPr>
          <w:rFonts w:hint="eastAsia" w:hAnsi="宋体"/>
          <w:color w:val="000000"/>
          <w:sz w:val="24"/>
        </w:rPr>
        <w:t xml:space="preserve">   1. 我方的资格声明正本一份。</w:t>
      </w:r>
    </w:p>
    <w:p>
      <w:pPr>
        <w:pStyle w:val="15"/>
        <w:spacing w:line="360" w:lineRule="auto"/>
        <w:jc w:val="left"/>
        <w:rPr>
          <w:rFonts w:hAnsi="宋体"/>
          <w:color w:val="000000"/>
          <w:sz w:val="24"/>
        </w:rPr>
      </w:pPr>
      <w:r>
        <w:rPr>
          <w:rFonts w:hint="eastAsia" w:hAnsi="宋体"/>
          <w:color w:val="000000"/>
          <w:sz w:val="24"/>
        </w:rPr>
        <w:t xml:space="preserve">   2．本签字人确认资格文件中的说明是真实的、准确的。</w:t>
      </w:r>
    </w:p>
    <w:p>
      <w:pPr>
        <w:pStyle w:val="15"/>
        <w:spacing w:line="380" w:lineRule="exact"/>
        <w:jc w:val="left"/>
        <w:rPr>
          <w:rFonts w:hAnsi="宋体"/>
          <w:color w:val="000000"/>
          <w:sz w:val="24"/>
        </w:rPr>
      </w:pPr>
      <w:r>
        <w:rPr>
          <w:rFonts w:hint="eastAsia" w:hAnsi="宋体"/>
          <w:color w:val="000000"/>
          <w:sz w:val="24"/>
        </w:rPr>
        <w:t xml:space="preserve">    </w:t>
      </w:r>
    </w:p>
    <w:p>
      <w:pPr>
        <w:pStyle w:val="15"/>
        <w:spacing w:line="380" w:lineRule="exact"/>
        <w:jc w:val="left"/>
        <w:rPr>
          <w:rFonts w:hAnsi="宋体"/>
          <w:color w:val="000000"/>
          <w:sz w:val="24"/>
        </w:rPr>
      </w:pPr>
    </w:p>
    <w:p>
      <w:pPr>
        <w:pStyle w:val="15"/>
        <w:spacing w:line="380" w:lineRule="exact"/>
        <w:jc w:val="left"/>
        <w:rPr>
          <w:rFonts w:hAnsi="宋体"/>
          <w:color w:val="000000"/>
          <w:sz w:val="24"/>
        </w:rPr>
      </w:pPr>
    </w:p>
    <w:p>
      <w:pPr>
        <w:pStyle w:val="15"/>
        <w:spacing w:line="380" w:lineRule="exact"/>
        <w:jc w:val="left"/>
        <w:rPr>
          <w:rFonts w:hAnsi="宋体"/>
          <w:color w:val="000000"/>
          <w:sz w:val="24"/>
        </w:rPr>
      </w:pPr>
    </w:p>
    <w:p>
      <w:pPr>
        <w:pStyle w:val="15"/>
        <w:spacing w:line="380" w:lineRule="exact"/>
        <w:jc w:val="left"/>
        <w:rPr>
          <w:rFonts w:hAnsi="宋体"/>
          <w:color w:val="000000"/>
          <w:sz w:val="24"/>
        </w:rPr>
      </w:pPr>
    </w:p>
    <w:p>
      <w:pPr>
        <w:spacing w:line="380" w:lineRule="exact"/>
        <w:ind w:firstLine="240" w:firstLineChars="100"/>
        <w:rPr>
          <w:rFonts w:ascii="宋体" w:hAnsi="宋体"/>
          <w:color w:val="000000"/>
          <w:sz w:val="24"/>
          <w:szCs w:val="22"/>
        </w:rPr>
      </w:pPr>
      <w:r>
        <w:rPr>
          <w:rFonts w:hint="eastAsia" w:ascii="宋体" w:hAnsi="宋体"/>
          <w:color w:val="000000"/>
          <w:sz w:val="24"/>
        </w:rPr>
        <w:t>报价人</w:t>
      </w:r>
      <w:r>
        <w:rPr>
          <w:rFonts w:hint="eastAsia" w:ascii="宋体" w:hAnsi="宋体"/>
          <w:color w:val="000000"/>
          <w:sz w:val="24"/>
          <w:szCs w:val="22"/>
        </w:rPr>
        <w:t>名称：</w:t>
      </w:r>
      <w:r>
        <w:rPr>
          <w:rFonts w:hint="eastAsia" w:ascii="宋体" w:hAnsi="宋体"/>
          <w:color w:val="000000"/>
          <w:sz w:val="24"/>
          <w:szCs w:val="24"/>
        </w:rPr>
        <w:t xml:space="preserve">                             </w:t>
      </w:r>
      <w:r>
        <w:rPr>
          <w:rFonts w:hint="eastAsia" w:ascii="宋体" w:hAnsi="宋体"/>
          <w:color w:val="000000"/>
          <w:sz w:val="24"/>
          <w:szCs w:val="22"/>
        </w:rPr>
        <w:t xml:space="preserve">    （全称并加盖公章）       </w:t>
      </w:r>
    </w:p>
    <w:p>
      <w:pPr>
        <w:spacing w:line="380" w:lineRule="exact"/>
        <w:rPr>
          <w:rFonts w:ascii="宋体" w:hAnsi="宋体"/>
          <w:color w:val="000000"/>
          <w:sz w:val="24"/>
          <w:szCs w:val="22"/>
        </w:rPr>
      </w:pPr>
      <w:r>
        <w:rPr>
          <w:rFonts w:hint="eastAsia" w:ascii="宋体" w:hAnsi="宋体"/>
          <w:color w:val="000000"/>
          <w:sz w:val="24"/>
          <w:szCs w:val="22"/>
        </w:rPr>
        <w:t xml:space="preserve"> 报价人授权代表签字： </w:t>
      </w:r>
    </w:p>
    <w:p>
      <w:pPr>
        <w:spacing w:line="380" w:lineRule="exact"/>
        <w:rPr>
          <w:rFonts w:ascii="宋体" w:hAnsi="宋体"/>
          <w:color w:val="000000"/>
          <w:sz w:val="24"/>
          <w:szCs w:val="22"/>
        </w:rPr>
      </w:pPr>
      <w:r>
        <w:rPr>
          <w:rFonts w:hint="eastAsia" w:ascii="宋体" w:hAnsi="宋体"/>
          <w:color w:val="000000"/>
          <w:sz w:val="24"/>
          <w:szCs w:val="22"/>
        </w:rPr>
        <w:t xml:space="preserve"> 电      话：</w:t>
      </w:r>
    </w:p>
    <w:p>
      <w:pPr>
        <w:spacing w:line="380" w:lineRule="exact"/>
        <w:rPr>
          <w:rFonts w:ascii="宋体" w:hAnsi="宋体"/>
          <w:color w:val="000000"/>
          <w:sz w:val="24"/>
          <w:szCs w:val="22"/>
        </w:rPr>
      </w:pPr>
      <w:r>
        <w:rPr>
          <w:rFonts w:hint="eastAsia" w:ascii="宋体" w:hAnsi="宋体"/>
          <w:color w:val="000000"/>
          <w:sz w:val="24"/>
          <w:szCs w:val="22"/>
        </w:rPr>
        <w:t xml:space="preserve"> 日      期：       年   月   日</w:t>
      </w:r>
    </w:p>
    <w:p>
      <w:pPr>
        <w:pStyle w:val="15"/>
        <w:spacing w:line="380" w:lineRule="exact"/>
        <w:jc w:val="left"/>
        <w:rPr>
          <w:rFonts w:hAnsi="宋体"/>
          <w:color w:val="000000"/>
          <w:sz w:val="24"/>
        </w:rPr>
      </w:pPr>
    </w:p>
    <w:p>
      <w:pPr>
        <w:pStyle w:val="33"/>
        <w:rPr>
          <w:rFonts w:hAnsi="宋体"/>
          <w:color w:val="000000"/>
          <w:sz w:val="21"/>
        </w:rPr>
      </w:pPr>
    </w:p>
    <w:p>
      <w:pPr>
        <w:pStyle w:val="33"/>
        <w:rPr>
          <w:rFonts w:hAnsi="宋体"/>
          <w:color w:val="000000"/>
        </w:rPr>
      </w:pPr>
    </w:p>
    <w:p>
      <w:pPr>
        <w:pStyle w:val="33"/>
        <w:rPr>
          <w:rFonts w:hAnsi="宋体"/>
          <w:color w:val="000000"/>
          <w:sz w:val="21"/>
        </w:rPr>
      </w:pPr>
      <w:r>
        <w:rPr>
          <w:rFonts w:hint="eastAsia" w:hAnsi="宋体"/>
          <w:color w:val="000000"/>
        </w:rPr>
        <w:t xml:space="preserve">                            </w:t>
      </w:r>
    </w:p>
    <w:p>
      <w:pPr>
        <w:pStyle w:val="33"/>
        <w:rPr>
          <w:rFonts w:hAnsi="宋体"/>
          <w:color w:val="000000"/>
        </w:rPr>
      </w:pPr>
      <w:r>
        <w:rPr>
          <w:rFonts w:hAnsi="宋体"/>
          <w:color w:val="000000"/>
        </w:rPr>
        <w:br w:type="page"/>
      </w:r>
      <w:r>
        <w:rPr>
          <w:rFonts w:hint="eastAsia" w:hAnsi="宋体"/>
          <w:color w:val="000000"/>
          <w:sz w:val="21"/>
        </w:rPr>
        <w:t>附件4-2</w:t>
      </w:r>
      <w:r>
        <w:rPr>
          <w:rFonts w:hint="eastAsia" w:hAnsi="宋体"/>
          <w:color w:val="000000"/>
        </w:rPr>
        <w:t xml:space="preserve">                </w:t>
      </w:r>
      <w:r>
        <w:rPr>
          <w:rFonts w:hint="eastAsia" w:hAnsi="宋体"/>
          <w:color w:val="000000"/>
          <w:sz w:val="36"/>
        </w:rPr>
        <w:t>报价人的资格声明</w:t>
      </w:r>
      <w:r>
        <w:rPr>
          <w:rFonts w:hint="eastAsia" w:hAnsi="宋体"/>
          <w:color w:val="000000"/>
        </w:rPr>
        <w:cr/>
      </w:r>
    </w:p>
    <w:p>
      <w:pPr>
        <w:spacing w:line="380" w:lineRule="exact"/>
        <w:rPr>
          <w:rFonts w:ascii="宋体" w:hAnsi="宋体"/>
          <w:color w:val="000000"/>
          <w:sz w:val="24"/>
        </w:rPr>
      </w:pPr>
      <w:r>
        <w:rPr>
          <w:rFonts w:hint="eastAsia" w:ascii="宋体" w:hAnsi="宋体"/>
          <w:color w:val="000000"/>
          <w:sz w:val="24"/>
        </w:rPr>
        <w:t>1．报价人概况：</w:t>
      </w:r>
      <w:r>
        <w:rPr>
          <w:rFonts w:hint="eastAsia" w:ascii="宋体" w:hAnsi="宋体"/>
          <w:color w:val="000000"/>
          <w:sz w:val="24"/>
        </w:rPr>
        <w:cr/>
      </w:r>
      <w:r>
        <w:rPr>
          <w:rFonts w:hint="eastAsia" w:ascii="宋体" w:hAnsi="宋体"/>
          <w:color w:val="000000"/>
          <w:sz w:val="24"/>
        </w:rPr>
        <w:t xml:space="preserve">    Ａ．报价人名称：</w:t>
      </w:r>
      <w:r>
        <w:rPr>
          <w:rFonts w:hint="eastAsia" w:hAnsi="宋体"/>
          <w:color w:val="000000"/>
          <w:sz w:val="24"/>
          <w:szCs w:val="22"/>
        </w:rPr>
        <w:t xml:space="preserve"> </w:t>
      </w:r>
      <w:r>
        <w:rPr>
          <w:rFonts w:hint="eastAsia" w:ascii="宋体" w:hAnsi="宋体"/>
          <w:color w:val="000000"/>
          <w:sz w:val="24"/>
        </w:rPr>
        <w:cr/>
      </w:r>
      <w:r>
        <w:rPr>
          <w:rFonts w:hint="eastAsia" w:ascii="宋体" w:hAnsi="宋体"/>
          <w:color w:val="000000"/>
          <w:sz w:val="24"/>
        </w:rPr>
        <w:t xml:space="preserve">    Ｂ．注册地址：</w:t>
      </w:r>
      <w:r>
        <w:rPr>
          <w:rFonts w:hint="eastAsia" w:ascii="宋体" w:hAnsi="宋体"/>
          <w:color w:val="000000"/>
          <w:sz w:val="24"/>
        </w:rPr>
        <w:cr/>
      </w:r>
      <w:r>
        <w:rPr>
          <w:rFonts w:hint="eastAsia" w:ascii="宋体" w:hAnsi="宋体"/>
          <w:color w:val="000000"/>
          <w:sz w:val="24"/>
        </w:rPr>
        <w:t xml:space="preserve">        传真：</w:t>
      </w:r>
      <w:r>
        <w:rPr>
          <w:rFonts w:hint="eastAsia" w:hAnsi="宋体"/>
          <w:color w:val="000000"/>
          <w:sz w:val="24"/>
        </w:rPr>
        <w:t xml:space="preserve">            </w:t>
      </w:r>
      <w:r>
        <w:rPr>
          <w:rFonts w:hint="eastAsia" w:ascii="宋体" w:hAnsi="宋体"/>
          <w:color w:val="000000"/>
          <w:sz w:val="24"/>
        </w:rPr>
        <w:t>电话：</w:t>
      </w:r>
      <w:r>
        <w:rPr>
          <w:rFonts w:hint="eastAsia" w:hAnsi="宋体"/>
          <w:color w:val="000000"/>
          <w:sz w:val="24"/>
        </w:rPr>
        <w:t xml:space="preserve">            </w:t>
      </w:r>
      <w:r>
        <w:rPr>
          <w:rFonts w:hint="eastAsia" w:ascii="宋体" w:hAnsi="宋体"/>
          <w:color w:val="000000"/>
          <w:sz w:val="24"/>
        </w:rPr>
        <w:t xml:space="preserve">邮编： </w:t>
      </w:r>
      <w:r>
        <w:rPr>
          <w:rFonts w:hint="eastAsia" w:ascii="宋体" w:hAnsi="宋体"/>
          <w:color w:val="000000"/>
          <w:sz w:val="24"/>
        </w:rPr>
        <w:cr/>
      </w:r>
      <w:r>
        <w:rPr>
          <w:rFonts w:hint="eastAsia" w:ascii="宋体" w:hAnsi="宋体"/>
          <w:color w:val="000000"/>
          <w:sz w:val="24"/>
        </w:rPr>
        <w:t xml:space="preserve">    Ｃ．成立或注册日期：     年   月   日</w:t>
      </w:r>
      <w:r>
        <w:rPr>
          <w:rFonts w:hint="eastAsia" w:ascii="宋体" w:hAnsi="宋体"/>
          <w:color w:val="000000"/>
          <w:sz w:val="24"/>
        </w:rPr>
        <w:cr/>
      </w:r>
      <w:r>
        <w:rPr>
          <w:rFonts w:hint="eastAsia" w:ascii="宋体" w:hAnsi="宋体"/>
          <w:color w:val="000000"/>
          <w:sz w:val="24"/>
        </w:rPr>
        <w:t xml:space="preserve">    Ｄ．法定代表人</w:t>
      </w:r>
      <w:r>
        <w:rPr>
          <w:rFonts w:hint="eastAsia" w:ascii="宋体" w:hAnsi="宋体"/>
          <w:color w:val="000000"/>
          <w:sz w:val="24"/>
          <w:u w:val="single"/>
        </w:rPr>
        <w:t>：</w:t>
      </w:r>
      <w:r>
        <w:rPr>
          <w:rFonts w:hint="eastAsia" w:hAnsi="宋体"/>
          <w:color w:val="000000"/>
          <w:u w:val="single"/>
        </w:rPr>
        <w:t xml:space="preserve">        </w:t>
      </w:r>
      <w:r>
        <w:rPr>
          <w:rFonts w:hint="eastAsia" w:ascii="宋体" w:hAnsi="宋体"/>
          <w:color w:val="000000"/>
          <w:u w:val="single"/>
        </w:rPr>
        <w:t xml:space="preserve">       </w:t>
      </w:r>
      <w:r>
        <w:rPr>
          <w:rFonts w:hint="eastAsia" w:ascii="宋体" w:hAnsi="宋体"/>
          <w:color w:val="000000"/>
          <w:sz w:val="24"/>
        </w:rPr>
        <w:t>（姓名、职务）</w:t>
      </w:r>
    </w:p>
    <w:p>
      <w:pPr>
        <w:spacing w:line="380" w:lineRule="exact"/>
        <w:rPr>
          <w:rFonts w:ascii="宋体" w:hAnsi="宋体"/>
          <w:color w:val="000000"/>
          <w:sz w:val="24"/>
        </w:rPr>
      </w:pPr>
      <w:r>
        <w:rPr>
          <w:rFonts w:hint="eastAsia" w:ascii="宋体" w:hAnsi="宋体"/>
          <w:color w:val="000000"/>
          <w:sz w:val="24"/>
        </w:rPr>
        <w:t xml:space="preserve">        </w:t>
      </w:r>
    </w:p>
    <w:p>
      <w:pPr>
        <w:spacing w:line="380" w:lineRule="exact"/>
        <w:rPr>
          <w:rFonts w:ascii="宋体" w:hAnsi="宋体"/>
          <w:color w:val="000000"/>
          <w:sz w:val="24"/>
        </w:rPr>
      </w:pPr>
    </w:p>
    <w:p>
      <w:pPr>
        <w:spacing w:line="380" w:lineRule="exact"/>
        <w:rPr>
          <w:rFonts w:ascii="宋体" w:hAnsi="宋体"/>
          <w:color w:val="000000"/>
          <w:sz w:val="24"/>
        </w:rPr>
      </w:pPr>
      <w:r>
        <w:rPr>
          <w:rFonts w:hint="eastAsia" w:ascii="宋体" w:hAnsi="宋体"/>
          <w:color w:val="000000"/>
          <w:sz w:val="24"/>
        </w:rPr>
        <w:t>2．我方在此声明，我方具备并满足下列各项条款的规定。本声明如有虚假或不实之处，我方将失去合格报价人资格。</w:t>
      </w:r>
    </w:p>
    <w:p>
      <w:pPr>
        <w:ind w:firstLine="480" w:firstLineChars="200"/>
        <w:rPr>
          <w:rFonts w:ascii="宋体" w:hAnsi="宋体"/>
          <w:color w:val="000000"/>
          <w:sz w:val="24"/>
        </w:rPr>
      </w:pPr>
      <w:r>
        <w:rPr>
          <w:rFonts w:hint="eastAsia" w:ascii="宋体" w:hAnsi="宋体"/>
          <w:color w:val="000000"/>
          <w:sz w:val="24"/>
        </w:rPr>
        <w:t>（1）具有独立承担民事责任的能力；</w:t>
      </w:r>
      <w:r>
        <w:rPr>
          <w:rFonts w:ascii="宋体" w:hAnsi="宋体"/>
          <w:color w:val="000000"/>
          <w:sz w:val="24"/>
        </w:rPr>
        <w:t xml:space="preserve"> </w:t>
      </w:r>
    </w:p>
    <w:p>
      <w:pPr>
        <w:rPr>
          <w:rFonts w:ascii="宋体" w:hAnsi="宋体"/>
          <w:color w:val="000000"/>
          <w:sz w:val="24"/>
        </w:rPr>
      </w:pPr>
      <w:r>
        <w:rPr>
          <w:rFonts w:hint="eastAsia" w:ascii="宋体" w:hAnsi="宋体"/>
          <w:color w:val="000000"/>
          <w:sz w:val="24"/>
        </w:rPr>
        <w:t>　　（2）具有良好的商业信誉和健全的财务会计制度；</w:t>
      </w:r>
      <w:r>
        <w:rPr>
          <w:rFonts w:ascii="宋体" w:hAnsi="宋体"/>
          <w:color w:val="000000"/>
          <w:sz w:val="24"/>
        </w:rPr>
        <w:t xml:space="preserve"> </w:t>
      </w:r>
    </w:p>
    <w:p>
      <w:pPr>
        <w:rPr>
          <w:rFonts w:ascii="宋体" w:hAnsi="宋体"/>
          <w:color w:val="000000"/>
          <w:sz w:val="24"/>
        </w:rPr>
      </w:pPr>
      <w:r>
        <w:rPr>
          <w:rFonts w:hint="eastAsia" w:ascii="宋体" w:hAnsi="宋体"/>
          <w:color w:val="000000"/>
          <w:sz w:val="24"/>
        </w:rPr>
        <w:t>　　（3）具有履行合同所必需的设备和专业技术能力；</w:t>
      </w:r>
      <w:r>
        <w:rPr>
          <w:rFonts w:ascii="宋体" w:hAnsi="宋体"/>
          <w:color w:val="000000"/>
          <w:sz w:val="24"/>
        </w:rPr>
        <w:t xml:space="preserve"> </w:t>
      </w:r>
    </w:p>
    <w:p>
      <w:pPr>
        <w:rPr>
          <w:rFonts w:ascii="宋体" w:hAnsi="宋体"/>
          <w:color w:val="000000"/>
          <w:sz w:val="24"/>
        </w:rPr>
      </w:pPr>
      <w:r>
        <w:rPr>
          <w:rFonts w:hint="eastAsia" w:ascii="宋体" w:hAnsi="宋体"/>
          <w:color w:val="000000"/>
          <w:sz w:val="24"/>
        </w:rPr>
        <w:t>　　（4）有依法缴纳税收和社会保障资金的良好记录；</w:t>
      </w:r>
      <w:r>
        <w:rPr>
          <w:rFonts w:ascii="宋体" w:hAnsi="宋体"/>
          <w:color w:val="000000"/>
          <w:sz w:val="24"/>
        </w:rPr>
        <w:t xml:space="preserve"> </w:t>
      </w:r>
    </w:p>
    <w:p>
      <w:pPr>
        <w:rPr>
          <w:rFonts w:ascii="宋体" w:hAnsi="宋体"/>
          <w:color w:val="000000"/>
          <w:sz w:val="24"/>
        </w:rPr>
      </w:pPr>
      <w:r>
        <w:rPr>
          <w:rFonts w:hint="eastAsia" w:ascii="宋体" w:hAnsi="宋体"/>
          <w:color w:val="000000"/>
          <w:sz w:val="24"/>
        </w:rPr>
        <w:t>　　（5）近三年内，在经营活动中没有重大违法记录；</w:t>
      </w:r>
      <w:r>
        <w:rPr>
          <w:rFonts w:ascii="宋体" w:hAnsi="宋体"/>
          <w:color w:val="000000"/>
          <w:sz w:val="24"/>
        </w:rPr>
        <w:t xml:space="preserve"> </w:t>
      </w:r>
    </w:p>
    <w:p>
      <w:pPr>
        <w:spacing w:line="380" w:lineRule="exact"/>
        <w:rPr>
          <w:rFonts w:ascii="宋体" w:hAnsi="宋体"/>
          <w:color w:val="000000"/>
          <w:sz w:val="24"/>
        </w:rPr>
      </w:pPr>
    </w:p>
    <w:p>
      <w:pPr>
        <w:spacing w:line="380" w:lineRule="exact"/>
        <w:rPr>
          <w:rFonts w:ascii="宋体" w:hAnsi="宋体"/>
          <w:color w:val="000000"/>
          <w:sz w:val="24"/>
        </w:rPr>
      </w:pPr>
      <w:r>
        <w:rPr>
          <w:rFonts w:hint="eastAsia" w:ascii="宋体" w:hAnsi="宋体"/>
          <w:color w:val="000000"/>
          <w:sz w:val="24"/>
        </w:rPr>
        <w:t>3．最近三年报价货物在国内主要用户的名称和地址：</w:t>
      </w:r>
    </w:p>
    <w:tbl>
      <w:tblPr>
        <w:tblStyle w:val="21"/>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000000"/>
                <w:sz w:val="24"/>
              </w:rPr>
            </w:pPr>
            <w:r>
              <w:rPr>
                <w:rFonts w:hint="eastAsia" w:ascii="宋体" w:hAnsi="宋体"/>
                <w:color w:val="000000"/>
                <w:sz w:val="24"/>
              </w:rPr>
              <w:t>用户名称和地址</w:t>
            </w:r>
          </w:p>
        </w:tc>
        <w:tc>
          <w:tcPr>
            <w:tcW w:w="2299" w:type="dxa"/>
          </w:tcPr>
          <w:p>
            <w:pPr>
              <w:spacing w:line="380" w:lineRule="exact"/>
              <w:rPr>
                <w:rFonts w:ascii="宋体" w:hAnsi="宋体"/>
                <w:color w:val="000000"/>
                <w:sz w:val="24"/>
              </w:rPr>
            </w:pPr>
            <w:r>
              <w:rPr>
                <w:rFonts w:hint="eastAsia" w:ascii="宋体" w:hAnsi="宋体"/>
                <w:color w:val="000000"/>
                <w:sz w:val="24"/>
              </w:rPr>
              <w:t>销售货物名称、规格</w:t>
            </w:r>
          </w:p>
        </w:tc>
        <w:tc>
          <w:tcPr>
            <w:tcW w:w="1045" w:type="dxa"/>
          </w:tcPr>
          <w:p>
            <w:pPr>
              <w:spacing w:line="380" w:lineRule="exact"/>
              <w:rPr>
                <w:rFonts w:ascii="宋体" w:hAnsi="宋体"/>
                <w:color w:val="000000"/>
                <w:sz w:val="24"/>
              </w:rPr>
            </w:pPr>
            <w:r>
              <w:rPr>
                <w:rFonts w:hint="eastAsia" w:ascii="宋体" w:hAnsi="宋体"/>
                <w:color w:val="000000"/>
                <w:sz w:val="24"/>
              </w:rPr>
              <w:t>数量</w:t>
            </w:r>
          </w:p>
        </w:tc>
        <w:tc>
          <w:tcPr>
            <w:tcW w:w="1463" w:type="dxa"/>
          </w:tcPr>
          <w:p>
            <w:pPr>
              <w:spacing w:line="380" w:lineRule="exact"/>
              <w:rPr>
                <w:rFonts w:ascii="宋体" w:hAnsi="宋体"/>
                <w:color w:val="000000"/>
                <w:sz w:val="24"/>
              </w:rPr>
            </w:pPr>
            <w:r>
              <w:rPr>
                <w:rFonts w:hint="eastAsia" w:ascii="宋体" w:hAnsi="宋体"/>
                <w:color w:val="000000"/>
                <w:sz w:val="24"/>
              </w:rPr>
              <w:t>交货日期</w:t>
            </w:r>
          </w:p>
        </w:tc>
        <w:tc>
          <w:tcPr>
            <w:tcW w:w="1404" w:type="dxa"/>
          </w:tcPr>
          <w:p>
            <w:pPr>
              <w:spacing w:line="380" w:lineRule="exact"/>
              <w:rPr>
                <w:rFonts w:ascii="宋体" w:hAnsi="宋体"/>
                <w:color w:val="000000"/>
                <w:sz w:val="24"/>
              </w:rPr>
            </w:pPr>
            <w:r>
              <w:rPr>
                <w:rFonts w:hint="eastAsia" w:ascii="宋体" w:hAnsi="宋体"/>
                <w:color w:val="000000"/>
                <w:sz w:val="24"/>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000000"/>
                <w:sz w:val="24"/>
              </w:rPr>
            </w:pPr>
          </w:p>
        </w:tc>
        <w:tc>
          <w:tcPr>
            <w:tcW w:w="2299" w:type="dxa"/>
          </w:tcPr>
          <w:p>
            <w:pPr>
              <w:spacing w:line="380" w:lineRule="exact"/>
              <w:rPr>
                <w:rFonts w:ascii="宋体" w:hAnsi="宋体"/>
                <w:color w:val="000000"/>
                <w:sz w:val="24"/>
              </w:rPr>
            </w:pPr>
          </w:p>
        </w:tc>
        <w:tc>
          <w:tcPr>
            <w:tcW w:w="1045" w:type="dxa"/>
          </w:tcPr>
          <w:p>
            <w:pPr>
              <w:spacing w:line="380" w:lineRule="exact"/>
              <w:rPr>
                <w:rFonts w:ascii="宋体" w:hAnsi="宋体"/>
                <w:color w:val="000000"/>
                <w:sz w:val="24"/>
              </w:rPr>
            </w:pPr>
          </w:p>
        </w:tc>
        <w:tc>
          <w:tcPr>
            <w:tcW w:w="1463" w:type="dxa"/>
          </w:tcPr>
          <w:p>
            <w:pPr>
              <w:spacing w:line="380" w:lineRule="exact"/>
              <w:rPr>
                <w:rFonts w:ascii="宋体" w:hAnsi="宋体"/>
                <w:color w:val="000000"/>
                <w:sz w:val="24"/>
              </w:rPr>
            </w:pPr>
          </w:p>
        </w:tc>
        <w:tc>
          <w:tcPr>
            <w:tcW w:w="1404" w:type="dxa"/>
          </w:tcPr>
          <w:p>
            <w:pPr>
              <w:spacing w:line="38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000000"/>
                <w:sz w:val="24"/>
              </w:rPr>
            </w:pPr>
          </w:p>
        </w:tc>
        <w:tc>
          <w:tcPr>
            <w:tcW w:w="2299" w:type="dxa"/>
          </w:tcPr>
          <w:p>
            <w:pPr>
              <w:spacing w:line="380" w:lineRule="exact"/>
              <w:rPr>
                <w:rFonts w:ascii="宋体" w:hAnsi="宋体"/>
                <w:color w:val="000000"/>
                <w:sz w:val="24"/>
              </w:rPr>
            </w:pPr>
          </w:p>
        </w:tc>
        <w:tc>
          <w:tcPr>
            <w:tcW w:w="1045" w:type="dxa"/>
          </w:tcPr>
          <w:p>
            <w:pPr>
              <w:spacing w:line="380" w:lineRule="exact"/>
              <w:rPr>
                <w:rFonts w:ascii="宋体" w:hAnsi="宋体"/>
                <w:color w:val="000000"/>
                <w:sz w:val="24"/>
              </w:rPr>
            </w:pPr>
          </w:p>
        </w:tc>
        <w:tc>
          <w:tcPr>
            <w:tcW w:w="1463" w:type="dxa"/>
          </w:tcPr>
          <w:p>
            <w:pPr>
              <w:spacing w:line="380" w:lineRule="exact"/>
              <w:rPr>
                <w:rFonts w:ascii="宋体" w:hAnsi="宋体"/>
                <w:color w:val="000000"/>
                <w:sz w:val="24"/>
              </w:rPr>
            </w:pPr>
          </w:p>
        </w:tc>
        <w:tc>
          <w:tcPr>
            <w:tcW w:w="1404" w:type="dxa"/>
          </w:tcPr>
          <w:p>
            <w:pPr>
              <w:spacing w:line="38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000000"/>
                <w:sz w:val="24"/>
              </w:rPr>
            </w:pPr>
          </w:p>
        </w:tc>
        <w:tc>
          <w:tcPr>
            <w:tcW w:w="2299" w:type="dxa"/>
          </w:tcPr>
          <w:p>
            <w:pPr>
              <w:spacing w:line="380" w:lineRule="exact"/>
              <w:rPr>
                <w:rFonts w:ascii="宋体" w:hAnsi="宋体"/>
                <w:color w:val="000000"/>
                <w:sz w:val="24"/>
              </w:rPr>
            </w:pPr>
          </w:p>
        </w:tc>
        <w:tc>
          <w:tcPr>
            <w:tcW w:w="1045" w:type="dxa"/>
          </w:tcPr>
          <w:p>
            <w:pPr>
              <w:spacing w:line="380" w:lineRule="exact"/>
              <w:rPr>
                <w:rFonts w:ascii="宋体" w:hAnsi="宋体"/>
                <w:color w:val="000000"/>
                <w:sz w:val="24"/>
              </w:rPr>
            </w:pPr>
          </w:p>
        </w:tc>
        <w:tc>
          <w:tcPr>
            <w:tcW w:w="1463" w:type="dxa"/>
          </w:tcPr>
          <w:p>
            <w:pPr>
              <w:spacing w:line="380" w:lineRule="exact"/>
              <w:rPr>
                <w:rFonts w:ascii="宋体" w:hAnsi="宋体"/>
                <w:color w:val="000000"/>
                <w:sz w:val="24"/>
              </w:rPr>
            </w:pPr>
          </w:p>
        </w:tc>
        <w:tc>
          <w:tcPr>
            <w:tcW w:w="1404" w:type="dxa"/>
          </w:tcPr>
          <w:p>
            <w:pPr>
              <w:spacing w:line="38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000000"/>
                <w:sz w:val="24"/>
              </w:rPr>
            </w:pPr>
          </w:p>
        </w:tc>
        <w:tc>
          <w:tcPr>
            <w:tcW w:w="2299" w:type="dxa"/>
          </w:tcPr>
          <w:p>
            <w:pPr>
              <w:spacing w:line="380" w:lineRule="exact"/>
              <w:rPr>
                <w:rFonts w:ascii="宋体" w:hAnsi="宋体"/>
                <w:color w:val="000000"/>
                <w:sz w:val="24"/>
              </w:rPr>
            </w:pPr>
          </w:p>
        </w:tc>
        <w:tc>
          <w:tcPr>
            <w:tcW w:w="1045" w:type="dxa"/>
          </w:tcPr>
          <w:p>
            <w:pPr>
              <w:spacing w:line="380" w:lineRule="exact"/>
              <w:rPr>
                <w:rFonts w:ascii="宋体" w:hAnsi="宋体"/>
                <w:color w:val="000000"/>
                <w:sz w:val="24"/>
              </w:rPr>
            </w:pPr>
          </w:p>
        </w:tc>
        <w:tc>
          <w:tcPr>
            <w:tcW w:w="1463" w:type="dxa"/>
          </w:tcPr>
          <w:p>
            <w:pPr>
              <w:spacing w:line="380" w:lineRule="exact"/>
              <w:rPr>
                <w:rFonts w:ascii="宋体" w:hAnsi="宋体"/>
                <w:color w:val="000000"/>
                <w:sz w:val="24"/>
              </w:rPr>
            </w:pPr>
          </w:p>
        </w:tc>
        <w:tc>
          <w:tcPr>
            <w:tcW w:w="1404" w:type="dxa"/>
          </w:tcPr>
          <w:p>
            <w:pPr>
              <w:spacing w:line="38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000000"/>
                <w:sz w:val="24"/>
              </w:rPr>
            </w:pPr>
          </w:p>
        </w:tc>
        <w:tc>
          <w:tcPr>
            <w:tcW w:w="2299" w:type="dxa"/>
          </w:tcPr>
          <w:p>
            <w:pPr>
              <w:spacing w:line="380" w:lineRule="exact"/>
              <w:rPr>
                <w:rFonts w:ascii="宋体" w:hAnsi="宋体"/>
                <w:color w:val="000000"/>
                <w:sz w:val="24"/>
              </w:rPr>
            </w:pPr>
          </w:p>
        </w:tc>
        <w:tc>
          <w:tcPr>
            <w:tcW w:w="1045" w:type="dxa"/>
          </w:tcPr>
          <w:p>
            <w:pPr>
              <w:spacing w:line="380" w:lineRule="exact"/>
              <w:rPr>
                <w:rFonts w:ascii="宋体" w:hAnsi="宋体"/>
                <w:color w:val="000000"/>
                <w:sz w:val="24"/>
              </w:rPr>
            </w:pPr>
          </w:p>
        </w:tc>
        <w:tc>
          <w:tcPr>
            <w:tcW w:w="1463" w:type="dxa"/>
          </w:tcPr>
          <w:p>
            <w:pPr>
              <w:spacing w:line="380" w:lineRule="exact"/>
              <w:rPr>
                <w:rFonts w:ascii="宋体" w:hAnsi="宋体"/>
                <w:color w:val="000000"/>
                <w:sz w:val="24"/>
              </w:rPr>
            </w:pPr>
          </w:p>
        </w:tc>
        <w:tc>
          <w:tcPr>
            <w:tcW w:w="1404" w:type="dxa"/>
          </w:tcPr>
          <w:p>
            <w:pPr>
              <w:spacing w:line="38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000000"/>
                <w:sz w:val="24"/>
              </w:rPr>
            </w:pPr>
          </w:p>
        </w:tc>
        <w:tc>
          <w:tcPr>
            <w:tcW w:w="2299" w:type="dxa"/>
          </w:tcPr>
          <w:p>
            <w:pPr>
              <w:spacing w:line="380" w:lineRule="exact"/>
              <w:rPr>
                <w:rFonts w:ascii="宋体" w:hAnsi="宋体"/>
                <w:color w:val="000000"/>
                <w:sz w:val="24"/>
              </w:rPr>
            </w:pPr>
          </w:p>
        </w:tc>
        <w:tc>
          <w:tcPr>
            <w:tcW w:w="1045" w:type="dxa"/>
          </w:tcPr>
          <w:p>
            <w:pPr>
              <w:spacing w:line="380" w:lineRule="exact"/>
              <w:rPr>
                <w:rFonts w:ascii="宋体" w:hAnsi="宋体"/>
                <w:color w:val="000000"/>
                <w:sz w:val="24"/>
              </w:rPr>
            </w:pPr>
          </w:p>
        </w:tc>
        <w:tc>
          <w:tcPr>
            <w:tcW w:w="1463" w:type="dxa"/>
          </w:tcPr>
          <w:p>
            <w:pPr>
              <w:spacing w:line="380" w:lineRule="exact"/>
              <w:rPr>
                <w:rFonts w:ascii="宋体" w:hAnsi="宋体"/>
                <w:color w:val="000000"/>
                <w:sz w:val="24"/>
              </w:rPr>
            </w:pPr>
          </w:p>
        </w:tc>
        <w:tc>
          <w:tcPr>
            <w:tcW w:w="1404" w:type="dxa"/>
          </w:tcPr>
          <w:p>
            <w:pPr>
              <w:spacing w:line="380" w:lineRule="exact"/>
              <w:rPr>
                <w:rFonts w:ascii="宋体" w:hAnsi="宋体"/>
                <w:color w:val="000000"/>
                <w:sz w:val="24"/>
              </w:rPr>
            </w:pPr>
          </w:p>
        </w:tc>
      </w:tr>
    </w:tbl>
    <w:p>
      <w:pPr>
        <w:spacing w:line="380" w:lineRule="exact"/>
        <w:rPr>
          <w:rFonts w:ascii="宋体" w:hAnsi="宋体"/>
          <w:color w:val="000000"/>
          <w:sz w:val="24"/>
        </w:rPr>
      </w:pPr>
    </w:p>
    <w:p>
      <w:pPr>
        <w:spacing w:line="380" w:lineRule="exact"/>
        <w:rPr>
          <w:rFonts w:ascii="宋体" w:hAnsi="宋体"/>
          <w:color w:val="000000"/>
          <w:sz w:val="24"/>
        </w:rPr>
      </w:pPr>
      <w:r>
        <w:rPr>
          <w:rFonts w:hint="eastAsia" w:ascii="宋体" w:hAnsi="宋体"/>
          <w:color w:val="000000"/>
          <w:sz w:val="24"/>
        </w:rPr>
        <w:t>4</w:t>
      </w:r>
      <w:r>
        <w:rPr>
          <w:rFonts w:ascii="宋体" w:hAnsi="宋体"/>
          <w:color w:val="000000"/>
          <w:sz w:val="24"/>
        </w:rPr>
        <w:t>.</w:t>
      </w:r>
      <w:r>
        <w:rPr>
          <w:rFonts w:hint="eastAsia" w:ascii="宋体" w:hAnsi="宋体"/>
          <w:color w:val="000000"/>
          <w:sz w:val="24"/>
        </w:rPr>
        <w:t>法人营业执照见附件5－4。</w:t>
      </w:r>
    </w:p>
    <w:p>
      <w:pPr>
        <w:spacing w:line="380" w:lineRule="exact"/>
        <w:rPr>
          <w:rFonts w:ascii="宋体" w:hAnsi="宋体"/>
          <w:color w:val="000000"/>
          <w:sz w:val="24"/>
        </w:rPr>
      </w:pPr>
      <w:r>
        <w:rPr>
          <w:rFonts w:hint="eastAsia" w:ascii="宋体" w:hAnsi="宋体"/>
          <w:color w:val="000000"/>
          <w:sz w:val="24"/>
        </w:rPr>
        <w:t xml:space="preserve">    就我方全部所知，兹证明上述声明是真实、正确的，并已提供了全部现有资料和数据，我方同意根据贵方要求出示文件予以证实。</w:t>
      </w:r>
    </w:p>
    <w:p>
      <w:pPr>
        <w:spacing w:line="380" w:lineRule="exact"/>
        <w:rPr>
          <w:rFonts w:ascii="宋体" w:hAnsi="宋体"/>
          <w:color w:val="000000"/>
          <w:sz w:val="24"/>
        </w:rPr>
      </w:pPr>
    </w:p>
    <w:p>
      <w:pPr>
        <w:spacing w:line="380" w:lineRule="exact"/>
        <w:rPr>
          <w:rFonts w:ascii="宋体" w:hAnsi="宋体"/>
          <w:color w:val="000000"/>
          <w:sz w:val="24"/>
          <w:szCs w:val="22"/>
        </w:rPr>
      </w:pPr>
      <w:r>
        <w:rPr>
          <w:rFonts w:hint="eastAsia" w:ascii="宋体" w:hAnsi="宋体"/>
          <w:color w:val="000000"/>
          <w:sz w:val="24"/>
        </w:rPr>
        <w:t xml:space="preserve">    报价人</w:t>
      </w:r>
      <w:r>
        <w:rPr>
          <w:rFonts w:hint="eastAsia" w:ascii="宋体" w:hAnsi="宋体"/>
          <w:color w:val="000000"/>
          <w:sz w:val="24"/>
          <w:szCs w:val="22"/>
        </w:rPr>
        <w:t>名称：</w:t>
      </w:r>
      <w:r>
        <w:rPr>
          <w:rFonts w:hint="eastAsia" w:ascii="宋体" w:hAnsi="宋体"/>
          <w:color w:val="000000"/>
          <w:sz w:val="24"/>
          <w:szCs w:val="24"/>
        </w:rPr>
        <w:t xml:space="preserve">                             </w:t>
      </w:r>
      <w:r>
        <w:rPr>
          <w:rFonts w:hint="eastAsia" w:ascii="宋体" w:hAnsi="宋体"/>
          <w:color w:val="000000"/>
          <w:sz w:val="24"/>
          <w:szCs w:val="22"/>
        </w:rPr>
        <w:t xml:space="preserve">    （全称并加盖公章）       </w:t>
      </w:r>
    </w:p>
    <w:p>
      <w:pPr>
        <w:spacing w:line="380" w:lineRule="exact"/>
        <w:rPr>
          <w:rFonts w:ascii="宋体" w:hAnsi="宋体"/>
          <w:color w:val="000000"/>
          <w:sz w:val="24"/>
          <w:szCs w:val="22"/>
        </w:rPr>
      </w:pPr>
      <w:r>
        <w:rPr>
          <w:rFonts w:hint="eastAsia" w:ascii="宋体" w:hAnsi="宋体"/>
          <w:color w:val="000000"/>
          <w:sz w:val="24"/>
          <w:szCs w:val="22"/>
        </w:rPr>
        <w:t xml:space="preserve">    报价人授权代表签字： </w:t>
      </w:r>
    </w:p>
    <w:p>
      <w:pPr>
        <w:spacing w:line="380" w:lineRule="exact"/>
        <w:rPr>
          <w:rFonts w:ascii="宋体" w:hAnsi="宋体"/>
          <w:color w:val="000000"/>
          <w:sz w:val="24"/>
          <w:szCs w:val="22"/>
        </w:rPr>
      </w:pPr>
      <w:r>
        <w:rPr>
          <w:rFonts w:hint="eastAsia" w:ascii="宋体" w:hAnsi="宋体"/>
          <w:color w:val="000000"/>
          <w:sz w:val="24"/>
          <w:szCs w:val="22"/>
        </w:rPr>
        <w:t xml:space="preserve">    日      期：       年   月   日</w:t>
      </w:r>
    </w:p>
    <w:p>
      <w:pPr>
        <w:pStyle w:val="33"/>
        <w:rPr>
          <w:rFonts w:hAnsi="宋体"/>
          <w:color w:val="000000"/>
          <w:sz w:val="24"/>
          <w:szCs w:val="24"/>
        </w:rPr>
      </w:pPr>
      <w:r>
        <w:rPr>
          <w:rFonts w:hAnsi="宋体"/>
          <w:color w:val="000000"/>
          <w:sz w:val="21"/>
        </w:rPr>
        <w:br w:type="page"/>
      </w:r>
      <w:r>
        <w:rPr>
          <w:rFonts w:hint="eastAsia" w:hAnsi="宋体"/>
          <w:color w:val="000000"/>
          <w:sz w:val="21"/>
        </w:rPr>
        <w:t>附件4-3</w:t>
      </w:r>
      <w:r>
        <w:rPr>
          <w:rFonts w:hint="eastAsia" w:hAnsi="宋体"/>
          <w:color w:val="000000"/>
        </w:rPr>
        <w:t xml:space="preserve">               </w:t>
      </w:r>
      <w:r>
        <w:rPr>
          <w:rFonts w:hint="eastAsia" w:hAnsi="宋体"/>
          <w:color w:val="000000"/>
          <w:sz w:val="36"/>
        </w:rPr>
        <w:t xml:space="preserve">  法定代表人授权书</w:t>
      </w:r>
      <w:r>
        <w:rPr>
          <w:rFonts w:hint="eastAsia" w:hAnsi="宋体"/>
          <w:color w:val="000000"/>
        </w:rPr>
        <w:cr/>
      </w:r>
    </w:p>
    <w:p>
      <w:pPr>
        <w:pStyle w:val="15"/>
        <w:snapToGrid w:val="0"/>
        <w:spacing w:line="360" w:lineRule="auto"/>
        <w:jc w:val="left"/>
        <w:rPr>
          <w:rFonts w:hAnsi="宋体"/>
          <w:color w:val="000000"/>
          <w:sz w:val="24"/>
        </w:rPr>
      </w:pPr>
      <w:r>
        <w:rPr>
          <w:rFonts w:hint="eastAsia" w:hAnsi="宋体"/>
          <w:color w:val="000000"/>
          <w:sz w:val="24"/>
          <w:u w:val="single"/>
        </w:rPr>
        <w:t xml:space="preserve">                         </w:t>
      </w:r>
      <w:r>
        <w:rPr>
          <w:rFonts w:hint="eastAsia" w:hAnsi="宋体"/>
          <w:color w:val="000000"/>
          <w:sz w:val="24"/>
        </w:rPr>
        <w:t>：</w:t>
      </w:r>
    </w:p>
    <w:p>
      <w:pPr>
        <w:pStyle w:val="15"/>
        <w:snapToGrid w:val="0"/>
        <w:spacing w:line="360" w:lineRule="auto"/>
        <w:ind w:firstLine="480" w:firstLineChars="200"/>
        <w:jc w:val="left"/>
        <w:rPr>
          <w:rFonts w:hAnsi="宋体"/>
          <w:color w:val="000000"/>
          <w:sz w:val="24"/>
          <w:szCs w:val="22"/>
        </w:rPr>
      </w:pPr>
      <w:r>
        <w:rPr>
          <w:rFonts w:hint="eastAsia" w:hAnsi="宋体"/>
          <w:color w:val="000000"/>
          <w:sz w:val="24"/>
          <w:szCs w:val="22"/>
          <w:u w:val="single"/>
        </w:rPr>
        <w:t xml:space="preserve">                     </w:t>
      </w:r>
      <w:r>
        <w:rPr>
          <w:rFonts w:hint="eastAsia" w:hAnsi="宋体"/>
          <w:color w:val="000000"/>
          <w:sz w:val="24"/>
          <w:szCs w:val="22"/>
        </w:rPr>
        <w:t xml:space="preserve"> 法定代表人 </w:t>
      </w:r>
      <w:r>
        <w:rPr>
          <w:rFonts w:hint="eastAsia" w:hAnsi="宋体"/>
          <w:color w:val="000000"/>
          <w:sz w:val="24"/>
          <w:szCs w:val="22"/>
          <w:u w:val="single"/>
        </w:rPr>
        <w:t xml:space="preserve">      </w:t>
      </w:r>
      <w:r>
        <w:rPr>
          <w:rFonts w:hint="eastAsia" w:hAnsi="宋体"/>
          <w:color w:val="000000"/>
          <w:sz w:val="24"/>
          <w:szCs w:val="22"/>
        </w:rPr>
        <w:t xml:space="preserve"> 为报价人授权代表，代表本公司参加贵处组织的</w:t>
      </w:r>
      <w:r>
        <w:rPr>
          <w:rFonts w:hint="eastAsia" w:hAnsi="宋体" w:cs="宋体"/>
          <w:sz w:val="24"/>
          <w:szCs w:val="24"/>
          <w:u w:val="single"/>
        </w:rPr>
        <w:t xml:space="preserve">                        </w:t>
      </w:r>
      <w:r>
        <w:rPr>
          <w:rFonts w:hint="eastAsia" w:hAnsi="宋体"/>
          <w:color w:val="000000"/>
          <w:sz w:val="24"/>
          <w:szCs w:val="22"/>
        </w:rPr>
        <w:t>管道采</w:t>
      </w:r>
      <w:r>
        <w:rPr>
          <w:rFonts w:hint="eastAsia" w:hAnsi="宋体"/>
          <w:color w:val="000000"/>
          <w:sz w:val="24"/>
          <w:szCs w:val="22"/>
          <w:u w:val="single"/>
        </w:rPr>
        <w:t>购</w:t>
      </w:r>
      <w:r>
        <w:rPr>
          <w:rFonts w:hint="eastAsia" w:hAnsi="宋体"/>
          <w:color w:val="000000"/>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pPr>
        <w:snapToGrid w:val="0"/>
        <w:spacing w:line="360" w:lineRule="auto"/>
        <w:rPr>
          <w:rFonts w:ascii="宋体" w:hAnsi="宋体"/>
          <w:color w:val="000000"/>
          <w:sz w:val="24"/>
        </w:rPr>
      </w:pPr>
    </w:p>
    <w:p>
      <w:pPr>
        <w:pStyle w:val="11"/>
        <w:snapToGrid w:val="0"/>
        <w:spacing w:line="360" w:lineRule="auto"/>
        <w:ind w:firstLine="480" w:firstLineChars="200"/>
        <w:rPr>
          <w:rFonts w:ascii="宋体" w:hAnsi="宋体"/>
          <w:color w:val="000000"/>
          <w:sz w:val="24"/>
        </w:rPr>
      </w:pPr>
      <w:r>
        <w:rPr>
          <w:rFonts w:hint="eastAsia" w:ascii="宋体" w:hAnsi="宋体"/>
          <w:color w:val="000000"/>
          <w:sz w:val="24"/>
        </w:rPr>
        <w:t>报价人授权代表：</w:t>
      </w:r>
      <w:r>
        <w:rPr>
          <w:rFonts w:hint="eastAsia" w:hAnsi="宋体"/>
          <w:color w:val="000000"/>
          <w:u w:val="single"/>
        </w:rPr>
        <w:t xml:space="preserve"> </w:t>
      </w:r>
      <w:r>
        <w:rPr>
          <w:rFonts w:hint="eastAsia" w:ascii="宋体" w:hAnsi="宋体"/>
          <w:color w:val="000000"/>
          <w:sz w:val="24"/>
        </w:rPr>
        <w:t>性别：男</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rPr>
        <w:t xml:space="preserve"> 身份证号：</w:t>
      </w:r>
      <w:r>
        <w:rPr>
          <w:rFonts w:hint="eastAsia" w:ascii="宋体" w:hAnsi="宋体"/>
          <w:color w:val="000000"/>
          <w:sz w:val="24"/>
          <w:u w:val="single"/>
        </w:rPr>
        <w:t xml:space="preserve"> </w:t>
      </w:r>
    </w:p>
    <w:p>
      <w:pPr>
        <w:pStyle w:val="11"/>
        <w:snapToGrid w:val="0"/>
        <w:spacing w:line="360" w:lineRule="auto"/>
        <w:ind w:firstLine="480" w:firstLineChars="200"/>
        <w:rPr>
          <w:rFonts w:ascii="宋体" w:hAnsi="宋体"/>
          <w:color w:val="000000"/>
          <w:sz w:val="24"/>
          <w:u w:val="single"/>
        </w:rPr>
      </w:pPr>
      <w:r>
        <w:rPr>
          <w:rFonts w:hint="eastAsia" w:ascii="宋体" w:hAnsi="宋体"/>
          <w:color w:val="000000"/>
          <w:sz w:val="24"/>
        </w:rPr>
        <w:t>单位：</w:t>
      </w:r>
      <w:r>
        <w:rPr>
          <w:rFonts w:hint="eastAsia" w:ascii="宋体" w:hAnsi="宋体"/>
          <w:color w:val="000000"/>
          <w:sz w:val="24"/>
          <w:szCs w:val="22"/>
          <w:u w:val="single"/>
        </w:rPr>
        <w:t xml:space="preserve"> </w:t>
      </w:r>
      <w:r>
        <w:rPr>
          <w:rFonts w:hint="eastAsia" w:ascii="宋体" w:hAnsi="宋体"/>
          <w:color w:val="000000"/>
          <w:sz w:val="24"/>
          <w:u w:val="single"/>
        </w:rPr>
        <w:t xml:space="preserve"> </w:t>
      </w:r>
      <w:r>
        <w:rPr>
          <w:rFonts w:hint="eastAsia" w:ascii="宋体" w:hAnsi="宋体"/>
          <w:color w:val="000000"/>
          <w:sz w:val="24"/>
        </w:rPr>
        <w:t xml:space="preserve"> 部门：</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rPr>
        <w:t xml:space="preserve"> 职务：</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pStyle w:val="11"/>
        <w:snapToGrid w:val="0"/>
        <w:spacing w:line="360" w:lineRule="auto"/>
        <w:ind w:firstLine="480" w:firstLineChars="200"/>
        <w:outlineLvl w:val="0"/>
        <w:rPr>
          <w:rFonts w:hAnsi="宋体"/>
          <w:color w:val="000000"/>
          <w:sz w:val="24"/>
        </w:rPr>
      </w:pPr>
      <w:r>
        <w:rPr>
          <w:rFonts w:hint="eastAsia" w:ascii="宋体" w:hAnsi="宋体"/>
          <w:color w:val="000000"/>
          <w:sz w:val="24"/>
        </w:rPr>
        <w:t>详细通讯地址：</w:t>
      </w:r>
      <w:r>
        <w:rPr>
          <w:rFonts w:hint="eastAsia" w:hAnsi="宋体"/>
          <w:color w:val="000000"/>
          <w:sz w:val="24"/>
        </w:rPr>
        <w:t xml:space="preserve"> </w:t>
      </w:r>
    </w:p>
    <w:p>
      <w:pPr>
        <w:pStyle w:val="11"/>
        <w:snapToGrid w:val="0"/>
        <w:spacing w:line="360" w:lineRule="auto"/>
        <w:ind w:firstLine="480" w:firstLineChars="200"/>
        <w:outlineLvl w:val="0"/>
        <w:rPr>
          <w:rFonts w:ascii="宋体" w:hAnsi="宋体"/>
          <w:color w:val="000000"/>
          <w:sz w:val="24"/>
        </w:rPr>
      </w:pPr>
      <w:r>
        <w:rPr>
          <w:rFonts w:hint="eastAsia" w:ascii="宋体" w:hAnsi="宋体"/>
          <w:color w:val="000000"/>
          <w:sz w:val="24"/>
        </w:rPr>
        <w:t>邮政编码：</w:t>
      </w:r>
    </w:p>
    <w:p>
      <w:pPr>
        <w:pStyle w:val="11"/>
        <w:snapToGrid w:val="0"/>
        <w:spacing w:line="360" w:lineRule="auto"/>
        <w:ind w:firstLine="480" w:firstLineChars="200"/>
        <w:outlineLvl w:val="0"/>
        <w:rPr>
          <w:rFonts w:ascii="宋体" w:hAnsi="宋体"/>
          <w:color w:val="000000"/>
          <w:sz w:val="24"/>
        </w:rPr>
      </w:pPr>
      <w:r>
        <w:rPr>
          <w:rFonts w:hint="eastAsia" w:ascii="宋体" w:hAnsi="宋体"/>
          <w:color w:val="000000"/>
          <w:sz w:val="24"/>
        </w:rPr>
        <w:t>电话：</w:t>
      </w:r>
    </w:p>
    <w:p>
      <w:pPr>
        <w:snapToGrid w:val="0"/>
        <w:spacing w:line="380" w:lineRule="exact"/>
        <w:rPr>
          <w:rFonts w:ascii="宋体" w:hAnsi="宋体"/>
          <w:color w:val="000000"/>
          <w:sz w:val="24"/>
        </w:rPr>
      </w:pPr>
    </w:p>
    <w:p>
      <w:pPr>
        <w:snapToGrid w:val="0"/>
        <w:spacing w:line="380" w:lineRule="exact"/>
        <w:rPr>
          <w:rFonts w:ascii="宋体" w:hAnsi="宋体"/>
          <w:color w:val="000000"/>
          <w:sz w:val="24"/>
        </w:rPr>
      </w:pPr>
    </w:p>
    <w:p>
      <w:pPr>
        <w:snapToGrid w:val="0"/>
        <w:spacing w:line="380" w:lineRule="exact"/>
        <w:rPr>
          <w:rFonts w:ascii="宋体" w:hAnsi="宋体"/>
          <w:color w:val="000000"/>
          <w:sz w:val="24"/>
        </w:rPr>
      </w:pPr>
    </w:p>
    <w:p>
      <w:pPr>
        <w:snapToGrid w:val="0"/>
        <w:spacing w:line="380" w:lineRule="exact"/>
        <w:rPr>
          <w:rFonts w:ascii="宋体" w:hAnsi="宋体"/>
          <w:color w:val="000000"/>
          <w:sz w:val="24"/>
        </w:rPr>
      </w:pPr>
      <w:r>
        <w:rPr>
          <w:rFonts w:hint="eastAsia" w:ascii="宋体" w:hAnsi="宋体"/>
          <w:color w:val="000000"/>
          <w:sz w:val="24"/>
        </w:rPr>
        <w:t>附：被授权人身份证复印件</w:t>
      </w:r>
    </w:p>
    <w:p>
      <w:pPr>
        <w:snapToGrid w:val="0"/>
        <w:spacing w:line="380" w:lineRule="exact"/>
        <w:rPr>
          <w:rFonts w:ascii="宋体" w:hAnsi="宋体"/>
          <w:color w:val="000000"/>
          <w:sz w:val="24"/>
        </w:rPr>
      </w:pPr>
    </w:p>
    <w:p>
      <w:pPr>
        <w:snapToGrid w:val="0"/>
        <w:spacing w:line="380" w:lineRule="exact"/>
        <w:rPr>
          <w:rFonts w:ascii="宋体" w:hAnsi="宋体"/>
          <w:color w:val="000000"/>
          <w:sz w:val="24"/>
        </w:rPr>
      </w:pPr>
    </w:p>
    <w:p>
      <w:pPr>
        <w:snapToGrid w:val="0"/>
        <w:spacing w:line="380" w:lineRule="exact"/>
        <w:ind w:firstLine="3120" w:firstLineChars="1300"/>
        <w:rPr>
          <w:rFonts w:ascii="宋体" w:hAnsi="宋体"/>
          <w:color w:val="000000"/>
          <w:sz w:val="24"/>
        </w:rPr>
      </w:pPr>
      <w:r>
        <w:rPr>
          <w:rFonts w:hint="eastAsia" w:ascii="宋体" w:hAnsi="宋体"/>
          <w:color w:val="000000"/>
          <w:sz w:val="24"/>
        </w:rPr>
        <w:t>授权人：</w:t>
      </w:r>
    </w:p>
    <w:p>
      <w:pPr>
        <w:snapToGrid w:val="0"/>
        <w:spacing w:line="380" w:lineRule="exact"/>
        <w:rPr>
          <w:rFonts w:ascii="宋体" w:hAnsi="宋体"/>
          <w:color w:val="000000"/>
          <w:sz w:val="24"/>
        </w:rPr>
      </w:pPr>
    </w:p>
    <w:p>
      <w:pPr>
        <w:snapToGrid w:val="0"/>
        <w:spacing w:line="380" w:lineRule="exact"/>
        <w:rPr>
          <w:rFonts w:ascii="宋体" w:hAnsi="宋体"/>
          <w:color w:val="000000"/>
          <w:sz w:val="24"/>
          <w:szCs w:val="24"/>
        </w:rPr>
      </w:pPr>
      <w:r>
        <w:rPr>
          <w:rFonts w:hint="eastAsia" w:ascii="宋体" w:hAnsi="宋体"/>
          <w:color w:val="000000"/>
          <w:sz w:val="24"/>
        </w:rPr>
        <w:t xml:space="preserve">                        报价人名称：</w:t>
      </w:r>
    </w:p>
    <w:p>
      <w:pPr>
        <w:snapToGrid w:val="0"/>
        <w:spacing w:line="380" w:lineRule="exact"/>
        <w:rPr>
          <w:rFonts w:ascii="宋体" w:hAnsi="宋体"/>
          <w:color w:val="000000"/>
          <w:sz w:val="24"/>
        </w:rPr>
      </w:pPr>
    </w:p>
    <w:p>
      <w:pPr>
        <w:snapToGrid w:val="0"/>
        <w:spacing w:line="380" w:lineRule="exact"/>
        <w:rPr>
          <w:rFonts w:ascii="宋体" w:hAnsi="宋体"/>
          <w:color w:val="000000"/>
          <w:sz w:val="24"/>
        </w:rPr>
      </w:pPr>
      <w:r>
        <w:rPr>
          <w:rFonts w:hint="eastAsia" w:ascii="宋体" w:hAnsi="宋体"/>
          <w:color w:val="000000"/>
          <w:sz w:val="24"/>
        </w:rPr>
        <w:t xml:space="preserve">                       法定代表人签字或盖章：</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p>
    <w:p>
      <w:pPr>
        <w:snapToGrid w:val="0"/>
        <w:spacing w:line="380" w:lineRule="exact"/>
        <w:rPr>
          <w:rFonts w:ascii="宋体" w:hAnsi="宋体"/>
          <w:color w:val="000000"/>
          <w:sz w:val="24"/>
        </w:rPr>
      </w:pPr>
    </w:p>
    <w:p>
      <w:pPr>
        <w:snapToGrid w:val="0"/>
        <w:spacing w:line="380" w:lineRule="exact"/>
        <w:rPr>
          <w:rFonts w:ascii="宋体" w:hAnsi="宋体"/>
          <w:color w:val="000000"/>
          <w:sz w:val="24"/>
        </w:rPr>
      </w:pPr>
      <w:r>
        <w:rPr>
          <w:rFonts w:hint="eastAsia" w:ascii="宋体" w:hAnsi="宋体"/>
          <w:color w:val="000000"/>
          <w:sz w:val="24"/>
        </w:rPr>
        <w:t xml:space="preserve">                          日     期：</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pStyle w:val="33"/>
        <w:snapToGrid w:val="0"/>
        <w:spacing w:line="380" w:lineRule="exact"/>
        <w:outlineLvl w:val="9"/>
        <w:rPr>
          <w:rFonts w:hAnsi="宋体"/>
          <w:color w:val="000000"/>
          <w:sz w:val="24"/>
        </w:rPr>
      </w:pPr>
      <w:r>
        <w:rPr>
          <w:rFonts w:hint="eastAsia" w:hAnsi="宋体"/>
          <w:color w:val="000000"/>
          <w:sz w:val="24"/>
        </w:rPr>
        <w:t xml:space="preserve">             </w:t>
      </w:r>
    </w:p>
    <w:p>
      <w:pPr>
        <w:pStyle w:val="33"/>
        <w:snapToGrid w:val="0"/>
        <w:spacing w:line="380" w:lineRule="exact"/>
        <w:ind w:firstLine="3120" w:firstLineChars="1300"/>
        <w:outlineLvl w:val="9"/>
        <w:rPr>
          <w:rFonts w:hAnsi="宋体"/>
          <w:color w:val="000000"/>
          <w:sz w:val="24"/>
        </w:rPr>
      </w:pPr>
      <w:r>
        <w:rPr>
          <w:rFonts w:hint="eastAsia" w:hAnsi="宋体"/>
          <w:color w:val="000000"/>
          <w:sz w:val="24"/>
        </w:rPr>
        <w:t>接受授权人</w:t>
      </w:r>
    </w:p>
    <w:p>
      <w:pPr>
        <w:pStyle w:val="33"/>
        <w:snapToGrid w:val="0"/>
        <w:spacing w:line="380" w:lineRule="exact"/>
        <w:outlineLvl w:val="9"/>
        <w:rPr>
          <w:rFonts w:hAnsi="宋体"/>
          <w:color w:val="000000"/>
          <w:sz w:val="24"/>
        </w:rPr>
      </w:pPr>
      <w:r>
        <w:rPr>
          <w:rFonts w:hint="eastAsia" w:hAnsi="宋体"/>
          <w:color w:val="000000"/>
          <w:sz w:val="24"/>
        </w:rPr>
        <w:t xml:space="preserve"> </w:t>
      </w:r>
    </w:p>
    <w:p>
      <w:pPr>
        <w:snapToGrid w:val="0"/>
        <w:spacing w:line="380" w:lineRule="exact"/>
        <w:ind w:firstLine="3120" w:firstLineChars="1300"/>
        <w:rPr>
          <w:rFonts w:ascii="宋体" w:hAnsi="宋体"/>
          <w:color w:val="000000"/>
          <w:sz w:val="24"/>
        </w:rPr>
      </w:pPr>
      <w:r>
        <w:rPr>
          <w:rFonts w:hint="eastAsia" w:ascii="宋体" w:hAnsi="宋体"/>
          <w:color w:val="000000"/>
          <w:sz w:val="24"/>
        </w:rPr>
        <w:t>报价人授权代表签字：</w:t>
      </w:r>
      <w:r>
        <w:rPr>
          <w:rFonts w:hint="eastAsia" w:ascii="宋体" w:hAnsi="宋体"/>
          <w:color w:val="000000"/>
          <w:sz w:val="24"/>
          <w:u w:val="single"/>
        </w:rPr>
        <w:t xml:space="preserve">                        </w:t>
      </w:r>
    </w:p>
    <w:p>
      <w:pPr>
        <w:snapToGrid w:val="0"/>
        <w:spacing w:line="380" w:lineRule="exact"/>
        <w:rPr>
          <w:rFonts w:ascii="宋体" w:hAnsi="宋体"/>
          <w:color w:val="000000"/>
          <w:sz w:val="24"/>
        </w:rPr>
      </w:pPr>
    </w:p>
    <w:p>
      <w:pPr>
        <w:pStyle w:val="33"/>
        <w:spacing w:line="380" w:lineRule="exact"/>
        <w:ind w:firstLine="3120" w:firstLineChars="1300"/>
        <w:rPr>
          <w:rFonts w:hAnsi="宋体"/>
          <w:color w:val="000000"/>
          <w:sz w:val="24"/>
        </w:rPr>
      </w:pPr>
      <w:r>
        <w:rPr>
          <w:rFonts w:hint="eastAsia" w:hAnsi="宋体"/>
          <w:color w:val="000000"/>
          <w:sz w:val="24"/>
        </w:rPr>
        <w:t xml:space="preserve">日     期： </w:t>
      </w:r>
      <w:r>
        <w:rPr>
          <w:rFonts w:hint="eastAsia" w:hAnsi="宋体"/>
          <w:color w:val="000000"/>
          <w:sz w:val="24"/>
          <w:u w:val="single"/>
        </w:rPr>
        <w:t xml:space="preserve">                                </w:t>
      </w:r>
    </w:p>
    <w:p>
      <w:pPr>
        <w:pStyle w:val="33"/>
        <w:rPr>
          <w:rFonts w:hAnsi="宋体"/>
          <w:color w:val="000000"/>
        </w:rPr>
      </w:pPr>
    </w:p>
    <w:p>
      <w:pPr>
        <w:pStyle w:val="33"/>
        <w:rPr>
          <w:color w:val="000000"/>
          <w:sz w:val="21"/>
        </w:rPr>
      </w:pPr>
    </w:p>
    <w:p>
      <w:pPr>
        <w:pStyle w:val="33"/>
        <w:rPr>
          <w:color w:val="000000"/>
          <w:sz w:val="21"/>
        </w:rPr>
      </w:pPr>
    </w:p>
    <w:p>
      <w:pPr>
        <w:pStyle w:val="33"/>
        <w:rPr>
          <w:color w:val="000000"/>
        </w:rPr>
      </w:pPr>
      <w:r>
        <w:rPr>
          <w:rFonts w:hint="eastAsia"/>
          <w:color w:val="000000"/>
          <w:sz w:val="21"/>
        </w:rPr>
        <w:t xml:space="preserve">附件4－4 </w:t>
      </w:r>
      <w:r>
        <w:rPr>
          <w:rFonts w:hint="eastAsia"/>
          <w:color w:val="000000"/>
        </w:rPr>
        <w:t xml:space="preserve">        </w:t>
      </w:r>
    </w:p>
    <w:p>
      <w:pPr>
        <w:pStyle w:val="33"/>
        <w:jc w:val="center"/>
        <w:rPr>
          <w:rFonts w:hAnsi="宋体"/>
          <w:color w:val="000000"/>
          <w:sz w:val="36"/>
        </w:rPr>
      </w:pPr>
      <w:r>
        <w:rPr>
          <w:rFonts w:hint="eastAsia" w:hAnsi="宋体"/>
          <w:color w:val="000000"/>
          <w:sz w:val="36"/>
        </w:rPr>
        <w:t xml:space="preserve">  法人营业执照</w:t>
      </w:r>
    </w:p>
    <w:p>
      <w:pPr>
        <w:rPr>
          <w:rFonts w:ascii="宋体" w:hAnsi="宋体"/>
          <w:color w:val="000000"/>
        </w:rPr>
      </w:pPr>
    </w:p>
    <w:p>
      <w:pPr>
        <w:spacing w:line="380" w:lineRule="exact"/>
        <w:rPr>
          <w:rFonts w:ascii="宋体" w:hAnsi="宋体"/>
          <w:color w:val="000000"/>
          <w:sz w:val="24"/>
        </w:rPr>
      </w:pPr>
      <w:r>
        <w:rPr>
          <w:rFonts w:hint="eastAsia" w:hAnsi="宋体"/>
          <w:color w:val="000000"/>
          <w:sz w:val="24"/>
          <w:u w:val="single"/>
        </w:rPr>
        <w:t xml:space="preserve">                                </w:t>
      </w:r>
      <w:r>
        <w:rPr>
          <w:rFonts w:hint="eastAsia" w:ascii="宋体" w:hAnsi="宋体"/>
          <w:color w:val="000000"/>
          <w:sz w:val="24"/>
        </w:rPr>
        <w:t>：</w:t>
      </w:r>
    </w:p>
    <w:p>
      <w:pPr>
        <w:spacing w:line="380" w:lineRule="exact"/>
        <w:rPr>
          <w:rFonts w:ascii="宋体" w:hAnsi="宋体"/>
          <w:color w:val="000000"/>
          <w:sz w:val="24"/>
        </w:rPr>
      </w:pPr>
    </w:p>
    <w:p>
      <w:pPr>
        <w:spacing w:line="480" w:lineRule="auto"/>
        <w:ind w:firstLine="480" w:firstLineChars="200"/>
        <w:rPr>
          <w:rFonts w:ascii="宋体" w:hAnsi="宋体"/>
          <w:color w:val="000000"/>
          <w:sz w:val="24"/>
        </w:rPr>
      </w:pPr>
      <w:r>
        <w:rPr>
          <w:rFonts w:hint="eastAsia" w:ascii="宋体" w:hAnsi="宋体"/>
          <w:color w:val="000000"/>
          <w:sz w:val="24"/>
        </w:rPr>
        <w:t>现附上由</w:t>
      </w:r>
      <w:r>
        <w:rPr>
          <w:rFonts w:hint="eastAsia" w:ascii="宋体" w:hAnsi="宋体"/>
          <w:color w:val="000000"/>
          <w:sz w:val="24"/>
          <w:u w:val="single"/>
        </w:rPr>
        <w:t xml:space="preserve">             </w:t>
      </w:r>
      <w:r>
        <w:rPr>
          <w:rFonts w:hint="eastAsia" w:ascii="宋体" w:hAnsi="宋体"/>
          <w:color w:val="000000"/>
          <w:sz w:val="24"/>
        </w:rPr>
        <w:t>（签发机关名称）签发的我方法人营业执照副本复印件，该执照真实有效。</w:t>
      </w:r>
    </w:p>
    <w:p>
      <w:pPr>
        <w:spacing w:line="380" w:lineRule="exact"/>
        <w:rPr>
          <w:rFonts w:ascii="宋体" w:hAnsi="宋体"/>
          <w:color w:val="000000"/>
          <w:sz w:val="24"/>
        </w:rPr>
      </w:pPr>
    </w:p>
    <w:p>
      <w:pPr>
        <w:spacing w:line="380" w:lineRule="exact"/>
        <w:ind w:firstLine="420" w:firstLineChars="200"/>
        <w:rPr>
          <w:rFonts w:ascii="宋体" w:hAnsi="宋体"/>
          <w:color w:val="000000"/>
          <w:sz w:val="24"/>
        </w:rPr>
      </w:pPr>
      <w:r>
        <w:rPr>
          <w:rFonts w:hint="eastAsia" w:ascii="宋体" w:hAnsi="宋体"/>
          <w:color w:val="000000"/>
        </w:rPr>
        <w:t>（注：法人营业执照复印件，由企业加盖公章并注明复印件与原件一致。）</w:t>
      </w:r>
    </w:p>
    <w:p>
      <w:pPr>
        <w:spacing w:line="380" w:lineRule="exact"/>
        <w:rPr>
          <w:rFonts w:ascii="宋体"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480" w:lineRule="auto"/>
        <w:rPr>
          <w:rFonts w:ascii="宋体" w:hAnsi="宋体"/>
          <w:color w:val="000000"/>
          <w:sz w:val="24"/>
          <w:szCs w:val="22"/>
        </w:rPr>
      </w:pPr>
    </w:p>
    <w:p>
      <w:pPr>
        <w:spacing w:line="480" w:lineRule="auto"/>
        <w:rPr>
          <w:rFonts w:ascii="宋体" w:hAnsi="宋体"/>
          <w:color w:val="000000"/>
          <w:sz w:val="24"/>
          <w:szCs w:val="22"/>
        </w:rPr>
      </w:pPr>
      <w:r>
        <w:rPr>
          <w:rFonts w:hint="eastAsia" w:ascii="宋体" w:hAnsi="宋体"/>
          <w:color w:val="000000"/>
          <w:sz w:val="24"/>
          <w:szCs w:val="22"/>
        </w:rPr>
        <w:t xml:space="preserve">           报  价 人（全称并加盖公章）： </w:t>
      </w:r>
    </w:p>
    <w:p>
      <w:pPr>
        <w:spacing w:line="480" w:lineRule="auto"/>
        <w:rPr>
          <w:rFonts w:ascii="宋体" w:hAnsi="宋体"/>
          <w:color w:val="000000"/>
          <w:sz w:val="24"/>
        </w:rPr>
      </w:pPr>
      <w:r>
        <w:rPr>
          <w:rFonts w:hint="eastAsia" w:ascii="宋体" w:hAnsi="宋体"/>
          <w:color w:val="000000"/>
          <w:sz w:val="24"/>
        </w:rPr>
        <w:t xml:space="preserve">           报价人代表签字：</w:t>
      </w:r>
      <w:r>
        <w:rPr>
          <w:rFonts w:hint="eastAsia" w:ascii="宋体" w:hAnsi="宋体"/>
          <w:color w:val="000000"/>
          <w:sz w:val="24"/>
          <w:u w:val="single"/>
        </w:rPr>
        <w:t xml:space="preserve">                            </w:t>
      </w:r>
    </w:p>
    <w:p>
      <w:pPr>
        <w:spacing w:line="480" w:lineRule="auto"/>
        <w:rPr>
          <w:rFonts w:ascii="宋体" w:hAnsi="宋体"/>
          <w:color w:val="000000"/>
          <w:sz w:val="24"/>
        </w:rPr>
      </w:pPr>
      <w:r>
        <w:rPr>
          <w:rFonts w:hint="eastAsia" w:ascii="宋体" w:hAnsi="宋体"/>
          <w:color w:val="000000"/>
          <w:sz w:val="24"/>
        </w:rPr>
        <w:t xml:space="preserve">           日      期：</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pStyle w:val="33"/>
        <w:rPr>
          <w:rFonts w:hAnsi="宋体"/>
          <w:color w:val="000000"/>
          <w:sz w:val="24"/>
        </w:rPr>
      </w:pPr>
    </w:p>
    <w:p>
      <w:pPr>
        <w:rPr>
          <w:rFonts w:ascii="宋体" w:hAnsi="宋体"/>
          <w:color w:val="000000"/>
          <w:sz w:val="24"/>
        </w:rPr>
      </w:pPr>
    </w:p>
    <w:p>
      <w:pPr>
        <w:rPr>
          <w:rFonts w:hAnsi="宋体"/>
          <w:color w:val="000000"/>
          <w:sz w:val="24"/>
        </w:rPr>
      </w:pPr>
    </w:p>
    <w:p>
      <w:pPr>
        <w:rPr>
          <w:rFonts w:hAnsi="宋体"/>
          <w:color w:val="000000"/>
          <w:sz w:val="24"/>
        </w:rPr>
      </w:pPr>
    </w:p>
    <w:p>
      <w:pPr>
        <w:rPr>
          <w:rFonts w:hAnsi="宋体"/>
          <w:color w:val="000000"/>
          <w:sz w:val="24"/>
        </w:rPr>
      </w:pPr>
    </w:p>
    <w:p>
      <w:pPr>
        <w:rPr>
          <w:rFonts w:hAnsi="宋体"/>
          <w:color w:val="000000"/>
        </w:rPr>
      </w:pPr>
      <w:r>
        <w:rPr>
          <w:rFonts w:hint="eastAsia" w:hAnsi="宋体"/>
          <w:color w:val="000000"/>
          <w:sz w:val="24"/>
        </w:rPr>
        <w:t xml:space="preserve">附件5               </w:t>
      </w:r>
      <w:r>
        <w:rPr>
          <w:rFonts w:hint="eastAsia" w:hAnsi="宋体"/>
          <w:color w:val="000000"/>
          <w:sz w:val="36"/>
        </w:rPr>
        <w:t>报价人提交的其它资料</w:t>
      </w:r>
    </w:p>
    <w:p>
      <w:pPr>
        <w:pStyle w:val="33"/>
        <w:spacing w:line="420" w:lineRule="exact"/>
        <w:rPr>
          <w:rFonts w:hAnsi="宋体"/>
          <w:color w:val="000000"/>
        </w:rPr>
      </w:pPr>
    </w:p>
    <w:p>
      <w:pPr>
        <w:adjustRightInd w:val="0"/>
        <w:snapToGrid w:val="0"/>
        <w:spacing w:line="460" w:lineRule="exact"/>
        <w:ind w:firstLine="480" w:firstLineChars="200"/>
        <w:rPr>
          <w:rFonts w:ascii="宋体" w:hAnsi="宋体"/>
          <w:color w:val="000000"/>
          <w:sz w:val="24"/>
        </w:rPr>
      </w:pPr>
    </w:p>
    <w:p>
      <w:pPr>
        <w:spacing w:line="420" w:lineRule="exact"/>
        <w:ind w:firstLine="480"/>
        <w:rPr>
          <w:rFonts w:ascii="宋体"/>
          <w:color w:val="000000"/>
          <w:sz w:val="24"/>
        </w:rPr>
      </w:pPr>
      <w:r>
        <w:rPr>
          <w:rFonts w:hint="eastAsia" w:ascii="宋体"/>
          <w:color w:val="000000"/>
          <w:sz w:val="24"/>
        </w:rPr>
        <w:t>报价人根据自身实际情况编写有关资料包括：</w:t>
      </w:r>
    </w:p>
    <w:p>
      <w:pPr>
        <w:spacing w:line="420" w:lineRule="exact"/>
        <w:ind w:firstLine="480"/>
        <w:rPr>
          <w:rFonts w:ascii="宋体" w:hAnsi="宋体"/>
          <w:color w:val="000000"/>
          <w:sz w:val="24"/>
        </w:rPr>
      </w:pPr>
      <w:r>
        <w:rPr>
          <w:rFonts w:hint="eastAsia" w:ascii="宋体" w:hAnsi="宋体"/>
          <w:color w:val="000000"/>
          <w:sz w:val="24"/>
        </w:rPr>
        <w:t>(1)报价人根据采购文件要求，须提供的相关资料（如报价人所报价管道的建设应得到当地相关部门批准，并具有相关管道经营权的相关证明资料）等。</w:t>
      </w:r>
    </w:p>
    <w:p>
      <w:pPr>
        <w:spacing w:line="420" w:lineRule="exact"/>
        <w:ind w:firstLine="480"/>
        <w:rPr>
          <w:rFonts w:ascii="宋体" w:hAnsi="宋体"/>
          <w:color w:val="000000"/>
          <w:sz w:val="24"/>
        </w:rPr>
      </w:pPr>
      <w:r>
        <w:rPr>
          <w:rFonts w:hint="eastAsia" w:ascii="宋体" w:hAnsi="宋体"/>
          <w:color w:val="000000"/>
          <w:sz w:val="24"/>
        </w:rPr>
        <w:t>(2)谈判文件要求提供或报价人认为应提供的其它资料。</w:t>
      </w:r>
    </w:p>
    <w:p>
      <w:pPr>
        <w:spacing w:line="460" w:lineRule="exact"/>
        <w:ind w:firstLine="480" w:firstLineChars="200"/>
        <w:rPr>
          <w:rFonts w:ascii="宋体" w:hAnsi="宋体"/>
          <w:color w:val="000000"/>
          <w:sz w:val="24"/>
        </w:rPr>
      </w:pPr>
    </w:p>
    <w:bookmarkEnd w:id="8"/>
    <w:bookmarkEnd w:id="9"/>
    <w:bookmarkEnd w:id="10"/>
    <w:bookmarkEnd w:id="11"/>
    <w:bookmarkEnd w:id="12"/>
    <w:bookmarkEnd w:id="13"/>
    <w:bookmarkEnd w:id="14"/>
    <w:bookmarkEnd w:id="15"/>
    <w:bookmarkEnd w:id="16"/>
    <w:bookmarkEnd w:id="17"/>
    <w:bookmarkEnd w:id="18"/>
    <w:bookmarkEnd w:id="19"/>
    <w:bookmarkEnd w:id="20"/>
    <w:bookmarkEnd w:id="21"/>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spacing w:line="380" w:lineRule="exact"/>
        <w:rPr>
          <w:rFonts w:ascii="宋体" w:hAnsi="宋体"/>
          <w:sz w:val="24"/>
          <w:szCs w:val="24"/>
        </w:rPr>
      </w:pPr>
      <w:r>
        <w:rPr>
          <w:rFonts w:hint="eastAsia" w:ascii="宋体" w:hAnsi="宋体"/>
          <w:sz w:val="24"/>
          <w:szCs w:val="24"/>
        </w:rPr>
        <w:t>附件6</w:t>
      </w:r>
    </w:p>
    <w:p/>
    <w:p>
      <w:pPr>
        <w:jc w:val="center"/>
        <w:rPr>
          <w:rFonts w:ascii="宋体"/>
          <w:b/>
          <w:bCs/>
          <w:sz w:val="36"/>
          <w:szCs w:val="24"/>
        </w:rPr>
      </w:pPr>
      <w:r>
        <w:rPr>
          <w:rFonts w:hint="eastAsia" w:ascii="宋体"/>
          <w:b/>
          <w:bCs/>
          <w:sz w:val="36"/>
          <w:szCs w:val="24"/>
        </w:rPr>
        <w:t>廉洁承诺书</w:t>
      </w:r>
    </w:p>
    <w:p>
      <w:pPr>
        <w:rPr>
          <w:rFonts w:ascii="宋体" w:hAnsi="宋体" w:cs="宋体"/>
          <w:sz w:val="36"/>
          <w:szCs w:val="36"/>
        </w:rPr>
      </w:pPr>
    </w:p>
    <w:p>
      <w:pPr>
        <w:spacing w:line="380" w:lineRule="exact"/>
        <w:rPr>
          <w:rFonts w:ascii="宋体" w:hAnsi="宋体"/>
          <w:sz w:val="24"/>
        </w:rPr>
      </w:pPr>
      <w:r>
        <w:rPr>
          <w:rFonts w:hint="eastAsia" w:ascii="宋体" w:hAnsi="宋体" w:cs="宋体"/>
          <w:sz w:val="24"/>
          <w:szCs w:val="24"/>
        </w:rPr>
        <w:t>致：</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380" w:lineRule="exact"/>
        <w:rPr>
          <w:rFonts w:ascii="宋体" w:hAnsi="宋体" w:cs="宋体"/>
          <w:sz w:val="24"/>
          <w:szCs w:val="24"/>
        </w:rPr>
      </w:pPr>
    </w:p>
    <w:p>
      <w:pPr>
        <w:spacing w:line="380" w:lineRule="exact"/>
        <w:ind w:firstLine="480" w:firstLineChars="200"/>
        <w:rPr>
          <w:rFonts w:hint="eastAsia" w:ascii="宋体" w:hAnsi="宋体" w:eastAsia="宋体"/>
          <w:sz w:val="24"/>
          <w:szCs w:val="24"/>
          <w:lang w:eastAsia="zh-CN"/>
        </w:rPr>
      </w:pPr>
      <w:r>
        <w:rPr>
          <w:rFonts w:hint="eastAsia" w:ascii="宋体" w:hAnsi="宋体"/>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p>
    <w:p>
      <w:pPr>
        <w:spacing w:line="380" w:lineRule="exact"/>
        <w:ind w:firstLine="480" w:firstLineChars="200"/>
        <w:rPr>
          <w:rFonts w:ascii="宋体" w:hAnsi="宋体"/>
          <w:sz w:val="24"/>
          <w:szCs w:val="24"/>
        </w:rPr>
      </w:pPr>
      <w:r>
        <w:rPr>
          <w:rFonts w:hint="eastAsia" w:ascii="宋体" w:hAnsi="宋体"/>
          <w:sz w:val="24"/>
          <w:szCs w:val="24"/>
        </w:rPr>
        <w:t xml:space="preserve">    同时，在接下来的三个年度的采购项目中，贵方可视具体情况，暂停或拒绝我司提交的投标申请。 </w:t>
      </w:r>
    </w:p>
    <w:p>
      <w:pPr>
        <w:spacing w:line="380" w:lineRule="exact"/>
        <w:rPr>
          <w:rFonts w:ascii="宋体" w:hAnsi="宋体"/>
          <w:sz w:val="24"/>
          <w:szCs w:val="24"/>
        </w:rPr>
      </w:pPr>
    </w:p>
    <w:p>
      <w:pPr>
        <w:spacing w:line="380" w:lineRule="exact"/>
        <w:ind w:firstLine="480" w:firstLineChars="200"/>
        <w:rPr>
          <w:rFonts w:ascii="宋体" w:hAnsi="宋体"/>
          <w:sz w:val="24"/>
        </w:rPr>
      </w:pPr>
      <w:r>
        <w:rPr>
          <w:rFonts w:hint="eastAsia" w:ascii="宋体" w:hAnsi="宋体"/>
          <w:sz w:val="24"/>
          <w:szCs w:val="24"/>
        </w:rPr>
        <w:t xml:space="preserve"> </w:t>
      </w:r>
      <w:r>
        <w:rPr>
          <w:rFonts w:hint="eastAsia" w:ascii="宋体" w:hAnsi="宋体" w:cs="宋体"/>
          <w:sz w:val="24"/>
          <w:szCs w:val="24"/>
        </w:rPr>
        <w:t xml:space="preserve">  </w:t>
      </w:r>
      <w:r>
        <w:rPr>
          <w:rFonts w:hint="eastAsia" w:ascii="宋体" w:hAnsi="宋体"/>
          <w:sz w:val="24"/>
        </w:rPr>
        <w:t>特此承诺！</w:t>
      </w:r>
    </w:p>
    <w:p>
      <w:pPr>
        <w:spacing w:line="380" w:lineRule="exact"/>
        <w:ind w:firstLine="480" w:firstLineChars="200"/>
        <w:rPr>
          <w:rFonts w:ascii="宋体" w:hAnsi="宋体" w:cs="宋体"/>
          <w:sz w:val="24"/>
          <w:szCs w:val="24"/>
        </w:rPr>
      </w:pPr>
      <w:r>
        <w:rPr>
          <w:rFonts w:hint="eastAsia" w:ascii="宋体" w:hAnsi="宋体" w:cs="宋体"/>
          <w:sz w:val="24"/>
          <w:szCs w:val="24"/>
        </w:rPr>
        <w:t xml:space="preserve">                     </w:t>
      </w:r>
    </w:p>
    <w:p>
      <w:pPr>
        <w:spacing w:line="380" w:lineRule="exact"/>
        <w:rPr>
          <w:rFonts w:ascii="宋体" w:hAnsi="宋体" w:cs="宋体"/>
          <w:sz w:val="24"/>
          <w:szCs w:val="24"/>
        </w:rPr>
      </w:pPr>
    </w:p>
    <w:p>
      <w:pPr>
        <w:spacing w:line="380" w:lineRule="exact"/>
        <w:rPr>
          <w:rFonts w:ascii="宋体" w:hAnsi="宋体" w:cs="宋体"/>
          <w:sz w:val="24"/>
          <w:szCs w:val="24"/>
        </w:rPr>
      </w:pPr>
    </w:p>
    <w:p>
      <w:pPr>
        <w:spacing w:line="380" w:lineRule="exact"/>
        <w:rPr>
          <w:rFonts w:ascii="宋体" w:hAnsi="宋体" w:cs="宋体"/>
          <w:sz w:val="24"/>
          <w:szCs w:val="24"/>
        </w:rPr>
      </w:pPr>
    </w:p>
    <w:p>
      <w:pPr>
        <w:spacing w:line="380" w:lineRule="exact"/>
        <w:ind w:firstLine="3600" w:firstLineChars="1500"/>
        <w:rPr>
          <w:rFonts w:ascii="宋体" w:hAnsi="宋体" w:cs="宋体"/>
          <w:sz w:val="24"/>
          <w:szCs w:val="24"/>
        </w:rPr>
      </w:pPr>
      <w:r>
        <w:rPr>
          <w:rFonts w:hint="eastAsia" w:ascii="宋体" w:hAnsi="宋体" w:cs="宋体"/>
          <w:sz w:val="24"/>
          <w:szCs w:val="24"/>
        </w:rPr>
        <w:t>报  价 人（全称并加盖公章）：</w:t>
      </w:r>
    </w:p>
    <w:p>
      <w:pPr>
        <w:spacing w:line="380" w:lineRule="exact"/>
        <w:rPr>
          <w:rFonts w:ascii="宋体" w:hAnsi="宋体" w:cs="宋体"/>
          <w:sz w:val="24"/>
          <w:szCs w:val="24"/>
        </w:rPr>
      </w:pPr>
      <w:r>
        <w:rPr>
          <w:rFonts w:hint="eastAsia" w:ascii="宋体" w:hAnsi="宋体" w:cs="宋体"/>
          <w:sz w:val="24"/>
          <w:szCs w:val="24"/>
        </w:rPr>
        <w:t xml:space="preserve">                              报价人代表签字：</w:t>
      </w:r>
    </w:p>
    <w:p>
      <w:pPr>
        <w:spacing w:line="380" w:lineRule="exact"/>
        <w:rPr>
          <w:rFonts w:ascii="宋体" w:hAnsi="宋体" w:cs="宋体"/>
          <w:sz w:val="24"/>
          <w:szCs w:val="24"/>
        </w:rPr>
      </w:pPr>
      <w:r>
        <w:rPr>
          <w:rFonts w:hint="eastAsia" w:ascii="宋体" w:hAnsi="宋体" w:cs="宋体"/>
          <w:sz w:val="24"/>
          <w:szCs w:val="24"/>
        </w:rPr>
        <w:t xml:space="preserve">                              日      期：</w:t>
      </w:r>
    </w:p>
    <w:p>
      <w:pPr>
        <w:spacing w:line="380" w:lineRule="exact"/>
        <w:ind w:firstLine="480" w:firstLineChars="200"/>
        <w:rPr>
          <w:rFonts w:ascii="宋体" w:hAnsi="宋体"/>
          <w:sz w:val="24"/>
        </w:rPr>
      </w:pPr>
    </w:p>
    <w:p>
      <w:pPr>
        <w:rPr>
          <w:color w:val="000000"/>
        </w:rPr>
      </w:pPr>
    </w:p>
    <w:sectPr>
      <w:headerReference r:id="rId7" w:type="default"/>
      <w:pgSz w:w="11907" w:h="16840"/>
      <w:pgMar w:top="1440" w:right="1588" w:bottom="124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Black">
    <w:panose1 w:val="020B0A04020102020204"/>
    <w:charset w:val="00"/>
    <w:family w:val="swiss"/>
    <w:pitch w:val="default"/>
    <w:sig w:usb0="A00002AF" w:usb1="400078FB" w:usb2="00000000" w:usb3="00000000" w:csb0="6000009F" w:csb1="DFD70000"/>
  </w:font>
  <w:font w:name="CG Times">
    <w:altName w:val="Times New Roman"/>
    <w:panose1 w:val="00000000000000000000"/>
    <w:charset w:val="00"/>
    <w:family w:val="roman"/>
    <w:pitch w:val="default"/>
    <w:sig w:usb0="00000000" w:usb1="00000000" w:usb2="00000000" w:usb3="00000000" w:csb0="00000093"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jc w:val="center"/>
      <w:rPr>
        <w:rStyle w:val="25"/>
      </w:rPr>
    </w:pPr>
    <w:r>
      <w:fldChar w:fldCharType="begin"/>
    </w:r>
    <w:r>
      <w:rPr>
        <w:rStyle w:val="25"/>
      </w:rPr>
      <w:instrText xml:space="preserve">PAGE  </w:instrText>
    </w:r>
    <w:r>
      <w:fldChar w:fldCharType="separate"/>
    </w:r>
    <w:r>
      <w:rPr>
        <w:rStyle w:val="25"/>
      </w:rPr>
      <w:t>2</w:t>
    </w:r>
    <w:r>
      <w:fldChar w:fldCharType="end"/>
    </w:r>
  </w:p>
  <w:p>
    <w:pPr>
      <w:pStyle w:val="18"/>
      <w:framePr w:wrap="around" w:vAnchor="text" w:hAnchor="margin" w:xAlign="center" w:y="1"/>
      <w:rPr>
        <w:rStyle w:val="25"/>
      </w:rPr>
    </w:pP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hd w:val="pct10" w:color="auto" w:fill="auto"/>
      <w:jc w:val="both"/>
    </w:pPr>
    <w:r>
      <w:rPr>
        <w:rFonts w:hint="eastAsia"/>
      </w:rPr>
      <w:t xml:space="preserve">谈判文件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hd w:val="pct10" w:color="auto" w:fill="auto"/>
      <w:jc w:val="both"/>
    </w:pPr>
    <w:r>
      <w:rPr>
        <w:rFonts w:hint="eastAsia"/>
      </w:rPr>
      <w:t xml:space="preserve">谈判文件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pPr>
    <w:r>
      <w:rPr>
        <w:rFonts w:hint="eastAsia"/>
      </w:rPr>
      <w:t>谈判文件</w:t>
    </w:r>
    <w:r>
      <w:rPr>
        <w:rFonts w:hint="eastAsia"/>
        <w:b/>
        <w:sz w:val="3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hd w:val="pct10" w:color="auto" w:fill="auto"/>
      <w:jc w:val="both"/>
    </w:pPr>
    <w:r>
      <w:rPr>
        <w:rFonts w:hint="eastAsia"/>
      </w:rPr>
      <w:t xml:space="preserve">谈判文件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69864991">
    <w15:presenceInfo w15:providerId="WPS Office" w15:userId="4058116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4ZGE3N2I4NDdiMjk1MmE5N2ZhMTY5NWQ5ZjhiYTgifQ=="/>
    <w:docVar w:name="KSO_WPS_MARK_KEY" w:val="e56ad098-390b-49ae-8adc-3199c0fe41fa"/>
  </w:docVars>
  <w:rsids>
    <w:rsidRoot w:val="00F10465"/>
    <w:rsid w:val="00001AD4"/>
    <w:rsid w:val="00007670"/>
    <w:rsid w:val="00011FA9"/>
    <w:rsid w:val="000126E0"/>
    <w:rsid w:val="0001481E"/>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E4B"/>
    <w:rsid w:val="00052E71"/>
    <w:rsid w:val="000548FD"/>
    <w:rsid w:val="00055686"/>
    <w:rsid w:val="00062472"/>
    <w:rsid w:val="00062DBB"/>
    <w:rsid w:val="00063A33"/>
    <w:rsid w:val="00066728"/>
    <w:rsid w:val="00066CC3"/>
    <w:rsid w:val="000762E4"/>
    <w:rsid w:val="00076E38"/>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76B8"/>
    <w:rsid w:val="00137D21"/>
    <w:rsid w:val="001438A1"/>
    <w:rsid w:val="0014605E"/>
    <w:rsid w:val="001474D5"/>
    <w:rsid w:val="00156E7F"/>
    <w:rsid w:val="00157EBB"/>
    <w:rsid w:val="001639A5"/>
    <w:rsid w:val="00180917"/>
    <w:rsid w:val="00180F6B"/>
    <w:rsid w:val="00180FE9"/>
    <w:rsid w:val="00184544"/>
    <w:rsid w:val="0018684C"/>
    <w:rsid w:val="00187EA1"/>
    <w:rsid w:val="0019002F"/>
    <w:rsid w:val="00191248"/>
    <w:rsid w:val="00191282"/>
    <w:rsid w:val="001919DA"/>
    <w:rsid w:val="00195AFF"/>
    <w:rsid w:val="001A0254"/>
    <w:rsid w:val="001A26A0"/>
    <w:rsid w:val="001A630A"/>
    <w:rsid w:val="001A6EAA"/>
    <w:rsid w:val="001B1A67"/>
    <w:rsid w:val="001B4648"/>
    <w:rsid w:val="001B61CA"/>
    <w:rsid w:val="001C2DDD"/>
    <w:rsid w:val="001C3ECF"/>
    <w:rsid w:val="001C48BF"/>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25DEE"/>
    <w:rsid w:val="0022609F"/>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63C4"/>
    <w:rsid w:val="002E73AF"/>
    <w:rsid w:val="002E7F18"/>
    <w:rsid w:val="002F5454"/>
    <w:rsid w:val="002F5E25"/>
    <w:rsid w:val="00301020"/>
    <w:rsid w:val="00302B31"/>
    <w:rsid w:val="00305016"/>
    <w:rsid w:val="00311039"/>
    <w:rsid w:val="003142CA"/>
    <w:rsid w:val="00316D98"/>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F1119"/>
    <w:rsid w:val="004F1415"/>
    <w:rsid w:val="004F1959"/>
    <w:rsid w:val="004F4CE4"/>
    <w:rsid w:val="004F4E82"/>
    <w:rsid w:val="004F5761"/>
    <w:rsid w:val="004F67B0"/>
    <w:rsid w:val="005033F8"/>
    <w:rsid w:val="0050463F"/>
    <w:rsid w:val="00506390"/>
    <w:rsid w:val="00506547"/>
    <w:rsid w:val="005107C2"/>
    <w:rsid w:val="00513570"/>
    <w:rsid w:val="00515145"/>
    <w:rsid w:val="00516F10"/>
    <w:rsid w:val="0051751F"/>
    <w:rsid w:val="00526689"/>
    <w:rsid w:val="00530C2B"/>
    <w:rsid w:val="005320EE"/>
    <w:rsid w:val="005329D7"/>
    <w:rsid w:val="00534726"/>
    <w:rsid w:val="005361E4"/>
    <w:rsid w:val="0053755B"/>
    <w:rsid w:val="0054000C"/>
    <w:rsid w:val="0054019D"/>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4C7A"/>
    <w:rsid w:val="00606731"/>
    <w:rsid w:val="00607660"/>
    <w:rsid w:val="006076E2"/>
    <w:rsid w:val="0061020E"/>
    <w:rsid w:val="006102EF"/>
    <w:rsid w:val="00616A63"/>
    <w:rsid w:val="00620431"/>
    <w:rsid w:val="00623090"/>
    <w:rsid w:val="00624B15"/>
    <w:rsid w:val="00627EE3"/>
    <w:rsid w:val="006303A5"/>
    <w:rsid w:val="00631356"/>
    <w:rsid w:val="0064330C"/>
    <w:rsid w:val="00646F37"/>
    <w:rsid w:val="006534EA"/>
    <w:rsid w:val="006545F0"/>
    <w:rsid w:val="00661FA6"/>
    <w:rsid w:val="0066554C"/>
    <w:rsid w:val="00666BF7"/>
    <w:rsid w:val="00667745"/>
    <w:rsid w:val="00670F21"/>
    <w:rsid w:val="006752D0"/>
    <w:rsid w:val="00677717"/>
    <w:rsid w:val="00680154"/>
    <w:rsid w:val="006806BC"/>
    <w:rsid w:val="00686A5F"/>
    <w:rsid w:val="00686DEC"/>
    <w:rsid w:val="006902C3"/>
    <w:rsid w:val="006903E2"/>
    <w:rsid w:val="006909F1"/>
    <w:rsid w:val="00691D7B"/>
    <w:rsid w:val="006937DF"/>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32D"/>
    <w:rsid w:val="006F3894"/>
    <w:rsid w:val="006F41BB"/>
    <w:rsid w:val="006F4C83"/>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73972"/>
    <w:rsid w:val="00880B1B"/>
    <w:rsid w:val="00883E64"/>
    <w:rsid w:val="00885C54"/>
    <w:rsid w:val="0089161A"/>
    <w:rsid w:val="008937F4"/>
    <w:rsid w:val="008966EA"/>
    <w:rsid w:val="00897C1C"/>
    <w:rsid w:val="008A0B40"/>
    <w:rsid w:val="008A24B0"/>
    <w:rsid w:val="008A2C12"/>
    <w:rsid w:val="008A2E30"/>
    <w:rsid w:val="008A4E5C"/>
    <w:rsid w:val="008A65B4"/>
    <w:rsid w:val="008A6D62"/>
    <w:rsid w:val="008B065D"/>
    <w:rsid w:val="008B3408"/>
    <w:rsid w:val="008B6D1F"/>
    <w:rsid w:val="008B75AC"/>
    <w:rsid w:val="008B75D8"/>
    <w:rsid w:val="008C0DD7"/>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9A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303"/>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E6F1A"/>
    <w:rsid w:val="00AF0EFB"/>
    <w:rsid w:val="00AF1717"/>
    <w:rsid w:val="00AF1E8B"/>
    <w:rsid w:val="00AF3C69"/>
    <w:rsid w:val="00AF4436"/>
    <w:rsid w:val="00AF5536"/>
    <w:rsid w:val="00AF574F"/>
    <w:rsid w:val="00AF5A31"/>
    <w:rsid w:val="00AF5AE3"/>
    <w:rsid w:val="00B00BC4"/>
    <w:rsid w:val="00B00D12"/>
    <w:rsid w:val="00B00FBC"/>
    <w:rsid w:val="00B05054"/>
    <w:rsid w:val="00B058CF"/>
    <w:rsid w:val="00B06789"/>
    <w:rsid w:val="00B07339"/>
    <w:rsid w:val="00B073A7"/>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1D51"/>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26C3"/>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59C"/>
    <w:rsid w:val="00CC3CCF"/>
    <w:rsid w:val="00CC3F6A"/>
    <w:rsid w:val="00CC47E5"/>
    <w:rsid w:val="00CC5D78"/>
    <w:rsid w:val="00CC665F"/>
    <w:rsid w:val="00CD44BA"/>
    <w:rsid w:val="00CD5E4D"/>
    <w:rsid w:val="00CE0E21"/>
    <w:rsid w:val="00CE13A6"/>
    <w:rsid w:val="00CE40E1"/>
    <w:rsid w:val="00CE4517"/>
    <w:rsid w:val="00CE5FE1"/>
    <w:rsid w:val="00CF1678"/>
    <w:rsid w:val="00CF17F8"/>
    <w:rsid w:val="00CF2293"/>
    <w:rsid w:val="00CF451C"/>
    <w:rsid w:val="00CF5DDF"/>
    <w:rsid w:val="00CF69E2"/>
    <w:rsid w:val="00CF6A26"/>
    <w:rsid w:val="00CF7447"/>
    <w:rsid w:val="00CF77B5"/>
    <w:rsid w:val="00D000F1"/>
    <w:rsid w:val="00D00C4D"/>
    <w:rsid w:val="00D01BC4"/>
    <w:rsid w:val="00D02597"/>
    <w:rsid w:val="00D0293A"/>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45D5"/>
    <w:rsid w:val="00D656BF"/>
    <w:rsid w:val="00D6789D"/>
    <w:rsid w:val="00D70226"/>
    <w:rsid w:val="00D70EF6"/>
    <w:rsid w:val="00D72B07"/>
    <w:rsid w:val="00D7436A"/>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5017"/>
    <w:rsid w:val="00DD768F"/>
    <w:rsid w:val="00DE241D"/>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3BFC"/>
    <w:rsid w:val="00E549EC"/>
    <w:rsid w:val="00E54CE7"/>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06E6"/>
    <w:rsid w:val="00EB1140"/>
    <w:rsid w:val="00EC3C06"/>
    <w:rsid w:val="00EC5436"/>
    <w:rsid w:val="00ED310A"/>
    <w:rsid w:val="00ED33C8"/>
    <w:rsid w:val="00ED591E"/>
    <w:rsid w:val="00EE01FF"/>
    <w:rsid w:val="00EE2731"/>
    <w:rsid w:val="00EE29D9"/>
    <w:rsid w:val="00EE4060"/>
    <w:rsid w:val="00EE589A"/>
    <w:rsid w:val="00EE7645"/>
    <w:rsid w:val="00EF2284"/>
    <w:rsid w:val="00EF279C"/>
    <w:rsid w:val="00EF3C06"/>
    <w:rsid w:val="00F01AEF"/>
    <w:rsid w:val="00F01FB1"/>
    <w:rsid w:val="00F031F8"/>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2997"/>
    <w:rsid w:val="00F577D8"/>
    <w:rsid w:val="00F606BE"/>
    <w:rsid w:val="00F61620"/>
    <w:rsid w:val="00F63387"/>
    <w:rsid w:val="00F67534"/>
    <w:rsid w:val="00F73616"/>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E72DF4"/>
    <w:rsid w:val="0B02141F"/>
    <w:rsid w:val="0B537F25"/>
    <w:rsid w:val="0F0E4300"/>
    <w:rsid w:val="10E05088"/>
    <w:rsid w:val="11177D15"/>
    <w:rsid w:val="14640782"/>
    <w:rsid w:val="14B2722E"/>
    <w:rsid w:val="15F51F09"/>
    <w:rsid w:val="161C6DA5"/>
    <w:rsid w:val="167D261A"/>
    <w:rsid w:val="16973813"/>
    <w:rsid w:val="173E0EAF"/>
    <w:rsid w:val="188127C0"/>
    <w:rsid w:val="1B456F86"/>
    <w:rsid w:val="1B976D81"/>
    <w:rsid w:val="1CA3450A"/>
    <w:rsid w:val="1D3C72E8"/>
    <w:rsid w:val="1E2D620F"/>
    <w:rsid w:val="1F47198D"/>
    <w:rsid w:val="1F8736FE"/>
    <w:rsid w:val="1FBF20B2"/>
    <w:rsid w:val="21C557F2"/>
    <w:rsid w:val="221C4286"/>
    <w:rsid w:val="24265C2A"/>
    <w:rsid w:val="244751BB"/>
    <w:rsid w:val="25487F08"/>
    <w:rsid w:val="25F954DB"/>
    <w:rsid w:val="25FE0ECB"/>
    <w:rsid w:val="26CB5E79"/>
    <w:rsid w:val="27B66AB6"/>
    <w:rsid w:val="27E1537C"/>
    <w:rsid w:val="27EB5C8B"/>
    <w:rsid w:val="2856485B"/>
    <w:rsid w:val="29222C98"/>
    <w:rsid w:val="29443A4A"/>
    <w:rsid w:val="299711CA"/>
    <w:rsid w:val="29B4010D"/>
    <w:rsid w:val="2C10564F"/>
    <w:rsid w:val="2C6F41F6"/>
    <w:rsid w:val="2C7F7243"/>
    <w:rsid w:val="2D4B705C"/>
    <w:rsid w:val="2DEA71A8"/>
    <w:rsid w:val="2FEA4695"/>
    <w:rsid w:val="31D67A90"/>
    <w:rsid w:val="320B4127"/>
    <w:rsid w:val="344C595B"/>
    <w:rsid w:val="34A925A0"/>
    <w:rsid w:val="34D82FC0"/>
    <w:rsid w:val="34F160E8"/>
    <w:rsid w:val="35561159"/>
    <w:rsid w:val="36096EC9"/>
    <w:rsid w:val="362444BC"/>
    <w:rsid w:val="364C787F"/>
    <w:rsid w:val="36EC1587"/>
    <w:rsid w:val="375B525D"/>
    <w:rsid w:val="37AD17E4"/>
    <w:rsid w:val="37BB0450"/>
    <w:rsid w:val="3A2C08FF"/>
    <w:rsid w:val="3AAD5BFC"/>
    <w:rsid w:val="3C92258C"/>
    <w:rsid w:val="401541B2"/>
    <w:rsid w:val="404C688B"/>
    <w:rsid w:val="407759EA"/>
    <w:rsid w:val="40BB3785"/>
    <w:rsid w:val="428803B3"/>
    <w:rsid w:val="43744B39"/>
    <w:rsid w:val="440310CC"/>
    <w:rsid w:val="444A04C9"/>
    <w:rsid w:val="453F2EAB"/>
    <w:rsid w:val="465A3D96"/>
    <w:rsid w:val="489740AE"/>
    <w:rsid w:val="48BA3162"/>
    <w:rsid w:val="495C4EE9"/>
    <w:rsid w:val="495F654A"/>
    <w:rsid w:val="4A002088"/>
    <w:rsid w:val="4A6F7360"/>
    <w:rsid w:val="4AA84ADA"/>
    <w:rsid w:val="4C5C7A55"/>
    <w:rsid w:val="4E1835AE"/>
    <w:rsid w:val="4F7F3DFA"/>
    <w:rsid w:val="4FEC222F"/>
    <w:rsid w:val="53144C5A"/>
    <w:rsid w:val="53633592"/>
    <w:rsid w:val="53E917BB"/>
    <w:rsid w:val="54025C3F"/>
    <w:rsid w:val="56A56B6D"/>
    <w:rsid w:val="57E1450D"/>
    <w:rsid w:val="58242DA9"/>
    <w:rsid w:val="59763B33"/>
    <w:rsid w:val="598B6DC0"/>
    <w:rsid w:val="5C017881"/>
    <w:rsid w:val="5C4A0787"/>
    <w:rsid w:val="5D2F4A70"/>
    <w:rsid w:val="5D7E20FD"/>
    <w:rsid w:val="5DC44F64"/>
    <w:rsid w:val="5E983DA8"/>
    <w:rsid w:val="5FEE5AC0"/>
    <w:rsid w:val="60041613"/>
    <w:rsid w:val="61017934"/>
    <w:rsid w:val="622F4617"/>
    <w:rsid w:val="62E25D66"/>
    <w:rsid w:val="630A358C"/>
    <w:rsid w:val="63A70E8C"/>
    <w:rsid w:val="644B47B0"/>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E1F6BF8"/>
    <w:rsid w:val="7F8F7D53"/>
    <w:rsid w:val="7FC16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qFormat="1"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3">
    <w:name w:val="heading 2"/>
    <w:basedOn w:val="1"/>
    <w:next w:val="1"/>
    <w:qFormat/>
    <w:uiPriority w:val="0"/>
    <w:pPr>
      <w:keepNext/>
      <w:widowControl/>
      <w:tabs>
        <w:tab w:val="left" w:pos="576"/>
      </w:tabs>
      <w:spacing w:before="240" w:after="60"/>
      <w:ind w:left="576" w:hanging="576"/>
      <w:outlineLvl w:val="1"/>
    </w:pPr>
    <w:rPr>
      <w:b/>
      <w:kern w:val="0"/>
      <w:sz w:val="28"/>
      <w:lang w:val="en-AU"/>
    </w:rPr>
  </w:style>
  <w:style w:type="paragraph" w:styleId="4">
    <w:name w:val="heading 3"/>
    <w:basedOn w:val="1"/>
    <w:next w:val="1"/>
    <w:qFormat/>
    <w:uiPriority w:val="0"/>
    <w:pPr>
      <w:keepNext/>
      <w:widowControl/>
      <w:tabs>
        <w:tab w:val="left" w:pos="720"/>
      </w:tabs>
      <w:spacing w:before="240" w:after="60"/>
      <w:ind w:left="2160" w:hanging="720"/>
      <w:outlineLvl w:val="2"/>
    </w:pPr>
    <w:rPr>
      <w:rFonts w:ascii="Arial" w:hAnsi="Arial"/>
      <w:b/>
      <w:kern w:val="0"/>
      <w:sz w:val="24"/>
      <w:lang w:val="en-AU"/>
    </w:rPr>
  </w:style>
  <w:style w:type="paragraph" w:styleId="5">
    <w:name w:val="heading 4"/>
    <w:basedOn w:val="1"/>
    <w:next w:val="1"/>
    <w:qFormat/>
    <w:uiPriority w:val="0"/>
    <w:pPr>
      <w:keepNext/>
      <w:widowControl/>
      <w:tabs>
        <w:tab w:val="left" w:pos="-720"/>
      </w:tabs>
      <w:suppressAutoHyphens/>
      <w:ind w:left="864" w:hanging="864"/>
      <w:outlineLvl w:val="3"/>
    </w:pPr>
    <w:rPr>
      <w:rFonts w:ascii="CG Times" w:hAnsi="CG Times"/>
      <w:kern w:val="0"/>
      <w:sz w:val="28"/>
      <w:lang w:val="en-AU"/>
    </w:rPr>
  </w:style>
  <w:style w:type="paragraph" w:styleId="6">
    <w:name w:val="heading 5"/>
    <w:basedOn w:val="1"/>
    <w:next w:val="1"/>
    <w:qFormat/>
    <w:uiPriority w:val="0"/>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7">
    <w:name w:val="heading 6"/>
    <w:basedOn w:val="1"/>
    <w:next w:val="1"/>
    <w:qFormat/>
    <w:uiPriority w:val="0"/>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8">
    <w:name w:val="heading 7"/>
    <w:basedOn w:val="1"/>
    <w:next w:val="1"/>
    <w:qFormat/>
    <w:uiPriority w:val="0"/>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9">
    <w:name w:val="heading 8"/>
    <w:basedOn w:val="1"/>
    <w:next w:val="1"/>
    <w:qFormat/>
    <w:uiPriority w:val="0"/>
    <w:pPr>
      <w:keepNext/>
      <w:widowControl/>
      <w:tabs>
        <w:tab w:val="left" w:pos="-720"/>
      </w:tabs>
      <w:suppressAutoHyphens/>
      <w:ind w:left="1440" w:hanging="1440"/>
      <w:outlineLvl w:val="7"/>
    </w:pPr>
    <w:rPr>
      <w:rFonts w:ascii="CG Times" w:hAnsi="CG Times"/>
      <w:kern w:val="0"/>
      <w:sz w:val="36"/>
      <w:lang w:val="en-AU"/>
    </w:rPr>
  </w:style>
  <w:style w:type="paragraph" w:styleId="10">
    <w:name w:val="heading 9"/>
    <w:basedOn w:val="1"/>
    <w:next w:val="1"/>
    <w:qFormat/>
    <w:uiPriority w:val="0"/>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24">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29"/>
    <w:qFormat/>
    <w:uiPriority w:val="0"/>
    <w:pPr>
      <w:ind w:firstLine="420"/>
    </w:pPr>
  </w:style>
  <w:style w:type="paragraph" w:styleId="12">
    <w:name w:val="annotation text"/>
    <w:basedOn w:val="1"/>
    <w:qFormat/>
    <w:uiPriority w:val="0"/>
    <w:pPr>
      <w:jc w:val="left"/>
    </w:pPr>
  </w:style>
  <w:style w:type="paragraph" w:styleId="13">
    <w:name w:val="Body Text"/>
    <w:basedOn w:val="1"/>
    <w:qFormat/>
    <w:uiPriority w:val="0"/>
    <w:pPr>
      <w:spacing w:after="120"/>
    </w:pPr>
  </w:style>
  <w:style w:type="paragraph" w:styleId="14">
    <w:name w:val="Body Text Indent"/>
    <w:basedOn w:val="1"/>
    <w:qFormat/>
    <w:uiPriority w:val="0"/>
    <w:pPr>
      <w:ind w:firstLine="627"/>
    </w:pPr>
    <w:rPr>
      <w:sz w:val="28"/>
    </w:rPr>
  </w:style>
  <w:style w:type="paragraph" w:styleId="15">
    <w:name w:val="Plain Text"/>
    <w:basedOn w:val="1"/>
    <w:link w:val="28"/>
    <w:qFormat/>
    <w:uiPriority w:val="0"/>
    <w:rPr>
      <w:rFonts w:ascii="宋体" w:hAnsi="Courier New"/>
    </w:rPr>
  </w:style>
  <w:style w:type="paragraph" w:styleId="16">
    <w:name w:val="Date"/>
    <w:basedOn w:val="1"/>
    <w:next w:val="1"/>
    <w:qFormat/>
    <w:uiPriority w:val="0"/>
    <w:rPr>
      <w:rFonts w:ascii="宋体" w:hAnsi="Courier New"/>
      <w:sz w:val="28"/>
    </w:rPr>
  </w:style>
  <w:style w:type="paragraph" w:styleId="17">
    <w:name w:val="Balloon Text"/>
    <w:basedOn w:val="1"/>
    <w:semiHidden/>
    <w:qFormat/>
    <w:uiPriority w:val="0"/>
    <w:rPr>
      <w:sz w:val="18"/>
      <w:szCs w:val="18"/>
    </w:rPr>
  </w:style>
  <w:style w:type="paragraph" w:styleId="18">
    <w:name w:val="footer"/>
    <w:basedOn w:val="1"/>
    <w:qFormat/>
    <w:uiPriority w:val="0"/>
    <w:pPr>
      <w:tabs>
        <w:tab w:val="center" w:pos="4153"/>
        <w:tab w:val="right" w:pos="8306"/>
      </w:tabs>
      <w:snapToGrid w:val="0"/>
      <w:jc w:val="left"/>
    </w:pPr>
    <w:rPr>
      <w:sz w:val="18"/>
    </w:rPr>
  </w:style>
  <w:style w:type="paragraph" w:styleId="19">
    <w:name w:val="header"/>
    <w:basedOn w:val="1"/>
    <w:qFormat/>
    <w:uiPriority w:val="0"/>
    <w:pPr>
      <w:pBdr>
        <w:bottom w:val="single" w:color="auto" w:sz="6" w:space="1"/>
      </w:pBdr>
      <w:tabs>
        <w:tab w:val="center" w:pos="4153"/>
        <w:tab w:val="right" w:pos="8306"/>
      </w:tabs>
      <w:snapToGrid w:val="0"/>
      <w:jc w:val="center"/>
    </w:pPr>
    <w:rPr>
      <w:sz w:val="18"/>
    </w:rPr>
  </w:style>
  <w:style w:type="paragraph" w:styleId="20">
    <w:name w:val="Normal (Web)"/>
    <w:basedOn w:val="1"/>
    <w:qFormat/>
    <w:uiPriority w:val="0"/>
    <w:rPr>
      <w:sz w:val="24"/>
      <w:szCs w:val="24"/>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3">
    <w:name w:val="Table Elegant"/>
    <w:basedOn w:val="21"/>
    <w:qFormat/>
    <w:uiPriority w:val="0"/>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25">
    <w:name w:val="page number"/>
    <w:basedOn w:val="24"/>
    <w:qFormat/>
    <w:uiPriority w:val="0"/>
  </w:style>
  <w:style w:type="character" w:styleId="26">
    <w:name w:val="Hyperlink"/>
    <w:qFormat/>
    <w:uiPriority w:val="0"/>
    <w:rPr>
      <w:color w:val="0000FF"/>
      <w:u w:val="single"/>
    </w:rPr>
  </w:style>
  <w:style w:type="character" w:customStyle="1" w:styleId="27">
    <w:name w:val="无"/>
    <w:qFormat/>
    <w:uiPriority w:val="0"/>
  </w:style>
  <w:style w:type="character" w:customStyle="1" w:styleId="28">
    <w:name w:val="纯文本 Char"/>
    <w:link w:val="15"/>
    <w:qFormat/>
    <w:uiPriority w:val="0"/>
    <w:rPr>
      <w:rFonts w:ascii="宋体" w:hAnsi="Courier New"/>
      <w:kern w:val="2"/>
      <w:sz w:val="21"/>
    </w:rPr>
  </w:style>
  <w:style w:type="character" w:customStyle="1" w:styleId="29">
    <w:name w:val="正文缩进 Char"/>
    <w:link w:val="11"/>
    <w:qFormat/>
    <w:locked/>
    <w:uiPriority w:val="0"/>
    <w:rPr>
      <w:kern w:val="2"/>
      <w:sz w:val="21"/>
    </w:rPr>
  </w:style>
  <w:style w:type="character" w:customStyle="1" w:styleId="30">
    <w:name w:val="纯文本 Char1"/>
    <w:qFormat/>
    <w:locked/>
    <w:uiPriority w:val="0"/>
    <w:rPr>
      <w:rFonts w:ascii="宋体" w:hAnsi="Courier New"/>
      <w:kern w:val="2"/>
      <w:sz w:val="21"/>
    </w:rPr>
  </w:style>
  <w:style w:type="paragraph" w:customStyle="1" w:styleId="31">
    <w:name w:val="Revision"/>
    <w:semiHidden/>
    <w:qFormat/>
    <w:uiPriority w:val="99"/>
    <w:rPr>
      <w:rFonts w:ascii="Calibri" w:hAnsi="Calibri" w:eastAsia="宋体" w:cs="Times New Roman"/>
      <w:kern w:val="2"/>
      <w:sz w:val="21"/>
      <w:lang w:val="en-US" w:eastAsia="zh-CN" w:bidi="ar-SA"/>
    </w:rPr>
  </w:style>
  <w:style w:type="paragraph" w:customStyle="1" w:styleId="32">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33">
    <w:name w:val="样式3"/>
    <w:basedOn w:val="15"/>
    <w:qFormat/>
    <w:uiPriority w:val="0"/>
    <w:pPr>
      <w:spacing w:line="0" w:lineRule="atLeast"/>
      <w:outlineLvl w:val="0"/>
    </w:pPr>
    <w:rPr>
      <w:sz w:val="28"/>
    </w:rPr>
  </w:style>
  <w:style w:type="paragraph" w:customStyle="1" w:styleId="34">
    <w:name w:val="默认段落字体 Para Char Char Char Char Char Char Char"/>
    <w:basedOn w:val="1"/>
    <w:qFormat/>
    <w:uiPriority w:val="0"/>
    <w:pPr>
      <w:spacing w:line="360" w:lineRule="auto"/>
      <w:ind w:firstLine="200" w:firstLineChars="200"/>
    </w:pPr>
    <w:rPr>
      <w:rFonts w:ascii="Tahoma" w:hAnsi="Tahoma"/>
      <w:sz w:val="24"/>
      <w:szCs w:val="24"/>
    </w:rPr>
  </w:style>
  <w:style w:type="paragraph" w:customStyle="1" w:styleId="35">
    <w:name w:val="标3"/>
    <w:basedOn w:val="1"/>
    <w:qFormat/>
    <w:uiPriority w:val="0"/>
    <w:pPr>
      <w:tabs>
        <w:tab w:val="left" w:pos="720"/>
      </w:tabs>
      <w:adjustRightInd w:val="0"/>
      <w:snapToGrid w:val="0"/>
      <w:spacing w:before="50"/>
      <w:ind w:left="720" w:hanging="720"/>
      <w:outlineLvl w:val="2"/>
    </w:pPr>
    <w:rPr>
      <w:rFonts w:ascii="Arial Narrow" w:hAnsi="Arial Narrow" w:eastAsia="仿宋_GB2312"/>
      <w:sz w:val="28"/>
    </w:rPr>
  </w:style>
  <w:style w:type="paragraph" w:customStyle="1" w:styleId="36">
    <w:name w:val="标号"/>
    <w:basedOn w:val="1"/>
    <w:qFormat/>
    <w:uiPriority w:val="0"/>
    <w:pPr>
      <w:spacing w:line="360" w:lineRule="auto"/>
    </w:pPr>
    <w:rPr>
      <w:rFonts w:ascii="宋体" w:hAnsi="宋体"/>
      <w:sz w:val="24"/>
    </w:rPr>
  </w:style>
  <w:style w:type="paragraph" w:customStyle="1" w:styleId="37">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38">
    <w:name w:val="正文0"/>
    <w:basedOn w:val="1"/>
    <w:qFormat/>
    <w:uiPriority w:val="0"/>
    <w:pPr>
      <w:autoSpaceDE w:val="0"/>
      <w:autoSpaceDN w:val="0"/>
      <w:adjustRightInd w:val="0"/>
      <w:spacing w:before="240" w:after="60" w:line="360" w:lineRule="atLeast"/>
    </w:pPr>
    <w:rPr>
      <w:b/>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27</Pages>
  <Words>9433</Words>
  <Characters>9861</Characters>
  <Lines>87</Lines>
  <Paragraphs>24</Paragraphs>
  <TotalTime>0</TotalTime>
  <ScaleCrop>false</ScaleCrop>
  <LinksUpToDate>false</LinksUpToDate>
  <CharactersWithSpaces>11881</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2021-07-27T07:03:00Z</dcterms:created>
  <dc:creator>微软用户</dc:creator>
  <cp:lastModifiedBy>WPS_1669864991</cp:lastModifiedBy>
  <cp:lastPrinted>2016-03-31T04:10:00Z</cp:lastPrinted>
  <dcterms:modified xsi:type="dcterms:W3CDTF">2023-02-02T08:52:17Z</dcterms:modified>
  <dc:title>谈  判  文  件</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1681122B626D411B84ED36A6B149D30D</vt:lpwstr>
  </property>
</Properties>
</file>