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5D1" w:rsidRDefault="00952C9C">
      <w:pPr>
        <w:ind w:firstLineChars="299" w:firstLine="961"/>
        <w:rPr>
          <w:rFonts w:asciiTheme="minorEastAsia" w:eastAsiaTheme="minorEastAsia" w:hAnsiTheme="minorEastAsia"/>
          <w:b/>
          <w:sz w:val="32"/>
          <w:szCs w:val="32"/>
        </w:rPr>
      </w:pPr>
      <w:r>
        <w:rPr>
          <w:rFonts w:asciiTheme="minorEastAsia" w:eastAsiaTheme="minorEastAsia" w:hAnsiTheme="minorEastAsia" w:hint="eastAsia"/>
          <w:b/>
          <w:sz w:val="32"/>
          <w:szCs w:val="32"/>
        </w:rPr>
        <w:t>福建广电网络</w:t>
      </w:r>
      <w:r>
        <w:rPr>
          <w:rFonts w:asciiTheme="minorEastAsia" w:eastAsiaTheme="minorEastAsia" w:hAnsiTheme="minorEastAsia" w:hint="eastAsia"/>
          <w:b/>
          <w:sz w:val="32"/>
          <w:szCs w:val="32"/>
        </w:rPr>
        <w:t>安溪</w:t>
      </w:r>
      <w:r>
        <w:rPr>
          <w:rFonts w:asciiTheme="minorEastAsia" w:eastAsiaTheme="minorEastAsia" w:hAnsiTheme="minorEastAsia" w:hint="eastAsia"/>
          <w:b/>
          <w:sz w:val="32"/>
          <w:szCs w:val="32"/>
        </w:rPr>
        <w:t>分公司废旧物资竞卖报价文件</w:t>
      </w:r>
    </w:p>
    <w:p w:rsidR="00CD35D1" w:rsidRDefault="00952C9C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我司</w:t>
      </w:r>
      <w:r>
        <w:rPr>
          <w:rFonts w:asciiTheme="minorEastAsia" w:eastAsiaTheme="minorEastAsia" w:hAnsiTheme="minorEastAsia" w:hint="eastAsia"/>
          <w:sz w:val="24"/>
        </w:rPr>
        <w:t>拟对一批机顶盒、放大器、供电器、光接收机、</w:t>
      </w:r>
      <w:r>
        <w:rPr>
          <w:rFonts w:asciiTheme="minorEastAsia" w:eastAsiaTheme="minorEastAsia" w:hAnsiTheme="minorEastAsia" w:hint="eastAsia"/>
          <w:sz w:val="24"/>
        </w:rPr>
        <w:t>EOC</w:t>
      </w:r>
      <w:r>
        <w:rPr>
          <w:rFonts w:asciiTheme="minorEastAsia" w:eastAsiaTheme="minorEastAsia" w:hAnsiTheme="minorEastAsia" w:hint="eastAsia"/>
          <w:sz w:val="24"/>
        </w:rPr>
        <w:t>终端、</w:t>
      </w:r>
      <w:r>
        <w:rPr>
          <w:rFonts w:asciiTheme="minorEastAsia" w:eastAsiaTheme="minorEastAsia" w:hAnsiTheme="minorEastAsia" w:hint="eastAsia"/>
          <w:sz w:val="24"/>
        </w:rPr>
        <w:t>ONU</w:t>
      </w:r>
      <w:r>
        <w:rPr>
          <w:rFonts w:asciiTheme="minorEastAsia" w:eastAsiaTheme="minorEastAsia" w:hAnsiTheme="minorEastAsia" w:hint="eastAsia"/>
          <w:sz w:val="24"/>
        </w:rPr>
        <w:t>等废旧设备进行竞卖，总数约</w:t>
      </w:r>
      <w:r>
        <w:rPr>
          <w:rFonts w:asciiTheme="minorEastAsia" w:eastAsiaTheme="minorEastAsia" w:hAnsiTheme="minorEastAsia" w:hint="eastAsia"/>
          <w:sz w:val="24"/>
        </w:rPr>
        <w:t>31062</w:t>
      </w:r>
      <w:r>
        <w:rPr>
          <w:rFonts w:asciiTheme="minorEastAsia" w:eastAsiaTheme="minorEastAsia" w:hAnsiTheme="minorEastAsia" w:hint="eastAsia"/>
          <w:sz w:val="24"/>
        </w:rPr>
        <w:t>台，以现场实物为准。现进行竞卖报价。本次竞卖将设一个最低限价，若所有参与竞买报价的最高者低于我司所设最低限价，本次竞卖将视为无效。中选单位必须在竞卖成交确认书签订后</w:t>
      </w:r>
      <w:r>
        <w:rPr>
          <w:rFonts w:asciiTheme="minorEastAsia" w:eastAsiaTheme="minorEastAsia" w:hAnsiTheme="minorEastAsia" w:hint="eastAsia"/>
          <w:sz w:val="24"/>
        </w:rPr>
        <w:t>2</w:t>
      </w:r>
      <w:r>
        <w:rPr>
          <w:rFonts w:asciiTheme="minorEastAsia" w:eastAsiaTheme="minorEastAsia" w:hAnsiTheme="minorEastAsia" w:hint="eastAsia"/>
          <w:sz w:val="24"/>
        </w:rPr>
        <w:t>个工作日内将竞买价款汇至我司指定帐户，缴清全款后方可提货，</w:t>
      </w:r>
      <w:r>
        <w:rPr>
          <w:rFonts w:asciiTheme="minorEastAsia" w:eastAsiaTheme="minorEastAsia" w:hAnsiTheme="minorEastAsia" w:hint="eastAsia"/>
          <w:sz w:val="24"/>
        </w:rPr>
        <w:t>15</w:t>
      </w:r>
      <w:r>
        <w:rPr>
          <w:rFonts w:asciiTheme="minorEastAsia" w:eastAsiaTheme="minorEastAsia" w:hAnsiTheme="minorEastAsia" w:hint="eastAsia"/>
          <w:sz w:val="24"/>
        </w:rPr>
        <w:t>天内将上述标的物资受领完毕，逾期须支付</w:t>
      </w:r>
      <w:r>
        <w:rPr>
          <w:rFonts w:asciiTheme="minorEastAsia" w:eastAsiaTheme="minorEastAsia" w:hAnsiTheme="minorEastAsia" w:hint="eastAsia"/>
          <w:sz w:val="24"/>
        </w:rPr>
        <w:t>100</w:t>
      </w:r>
      <w:r>
        <w:rPr>
          <w:rFonts w:asciiTheme="minorEastAsia" w:eastAsiaTheme="minorEastAsia" w:hAnsiTheme="minorEastAsia" w:hint="eastAsia"/>
          <w:sz w:val="24"/>
        </w:rPr>
        <w:t>元</w:t>
      </w:r>
      <w:r>
        <w:rPr>
          <w:rFonts w:asciiTheme="minorEastAsia" w:eastAsiaTheme="minorEastAsia" w:hAnsiTheme="minorEastAsia"/>
          <w:sz w:val="24"/>
        </w:rPr>
        <w:t>/</w:t>
      </w:r>
      <w:r>
        <w:rPr>
          <w:rFonts w:asciiTheme="minorEastAsia" w:eastAsiaTheme="minorEastAsia" w:hAnsiTheme="minorEastAsia" w:hint="eastAsia"/>
          <w:sz w:val="24"/>
        </w:rPr>
        <w:t>日的仓库占用费。</w:t>
      </w:r>
    </w:p>
    <w:p w:rsidR="00CD35D1" w:rsidRDefault="00952C9C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一、注意事项：</w:t>
      </w:r>
    </w:p>
    <w:p w:rsidR="00CD35D1" w:rsidRDefault="00952C9C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1</w:t>
      </w:r>
      <w:r>
        <w:rPr>
          <w:rFonts w:asciiTheme="minorEastAsia" w:eastAsiaTheme="minorEastAsia" w:hAnsiTheme="minorEastAsia" w:hint="eastAsia"/>
          <w:sz w:val="24"/>
        </w:rPr>
        <w:t>、竞买人在规定时间内提交报价到福建广电网络集团</w:t>
      </w:r>
      <w:r>
        <w:rPr>
          <w:rFonts w:asciiTheme="minorEastAsia" w:eastAsiaTheme="minorEastAsia" w:hAnsiTheme="minorEastAsia" w:hint="eastAsia"/>
          <w:sz w:val="24"/>
        </w:rPr>
        <w:t>安溪</w:t>
      </w:r>
      <w:r>
        <w:rPr>
          <w:rFonts w:asciiTheme="minorEastAsia" w:eastAsiaTheme="minorEastAsia" w:hAnsiTheme="minorEastAsia" w:hint="eastAsia"/>
          <w:sz w:val="24"/>
        </w:rPr>
        <w:t>分公司，由其组织相关人员进行评审，确定中选单位后再将竞拍结果公示（未中选单位的保证金需待结果公示后再无息退还）。</w:t>
      </w:r>
    </w:p>
    <w:p w:rsidR="00CD35D1" w:rsidRDefault="00952C9C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2</w:t>
      </w:r>
      <w:r>
        <w:rPr>
          <w:rFonts w:asciiTheme="minorEastAsia" w:eastAsiaTheme="minorEastAsia" w:hAnsiTheme="minorEastAsia" w:hint="eastAsia"/>
          <w:sz w:val="24"/>
        </w:rPr>
        <w:t>、资格审核通过后缴交竞买保证金人民币</w:t>
      </w:r>
      <w:r>
        <w:rPr>
          <w:rFonts w:asciiTheme="minorEastAsia" w:eastAsiaTheme="minorEastAsia" w:hAnsiTheme="minorEastAsia" w:hint="eastAsia"/>
          <w:sz w:val="24"/>
        </w:rPr>
        <w:t>壹万</w:t>
      </w:r>
      <w:r>
        <w:rPr>
          <w:rFonts w:asciiTheme="minorEastAsia" w:eastAsiaTheme="minorEastAsia" w:hAnsiTheme="minorEastAsia" w:hint="eastAsia"/>
          <w:sz w:val="24"/>
        </w:rPr>
        <w:t>元后方可参加报价，保证金通过银行转账方式转入</w:t>
      </w:r>
      <w:r>
        <w:rPr>
          <w:rFonts w:asciiTheme="minorEastAsia" w:eastAsiaTheme="minorEastAsia" w:hAnsiTheme="minorEastAsia" w:hint="eastAsia"/>
          <w:sz w:val="24"/>
        </w:rPr>
        <w:t>安溪</w:t>
      </w:r>
      <w:r>
        <w:rPr>
          <w:rFonts w:asciiTheme="minorEastAsia" w:eastAsiaTheme="minorEastAsia" w:hAnsiTheme="minorEastAsia" w:hint="eastAsia"/>
          <w:sz w:val="24"/>
        </w:rPr>
        <w:t>分公司指定账户，待中选单位确定后返还。中选单位保证金将在中选后转为履约保证金。中选单位按竞卖要求与竞卖人签订合同并履行相关义务后，履约保证金转为合同货款，若中选单位不按约定履行，则竞卖人有权没收履约保证金。</w:t>
      </w:r>
    </w:p>
    <w:p w:rsidR="00CD35D1" w:rsidRDefault="00952C9C">
      <w:pPr>
        <w:spacing w:before="100" w:beforeAutospacing="1" w:after="100" w:afterAutospacing="1" w:line="400" w:lineRule="atLeast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3</w:t>
      </w:r>
      <w:r>
        <w:rPr>
          <w:rFonts w:asciiTheme="minorEastAsia" w:eastAsiaTheme="minorEastAsia" w:hAnsiTheme="minorEastAsia" w:hint="eastAsia"/>
          <w:sz w:val="24"/>
        </w:rPr>
        <w:t>、我司竞卖标的为整机废旧设备，竞买人必须将此次竞拍标的物作为废旧物资回收，严格按国家相关规定依法依</w:t>
      </w:r>
      <w:r>
        <w:rPr>
          <w:rFonts w:asciiTheme="minorEastAsia" w:eastAsiaTheme="minorEastAsia" w:hAnsiTheme="minorEastAsia" w:hint="eastAsia"/>
          <w:sz w:val="24"/>
        </w:rPr>
        <w:t>规处置，不得以整机或翻新机销售或再利用。若竞买人因处置不当而违反国家相关法律法规，产生的一切后果由竞买人自行承担，由此给我司造成损失时，竞买人还应当赔偿我司一切损失，包括但不限于第三方赔偿金、罚款、为维护权益而支出的律师费、保全费、鉴定费、差旅费诉讼费、仲裁费等一切费用。</w:t>
      </w:r>
    </w:p>
    <w:p w:rsidR="00CD35D1" w:rsidRDefault="00952C9C" w:rsidP="0071195E">
      <w:pPr>
        <w:spacing w:beforeLines="50" w:afterLines="50" w:line="360" w:lineRule="auto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二、报价</w:t>
      </w:r>
    </w:p>
    <w:p w:rsidR="00CD35D1" w:rsidRDefault="00952C9C">
      <w:pPr>
        <w:spacing w:line="360" w:lineRule="auto"/>
        <w:ind w:firstLineChars="225" w:firstLine="54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报价表如下表，请在</w:t>
      </w:r>
      <w:r>
        <w:rPr>
          <w:rFonts w:asciiTheme="minorEastAsia" w:eastAsiaTheme="minorEastAsia" w:hAnsiTheme="minorEastAsia" w:hint="eastAsia"/>
          <w:sz w:val="24"/>
        </w:rPr>
        <w:t xml:space="preserve"> 2022</w:t>
      </w:r>
      <w:r>
        <w:rPr>
          <w:rFonts w:asciiTheme="minorEastAsia" w:eastAsiaTheme="minorEastAsia" w:hAnsiTheme="minorEastAsia" w:hint="eastAsia"/>
          <w:sz w:val="24"/>
        </w:rPr>
        <w:t>年</w:t>
      </w:r>
      <w:r>
        <w:rPr>
          <w:rFonts w:asciiTheme="minorEastAsia" w:eastAsiaTheme="minorEastAsia" w:hAnsiTheme="minorEastAsia" w:hint="eastAsia"/>
          <w:sz w:val="24"/>
        </w:rPr>
        <w:t>8</w:t>
      </w:r>
      <w:r>
        <w:rPr>
          <w:rFonts w:asciiTheme="minorEastAsia" w:eastAsiaTheme="minorEastAsia" w:hAnsiTheme="minorEastAsia" w:hint="eastAsia"/>
          <w:sz w:val="24"/>
        </w:rPr>
        <w:t>月</w:t>
      </w:r>
      <w:bookmarkStart w:id="0" w:name="_GoBack"/>
      <w:bookmarkEnd w:id="0"/>
      <w:ins w:id="1" w:author="谢聪林" w:date="2022-08-19T15:05:00Z">
        <w:r w:rsidR="0071195E">
          <w:rPr>
            <w:rFonts w:asciiTheme="minorEastAsia" w:eastAsiaTheme="minorEastAsia" w:hAnsiTheme="minorEastAsia" w:cs="Arial" w:hint="eastAsia"/>
            <w:bCs/>
            <w:color w:val="000000" w:themeColor="text1"/>
            <w:sz w:val="24"/>
          </w:rPr>
          <w:t>26</w:t>
        </w:r>
      </w:ins>
      <w:del w:id="2" w:author="谢聪林" w:date="2022-08-19T15:05:00Z">
        <w:r w:rsidDel="0071195E">
          <w:rPr>
            <w:rFonts w:asciiTheme="minorEastAsia" w:eastAsiaTheme="minorEastAsia" w:hAnsiTheme="minorEastAsia" w:hint="eastAsia"/>
            <w:sz w:val="24"/>
          </w:rPr>
          <w:delText>19</w:delText>
        </w:r>
      </w:del>
      <w:r>
        <w:rPr>
          <w:rFonts w:asciiTheme="minorEastAsia" w:eastAsiaTheme="minorEastAsia" w:hAnsiTheme="minorEastAsia" w:hint="eastAsia"/>
          <w:sz w:val="24"/>
        </w:rPr>
        <w:t>日</w:t>
      </w:r>
      <w:r>
        <w:rPr>
          <w:rFonts w:asciiTheme="minorEastAsia" w:eastAsiaTheme="minorEastAsia" w:hAnsiTheme="minorEastAsia" w:hint="eastAsia"/>
          <w:sz w:val="24"/>
        </w:rPr>
        <w:t>上</w:t>
      </w:r>
      <w:r>
        <w:rPr>
          <w:rFonts w:asciiTheme="minorEastAsia" w:eastAsiaTheme="minorEastAsia" w:hAnsiTheme="minorEastAsia" w:hint="eastAsia"/>
          <w:sz w:val="24"/>
        </w:rPr>
        <w:t>午</w:t>
      </w:r>
      <w:r>
        <w:rPr>
          <w:rFonts w:asciiTheme="minorEastAsia" w:eastAsiaTheme="minorEastAsia" w:hAnsiTheme="minorEastAsia" w:hint="eastAsia"/>
          <w:sz w:val="24"/>
        </w:rPr>
        <w:t>8</w:t>
      </w:r>
      <w:r>
        <w:rPr>
          <w:rFonts w:asciiTheme="minorEastAsia" w:eastAsiaTheme="minorEastAsia" w:hAnsiTheme="minorEastAsia" w:hint="eastAsia"/>
          <w:sz w:val="24"/>
        </w:rPr>
        <w:t>:</w:t>
      </w:r>
      <w:r>
        <w:rPr>
          <w:rFonts w:asciiTheme="minorEastAsia" w:eastAsiaTheme="minorEastAsia" w:hAnsiTheme="minorEastAsia" w:hint="eastAsia"/>
          <w:sz w:val="24"/>
        </w:rPr>
        <w:t>30</w:t>
      </w:r>
      <w:r>
        <w:rPr>
          <w:rFonts w:asciiTheme="minorEastAsia" w:eastAsiaTheme="minorEastAsia" w:hAnsiTheme="minorEastAsia" w:hint="eastAsia"/>
          <w:sz w:val="24"/>
        </w:rPr>
        <w:t>之前，把将企业营业执照（副本）复印件、相关回收资质、保证金汇款复印件及报价文件密封加盖公章寄（送）达我公司</w:t>
      </w:r>
      <w:r>
        <w:rPr>
          <w:rFonts w:asciiTheme="minorEastAsia" w:eastAsiaTheme="minorEastAsia" w:hAnsiTheme="minorEastAsia" w:hint="eastAsia"/>
          <w:sz w:val="24"/>
        </w:rPr>
        <w:t>综合部</w:t>
      </w:r>
      <w:r>
        <w:rPr>
          <w:rFonts w:asciiTheme="minorEastAsia" w:eastAsiaTheme="minorEastAsia" w:hAnsiTheme="minorEastAsia" w:hint="eastAsia"/>
          <w:sz w:val="24"/>
        </w:rPr>
        <w:t>，公司地址：</w:t>
      </w:r>
      <w:r>
        <w:rPr>
          <w:rFonts w:asciiTheme="minorEastAsia" w:eastAsiaTheme="minorEastAsia" w:hAnsiTheme="minorEastAsia"/>
          <w:sz w:val="24"/>
        </w:rPr>
        <w:t>泉州市</w:t>
      </w:r>
      <w:r>
        <w:rPr>
          <w:rFonts w:asciiTheme="minorEastAsia" w:eastAsiaTheme="minorEastAsia" w:hAnsiTheme="minorEastAsia" w:hint="eastAsia"/>
          <w:sz w:val="24"/>
        </w:rPr>
        <w:t>安溪县城关永安路中段</w:t>
      </w:r>
      <w:r>
        <w:rPr>
          <w:rFonts w:asciiTheme="minorEastAsia" w:eastAsiaTheme="minorEastAsia" w:hAnsiTheme="minorEastAsia" w:hint="eastAsia"/>
          <w:sz w:val="24"/>
        </w:rPr>
        <w:t>福建广电网络集团</w:t>
      </w:r>
      <w:r>
        <w:rPr>
          <w:rFonts w:asciiTheme="minorEastAsia" w:eastAsiaTheme="minorEastAsia" w:hAnsiTheme="minorEastAsia" w:hint="eastAsia"/>
          <w:sz w:val="24"/>
        </w:rPr>
        <w:t>安溪</w:t>
      </w:r>
      <w:r>
        <w:rPr>
          <w:rFonts w:asciiTheme="minorEastAsia" w:eastAsiaTheme="minorEastAsia" w:hAnsiTheme="minorEastAsia" w:hint="eastAsia"/>
          <w:sz w:val="24"/>
        </w:rPr>
        <w:t>分公司</w:t>
      </w:r>
      <w:r>
        <w:rPr>
          <w:rFonts w:asciiTheme="minorEastAsia" w:eastAsiaTheme="minorEastAsia" w:hAnsiTheme="minorEastAsia" w:hint="eastAsia"/>
          <w:sz w:val="24"/>
        </w:rPr>
        <w:t>，邮编：</w:t>
      </w:r>
      <w:r>
        <w:rPr>
          <w:rFonts w:asciiTheme="minorEastAsia" w:eastAsiaTheme="minorEastAsia" w:hAnsiTheme="minorEastAsia" w:hint="eastAsia"/>
          <w:sz w:val="24"/>
        </w:rPr>
        <w:t>362400</w:t>
      </w:r>
      <w:r>
        <w:rPr>
          <w:rFonts w:asciiTheme="minorEastAsia" w:eastAsiaTheme="minorEastAsia" w:hAnsiTheme="minorEastAsia" w:hint="eastAsia"/>
          <w:sz w:val="24"/>
        </w:rPr>
        <w:t>，联系人：</w:t>
      </w:r>
      <w:r>
        <w:rPr>
          <w:rFonts w:asciiTheme="minorEastAsia" w:eastAsiaTheme="minorEastAsia" w:hAnsiTheme="minorEastAsia" w:hint="eastAsia"/>
          <w:sz w:val="24"/>
        </w:rPr>
        <w:t>李女士</w:t>
      </w:r>
      <w:r>
        <w:rPr>
          <w:rFonts w:asciiTheme="minorEastAsia" w:eastAsiaTheme="minorEastAsia" w:hAnsiTheme="minorEastAsia" w:hint="eastAsia"/>
          <w:sz w:val="24"/>
        </w:rPr>
        <w:t xml:space="preserve"> </w:t>
      </w:r>
      <w:r>
        <w:rPr>
          <w:rFonts w:asciiTheme="minorEastAsia" w:eastAsiaTheme="minorEastAsia" w:hAnsiTheme="minorEastAsia" w:hint="eastAsia"/>
          <w:sz w:val="24"/>
        </w:rPr>
        <w:t>，电话：</w:t>
      </w:r>
      <w:r>
        <w:rPr>
          <w:rFonts w:asciiTheme="minorEastAsia" w:eastAsiaTheme="minorEastAsia" w:hAnsiTheme="minorEastAsia" w:hint="eastAsia"/>
          <w:sz w:val="24"/>
        </w:rPr>
        <w:t>0595-</w:t>
      </w:r>
      <w:r>
        <w:rPr>
          <w:rFonts w:asciiTheme="minorEastAsia" w:eastAsiaTheme="minorEastAsia" w:hAnsiTheme="minorEastAsia" w:hint="eastAsia"/>
          <w:sz w:val="24"/>
        </w:rPr>
        <w:t>26163018</w:t>
      </w:r>
      <w:r>
        <w:rPr>
          <w:rFonts w:asciiTheme="minorEastAsia" w:eastAsiaTheme="minorEastAsia" w:hAnsiTheme="minorEastAsia" w:hint="eastAsia"/>
          <w:sz w:val="24"/>
        </w:rPr>
        <w:t>。</w:t>
      </w:r>
    </w:p>
    <w:p w:rsidR="00CD35D1" w:rsidRDefault="00952C9C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履约保证金账号，请备注“物资竞卖”</w:t>
      </w:r>
    </w:p>
    <w:p w:rsidR="00CD35D1" w:rsidRDefault="00952C9C">
      <w:pPr>
        <w:spacing w:line="440" w:lineRule="exact"/>
        <w:ind w:leftChars="228" w:left="479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名称：福建广电网络集团股份有限公司</w:t>
      </w:r>
      <w:r>
        <w:rPr>
          <w:rFonts w:asciiTheme="minorEastAsia" w:eastAsiaTheme="minorEastAsia" w:hAnsiTheme="minorEastAsia" w:hint="eastAsia"/>
          <w:sz w:val="24"/>
        </w:rPr>
        <w:t>安溪</w:t>
      </w:r>
      <w:r>
        <w:rPr>
          <w:rFonts w:asciiTheme="minorEastAsia" w:eastAsiaTheme="minorEastAsia" w:hAnsiTheme="minorEastAsia" w:hint="eastAsia"/>
          <w:sz w:val="24"/>
        </w:rPr>
        <w:t>分公司</w:t>
      </w:r>
      <w:r>
        <w:rPr>
          <w:rFonts w:asciiTheme="minorEastAsia" w:eastAsiaTheme="minorEastAsia" w:hAnsiTheme="minorEastAsia" w:hint="eastAsia"/>
          <w:sz w:val="24"/>
        </w:rPr>
        <w:br/>
      </w:r>
      <w:r>
        <w:rPr>
          <w:rFonts w:asciiTheme="minorEastAsia" w:eastAsiaTheme="minorEastAsia" w:hAnsiTheme="minorEastAsia" w:hint="eastAsia"/>
          <w:sz w:val="24"/>
        </w:rPr>
        <w:lastRenderedPageBreak/>
        <w:t>账户：</w:t>
      </w:r>
      <w:r>
        <w:rPr>
          <w:rFonts w:asciiTheme="minorEastAsia" w:eastAsiaTheme="minorEastAsia" w:hAnsiTheme="minorEastAsia" w:hint="eastAsia"/>
          <w:sz w:val="24"/>
        </w:rPr>
        <w:t>432562492680</w:t>
      </w:r>
    </w:p>
    <w:p w:rsidR="00CD35D1" w:rsidRDefault="00952C9C">
      <w:pPr>
        <w:spacing w:line="440" w:lineRule="exact"/>
        <w:ind w:leftChars="228" w:left="479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开户行：</w:t>
      </w:r>
      <w:r>
        <w:rPr>
          <w:rFonts w:asciiTheme="minorEastAsia" w:eastAsiaTheme="minorEastAsia" w:hAnsiTheme="minorEastAsia" w:hint="eastAsia"/>
          <w:sz w:val="24"/>
        </w:rPr>
        <w:t>中国银行安溪支行</w:t>
      </w:r>
      <w:r>
        <w:rPr>
          <w:rFonts w:asciiTheme="minorEastAsia" w:eastAsiaTheme="minorEastAsia" w:hAnsiTheme="minorEastAsia" w:hint="eastAsia"/>
          <w:sz w:val="24"/>
        </w:rPr>
        <w:t xml:space="preserve"> 432562492680</w:t>
      </w:r>
    </w:p>
    <w:p w:rsidR="00CD35D1" w:rsidRDefault="00CD35D1">
      <w:pPr>
        <w:spacing w:line="360" w:lineRule="auto"/>
        <w:rPr>
          <w:rFonts w:asciiTheme="minorEastAsia" w:eastAsiaTheme="minorEastAsia" w:hAnsiTheme="minorEastAsia"/>
          <w:sz w:val="24"/>
        </w:rPr>
      </w:pPr>
    </w:p>
    <w:p w:rsidR="00CD35D1" w:rsidRDefault="00CD35D1">
      <w:pPr>
        <w:spacing w:line="360" w:lineRule="auto"/>
        <w:rPr>
          <w:rFonts w:asciiTheme="minorEastAsia" w:eastAsiaTheme="minorEastAsia" w:hAnsiTheme="minorEastAsia"/>
          <w:sz w:val="24"/>
        </w:rPr>
      </w:pPr>
    </w:p>
    <w:p w:rsidR="00CD35D1" w:rsidRDefault="00952C9C">
      <w:pPr>
        <w:spacing w:line="360" w:lineRule="auto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报价表：</w:t>
      </w:r>
      <w:r>
        <w:rPr>
          <w:rFonts w:asciiTheme="minorEastAsia" w:eastAsiaTheme="minorEastAsia" w:hAnsiTheme="minorEastAsia" w:hint="eastAsia"/>
          <w:sz w:val="24"/>
        </w:rPr>
        <w:t xml:space="preserve">                                    </w:t>
      </w:r>
      <w:r>
        <w:rPr>
          <w:rFonts w:asciiTheme="minorEastAsia" w:eastAsiaTheme="minorEastAsia" w:hAnsiTheme="minorEastAsia" w:hint="eastAsia"/>
          <w:sz w:val="24"/>
        </w:rPr>
        <w:t>单位：</w:t>
      </w:r>
      <w:r>
        <w:rPr>
          <w:rFonts w:asciiTheme="minorEastAsia" w:eastAsiaTheme="minorEastAsia" w:hAnsiTheme="minorEastAsia" w:cs="Tahoma" w:hint="eastAsia"/>
          <w:color w:val="000000"/>
          <w:sz w:val="24"/>
        </w:rPr>
        <w:t>人民币元</w:t>
      </w:r>
    </w:p>
    <w:tbl>
      <w:tblPr>
        <w:tblW w:w="7245" w:type="dxa"/>
        <w:tblInd w:w="93" w:type="dxa"/>
        <w:tblLayout w:type="fixed"/>
        <w:tblLook w:val="04A0"/>
      </w:tblPr>
      <w:tblGrid>
        <w:gridCol w:w="2882"/>
        <w:gridCol w:w="4363"/>
      </w:tblGrid>
      <w:tr w:rsidR="00CD35D1">
        <w:trPr>
          <w:trHeight w:val="657"/>
        </w:trPr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35D1" w:rsidRDefault="00952C9C">
            <w:pPr>
              <w:jc w:val="center"/>
              <w:rPr>
                <w:rFonts w:asciiTheme="minorEastAsia" w:eastAsiaTheme="minorEastAsia" w:hAnsiTheme="minorEastAsia" w:cs="Tahom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="Tahoma" w:hint="eastAsia"/>
                <w:color w:val="000000"/>
                <w:sz w:val="24"/>
              </w:rPr>
              <w:t>项目名称</w:t>
            </w:r>
          </w:p>
        </w:tc>
        <w:tc>
          <w:tcPr>
            <w:tcW w:w="4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5D1" w:rsidRDefault="00952C9C">
            <w:pPr>
              <w:jc w:val="center"/>
              <w:rPr>
                <w:rFonts w:asciiTheme="minorEastAsia" w:eastAsiaTheme="minorEastAsia" w:hAnsiTheme="minorEastAsia" w:cs="Tahom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="Tahoma" w:hint="eastAsia"/>
                <w:color w:val="000000"/>
                <w:sz w:val="24"/>
              </w:rPr>
              <w:t>报价金额（元）</w:t>
            </w:r>
          </w:p>
        </w:tc>
      </w:tr>
      <w:tr w:rsidR="00CD35D1">
        <w:trPr>
          <w:trHeight w:val="736"/>
        </w:trPr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35D1" w:rsidRDefault="00952C9C">
            <w:pPr>
              <w:wordWrap w:val="0"/>
              <w:ind w:firstLineChars="400" w:firstLine="960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废旧物资竞卖</w:t>
            </w:r>
          </w:p>
        </w:tc>
        <w:tc>
          <w:tcPr>
            <w:tcW w:w="4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5D1" w:rsidRDefault="00CD35D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:rsidR="00CD35D1" w:rsidRDefault="00952C9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小写（人民币）：</w:t>
            </w:r>
            <w:r>
              <w:rPr>
                <w:rFonts w:ascii="宋体" w:hAnsi="宋体" w:cs="宋体" w:hint="eastAsia"/>
                <w:kern w:val="0"/>
                <w:sz w:val="24"/>
              </w:rPr>
              <w:t>__________</w:t>
            </w:r>
            <w:r>
              <w:rPr>
                <w:rFonts w:ascii="宋体" w:hAnsi="宋体" w:cs="宋体" w:hint="eastAsia"/>
                <w:kern w:val="0"/>
                <w:sz w:val="24"/>
              </w:rPr>
              <w:t>元</w:t>
            </w:r>
          </w:p>
          <w:p w:rsidR="00CD35D1" w:rsidRDefault="00CD35D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:rsidR="00CD35D1" w:rsidRDefault="00CD35D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:rsidR="00CD35D1" w:rsidRDefault="00952C9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大写（人民币）：</w:t>
            </w:r>
            <w:r>
              <w:rPr>
                <w:rFonts w:ascii="宋体" w:hAnsi="宋体" w:cs="宋体" w:hint="eastAsia"/>
                <w:kern w:val="0"/>
                <w:sz w:val="24"/>
              </w:rPr>
              <w:t>__________</w:t>
            </w:r>
            <w:r>
              <w:rPr>
                <w:rFonts w:ascii="宋体" w:hAnsi="宋体" w:cs="宋体" w:hint="eastAsia"/>
                <w:kern w:val="0"/>
                <w:sz w:val="24"/>
              </w:rPr>
              <w:t>元</w:t>
            </w:r>
          </w:p>
          <w:p w:rsidR="00CD35D1" w:rsidRDefault="00CD35D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:rsidR="00CD35D1" w:rsidRDefault="00CD35D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:rsidR="00CD35D1" w:rsidRDefault="00CD35D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:rsidR="00CD35D1" w:rsidRDefault="00CD35D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:rsidR="00CD35D1" w:rsidRDefault="00CD35D1">
      <w:pPr>
        <w:rPr>
          <w:rFonts w:asciiTheme="minorEastAsia" w:eastAsiaTheme="minorEastAsia" w:hAnsiTheme="minorEastAsia"/>
          <w:bCs/>
          <w:sz w:val="24"/>
        </w:rPr>
      </w:pPr>
    </w:p>
    <w:p w:rsidR="00CD35D1" w:rsidRDefault="00952C9C">
      <w:pPr>
        <w:spacing w:line="480" w:lineRule="auto"/>
        <w:ind w:firstLineChars="1700" w:firstLine="4080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报价公司（盖章）：</w:t>
      </w:r>
    </w:p>
    <w:p w:rsidR="00CD35D1" w:rsidRDefault="00952C9C">
      <w:pPr>
        <w:spacing w:line="480" w:lineRule="auto"/>
        <w:ind w:firstLineChars="1700" w:firstLine="40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联系方式：</w:t>
      </w:r>
    </w:p>
    <w:p w:rsidR="00CD35D1" w:rsidRDefault="00952C9C">
      <w:pPr>
        <w:spacing w:line="480" w:lineRule="auto"/>
        <w:ind w:firstLineChars="1700" w:firstLine="40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报价日期：</w:t>
      </w:r>
    </w:p>
    <w:p w:rsidR="00CD35D1" w:rsidRDefault="00CD35D1">
      <w:pPr>
        <w:ind w:firstLineChars="1700" w:firstLine="4080"/>
        <w:rPr>
          <w:rFonts w:ascii="宋体"/>
          <w:sz w:val="24"/>
        </w:rPr>
      </w:pPr>
    </w:p>
    <w:sectPr w:rsidR="00CD35D1" w:rsidSect="00CD35D1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2C9C" w:rsidRDefault="00952C9C" w:rsidP="0071195E">
      <w:r>
        <w:separator/>
      </w:r>
    </w:p>
  </w:endnote>
  <w:endnote w:type="continuationSeparator" w:id="1">
    <w:p w:rsidR="00952C9C" w:rsidRDefault="00952C9C" w:rsidP="007119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2C9C" w:rsidRDefault="00952C9C" w:rsidP="0071195E">
      <w:r>
        <w:separator/>
      </w:r>
    </w:p>
  </w:footnote>
  <w:footnote w:type="continuationSeparator" w:id="1">
    <w:p w:rsidR="00952C9C" w:rsidRDefault="00952C9C" w:rsidP="0071195E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李剑娟">
    <w15:presenceInfo w15:providerId="None" w15:userId="李剑娟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mU5MDQ3NzU5ODljOTg1Yzg4MjAxODM1YWUyNmNiMDYifQ=="/>
  </w:docVars>
  <w:rsids>
    <w:rsidRoot w:val="00AF69E6"/>
    <w:rsid w:val="000065B5"/>
    <w:rsid w:val="00083386"/>
    <w:rsid w:val="000A50C5"/>
    <w:rsid w:val="000A5189"/>
    <w:rsid w:val="000D680B"/>
    <w:rsid w:val="000F31A8"/>
    <w:rsid w:val="000F6980"/>
    <w:rsid w:val="00120BB4"/>
    <w:rsid w:val="00173CC2"/>
    <w:rsid w:val="00197CC0"/>
    <w:rsid w:val="001E67F4"/>
    <w:rsid w:val="001F2C68"/>
    <w:rsid w:val="00250376"/>
    <w:rsid w:val="00250E97"/>
    <w:rsid w:val="00252AA6"/>
    <w:rsid w:val="002C21F2"/>
    <w:rsid w:val="002C404E"/>
    <w:rsid w:val="003701CC"/>
    <w:rsid w:val="00397CA5"/>
    <w:rsid w:val="003B1A35"/>
    <w:rsid w:val="00405A75"/>
    <w:rsid w:val="00462006"/>
    <w:rsid w:val="004902BF"/>
    <w:rsid w:val="004C48D1"/>
    <w:rsid w:val="00543A11"/>
    <w:rsid w:val="005463A9"/>
    <w:rsid w:val="00594E0C"/>
    <w:rsid w:val="005B3D5D"/>
    <w:rsid w:val="005D4130"/>
    <w:rsid w:val="00600A1E"/>
    <w:rsid w:val="00671C0A"/>
    <w:rsid w:val="00675C91"/>
    <w:rsid w:val="006A536D"/>
    <w:rsid w:val="006B3369"/>
    <w:rsid w:val="006B7F1D"/>
    <w:rsid w:val="0071195E"/>
    <w:rsid w:val="00736836"/>
    <w:rsid w:val="00757F04"/>
    <w:rsid w:val="0076024E"/>
    <w:rsid w:val="00760449"/>
    <w:rsid w:val="0078568C"/>
    <w:rsid w:val="007F60CC"/>
    <w:rsid w:val="00835426"/>
    <w:rsid w:val="00843C04"/>
    <w:rsid w:val="00896BB3"/>
    <w:rsid w:val="008F2457"/>
    <w:rsid w:val="008F6071"/>
    <w:rsid w:val="009112D9"/>
    <w:rsid w:val="00914A1B"/>
    <w:rsid w:val="00922FAB"/>
    <w:rsid w:val="00936870"/>
    <w:rsid w:val="00947A81"/>
    <w:rsid w:val="00952060"/>
    <w:rsid w:val="00952C9C"/>
    <w:rsid w:val="00985246"/>
    <w:rsid w:val="009B0FAA"/>
    <w:rsid w:val="00A5731F"/>
    <w:rsid w:val="00A90346"/>
    <w:rsid w:val="00AD4859"/>
    <w:rsid w:val="00AF69E6"/>
    <w:rsid w:val="00B23EE0"/>
    <w:rsid w:val="00B816ED"/>
    <w:rsid w:val="00BF06BB"/>
    <w:rsid w:val="00BF6F4A"/>
    <w:rsid w:val="00C0439D"/>
    <w:rsid w:val="00C32A74"/>
    <w:rsid w:val="00C35807"/>
    <w:rsid w:val="00C36D01"/>
    <w:rsid w:val="00CD35D1"/>
    <w:rsid w:val="00CD3AF8"/>
    <w:rsid w:val="00CE0D25"/>
    <w:rsid w:val="00CF082C"/>
    <w:rsid w:val="00CF3D93"/>
    <w:rsid w:val="00D14541"/>
    <w:rsid w:val="00D35C06"/>
    <w:rsid w:val="00D813F8"/>
    <w:rsid w:val="00DE51B8"/>
    <w:rsid w:val="00DE7D7F"/>
    <w:rsid w:val="00DF6C3C"/>
    <w:rsid w:val="00E06CB1"/>
    <w:rsid w:val="00E44B75"/>
    <w:rsid w:val="00EA1CBC"/>
    <w:rsid w:val="00EC2811"/>
    <w:rsid w:val="00F308A6"/>
    <w:rsid w:val="00F63CBA"/>
    <w:rsid w:val="00F83C39"/>
    <w:rsid w:val="00FE4F24"/>
    <w:rsid w:val="01325A8F"/>
    <w:rsid w:val="06D61C4A"/>
    <w:rsid w:val="075F1C0A"/>
    <w:rsid w:val="0AE308F8"/>
    <w:rsid w:val="0FC45531"/>
    <w:rsid w:val="1DBA5496"/>
    <w:rsid w:val="29520B1A"/>
    <w:rsid w:val="2C695F59"/>
    <w:rsid w:val="2F1558B7"/>
    <w:rsid w:val="33DC4666"/>
    <w:rsid w:val="3AFD443D"/>
    <w:rsid w:val="41CC4B69"/>
    <w:rsid w:val="4BF7346B"/>
    <w:rsid w:val="60400FC7"/>
    <w:rsid w:val="71722787"/>
    <w:rsid w:val="7ECF2D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5D1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CD35D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CD35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CD35D1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CD35D1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71195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71195E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153</Words>
  <Characters>878</Characters>
  <Application>Microsoft Office Word</Application>
  <DocSecurity>0</DocSecurity>
  <Lines>7</Lines>
  <Paragraphs>2</Paragraphs>
  <ScaleCrop>false</ScaleCrop>
  <Company>Microsoft</Company>
  <LinksUpToDate>false</LinksUpToDate>
  <CharactersWithSpaces>1029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谢聪林(xieconglin)</dc:creator>
  <cp:lastModifiedBy>谢聪林</cp:lastModifiedBy>
  <cp:revision>22</cp:revision>
  <dcterms:created xsi:type="dcterms:W3CDTF">2019-05-08T07:10:00Z</dcterms:created>
  <dcterms:modified xsi:type="dcterms:W3CDTF">2022-08-19T07:05:00Z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25A2E9F66C9D4C759C7AD8885ACDA88C</vt:lpwstr>
  </property>
</Properties>
</file>