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F4D" w:rsidRDefault="004A3B31">
      <w:pPr>
        <w:pStyle w:val="a6"/>
        <w:spacing w:line="0" w:lineRule="atLeast"/>
        <w:jc w:val="center"/>
        <w:outlineLvl w:val="0"/>
        <w:rPr>
          <w:b/>
          <w:spacing w:val="16"/>
          <w:sz w:val="72"/>
        </w:rPr>
      </w:pPr>
      <w:r>
        <w:rPr>
          <w:rFonts w:ascii="Times New Roman" w:hAnsi="Times New Roman" w:hint="eastAsia"/>
          <w:b/>
          <w:sz w:val="72"/>
        </w:rPr>
        <w:t>比选文件</w:t>
      </w:r>
    </w:p>
    <w:p w:rsidR="00F37F4D" w:rsidRDefault="00F37F4D">
      <w:pPr>
        <w:pStyle w:val="a6"/>
        <w:spacing w:line="0" w:lineRule="atLeast"/>
        <w:jc w:val="center"/>
        <w:outlineLvl w:val="0"/>
        <w:rPr>
          <w:rFonts w:hAnsi="宋体"/>
        </w:rPr>
      </w:pPr>
    </w:p>
    <w:p w:rsidR="00F37F4D" w:rsidRDefault="00F37F4D">
      <w:pPr>
        <w:pStyle w:val="a6"/>
        <w:spacing w:line="0" w:lineRule="atLeast"/>
        <w:jc w:val="center"/>
        <w:rPr>
          <w:rFonts w:ascii="KaiTi_GB2312" w:eastAsia="KaiTi_GB2312"/>
          <w:sz w:val="36"/>
        </w:rPr>
      </w:pPr>
    </w:p>
    <w:p w:rsidR="00F37F4D" w:rsidRDefault="00F37F4D">
      <w:pPr>
        <w:pStyle w:val="a6"/>
        <w:spacing w:line="0" w:lineRule="atLeast"/>
        <w:jc w:val="left"/>
        <w:rPr>
          <w:sz w:val="28"/>
        </w:rPr>
      </w:pPr>
    </w:p>
    <w:p w:rsidR="00F37F4D" w:rsidRDefault="00F37F4D">
      <w:pPr>
        <w:pStyle w:val="a6"/>
        <w:spacing w:line="0" w:lineRule="atLeast"/>
        <w:jc w:val="left"/>
        <w:rPr>
          <w:sz w:val="28"/>
        </w:rPr>
      </w:pPr>
    </w:p>
    <w:p w:rsidR="00F37F4D" w:rsidRDefault="00F37F4D">
      <w:pPr>
        <w:pStyle w:val="a6"/>
        <w:spacing w:line="0" w:lineRule="atLeast"/>
        <w:jc w:val="left"/>
        <w:rPr>
          <w:sz w:val="28"/>
        </w:rPr>
      </w:pPr>
    </w:p>
    <w:p w:rsidR="00F37F4D" w:rsidRDefault="004A3B31">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福建广电网络集团台商分公司</w:t>
      </w:r>
    </w:p>
    <w:p w:rsidR="00F37F4D" w:rsidRDefault="004A3B31">
      <w:pPr>
        <w:pStyle w:val="a4"/>
        <w:jc w:val="center"/>
        <w:rPr>
          <w:rFonts w:ascii="宋体" w:hAnsi="宋体"/>
          <w:b/>
          <w:bCs/>
          <w:kern w:val="0"/>
          <w:sz w:val="30"/>
          <w:szCs w:val="30"/>
        </w:rPr>
      </w:pPr>
      <w:r>
        <w:rPr>
          <w:rFonts w:ascii="宋体" w:hAnsi="宋体" w:hint="eastAsia"/>
          <w:b/>
          <w:bCs/>
          <w:kern w:val="0"/>
          <w:sz w:val="30"/>
          <w:szCs w:val="30"/>
        </w:rPr>
        <w:t>小区驻地网工程施工项目(二)</w:t>
      </w:r>
    </w:p>
    <w:p w:rsidR="00F37F4D" w:rsidRDefault="00F37F4D">
      <w:pPr>
        <w:jc w:val="left"/>
        <w:rPr>
          <w:rFonts w:ascii="宋体" w:hAnsi="宋体"/>
          <w:kern w:val="0"/>
          <w:sz w:val="30"/>
          <w:szCs w:val="30"/>
        </w:rPr>
      </w:pPr>
    </w:p>
    <w:p w:rsidR="00F37F4D" w:rsidRDefault="00F37F4D">
      <w:pPr>
        <w:pStyle w:val="a6"/>
        <w:spacing w:line="0" w:lineRule="atLeast"/>
        <w:jc w:val="center"/>
        <w:rPr>
          <w:b/>
          <w:sz w:val="28"/>
        </w:rPr>
      </w:pPr>
    </w:p>
    <w:p w:rsidR="00F37F4D" w:rsidRDefault="00F37F4D">
      <w:pPr>
        <w:pStyle w:val="a6"/>
        <w:spacing w:line="0" w:lineRule="atLeast"/>
        <w:jc w:val="center"/>
        <w:rPr>
          <w:b/>
          <w:sz w:val="28"/>
        </w:rPr>
      </w:pPr>
    </w:p>
    <w:p w:rsidR="00F37F4D" w:rsidRDefault="00F37F4D">
      <w:pPr>
        <w:pStyle w:val="a6"/>
        <w:spacing w:line="0" w:lineRule="atLeast"/>
        <w:jc w:val="center"/>
        <w:rPr>
          <w:b/>
          <w:sz w:val="28"/>
        </w:rPr>
      </w:pPr>
    </w:p>
    <w:p w:rsidR="00F37F4D" w:rsidRDefault="00F37F4D">
      <w:pPr>
        <w:pStyle w:val="a6"/>
        <w:spacing w:line="0" w:lineRule="atLeast"/>
        <w:rPr>
          <w:b/>
          <w:sz w:val="28"/>
        </w:rPr>
      </w:pPr>
    </w:p>
    <w:p w:rsidR="00F37F4D" w:rsidRDefault="00F37F4D">
      <w:pPr>
        <w:pStyle w:val="a6"/>
        <w:spacing w:line="500" w:lineRule="exact"/>
        <w:jc w:val="center"/>
        <w:outlineLvl w:val="0"/>
        <w:rPr>
          <w:rFonts w:hAnsi="宋体"/>
          <w:b/>
          <w:sz w:val="24"/>
        </w:rPr>
      </w:pPr>
    </w:p>
    <w:p w:rsidR="00F37F4D" w:rsidRDefault="00F37F4D">
      <w:pPr>
        <w:pStyle w:val="a6"/>
        <w:spacing w:line="500" w:lineRule="exact"/>
        <w:jc w:val="center"/>
        <w:outlineLvl w:val="0"/>
        <w:rPr>
          <w:rFonts w:hAnsi="宋体"/>
          <w:b/>
          <w:sz w:val="24"/>
        </w:rPr>
      </w:pPr>
    </w:p>
    <w:p w:rsidR="00F37F4D" w:rsidRDefault="00F37F4D">
      <w:pPr>
        <w:pStyle w:val="a6"/>
        <w:spacing w:line="500" w:lineRule="exact"/>
        <w:jc w:val="center"/>
        <w:outlineLvl w:val="0"/>
        <w:rPr>
          <w:rFonts w:hAnsi="宋体"/>
          <w:b/>
          <w:sz w:val="24"/>
        </w:rPr>
      </w:pPr>
    </w:p>
    <w:p w:rsidR="00F37F4D" w:rsidRDefault="00F37F4D">
      <w:pPr>
        <w:pStyle w:val="a6"/>
        <w:spacing w:line="500" w:lineRule="exact"/>
        <w:jc w:val="center"/>
        <w:outlineLvl w:val="0"/>
        <w:rPr>
          <w:rFonts w:hAnsi="宋体"/>
          <w:b/>
          <w:sz w:val="24"/>
        </w:rPr>
      </w:pPr>
    </w:p>
    <w:p w:rsidR="00F37F4D" w:rsidRDefault="004A3B31">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w:t>
      </w:r>
      <w:r>
        <w:rPr>
          <w:rFonts w:hAnsi="宋体" w:hint="eastAsia"/>
          <w:b/>
          <w:bCs/>
          <w:kern w:val="0"/>
          <w:sz w:val="30"/>
          <w:szCs w:val="30"/>
        </w:rPr>
        <w:t>台商</w:t>
      </w:r>
      <w:r>
        <w:rPr>
          <w:rFonts w:hAnsi="宋体" w:hint="eastAsia"/>
          <w:b/>
          <w:spacing w:val="20"/>
          <w:sz w:val="32"/>
          <w:szCs w:val="32"/>
        </w:rPr>
        <w:t>分公司</w:t>
      </w:r>
    </w:p>
    <w:p w:rsidR="00F37F4D" w:rsidRDefault="004A3B31">
      <w:pPr>
        <w:pStyle w:val="a6"/>
        <w:spacing w:line="500" w:lineRule="exact"/>
        <w:jc w:val="center"/>
        <w:outlineLvl w:val="0"/>
        <w:rPr>
          <w:rFonts w:hAnsi="宋体"/>
          <w:b/>
          <w:sz w:val="24"/>
        </w:rPr>
      </w:pPr>
      <w:r>
        <w:rPr>
          <w:rFonts w:hAnsi="宋体" w:hint="eastAsia"/>
          <w:b/>
          <w:sz w:val="24"/>
        </w:rPr>
        <w:t>二零二二年叁月</w:t>
      </w:r>
    </w:p>
    <w:p w:rsidR="00F37F4D" w:rsidRDefault="004A3B31">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F37F4D" w:rsidRDefault="00F37F4D">
      <w:pPr>
        <w:pStyle w:val="a3"/>
        <w:snapToGrid w:val="0"/>
        <w:spacing w:line="440" w:lineRule="exact"/>
        <w:ind w:firstLine="0"/>
        <w:rPr>
          <w:rFonts w:ascii="宋体" w:hAnsi="宋体"/>
          <w:sz w:val="28"/>
        </w:rPr>
      </w:pPr>
    </w:p>
    <w:p w:rsidR="00F37F4D" w:rsidRDefault="004A3B31">
      <w:pPr>
        <w:pStyle w:val="a3"/>
        <w:snapToGrid w:val="0"/>
        <w:spacing w:line="440" w:lineRule="exact"/>
        <w:ind w:firstLine="0"/>
        <w:rPr>
          <w:rFonts w:ascii="宋体" w:hAnsi="宋体"/>
          <w:sz w:val="24"/>
        </w:rPr>
      </w:pPr>
      <w:r>
        <w:rPr>
          <w:rFonts w:ascii="宋体" w:hAnsi="宋体" w:hint="eastAsia"/>
          <w:sz w:val="24"/>
        </w:rPr>
        <w:t>第一部分    比选邀请------------------------------------------(3)</w:t>
      </w:r>
    </w:p>
    <w:p w:rsidR="00F37F4D" w:rsidRDefault="004A3B31">
      <w:pPr>
        <w:pStyle w:val="a3"/>
        <w:snapToGrid w:val="0"/>
        <w:spacing w:line="440" w:lineRule="exact"/>
        <w:ind w:firstLine="0"/>
        <w:rPr>
          <w:rFonts w:ascii="宋体" w:hAnsi="宋体"/>
          <w:sz w:val="24"/>
        </w:rPr>
      </w:pPr>
      <w:r>
        <w:rPr>
          <w:rFonts w:ascii="宋体" w:hAnsi="宋体" w:hint="eastAsia"/>
          <w:sz w:val="24"/>
        </w:rPr>
        <w:t>第二部分    报价人须知----------------------------------------(5)</w:t>
      </w:r>
    </w:p>
    <w:p w:rsidR="00F37F4D" w:rsidRDefault="004A3B31">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F37F4D" w:rsidRDefault="004A3B31">
      <w:pPr>
        <w:pStyle w:val="a3"/>
        <w:snapToGrid w:val="0"/>
        <w:spacing w:line="440" w:lineRule="exact"/>
        <w:ind w:firstLine="0"/>
        <w:rPr>
          <w:rFonts w:ascii="宋体" w:hAnsi="宋体"/>
          <w:sz w:val="24"/>
        </w:rPr>
      </w:pPr>
      <w:r>
        <w:rPr>
          <w:rFonts w:ascii="宋体" w:hAnsi="宋体" w:hint="eastAsia"/>
          <w:sz w:val="24"/>
        </w:rPr>
        <w:t>第四部分    合同格式及条款------------------------------------(15)</w:t>
      </w:r>
    </w:p>
    <w:p w:rsidR="00F37F4D" w:rsidRDefault="004A3B31">
      <w:pPr>
        <w:pStyle w:val="a6"/>
        <w:spacing w:line="440" w:lineRule="exact"/>
        <w:outlineLvl w:val="0"/>
        <w:rPr>
          <w:rFonts w:hAnsi="宋体"/>
          <w:sz w:val="24"/>
        </w:rPr>
      </w:pPr>
      <w:r>
        <w:rPr>
          <w:rFonts w:hAnsi="宋体" w:hint="eastAsia"/>
          <w:sz w:val="24"/>
        </w:rPr>
        <w:t>第五部分    附件——报价文件格式------------------------------(25)</w:t>
      </w:r>
    </w:p>
    <w:p w:rsidR="00F37F4D" w:rsidRDefault="004A3B31">
      <w:pPr>
        <w:widowControl/>
        <w:jc w:val="left"/>
      </w:pPr>
      <w:r>
        <w:br w:type="page"/>
      </w:r>
    </w:p>
    <w:p w:rsidR="00F37F4D" w:rsidRDefault="004A3B31">
      <w:pPr>
        <w:jc w:val="center"/>
        <w:rPr>
          <w:b/>
          <w:bCs/>
          <w:sz w:val="36"/>
        </w:rPr>
      </w:pPr>
      <w:bookmarkStart w:id="0" w:name="_Toc430490602"/>
      <w:bookmarkStart w:id="1" w:name="_Toc415567487"/>
      <w:bookmarkStart w:id="2" w:name="_Toc430489109"/>
      <w:bookmarkStart w:id="3" w:name="_Toc430492116"/>
      <w:bookmarkStart w:id="4" w:name="_Ref414870478"/>
      <w:bookmarkStart w:id="5" w:name="_Toc430488841"/>
      <w:bookmarkStart w:id="6" w:name="_Toc430422402"/>
      <w:bookmarkStart w:id="7" w:name="_Toc415565710"/>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37F4D" w:rsidRDefault="00F37F4D">
      <w:pPr>
        <w:pStyle w:val="a6"/>
        <w:spacing w:line="400" w:lineRule="exact"/>
      </w:pPr>
    </w:p>
    <w:p w:rsidR="00F37F4D" w:rsidRDefault="004A3B31">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福建广电网络集团股份有限公司泉州分公司受台商分公司委托，对</w:t>
      </w:r>
      <w:r>
        <w:rPr>
          <w:rFonts w:hint="eastAsia"/>
          <w:sz w:val="24"/>
          <w:szCs w:val="24"/>
        </w:rPr>
        <w:t>项目下述内容进行国内比选采购。现欢迎国内合格报价人对该比选货物及服务进行密封报价。</w:t>
      </w:r>
    </w:p>
    <w:p w:rsidR="00F37F4D" w:rsidRDefault="004A3B31">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F37F4D" w:rsidRDefault="004A3B31">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F37F4D" w:rsidRDefault="004A3B31">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7</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F37F4D" w:rsidRDefault="004A3B31">
      <w:pPr>
        <w:spacing w:line="440" w:lineRule="exact"/>
        <w:rPr>
          <w:rFonts w:ascii="宋体" w:hAnsi="宋体"/>
          <w:sz w:val="24"/>
        </w:rPr>
      </w:pPr>
      <w:r>
        <w:rPr>
          <w:rFonts w:ascii="宋体" w:hAnsi="宋体" w:hint="eastAsia"/>
          <w:sz w:val="24"/>
        </w:rPr>
        <w:t xml:space="preserve">    4.开标时间、地点：2022年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7</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F37F4D" w:rsidRDefault="00F37F4D">
      <w:pPr>
        <w:spacing w:line="440" w:lineRule="exact"/>
        <w:ind w:firstLineChars="200" w:firstLine="480"/>
        <w:rPr>
          <w:rFonts w:ascii="宋体" w:hAnsi="宋体"/>
          <w:sz w:val="24"/>
        </w:rPr>
      </w:pPr>
    </w:p>
    <w:p w:rsidR="00F37F4D" w:rsidRDefault="004A3B3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F37F4D" w:rsidRDefault="004A3B31">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F37F4D" w:rsidRDefault="004A3B31">
      <w:pPr>
        <w:pStyle w:val="a6"/>
        <w:spacing w:line="440" w:lineRule="exact"/>
        <w:ind w:firstLineChars="200" w:firstLine="480"/>
        <w:jc w:val="left"/>
        <w:rPr>
          <w:rFonts w:hAnsi="宋体"/>
          <w:sz w:val="24"/>
        </w:rPr>
      </w:pPr>
      <w:r>
        <w:rPr>
          <w:rFonts w:hAnsi="宋体" w:hint="eastAsia"/>
          <w:sz w:val="24"/>
        </w:rPr>
        <w:t>联系人：谢先生</w:t>
      </w:r>
    </w:p>
    <w:p w:rsidR="00F37F4D" w:rsidRDefault="004A3B31">
      <w:pPr>
        <w:pStyle w:val="a6"/>
        <w:spacing w:line="440" w:lineRule="exact"/>
        <w:ind w:firstLineChars="200" w:firstLine="480"/>
        <w:jc w:val="left"/>
        <w:rPr>
          <w:rFonts w:hAnsi="宋体"/>
          <w:sz w:val="24"/>
        </w:rPr>
      </w:pPr>
      <w:r>
        <w:rPr>
          <w:rFonts w:hAnsi="宋体" w:hint="eastAsia"/>
          <w:sz w:val="24"/>
        </w:rPr>
        <w:t>联系电话：0595-22256055。</w:t>
      </w:r>
    </w:p>
    <w:p w:rsidR="00F37F4D" w:rsidRDefault="00F37F4D">
      <w:pPr>
        <w:pStyle w:val="a6"/>
        <w:spacing w:line="440" w:lineRule="exact"/>
        <w:ind w:firstLineChars="200" w:firstLine="480"/>
        <w:jc w:val="left"/>
        <w:rPr>
          <w:rFonts w:hAnsi="宋体"/>
          <w:sz w:val="24"/>
        </w:rPr>
      </w:pPr>
    </w:p>
    <w:p w:rsidR="00F37F4D" w:rsidRDefault="00F37F4D">
      <w:pPr>
        <w:pStyle w:val="a6"/>
        <w:spacing w:line="440" w:lineRule="exact"/>
        <w:ind w:firstLineChars="200" w:firstLine="480"/>
        <w:jc w:val="left"/>
        <w:rPr>
          <w:rFonts w:hAnsi="宋体"/>
          <w:sz w:val="24"/>
        </w:rPr>
      </w:pPr>
    </w:p>
    <w:p w:rsidR="00F37F4D" w:rsidRDefault="00F37F4D">
      <w:pPr>
        <w:pStyle w:val="a6"/>
        <w:spacing w:line="440" w:lineRule="exact"/>
        <w:ind w:firstLineChars="200" w:firstLine="480"/>
        <w:jc w:val="left"/>
        <w:rPr>
          <w:rFonts w:hAnsi="宋体"/>
          <w:sz w:val="24"/>
        </w:rPr>
      </w:pPr>
    </w:p>
    <w:p w:rsidR="00F37F4D" w:rsidRDefault="00F37F4D">
      <w:pPr>
        <w:pStyle w:val="a6"/>
        <w:spacing w:line="440" w:lineRule="exact"/>
        <w:ind w:firstLineChars="200" w:firstLine="480"/>
        <w:jc w:val="left"/>
        <w:rPr>
          <w:rFonts w:hAnsi="宋体"/>
          <w:sz w:val="24"/>
        </w:rPr>
      </w:pPr>
    </w:p>
    <w:p w:rsidR="00F37F4D" w:rsidRDefault="00F37F4D">
      <w:pPr>
        <w:pStyle w:val="a6"/>
        <w:spacing w:line="440" w:lineRule="exact"/>
        <w:ind w:firstLineChars="200" w:firstLine="480"/>
        <w:jc w:val="left"/>
        <w:rPr>
          <w:rFonts w:hAnsi="宋体"/>
          <w:sz w:val="24"/>
        </w:rPr>
      </w:pPr>
    </w:p>
    <w:p w:rsidR="00F37F4D" w:rsidRDefault="00F37F4D">
      <w:pPr>
        <w:pStyle w:val="a6"/>
        <w:spacing w:line="440" w:lineRule="exact"/>
        <w:ind w:firstLineChars="200" w:firstLine="480"/>
        <w:jc w:val="left"/>
        <w:rPr>
          <w:rFonts w:hAnsi="宋体"/>
          <w:sz w:val="24"/>
        </w:rPr>
      </w:pPr>
    </w:p>
    <w:p w:rsidR="00F37F4D" w:rsidRDefault="00F37F4D">
      <w:pPr>
        <w:pStyle w:val="a6"/>
        <w:spacing w:line="440" w:lineRule="exact"/>
        <w:ind w:firstLineChars="200" w:firstLine="480"/>
        <w:jc w:val="left"/>
        <w:rPr>
          <w:rFonts w:hAnsi="宋体"/>
          <w:sz w:val="24"/>
        </w:rPr>
      </w:pPr>
    </w:p>
    <w:p w:rsidR="00F37F4D" w:rsidRDefault="00F37F4D">
      <w:pPr>
        <w:pStyle w:val="a6"/>
        <w:spacing w:line="440" w:lineRule="exact"/>
        <w:ind w:firstLineChars="200" w:firstLine="480"/>
        <w:jc w:val="left"/>
        <w:rPr>
          <w:rFonts w:hAnsi="宋体"/>
          <w:sz w:val="24"/>
        </w:rPr>
      </w:pPr>
    </w:p>
    <w:p w:rsidR="00F37F4D" w:rsidRDefault="00F37F4D">
      <w:pPr>
        <w:spacing w:line="440" w:lineRule="exact"/>
        <w:ind w:firstLineChars="200" w:firstLine="480"/>
        <w:rPr>
          <w:rFonts w:ascii="宋体" w:hAnsi="宋体"/>
          <w:sz w:val="24"/>
        </w:rPr>
      </w:pPr>
    </w:p>
    <w:p w:rsidR="00F37F4D" w:rsidRDefault="00F37F4D">
      <w:pPr>
        <w:spacing w:line="400" w:lineRule="exact"/>
        <w:ind w:left="194" w:hangingChars="81" w:hanging="194"/>
        <w:rPr>
          <w:rFonts w:ascii="宋体" w:hAnsi="宋体"/>
          <w:sz w:val="24"/>
        </w:rPr>
      </w:pPr>
    </w:p>
    <w:p w:rsidR="00F37F4D" w:rsidRDefault="00F37F4D">
      <w:pPr>
        <w:spacing w:line="400" w:lineRule="exact"/>
        <w:ind w:left="194" w:hangingChars="81" w:hanging="194"/>
        <w:rPr>
          <w:rFonts w:ascii="宋体" w:hAnsi="宋体"/>
          <w:sz w:val="24"/>
        </w:rPr>
      </w:pPr>
    </w:p>
    <w:p w:rsidR="00F37F4D" w:rsidRDefault="00F37F4D">
      <w:pPr>
        <w:spacing w:line="400" w:lineRule="exact"/>
        <w:ind w:left="194" w:hangingChars="81" w:hanging="194"/>
        <w:rPr>
          <w:rFonts w:ascii="宋体" w:hAnsi="宋体"/>
          <w:sz w:val="24"/>
        </w:rPr>
      </w:pPr>
    </w:p>
    <w:p w:rsidR="00F37F4D" w:rsidRDefault="00F37F4D">
      <w:pPr>
        <w:spacing w:line="400" w:lineRule="exact"/>
        <w:ind w:left="194" w:hangingChars="81" w:hanging="194"/>
        <w:rPr>
          <w:rFonts w:ascii="宋体" w:hAnsi="宋体"/>
          <w:sz w:val="24"/>
        </w:rPr>
      </w:pPr>
    </w:p>
    <w:p w:rsidR="00F37F4D" w:rsidRDefault="00F37F4D">
      <w:pPr>
        <w:widowControl/>
        <w:spacing w:line="360" w:lineRule="auto"/>
        <w:jc w:val="left"/>
        <w:rPr>
          <w:rFonts w:ascii="宋体" w:hAnsi="宋体" w:cs="宋体"/>
          <w:kern w:val="0"/>
          <w:sz w:val="24"/>
        </w:rPr>
      </w:pPr>
    </w:p>
    <w:p w:rsidR="00F37F4D" w:rsidRDefault="00F37F4D">
      <w:pPr>
        <w:pStyle w:val="20"/>
        <w:widowControl/>
        <w:spacing w:line="360" w:lineRule="auto"/>
        <w:jc w:val="left"/>
      </w:pPr>
    </w:p>
    <w:p w:rsidR="00F37F4D" w:rsidRDefault="00F37F4D">
      <w:pPr>
        <w:pStyle w:val="20"/>
        <w:widowControl/>
        <w:spacing w:line="360" w:lineRule="auto"/>
        <w:jc w:val="left"/>
      </w:pPr>
    </w:p>
    <w:p w:rsidR="00F37F4D" w:rsidRDefault="00F37F4D">
      <w:pPr>
        <w:pStyle w:val="20"/>
        <w:widowControl/>
        <w:spacing w:line="360" w:lineRule="auto"/>
        <w:ind w:firstLine="480"/>
        <w:jc w:val="left"/>
        <w:rPr>
          <w:rFonts w:ascii="宋体" w:hAnsi="宋体" w:cs="宋体"/>
          <w:kern w:val="0"/>
          <w:sz w:val="24"/>
        </w:rPr>
      </w:pPr>
    </w:p>
    <w:p w:rsidR="00F37F4D" w:rsidRDefault="00F37F4D">
      <w:pPr>
        <w:widowControl/>
        <w:spacing w:line="360" w:lineRule="auto"/>
        <w:jc w:val="left"/>
        <w:rPr>
          <w:rFonts w:ascii="宋体" w:hAnsi="宋体" w:cs="宋体"/>
          <w:kern w:val="0"/>
          <w:sz w:val="24"/>
        </w:rPr>
      </w:pPr>
    </w:p>
    <w:p w:rsidR="00F37F4D" w:rsidRDefault="00F37F4D">
      <w:pPr>
        <w:pStyle w:val="a6"/>
        <w:spacing w:line="0" w:lineRule="atLeast"/>
        <w:rPr>
          <w:sz w:val="24"/>
        </w:rPr>
      </w:pPr>
    </w:p>
    <w:p w:rsidR="00F37F4D" w:rsidRDefault="004A3B31">
      <w:pPr>
        <w:pStyle w:val="a6"/>
        <w:spacing w:line="0" w:lineRule="atLeast"/>
        <w:rPr>
          <w:b/>
          <w:sz w:val="32"/>
        </w:rPr>
      </w:pPr>
      <w:r>
        <w:rPr>
          <w:rFonts w:hint="eastAsia"/>
          <w:sz w:val="24"/>
        </w:rPr>
        <w:t xml:space="preserve">附：                     </w:t>
      </w:r>
      <w:r>
        <w:rPr>
          <w:rFonts w:hint="eastAsia"/>
          <w:b/>
          <w:sz w:val="32"/>
        </w:rPr>
        <w:t>比选内容一览表</w:t>
      </w:r>
    </w:p>
    <w:p w:rsidR="00F37F4D" w:rsidRDefault="00F37F4D">
      <w:pPr>
        <w:pStyle w:val="a6"/>
        <w:spacing w:line="420" w:lineRule="exact"/>
        <w:jc w:val="left"/>
        <w:rPr>
          <w:rFonts w:hAnsi="宋体"/>
          <w:szCs w:val="24"/>
        </w:rPr>
      </w:pPr>
    </w:p>
    <w:p w:rsidR="00F37F4D" w:rsidRDefault="004A3B31">
      <w:pPr>
        <w:pStyle w:val="a4"/>
        <w:jc w:val="left"/>
        <w:rPr>
          <w:rFonts w:hAnsi="宋体"/>
          <w:spacing w:val="-6"/>
          <w:szCs w:val="21"/>
        </w:rPr>
      </w:pPr>
      <w:r>
        <w:rPr>
          <w:rFonts w:hAnsi="宋体" w:hint="eastAsia"/>
          <w:spacing w:val="-6"/>
          <w:szCs w:val="21"/>
        </w:rPr>
        <w:t>项目名称：小区驻地网工程施工项目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134"/>
      </w:tblGrid>
      <w:tr w:rsidR="00F37F4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F37F4D" w:rsidRDefault="004A3B31">
            <w:pPr>
              <w:jc w:val="center"/>
              <w:rPr>
                <w:rFonts w:hAnsi="宋体"/>
                <w:spacing w:val="-6"/>
                <w:szCs w:val="21"/>
              </w:rPr>
            </w:pPr>
            <w:r>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F37F4D" w:rsidRDefault="004A3B31">
            <w:pPr>
              <w:ind w:firstLineChars="50" w:firstLine="99"/>
              <w:rPr>
                <w:rFonts w:hAnsi="宋体"/>
                <w:spacing w:val="-6"/>
                <w:szCs w:val="21"/>
              </w:rPr>
            </w:pPr>
            <w:r>
              <w:rPr>
                <w:rFonts w:hAnsi="宋体" w:hint="eastAsia"/>
                <w:spacing w:val="-6"/>
                <w:szCs w:val="21"/>
              </w:rPr>
              <w:t>保修说明</w:t>
            </w:r>
          </w:p>
        </w:tc>
      </w:tr>
      <w:tr w:rsidR="00F37F4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360" w:lineRule="auto"/>
              <w:jc w:val="center"/>
              <w:rPr>
                <w:rFonts w:hAnsi="宋体"/>
                <w:spacing w:val="-6"/>
                <w:szCs w:val="21"/>
              </w:rPr>
            </w:pPr>
            <w:r>
              <w:rPr>
                <w:rFonts w:hAnsi="宋体" w:hint="eastAsia"/>
                <w:spacing w:val="-6"/>
                <w:szCs w:val="21"/>
              </w:rPr>
              <w:t>小区驻地网工程施工项目</w:t>
            </w:r>
          </w:p>
        </w:tc>
        <w:tc>
          <w:tcPr>
            <w:tcW w:w="2182"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F37F4D" w:rsidRDefault="004A3B31">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40</w:t>
            </w:r>
            <w:r>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F37F4D" w:rsidRDefault="004A3B31">
            <w:pPr>
              <w:rPr>
                <w:rFonts w:hAnsi="宋体"/>
                <w:spacing w:val="-6"/>
                <w:szCs w:val="21"/>
              </w:rPr>
            </w:pPr>
            <w:r>
              <w:rPr>
                <w:rFonts w:hAnsi="宋体" w:hint="eastAsia"/>
                <w:spacing w:val="-6"/>
                <w:szCs w:val="21"/>
              </w:rPr>
              <w:t>验收合格后贰年，国家或厂家或本询价文件有约定其他更长保修期的，从其约定。</w:t>
            </w:r>
          </w:p>
        </w:tc>
      </w:tr>
    </w:tbl>
    <w:p w:rsidR="00F37F4D" w:rsidRDefault="004A3B31">
      <w:pPr>
        <w:spacing w:line="340" w:lineRule="exact"/>
        <w:ind w:firstLineChars="200" w:firstLine="422"/>
        <w:rPr>
          <w:rFonts w:hAnsi="宋体"/>
          <w:b/>
        </w:rPr>
      </w:pPr>
      <w:r>
        <w:rPr>
          <w:rFonts w:hAnsi="宋体" w:hint="eastAsia"/>
          <w:b/>
        </w:rPr>
        <w:t>注：</w:t>
      </w:r>
    </w:p>
    <w:p w:rsidR="00F37F4D" w:rsidRDefault="004A3B31">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37F4D" w:rsidRDefault="004A3B31">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37F4D" w:rsidRDefault="004A3B3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37F4D" w:rsidRDefault="004A3B3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37F4D" w:rsidRDefault="004A3B31">
      <w:pPr>
        <w:widowControl/>
        <w:jc w:val="left"/>
        <w:rPr>
          <w:rFonts w:ascii="宋体" w:hAnsi="宋体"/>
          <w:b/>
        </w:rPr>
      </w:pPr>
      <w:r>
        <w:rPr>
          <w:rFonts w:ascii="宋体" w:hAnsi="宋体" w:hint="eastAsia"/>
          <w:b/>
        </w:rPr>
        <w:br w:type="page"/>
      </w:r>
    </w:p>
    <w:p w:rsidR="00F37F4D" w:rsidRDefault="004A3B31">
      <w:pPr>
        <w:jc w:val="center"/>
        <w:rPr>
          <w:b/>
          <w:bCs/>
          <w:sz w:val="36"/>
        </w:rPr>
      </w:pPr>
      <w:r>
        <w:rPr>
          <w:rFonts w:hint="eastAsia"/>
          <w:b/>
          <w:bCs/>
          <w:sz w:val="36"/>
        </w:rPr>
        <w:lastRenderedPageBreak/>
        <w:t>第二部分报价人须知</w:t>
      </w:r>
    </w:p>
    <w:p w:rsidR="00F37F4D" w:rsidRDefault="004A3B31">
      <w:pPr>
        <w:spacing w:line="440" w:lineRule="exact"/>
        <w:jc w:val="center"/>
        <w:rPr>
          <w:rFonts w:ascii="宋体" w:hAnsi="宋体"/>
          <w:b/>
          <w:bCs/>
          <w:sz w:val="32"/>
        </w:rPr>
      </w:pPr>
      <w:r>
        <w:rPr>
          <w:rFonts w:ascii="宋体" w:hAnsi="宋体" w:hint="eastAsia"/>
          <w:b/>
          <w:bCs/>
          <w:sz w:val="32"/>
        </w:rPr>
        <w:t>报价人须知前附表</w:t>
      </w:r>
    </w:p>
    <w:p w:rsidR="00F37F4D" w:rsidRDefault="00F37F4D">
      <w:pPr>
        <w:spacing w:line="440" w:lineRule="exact"/>
        <w:rPr>
          <w:rFonts w:ascii="宋体" w:hAnsi="宋体"/>
          <w:sz w:val="24"/>
        </w:rPr>
      </w:pPr>
    </w:p>
    <w:p w:rsidR="00F37F4D" w:rsidRDefault="004A3B3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37F4D">
        <w:trPr>
          <w:trHeight w:val="20"/>
        </w:trPr>
        <w:tc>
          <w:tcPr>
            <w:tcW w:w="900" w:type="dxa"/>
            <w:tcBorders>
              <w:top w:val="single" w:sz="4" w:space="0" w:color="auto"/>
              <w:left w:val="single" w:sz="4" w:space="0" w:color="auto"/>
              <w:bottom w:val="single" w:sz="4" w:space="0" w:color="auto"/>
              <w:right w:val="single" w:sz="4" w:space="0" w:color="auto"/>
            </w:tcBorders>
          </w:tcPr>
          <w:p w:rsidR="00F37F4D" w:rsidRDefault="004A3B3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37F4D" w:rsidRDefault="004A3B3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37F4D" w:rsidRDefault="004A3B31">
            <w:pPr>
              <w:spacing w:line="420" w:lineRule="exact"/>
              <w:jc w:val="center"/>
              <w:rPr>
                <w:rFonts w:ascii="宋体" w:hAnsi="宋体"/>
                <w:sz w:val="24"/>
              </w:rPr>
            </w:pPr>
            <w:r>
              <w:rPr>
                <w:rFonts w:ascii="宋体" w:hAnsi="宋体" w:hint="eastAsia"/>
                <w:sz w:val="24"/>
              </w:rPr>
              <w:t>编列内容</w:t>
            </w:r>
          </w:p>
        </w:tc>
      </w:tr>
      <w:tr w:rsidR="00F37F4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37F4D" w:rsidRDefault="004A3B31">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小区驻地网工程施工项目</w:t>
            </w:r>
          </w:p>
          <w:p w:rsidR="00F37F4D" w:rsidRDefault="004A3B31">
            <w:pPr>
              <w:spacing w:line="420" w:lineRule="exact"/>
              <w:rPr>
                <w:rFonts w:ascii="宋体" w:hAnsi="宋体"/>
                <w:sz w:val="24"/>
                <w:u w:val="single"/>
              </w:rPr>
            </w:pPr>
            <w:r>
              <w:rPr>
                <w:rFonts w:ascii="宋体" w:hAnsi="宋体" w:hint="eastAsia"/>
                <w:sz w:val="24"/>
                <w:szCs w:val="20"/>
              </w:rPr>
              <w:t>买方名称：福建广电网络集团股份有限公司泉州台商投资区分公</w:t>
            </w:r>
            <w:r>
              <w:rPr>
                <w:rFonts w:ascii="宋体" w:hAnsi="宋体" w:hint="eastAsia"/>
                <w:sz w:val="24"/>
              </w:rPr>
              <w:t>司</w:t>
            </w:r>
          </w:p>
          <w:p w:rsidR="00F37F4D" w:rsidRDefault="004A3B31">
            <w:pPr>
              <w:spacing w:line="420" w:lineRule="exact"/>
              <w:rPr>
                <w:rFonts w:ascii="宋体" w:hAnsi="宋体"/>
                <w:sz w:val="24"/>
              </w:rPr>
            </w:pPr>
            <w:r>
              <w:rPr>
                <w:rFonts w:ascii="宋体" w:hAnsi="宋体" w:hint="eastAsia"/>
                <w:sz w:val="24"/>
              </w:rPr>
              <w:t>项目内容：具体内容详见比选文件</w:t>
            </w:r>
          </w:p>
        </w:tc>
      </w:tr>
      <w:tr w:rsidR="00F37F4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00" w:lineRule="exact"/>
              <w:rPr>
                <w:rFonts w:ascii="宋体" w:hAnsi="宋体" w:cs="宋体"/>
                <w:b/>
                <w:bCs/>
                <w:sz w:val="24"/>
              </w:rPr>
            </w:pPr>
            <w:r>
              <w:rPr>
                <w:rFonts w:ascii="宋体" w:hAnsi="宋体" w:cs="宋体" w:hint="eastAsia"/>
                <w:b/>
                <w:bCs/>
                <w:sz w:val="24"/>
              </w:rPr>
              <w:t>基本资格标准：</w:t>
            </w:r>
          </w:p>
          <w:p w:rsidR="00F37F4D" w:rsidRDefault="004A3B3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200　</w:t>
            </w:r>
            <w:r>
              <w:rPr>
                <w:rFonts w:hAnsi="宋体" w:cs="宋体" w:hint="eastAsia"/>
                <w:sz w:val="24"/>
              </w:rPr>
              <w:t>万元，且注册时间不少于</w:t>
            </w:r>
            <w:r>
              <w:rPr>
                <w:rFonts w:hAnsi="宋体" w:cs="宋体" w:hint="eastAsia"/>
                <w:sz w:val="24"/>
                <w:u w:val="single"/>
              </w:rPr>
              <w:t xml:space="preserve">　2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F37F4D" w:rsidRDefault="004A3B31">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F37F4D" w:rsidRDefault="004A3B31">
            <w:pPr>
              <w:pStyle w:val="aa"/>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F37F4D" w:rsidRDefault="004A3B31">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（4）报价人应提供与本项目类似业绩或案例证明，案例为已验收完成且金额不得小于本项目最高限价的50%（即人民币101200元），提供案例合同1份及验收报告（复印件加盖公章）。</w:t>
            </w:r>
          </w:p>
          <w:p w:rsidR="00F37F4D" w:rsidRDefault="004A3B31">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F37F4D" w:rsidRDefault="004A3B31">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F37F4D" w:rsidRDefault="004A3B31">
            <w:pPr>
              <w:pStyle w:val="aa"/>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F37F4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F37F4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F37F4D" w:rsidRDefault="004A3B31">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F37F4D" w:rsidRDefault="004A3B3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4A3B31">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7</w:t>
            </w:r>
            <w:r>
              <w:rPr>
                <w:rFonts w:ascii="宋体" w:hAnsi="宋体" w:cs="宋体" w:hint="eastAsia"/>
                <w:sz w:val="24"/>
              </w:rPr>
              <w:t>日上午9：30（北京时间）</w:t>
            </w:r>
          </w:p>
        </w:tc>
      </w:tr>
      <w:tr w:rsidR="00F37F4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380" w:lineRule="exact"/>
              <w:rPr>
                <w:rFonts w:ascii="宋体" w:hAnsi="宋体"/>
                <w:b/>
                <w:sz w:val="24"/>
              </w:rPr>
            </w:pPr>
            <w:r>
              <w:rPr>
                <w:rFonts w:ascii="宋体" w:hAnsi="宋体" w:hint="eastAsia"/>
                <w:b/>
                <w:sz w:val="24"/>
              </w:rPr>
              <w:t>评审标准和方法:</w:t>
            </w:r>
          </w:p>
          <w:p w:rsidR="00F37F4D" w:rsidRDefault="004A3B3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w:t>
            </w:r>
            <w:r>
              <w:rPr>
                <w:rFonts w:ascii="宋体" w:hAnsi="宋体" w:hint="eastAsia"/>
                <w:sz w:val="24"/>
              </w:rPr>
              <w:lastRenderedPageBreak/>
              <w:t>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37F4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F4D" w:rsidRDefault="004A3B31">
            <w:pPr>
              <w:pStyle w:val="a3"/>
              <w:spacing w:line="420" w:lineRule="exact"/>
              <w:ind w:firstLine="0"/>
              <w:rPr>
                <w:rFonts w:ascii="宋体" w:hAnsi="宋体"/>
                <w:sz w:val="24"/>
                <w:szCs w:val="24"/>
              </w:rPr>
            </w:pPr>
            <w:r>
              <w:rPr>
                <w:rFonts w:ascii="宋体" w:hAnsi="宋体" w:hint="eastAsia"/>
                <w:b/>
                <w:kern w:val="0"/>
                <w:sz w:val="24"/>
              </w:rPr>
              <w:t>项目咨询及其他</w:t>
            </w:r>
          </w:p>
          <w:p w:rsidR="00F37F4D" w:rsidRDefault="004A3B31">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37F4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380" w:lineRule="exact"/>
              <w:rPr>
                <w:rFonts w:hAnsi="宋体"/>
                <w:b/>
                <w:bCs/>
                <w:sz w:val="24"/>
              </w:rPr>
            </w:pPr>
            <w:r>
              <w:rPr>
                <w:rFonts w:hAnsi="宋体" w:hint="eastAsia"/>
                <w:b/>
                <w:bCs/>
                <w:sz w:val="24"/>
              </w:rPr>
              <w:t>其他重要须知：</w:t>
            </w:r>
          </w:p>
          <w:p w:rsidR="00F37F4D" w:rsidRDefault="004A3B31">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37F4D" w:rsidRDefault="004A3B31">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37F4D" w:rsidRDefault="004A3B31">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37F4D" w:rsidRDefault="004A3B31">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Pr>
                <w:rFonts w:ascii="宋体" w:hAnsi="宋体" w:hint="eastAsia"/>
                <w:sz w:val="24"/>
              </w:rPr>
              <w:lastRenderedPageBreak/>
              <w:t>行合同的能力，买方将取消其中选报价人资格，给买方造成损失的，还必须进行赔偿并负相关责任。</w:t>
            </w:r>
          </w:p>
          <w:p w:rsidR="00F37F4D" w:rsidRDefault="004A3B31">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F37F4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b/>
                <w:kern w:val="0"/>
                <w:sz w:val="24"/>
              </w:rPr>
            </w:pPr>
            <w:r>
              <w:rPr>
                <w:rFonts w:ascii="宋体" w:hAnsi="宋体" w:hint="eastAsia"/>
                <w:b/>
                <w:kern w:val="0"/>
                <w:sz w:val="24"/>
              </w:rPr>
              <w:t>最高限价：</w:t>
            </w:r>
          </w:p>
          <w:p w:rsidR="00F37F4D" w:rsidRDefault="004A3B3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202400</w:t>
            </w:r>
            <w:r>
              <w:rPr>
                <w:rFonts w:ascii="宋体" w:hAnsi="宋体" w:hint="eastAsia"/>
                <w:b/>
                <w:sz w:val="24"/>
                <w:szCs w:val="20"/>
              </w:rPr>
              <w:t>元人民币 。</w:t>
            </w:r>
          </w:p>
          <w:p w:rsidR="00F37F4D" w:rsidRDefault="004A3B3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37F4D">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7F4D" w:rsidRDefault="004A3B31">
            <w:pPr>
              <w:pStyle w:val="0"/>
              <w:autoSpaceDE/>
              <w:adjustRightInd/>
              <w:spacing w:before="0" w:after="0" w:line="380" w:lineRule="exact"/>
              <w:rPr>
                <w:rFonts w:ascii="宋体" w:hAnsi="宋体"/>
                <w:kern w:val="2"/>
              </w:rPr>
            </w:pPr>
            <w:r>
              <w:rPr>
                <w:rFonts w:ascii="宋体" w:hAnsi="宋体" w:hint="eastAsia"/>
                <w:kern w:val="2"/>
              </w:rPr>
              <w:t>履约保证金：</w:t>
            </w:r>
          </w:p>
          <w:p w:rsidR="00F37F4D" w:rsidRDefault="004A3B31">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F37F4D" w:rsidRDefault="00F37F4D">
            <w:pPr>
              <w:pStyle w:val="0"/>
              <w:spacing w:line="380" w:lineRule="exact"/>
              <w:ind w:firstLineChars="100" w:firstLine="240"/>
              <w:rPr>
                <w:rFonts w:ascii="宋体" w:hAnsi="宋体"/>
                <w:b w:val="0"/>
                <w:kern w:val="2"/>
                <w:highlight w:val="yellow"/>
              </w:rPr>
            </w:pPr>
          </w:p>
        </w:tc>
      </w:tr>
      <w:tr w:rsidR="00F37F4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rPr>
                <w:rFonts w:ascii="宋体" w:hAnsi="宋体"/>
                <w:sz w:val="24"/>
              </w:rPr>
            </w:pPr>
            <w:r>
              <w:rPr>
                <w:rFonts w:ascii="宋体" w:hAnsi="宋体" w:hint="eastAsia"/>
                <w:sz w:val="24"/>
              </w:rPr>
              <w:t>比选文件更正公告（如果有的话）等相关公告、公示发布网站：</w:t>
            </w:r>
          </w:p>
          <w:p w:rsidR="00F37F4D" w:rsidRDefault="004A3B3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F37F4D" w:rsidRDefault="004A3B3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37F4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37F4D" w:rsidRDefault="004A3B3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37F4D" w:rsidRDefault="004A3B3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37F4D" w:rsidRDefault="004A3B31">
      <w:pPr>
        <w:jc w:val="center"/>
        <w:rPr>
          <w:b/>
          <w:bCs/>
          <w:sz w:val="32"/>
        </w:rPr>
      </w:pPr>
      <w:r>
        <w:rPr>
          <w:b/>
          <w:bCs/>
          <w:sz w:val="32"/>
        </w:rPr>
        <w:br w:type="page"/>
      </w:r>
      <w:r>
        <w:rPr>
          <w:rFonts w:hint="eastAsia"/>
          <w:b/>
          <w:bCs/>
          <w:sz w:val="32"/>
        </w:rPr>
        <w:lastRenderedPageBreak/>
        <w:t>报价人须知</w:t>
      </w:r>
    </w:p>
    <w:p w:rsidR="00F37F4D" w:rsidRDefault="00F37F4D">
      <w:pPr>
        <w:spacing w:line="440" w:lineRule="exact"/>
        <w:rPr>
          <w:rFonts w:ascii="宋体" w:hAnsi="宋体"/>
          <w:sz w:val="24"/>
        </w:rPr>
      </w:pPr>
    </w:p>
    <w:p w:rsidR="00F37F4D" w:rsidRDefault="004A3B31">
      <w:pPr>
        <w:spacing w:line="440" w:lineRule="exact"/>
        <w:jc w:val="center"/>
        <w:rPr>
          <w:rFonts w:ascii="宋体" w:hAnsi="宋体"/>
          <w:b/>
          <w:bCs/>
          <w:sz w:val="24"/>
        </w:rPr>
      </w:pPr>
      <w:r>
        <w:rPr>
          <w:rFonts w:ascii="宋体" w:hAnsi="宋体" w:hint="eastAsia"/>
          <w:b/>
          <w:bCs/>
          <w:sz w:val="24"/>
        </w:rPr>
        <w:t>A  说明</w:t>
      </w:r>
    </w:p>
    <w:p w:rsidR="00F37F4D" w:rsidRDefault="00F37F4D">
      <w:pPr>
        <w:spacing w:line="440" w:lineRule="exact"/>
        <w:rPr>
          <w:rFonts w:ascii="宋体" w:hAnsi="宋体"/>
          <w:sz w:val="24"/>
        </w:rPr>
      </w:pPr>
    </w:p>
    <w:p w:rsidR="00F37F4D" w:rsidRDefault="004A3B31">
      <w:pPr>
        <w:spacing w:line="440" w:lineRule="exact"/>
        <w:rPr>
          <w:rFonts w:ascii="宋体" w:hAnsi="宋体"/>
          <w:sz w:val="24"/>
        </w:rPr>
      </w:pPr>
      <w:r>
        <w:rPr>
          <w:rFonts w:ascii="宋体" w:hAnsi="宋体" w:hint="eastAsia"/>
          <w:sz w:val="24"/>
        </w:rPr>
        <w:t>1. 适用范围</w:t>
      </w:r>
    </w:p>
    <w:p w:rsidR="00F37F4D" w:rsidRDefault="004A3B3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F37F4D" w:rsidRDefault="004A3B31">
      <w:pPr>
        <w:spacing w:line="440" w:lineRule="exact"/>
        <w:rPr>
          <w:rFonts w:ascii="宋体" w:hAnsi="宋体"/>
          <w:sz w:val="24"/>
        </w:rPr>
      </w:pPr>
      <w:r>
        <w:rPr>
          <w:rFonts w:ascii="宋体" w:hAnsi="宋体" w:hint="eastAsia"/>
          <w:sz w:val="24"/>
        </w:rPr>
        <w:t>2. 定义</w:t>
      </w:r>
    </w:p>
    <w:p w:rsidR="00F37F4D" w:rsidRDefault="004A3B3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F37F4D" w:rsidRDefault="004A3B3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F37F4D" w:rsidRDefault="004A3B3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F37F4D" w:rsidRDefault="004A3B3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F37F4D" w:rsidRDefault="004A3B31">
      <w:pPr>
        <w:spacing w:line="440" w:lineRule="exact"/>
        <w:rPr>
          <w:rFonts w:ascii="宋体" w:hAnsi="宋体"/>
          <w:sz w:val="24"/>
        </w:rPr>
      </w:pPr>
      <w:r>
        <w:rPr>
          <w:rFonts w:ascii="宋体" w:hAnsi="宋体" w:hint="eastAsia"/>
          <w:sz w:val="24"/>
        </w:rPr>
        <w:t>3. 合格的报价人</w:t>
      </w:r>
    </w:p>
    <w:p w:rsidR="00F37F4D" w:rsidRDefault="004A3B3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F37F4D" w:rsidRDefault="004A3B3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F37F4D" w:rsidRDefault="004A3B31">
      <w:pPr>
        <w:spacing w:line="440" w:lineRule="exact"/>
        <w:rPr>
          <w:rFonts w:ascii="宋体" w:hAnsi="宋体"/>
          <w:sz w:val="24"/>
        </w:rPr>
      </w:pPr>
      <w:r>
        <w:rPr>
          <w:rFonts w:ascii="宋体" w:hAnsi="宋体" w:hint="eastAsia"/>
          <w:sz w:val="24"/>
        </w:rPr>
        <w:t>4. 报价费用</w:t>
      </w:r>
    </w:p>
    <w:p w:rsidR="00F37F4D" w:rsidRDefault="004A3B3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37F4D" w:rsidRDefault="00F37F4D">
      <w:pPr>
        <w:spacing w:line="440" w:lineRule="exact"/>
        <w:rPr>
          <w:rFonts w:ascii="宋体" w:hAnsi="宋体"/>
          <w:sz w:val="24"/>
        </w:rPr>
      </w:pPr>
    </w:p>
    <w:p w:rsidR="00F37F4D" w:rsidRDefault="004A3B31">
      <w:pPr>
        <w:spacing w:line="440" w:lineRule="exact"/>
        <w:jc w:val="center"/>
        <w:rPr>
          <w:rFonts w:ascii="宋体" w:hAnsi="宋体"/>
          <w:b/>
          <w:bCs/>
          <w:sz w:val="24"/>
        </w:rPr>
      </w:pPr>
      <w:r>
        <w:rPr>
          <w:rFonts w:ascii="宋体" w:hAnsi="宋体" w:hint="eastAsia"/>
          <w:b/>
          <w:bCs/>
          <w:sz w:val="24"/>
        </w:rPr>
        <w:t>B  比选采购文件</w:t>
      </w:r>
    </w:p>
    <w:p w:rsidR="00F37F4D" w:rsidRDefault="00F37F4D">
      <w:pPr>
        <w:spacing w:line="440" w:lineRule="exact"/>
        <w:rPr>
          <w:rFonts w:ascii="宋体" w:hAnsi="宋体"/>
          <w:sz w:val="24"/>
        </w:rPr>
      </w:pPr>
    </w:p>
    <w:p w:rsidR="00F37F4D" w:rsidRDefault="004A3B31">
      <w:pPr>
        <w:spacing w:line="440" w:lineRule="exact"/>
        <w:rPr>
          <w:rFonts w:ascii="宋体" w:hAnsi="宋体"/>
          <w:sz w:val="24"/>
        </w:rPr>
      </w:pPr>
      <w:r>
        <w:rPr>
          <w:rFonts w:ascii="宋体" w:hAnsi="宋体" w:hint="eastAsia"/>
          <w:sz w:val="24"/>
        </w:rPr>
        <w:t>5. 比选采购文件的组成</w:t>
      </w:r>
    </w:p>
    <w:p w:rsidR="00F37F4D" w:rsidRDefault="004A3B31">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F37F4D" w:rsidRDefault="004A3B31">
      <w:pPr>
        <w:spacing w:line="440" w:lineRule="exact"/>
        <w:ind w:firstLineChars="200" w:firstLine="480"/>
        <w:rPr>
          <w:rFonts w:ascii="宋体" w:hAnsi="宋体"/>
          <w:sz w:val="24"/>
        </w:rPr>
      </w:pPr>
      <w:r>
        <w:rPr>
          <w:rFonts w:ascii="宋体" w:hAnsi="宋体" w:hint="eastAsia"/>
          <w:sz w:val="24"/>
        </w:rPr>
        <w:t>(1)比选邀请</w:t>
      </w:r>
    </w:p>
    <w:p w:rsidR="00F37F4D" w:rsidRDefault="004A3B31">
      <w:pPr>
        <w:spacing w:line="440" w:lineRule="exact"/>
        <w:ind w:firstLineChars="200" w:firstLine="480"/>
        <w:rPr>
          <w:rFonts w:ascii="宋体" w:hAnsi="宋体"/>
          <w:sz w:val="24"/>
        </w:rPr>
      </w:pPr>
      <w:r>
        <w:rPr>
          <w:rFonts w:ascii="宋体" w:hAnsi="宋体" w:hint="eastAsia"/>
          <w:sz w:val="24"/>
        </w:rPr>
        <w:t>(2)报价人须知</w:t>
      </w:r>
    </w:p>
    <w:p w:rsidR="00F37F4D" w:rsidRDefault="004A3B31">
      <w:pPr>
        <w:spacing w:line="440" w:lineRule="exact"/>
        <w:ind w:firstLineChars="200" w:firstLine="480"/>
        <w:rPr>
          <w:rFonts w:ascii="宋体" w:hAnsi="宋体"/>
          <w:sz w:val="24"/>
        </w:rPr>
      </w:pPr>
      <w:r>
        <w:rPr>
          <w:rFonts w:ascii="宋体" w:hAnsi="宋体" w:hint="eastAsia"/>
          <w:sz w:val="24"/>
        </w:rPr>
        <w:t>(3)比选内容及要求</w:t>
      </w:r>
    </w:p>
    <w:p w:rsidR="00F37F4D" w:rsidRDefault="004A3B31">
      <w:pPr>
        <w:spacing w:line="440" w:lineRule="exact"/>
        <w:ind w:firstLineChars="200" w:firstLine="480"/>
        <w:rPr>
          <w:rFonts w:ascii="宋体" w:hAnsi="宋体"/>
          <w:sz w:val="24"/>
        </w:rPr>
      </w:pPr>
      <w:r>
        <w:rPr>
          <w:rFonts w:ascii="宋体" w:hAnsi="宋体" w:hint="eastAsia"/>
          <w:sz w:val="24"/>
        </w:rPr>
        <w:t>(4)合同主要条款</w:t>
      </w:r>
    </w:p>
    <w:p w:rsidR="00F37F4D" w:rsidRDefault="004A3B31">
      <w:pPr>
        <w:spacing w:line="440" w:lineRule="exact"/>
        <w:ind w:firstLineChars="200" w:firstLine="480"/>
        <w:rPr>
          <w:rFonts w:ascii="宋体" w:hAnsi="宋体"/>
          <w:sz w:val="24"/>
        </w:rPr>
      </w:pPr>
      <w:r>
        <w:rPr>
          <w:rFonts w:ascii="宋体" w:hAnsi="宋体" w:hint="eastAsia"/>
          <w:sz w:val="24"/>
        </w:rPr>
        <w:t>(5)附件－报价文件格式</w:t>
      </w:r>
    </w:p>
    <w:p w:rsidR="00F37F4D" w:rsidRDefault="00F37F4D">
      <w:pPr>
        <w:spacing w:line="440" w:lineRule="exact"/>
        <w:rPr>
          <w:rFonts w:ascii="宋体" w:hAnsi="宋体"/>
          <w:sz w:val="24"/>
        </w:rPr>
      </w:pPr>
    </w:p>
    <w:p w:rsidR="00F37F4D" w:rsidRDefault="004A3B31">
      <w:pPr>
        <w:spacing w:line="440" w:lineRule="exact"/>
        <w:jc w:val="center"/>
        <w:rPr>
          <w:rFonts w:ascii="宋体" w:hAnsi="宋体"/>
          <w:b/>
          <w:bCs/>
          <w:sz w:val="24"/>
        </w:rPr>
      </w:pPr>
      <w:r>
        <w:rPr>
          <w:rFonts w:ascii="宋体" w:hAnsi="宋体" w:hint="eastAsia"/>
          <w:b/>
          <w:bCs/>
          <w:sz w:val="24"/>
        </w:rPr>
        <w:t>C  报价文件的编写</w:t>
      </w:r>
    </w:p>
    <w:p w:rsidR="00F37F4D" w:rsidRDefault="00F37F4D">
      <w:pPr>
        <w:spacing w:line="440" w:lineRule="exact"/>
        <w:rPr>
          <w:rFonts w:ascii="宋体" w:hAnsi="宋体"/>
          <w:sz w:val="24"/>
        </w:rPr>
      </w:pPr>
    </w:p>
    <w:p w:rsidR="00F37F4D" w:rsidRDefault="004A3B31">
      <w:pPr>
        <w:spacing w:line="440" w:lineRule="exact"/>
        <w:rPr>
          <w:rFonts w:ascii="宋体" w:hAnsi="宋体"/>
          <w:sz w:val="24"/>
        </w:rPr>
      </w:pPr>
      <w:r>
        <w:rPr>
          <w:rFonts w:ascii="宋体" w:hAnsi="宋体" w:hint="eastAsia"/>
          <w:sz w:val="24"/>
        </w:rPr>
        <w:t>6. 要求</w:t>
      </w:r>
    </w:p>
    <w:p w:rsidR="00F37F4D" w:rsidRDefault="004A3B3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37F4D" w:rsidRDefault="004A3B31">
      <w:pPr>
        <w:spacing w:line="440" w:lineRule="exact"/>
        <w:rPr>
          <w:rFonts w:ascii="宋体" w:hAnsi="宋体"/>
          <w:sz w:val="24"/>
        </w:rPr>
      </w:pPr>
      <w:r>
        <w:rPr>
          <w:rFonts w:ascii="宋体" w:hAnsi="宋体" w:hint="eastAsia"/>
          <w:sz w:val="24"/>
        </w:rPr>
        <w:t>7. 报价语言及报价要求</w:t>
      </w:r>
    </w:p>
    <w:p w:rsidR="00F37F4D" w:rsidRDefault="004A3B31">
      <w:pPr>
        <w:spacing w:line="440" w:lineRule="exact"/>
        <w:rPr>
          <w:rFonts w:ascii="宋体" w:hAnsi="宋体"/>
          <w:sz w:val="24"/>
        </w:rPr>
      </w:pPr>
      <w:r>
        <w:rPr>
          <w:rFonts w:ascii="宋体" w:hAnsi="宋体" w:hint="eastAsia"/>
          <w:sz w:val="24"/>
        </w:rPr>
        <w:t xml:space="preserve">    7.1报价文件应用中文书写。</w:t>
      </w:r>
    </w:p>
    <w:p w:rsidR="00F37F4D" w:rsidRDefault="004A3B3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37F4D" w:rsidRDefault="004A3B3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37F4D" w:rsidRDefault="004A3B3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37F4D" w:rsidRDefault="004A3B3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37F4D" w:rsidRDefault="004A3B31">
      <w:pPr>
        <w:spacing w:line="440" w:lineRule="exact"/>
        <w:rPr>
          <w:rFonts w:ascii="宋体" w:hAnsi="宋体"/>
          <w:sz w:val="24"/>
        </w:rPr>
      </w:pPr>
      <w:r>
        <w:rPr>
          <w:rFonts w:ascii="宋体" w:hAnsi="宋体" w:hint="eastAsia"/>
          <w:sz w:val="24"/>
        </w:rPr>
        <w:t>8. 报价文件的组成</w:t>
      </w:r>
    </w:p>
    <w:p w:rsidR="00F37F4D" w:rsidRDefault="004A3B31">
      <w:pPr>
        <w:spacing w:line="440" w:lineRule="exact"/>
        <w:rPr>
          <w:rFonts w:ascii="宋体" w:hAnsi="宋体"/>
          <w:sz w:val="24"/>
        </w:rPr>
      </w:pPr>
      <w:r>
        <w:rPr>
          <w:rFonts w:ascii="宋体" w:hAnsi="宋体" w:hint="eastAsia"/>
          <w:sz w:val="24"/>
        </w:rPr>
        <w:t xml:space="preserve">    8.1报价文件应包括下列部分：</w:t>
      </w:r>
    </w:p>
    <w:p w:rsidR="00F37F4D" w:rsidRDefault="004A3B31">
      <w:pPr>
        <w:spacing w:line="440" w:lineRule="exact"/>
        <w:ind w:firstLineChars="200" w:firstLine="480"/>
        <w:rPr>
          <w:rFonts w:ascii="宋体" w:hAnsi="宋体"/>
          <w:sz w:val="24"/>
        </w:rPr>
      </w:pPr>
      <w:r>
        <w:rPr>
          <w:rFonts w:ascii="宋体" w:hAnsi="宋体" w:hint="eastAsia"/>
          <w:sz w:val="24"/>
        </w:rPr>
        <w:t>(1)报价书</w:t>
      </w:r>
    </w:p>
    <w:p w:rsidR="00F37F4D" w:rsidRDefault="004A3B31">
      <w:pPr>
        <w:spacing w:line="420" w:lineRule="exact"/>
        <w:ind w:firstLineChars="200" w:firstLine="480"/>
        <w:rPr>
          <w:rFonts w:ascii="宋体" w:hAnsi="宋体"/>
          <w:bCs/>
          <w:sz w:val="24"/>
        </w:rPr>
      </w:pPr>
      <w:r>
        <w:rPr>
          <w:rFonts w:ascii="宋体" w:hAnsi="宋体" w:hint="eastAsia"/>
          <w:bCs/>
          <w:sz w:val="24"/>
        </w:rPr>
        <w:t>(2)报价一览表</w:t>
      </w:r>
    </w:p>
    <w:p w:rsidR="00F37F4D" w:rsidRDefault="004A3B31">
      <w:pPr>
        <w:spacing w:line="420" w:lineRule="exact"/>
        <w:ind w:firstLineChars="200" w:firstLine="480"/>
        <w:rPr>
          <w:rFonts w:ascii="宋体" w:hAnsi="宋体"/>
          <w:bCs/>
          <w:sz w:val="24"/>
        </w:rPr>
      </w:pPr>
      <w:r>
        <w:rPr>
          <w:rFonts w:ascii="宋体" w:hAnsi="宋体" w:hint="eastAsia"/>
          <w:bCs/>
          <w:sz w:val="24"/>
        </w:rPr>
        <w:t>(3)详细报价书</w:t>
      </w:r>
    </w:p>
    <w:p w:rsidR="00F37F4D" w:rsidRDefault="004A3B31">
      <w:pPr>
        <w:spacing w:line="420" w:lineRule="exact"/>
        <w:ind w:firstLineChars="200" w:firstLine="480"/>
        <w:rPr>
          <w:rFonts w:ascii="宋体" w:hAnsi="宋体"/>
          <w:bCs/>
          <w:sz w:val="24"/>
        </w:rPr>
      </w:pPr>
      <w:r>
        <w:rPr>
          <w:rFonts w:ascii="宋体" w:hAnsi="宋体" w:hint="eastAsia"/>
          <w:bCs/>
          <w:sz w:val="24"/>
        </w:rPr>
        <w:t>(4)技术和商务偏离表</w:t>
      </w:r>
    </w:p>
    <w:p w:rsidR="00F37F4D" w:rsidRDefault="004A3B31">
      <w:pPr>
        <w:spacing w:line="420" w:lineRule="exact"/>
        <w:ind w:firstLineChars="200" w:firstLine="480"/>
        <w:rPr>
          <w:rFonts w:ascii="宋体" w:hAnsi="宋体"/>
          <w:bCs/>
          <w:sz w:val="24"/>
        </w:rPr>
      </w:pPr>
      <w:r>
        <w:rPr>
          <w:rFonts w:ascii="宋体" w:hAnsi="宋体" w:hint="eastAsia"/>
          <w:bCs/>
          <w:sz w:val="24"/>
        </w:rPr>
        <w:t>(5)报价人的资格证明文件</w:t>
      </w:r>
    </w:p>
    <w:p w:rsidR="00F37F4D" w:rsidRDefault="004A3B31">
      <w:pPr>
        <w:spacing w:line="420" w:lineRule="exact"/>
        <w:ind w:firstLineChars="200" w:firstLine="480"/>
        <w:rPr>
          <w:rFonts w:ascii="宋体" w:hAnsi="宋体"/>
          <w:bCs/>
          <w:sz w:val="24"/>
        </w:rPr>
      </w:pPr>
      <w:r>
        <w:rPr>
          <w:rFonts w:ascii="宋体" w:hAnsi="宋体" w:hint="eastAsia"/>
          <w:bCs/>
          <w:sz w:val="24"/>
        </w:rPr>
        <w:t>(6)报价人应交的其它资料</w:t>
      </w:r>
    </w:p>
    <w:p w:rsidR="00F37F4D" w:rsidRDefault="004A3B31">
      <w:pPr>
        <w:spacing w:line="440" w:lineRule="exact"/>
        <w:rPr>
          <w:rFonts w:ascii="宋体" w:hAnsi="宋体"/>
          <w:sz w:val="24"/>
        </w:rPr>
      </w:pPr>
      <w:r>
        <w:rPr>
          <w:rFonts w:ascii="宋体" w:hAnsi="宋体" w:hint="eastAsia"/>
          <w:sz w:val="24"/>
        </w:rPr>
        <w:t>9. 报价有效期</w:t>
      </w:r>
    </w:p>
    <w:p w:rsidR="00F37F4D" w:rsidRDefault="004A3B3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F37F4D" w:rsidRDefault="004A3B31">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p>
    <w:p w:rsidR="00F37F4D" w:rsidRDefault="004A3B31">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10.1 报价保证金为报价文件的组成部分之一。</w:t>
      </w:r>
    </w:p>
    <w:p w:rsidR="00F37F4D" w:rsidRDefault="004A3B31">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10.2 报价保证金以银行转账、电汇的形式提交。</w:t>
      </w:r>
    </w:p>
    <w:p w:rsidR="00F37F4D" w:rsidRDefault="004A3B31">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10.3 未按规定提交报价保证金的报价，将被视为无效报价。</w:t>
      </w:r>
    </w:p>
    <w:p w:rsidR="00F37F4D" w:rsidRDefault="004A3B31">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F37F4D" w:rsidRDefault="00F37F4D">
      <w:pPr>
        <w:spacing w:line="440" w:lineRule="exact"/>
        <w:rPr>
          <w:rFonts w:ascii="宋体" w:hAnsi="宋体"/>
          <w:sz w:val="24"/>
        </w:rPr>
      </w:pPr>
    </w:p>
    <w:p w:rsidR="00F37F4D" w:rsidRDefault="004A3B31">
      <w:pPr>
        <w:spacing w:line="440" w:lineRule="exact"/>
        <w:jc w:val="center"/>
        <w:rPr>
          <w:rFonts w:ascii="宋体" w:hAnsi="宋体"/>
          <w:b/>
          <w:bCs/>
          <w:sz w:val="24"/>
        </w:rPr>
      </w:pPr>
      <w:r>
        <w:rPr>
          <w:rFonts w:ascii="宋体" w:hAnsi="宋体" w:hint="eastAsia"/>
          <w:b/>
          <w:bCs/>
          <w:sz w:val="24"/>
        </w:rPr>
        <w:t>D  报价文件的格式与递交</w:t>
      </w:r>
    </w:p>
    <w:p w:rsidR="00F37F4D" w:rsidRDefault="00F37F4D">
      <w:pPr>
        <w:spacing w:line="440" w:lineRule="exact"/>
        <w:rPr>
          <w:rFonts w:ascii="宋体" w:hAnsi="宋体"/>
          <w:sz w:val="24"/>
        </w:rPr>
      </w:pPr>
    </w:p>
    <w:p w:rsidR="00F37F4D" w:rsidRDefault="004A3B31">
      <w:pPr>
        <w:spacing w:line="440" w:lineRule="exact"/>
        <w:rPr>
          <w:rFonts w:ascii="宋体" w:hAnsi="宋体"/>
          <w:sz w:val="24"/>
        </w:rPr>
      </w:pPr>
      <w:r>
        <w:rPr>
          <w:rFonts w:ascii="宋体" w:hAnsi="宋体" w:hint="eastAsia"/>
          <w:sz w:val="24"/>
        </w:rPr>
        <w:t>11. 报价文件的格式</w:t>
      </w:r>
    </w:p>
    <w:p w:rsidR="00F37F4D" w:rsidRDefault="004A3B31">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37F4D" w:rsidRDefault="004A3B31">
      <w:pPr>
        <w:spacing w:line="440" w:lineRule="exact"/>
        <w:rPr>
          <w:rFonts w:ascii="宋体" w:hAnsi="宋体"/>
          <w:sz w:val="24"/>
        </w:rPr>
      </w:pPr>
      <w:r>
        <w:rPr>
          <w:rFonts w:ascii="宋体" w:hAnsi="宋体" w:hint="eastAsia"/>
          <w:sz w:val="24"/>
        </w:rPr>
        <w:t xml:space="preserve">    11.2报价文件应由报价人授权代表签字并加盖公章。</w:t>
      </w:r>
    </w:p>
    <w:p w:rsidR="00F37F4D" w:rsidRDefault="004A3B31">
      <w:pPr>
        <w:spacing w:line="440" w:lineRule="exact"/>
        <w:rPr>
          <w:rFonts w:ascii="宋体" w:hAnsi="宋体"/>
          <w:sz w:val="24"/>
        </w:rPr>
      </w:pPr>
      <w:r>
        <w:rPr>
          <w:rFonts w:ascii="宋体" w:hAnsi="宋体" w:hint="eastAsia"/>
          <w:sz w:val="24"/>
        </w:rPr>
        <w:t xml:space="preserve">    11.3报价使用货币为人民币。</w:t>
      </w:r>
    </w:p>
    <w:p w:rsidR="00F37F4D" w:rsidRDefault="004A3B3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37F4D" w:rsidRDefault="004A3B31">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F37F4D" w:rsidRDefault="004A3B3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37F4D" w:rsidRDefault="004A3B31">
      <w:pPr>
        <w:spacing w:line="440" w:lineRule="exact"/>
        <w:rPr>
          <w:rFonts w:ascii="宋体" w:hAnsi="宋体"/>
          <w:sz w:val="24"/>
        </w:rPr>
      </w:pPr>
      <w:r>
        <w:rPr>
          <w:rFonts w:ascii="宋体" w:hAnsi="宋体" w:hint="eastAsia"/>
          <w:sz w:val="24"/>
        </w:rPr>
        <w:t>12. 报价文件的递交</w:t>
      </w:r>
    </w:p>
    <w:p w:rsidR="00F37F4D" w:rsidRDefault="004A3B3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37F4D" w:rsidRDefault="004A3B31">
      <w:pPr>
        <w:spacing w:line="440" w:lineRule="exact"/>
        <w:rPr>
          <w:rFonts w:ascii="宋体" w:hAnsi="宋体"/>
          <w:sz w:val="24"/>
        </w:rPr>
      </w:pPr>
      <w:r>
        <w:rPr>
          <w:rFonts w:ascii="宋体" w:hAnsi="宋体" w:hint="eastAsia"/>
          <w:sz w:val="24"/>
        </w:rPr>
        <w:t xml:space="preserve">    12.2报价文件可以邮寄或派人送达，传真件不被接受。</w:t>
      </w:r>
    </w:p>
    <w:p w:rsidR="00F37F4D" w:rsidRDefault="004A3B31">
      <w:pPr>
        <w:spacing w:line="440" w:lineRule="exact"/>
        <w:rPr>
          <w:rFonts w:ascii="宋体" w:hAnsi="宋体"/>
          <w:sz w:val="24"/>
        </w:rPr>
      </w:pPr>
      <w:r>
        <w:rPr>
          <w:rFonts w:ascii="宋体" w:hAnsi="宋体" w:hint="eastAsia"/>
          <w:sz w:val="24"/>
        </w:rPr>
        <w:t xml:space="preserve">    12.3报价人提交的文件将给予保密，但不退回。</w:t>
      </w:r>
    </w:p>
    <w:p w:rsidR="00F37F4D" w:rsidRDefault="00F37F4D">
      <w:pPr>
        <w:spacing w:line="440" w:lineRule="exact"/>
        <w:rPr>
          <w:rFonts w:ascii="宋体" w:hAnsi="宋体"/>
          <w:sz w:val="24"/>
        </w:rPr>
      </w:pPr>
    </w:p>
    <w:p w:rsidR="00F37F4D" w:rsidRDefault="004A3B31">
      <w:pPr>
        <w:spacing w:line="440" w:lineRule="exact"/>
        <w:jc w:val="center"/>
        <w:rPr>
          <w:rFonts w:ascii="宋体" w:hAnsi="宋体"/>
          <w:b/>
          <w:bCs/>
          <w:sz w:val="24"/>
        </w:rPr>
      </w:pPr>
      <w:r>
        <w:rPr>
          <w:rFonts w:ascii="宋体" w:hAnsi="宋体" w:hint="eastAsia"/>
          <w:b/>
          <w:bCs/>
          <w:sz w:val="24"/>
        </w:rPr>
        <w:t>E  报价文件的评估和比较</w:t>
      </w:r>
    </w:p>
    <w:p w:rsidR="00F37F4D" w:rsidRDefault="00F37F4D">
      <w:pPr>
        <w:spacing w:line="440" w:lineRule="exact"/>
        <w:rPr>
          <w:rFonts w:ascii="宋体" w:hAnsi="宋体"/>
          <w:sz w:val="24"/>
        </w:rPr>
      </w:pPr>
    </w:p>
    <w:p w:rsidR="00F37F4D" w:rsidRDefault="004A3B31">
      <w:pPr>
        <w:spacing w:line="440" w:lineRule="exact"/>
        <w:rPr>
          <w:rFonts w:ascii="宋体" w:hAnsi="宋体"/>
          <w:sz w:val="24"/>
        </w:rPr>
      </w:pPr>
      <w:r>
        <w:rPr>
          <w:rFonts w:ascii="宋体" w:hAnsi="宋体" w:hint="eastAsia"/>
          <w:sz w:val="24"/>
        </w:rPr>
        <w:t>13．评议时间</w:t>
      </w:r>
    </w:p>
    <w:p w:rsidR="00F37F4D" w:rsidRDefault="004A3B3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37F4D" w:rsidRDefault="004A3B31">
      <w:pPr>
        <w:spacing w:line="440" w:lineRule="exact"/>
        <w:rPr>
          <w:rFonts w:ascii="宋体" w:hAnsi="宋体"/>
          <w:sz w:val="24"/>
        </w:rPr>
      </w:pPr>
      <w:r>
        <w:rPr>
          <w:rFonts w:ascii="宋体" w:hAnsi="宋体" w:hint="eastAsia"/>
          <w:sz w:val="24"/>
        </w:rPr>
        <w:t>14．评审委员会</w:t>
      </w:r>
    </w:p>
    <w:p w:rsidR="00F37F4D" w:rsidRDefault="004A3B3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37F4D" w:rsidRDefault="004A3B31">
      <w:pPr>
        <w:spacing w:line="440" w:lineRule="exact"/>
        <w:rPr>
          <w:rFonts w:ascii="宋体" w:hAnsi="宋体"/>
          <w:sz w:val="24"/>
        </w:rPr>
      </w:pPr>
      <w:r>
        <w:rPr>
          <w:rFonts w:ascii="宋体" w:hAnsi="宋体" w:hint="eastAsia"/>
          <w:sz w:val="24"/>
        </w:rPr>
        <w:t>15. 对报价文件的审查和响应性的确定</w:t>
      </w:r>
    </w:p>
    <w:p w:rsidR="00F37F4D" w:rsidRDefault="004A3B31">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F37F4D" w:rsidRDefault="004A3B31">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37F4D" w:rsidRDefault="004A3B31">
      <w:pPr>
        <w:spacing w:line="440" w:lineRule="exact"/>
        <w:rPr>
          <w:rFonts w:ascii="宋体" w:hAnsi="宋体"/>
          <w:sz w:val="24"/>
        </w:rPr>
      </w:pPr>
      <w:r>
        <w:rPr>
          <w:rFonts w:ascii="宋体" w:hAnsi="宋体" w:hint="eastAsia"/>
          <w:sz w:val="24"/>
        </w:rPr>
        <w:t>16．评估原则及方法</w:t>
      </w:r>
    </w:p>
    <w:p w:rsidR="00F37F4D" w:rsidRDefault="004A3B31">
      <w:pPr>
        <w:spacing w:line="440" w:lineRule="exact"/>
        <w:rPr>
          <w:rFonts w:ascii="宋体" w:hAnsi="宋体"/>
          <w:sz w:val="24"/>
        </w:rPr>
      </w:pPr>
      <w:r>
        <w:rPr>
          <w:rFonts w:ascii="宋体" w:hAnsi="宋体" w:hint="eastAsia"/>
          <w:sz w:val="24"/>
        </w:rPr>
        <w:lastRenderedPageBreak/>
        <w:t xml:space="preserve">    16.1对所有报价人的评估，都采用相同的程序和标准。</w:t>
      </w:r>
    </w:p>
    <w:p w:rsidR="00F37F4D" w:rsidRDefault="004A3B31">
      <w:pPr>
        <w:spacing w:line="440" w:lineRule="exact"/>
        <w:rPr>
          <w:rFonts w:ascii="宋体" w:hAnsi="宋体"/>
          <w:sz w:val="24"/>
        </w:rPr>
      </w:pPr>
      <w:r>
        <w:rPr>
          <w:rFonts w:ascii="宋体" w:hAnsi="宋体" w:hint="eastAsia"/>
          <w:sz w:val="24"/>
        </w:rPr>
        <w:t xml:space="preserve">    16.2评议过程将严格按照比选文件的要求和条件进行。</w:t>
      </w:r>
    </w:p>
    <w:p w:rsidR="00F37F4D" w:rsidRDefault="004A3B3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37F4D" w:rsidRDefault="00F37F4D">
      <w:pPr>
        <w:spacing w:line="440" w:lineRule="exact"/>
        <w:jc w:val="center"/>
        <w:rPr>
          <w:rFonts w:ascii="宋体" w:hAnsi="宋体"/>
          <w:b/>
          <w:bCs/>
          <w:sz w:val="24"/>
        </w:rPr>
      </w:pPr>
    </w:p>
    <w:p w:rsidR="00F37F4D" w:rsidRDefault="004A3B31">
      <w:pPr>
        <w:spacing w:line="440" w:lineRule="exact"/>
        <w:jc w:val="center"/>
        <w:rPr>
          <w:rFonts w:ascii="宋体" w:hAnsi="宋体"/>
          <w:b/>
          <w:bCs/>
          <w:sz w:val="24"/>
        </w:rPr>
      </w:pPr>
      <w:r>
        <w:rPr>
          <w:rFonts w:ascii="宋体" w:hAnsi="宋体" w:hint="eastAsia"/>
          <w:b/>
          <w:bCs/>
          <w:sz w:val="24"/>
        </w:rPr>
        <w:t>F  授予合同</w:t>
      </w:r>
    </w:p>
    <w:p w:rsidR="00F37F4D" w:rsidRDefault="00F37F4D">
      <w:pPr>
        <w:spacing w:line="440" w:lineRule="exact"/>
        <w:rPr>
          <w:rFonts w:ascii="宋体" w:hAnsi="宋体"/>
          <w:sz w:val="24"/>
        </w:rPr>
      </w:pPr>
    </w:p>
    <w:p w:rsidR="00F37F4D" w:rsidRDefault="004A3B31">
      <w:pPr>
        <w:spacing w:line="440" w:lineRule="exact"/>
        <w:rPr>
          <w:rFonts w:ascii="宋体" w:hAnsi="宋体"/>
          <w:sz w:val="24"/>
        </w:rPr>
      </w:pPr>
      <w:r>
        <w:rPr>
          <w:rFonts w:ascii="宋体" w:hAnsi="宋体" w:hint="eastAsia"/>
          <w:sz w:val="24"/>
        </w:rPr>
        <w:t>17. 授予合同的准则</w:t>
      </w:r>
    </w:p>
    <w:p w:rsidR="00F37F4D" w:rsidRDefault="004A3B3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37F4D" w:rsidRDefault="004A3B31">
      <w:pPr>
        <w:spacing w:line="440" w:lineRule="exact"/>
        <w:ind w:firstLine="468"/>
        <w:rPr>
          <w:rFonts w:ascii="宋体" w:hAnsi="宋体"/>
          <w:sz w:val="24"/>
        </w:rPr>
      </w:pPr>
      <w:r>
        <w:rPr>
          <w:rFonts w:ascii="宋体" w:hAnsi="宋体" w:hint="eastAsia"/>
          <w:sz w:val="24"/>
        </w:rPr>
        <w:t>17.2 最低报价不是被授予合同的保证。</w:t>
      </w:r>
    </w:p>
    <w:p w:rsidR="00F37F4D" w:rsidRDefault="004A3B3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37F4D" w:rsidRDefault="004A3B31">
      <w:pPr>
        <w:spacing w:line="440" w:lineRule="exact"/>
        <w:rPr>
          <w:rFonts w:ascii="宋体" w:hAnsi="宋体"/>
          <w:sz w:val="24"/>
        </w:rPr>
      </w:pPr>
      <w:r>
        <w:rPr>
          <w:rFonts w:ascii="宋体" w:hAnsi="宋体" w:hint="eastAsia"/>
          <w:sz w:val="24"/>
        </w:rPr>
        <w:t>18. 结果通知</w:t>
      </w:r>
    </w:p>
    <w:p w:rsidR="00F37F4D" w:rsidRDefault="004A3B3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37F4D" w:rsidRDefault="004A3B31">
      <w:pPr>
        <w:spacing w:line="440" w:lineRule="exact"/>
        <w:rPr>
          <w:rFonts w:ascii="宋体" w:hAnsi="宋体"/>
          <w:sz w:val="24"/>
        </w:rPr>
      </w:pPr>
      <w:r>
        <w:rPr>
          <w:rFonts w:ascii="宋体" w:hAnsi="宋体" w:hint="eastAsia"/>
          <w:sz w:val="24"/>
        </w:rPr>
        <w:t>19．签订合同</w:t>
      </w:r>
    </w:p>
    <w:p w:rsidR="00F37F4D" w:rsidRDefault="004A3B3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37F4D" w:rsidRDefault="004A3B3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37F4D" w:rsidRDefault="004A3B31">
      <w:pPr>
        <w:widowControl/>
        <w:jc w:val="left"/>
        <w:rPr>
          <w:rFonts w:ascii="宋体" w:hAnsi="宋体"/>
          <w:sz w:val="24"/>
        </w:rPr>
      </w:pPr>
      <w:r>
        <w:rPr>
          <w:rFonts w:ascii="宋体" w:hAnsi="宋体" w:hint="eastAsia"/>
          <w:sz w:val="24"/>
        </w:rPr>
        <w:br w:type="page"/>
      </w:r>
    </w:p>
    <w:p w:rsidR="00F37F4D" w:rsidRDefault="004A3B31">
      <w:pPr>
        <w:jc w:val="center"/>
        <w:rPr>
          <w:b/>
          <w:bCs/>
          <w:sz w:val="36"/>
        </w:rPr>
      </w:pPr>
      <w:r>
        <w:rPr>
          <w:rFonts w:hint="eastAsia"/>
          <w:b/>
          <w:bCs/>
          <w:sz w:val="36"/>
        </w:rPr>
        <w:lastRenderedPageBreak/>
        <w:t>第三部分比选内容及要求</w:t>
      </w:r>
    </w:p>
    <w:p w:rsidR="00F37F4D" w:rsidRDefault="00F37F4D">
      <w:pPr>
        <w:pStyle w:val="a6"/>
        <w:snapToGrid w:val="0"/>
        <w:spacing w:line="420" w:lineRule="exact"/>
        <w:jc w:val="center"/>
        <w:rPr>
          <w:b/>
          <w:bCs/>
          <w:sz w:val="24"/>
          <w:szCs w:val="24"/>
        </w:rPr>
      </w:pPr>
    </w:p>
    <w:p w:rsidR="00F37F4D" w:rsidRDefault="004A3B31">
      <w:pPr>
        <w:spacing w:line="420" w:lineRule="exact"/>
        <w:rPr>
          <w:rFonts w:ascii="宋体" w:hAnsi="宋体" w:cs="宋体"/>
          <w:b/>
          <w:bCs/>
          <w:kern w:val="0"/>
          <w:sz w:val="24"/>
        </w:rPr>
      </w:pPr>
      <w:r>
        <w:rPr>
          <w:rFonts w:hint="eastAsia"/>
          <w:b/>
          <w:sz w:val="24"/>
        </w:rPr>
        <w:t>一、技术规格和要求</w:t>
      </w:r>
    </w:p>
    <w:p w:rsidR="00F37F4D" w:rsidRDefault="004A3B31">
      <w:r>
        <w:rPr>
          <w:rFonts w:hint="eastAsia"/>
        </w:rPr>
        <w:t>1.1</w:t>
      </w:r>
      <w:r>
        <w:rPr>
          <w:rFonts w:hint="eastAsia"/>
        </w:rPr>
        <w:t>货物清单及技术参数</w:t>
      </w:r>
    </w:p>
    <w:tbl>
      <w:tblPr>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1"/>
        <w:gridCol w:w="1250"/>
        <w:gridCol w:w="6225"/>
        <w:gridCol w:w="975"/>
        <w:gridCol w:w="900"/>
      </w:tblGrid>
      <w:tr w:rsidR="00F37F4D">
        <w:trPr>
          <w:trHeight w:val="400"/>
        </w:trPr>
        <w:tc>
          <w:tcPr>
            <w:tcW w:w="641" w:type="dxa"/>
            <w:shd w:val="clear" w:color="auto" w:fill="auto"/>
            <w:noWrap/>
            <w:vAlign w:val="center"/>
          </w:tcPr>
          <w:p w:rsidR="00F37F4D" w:rsidRDefault="004A3B31">
            <w:pPr>
              <w:widowControl/>
              <w:jc w:val="center"/>
              <w:textAlignment w:val="center"/>
              <w:rPr>
                <w:rFonts w:ascii="宋体" w:hAnsi="宋体" w:cs="宋体"/>
                <w:b/>
                <w:bCs/>
                <w:sz w:val="24"/>
              </w:rPr>
            </w:pPr>
            <w:r>
              <w:rPr>
                <w:rFonts w:ascii="宋体" w:hAnsi="宋体" w:cs="宋体" w:hint="eastAsia"/>
                <w:b/>
                <w:bCs/>
                <w:kern w:val="0"/>
                <w:sz w:val="24"/>
              </w:rPr>
              <w:t>序号</w:t>
            </w:r>
          </w:p>
        </w:tc>
        <w:tc>
          <w:tcPr>
            <w:tcW w:w="1250" w:type="dxa"/>
            <w:shd w:val="clear" w:color="auto" w:fill="auto"/>
            <w:noWrap/>
            <w:vAlign w:val="center"/>
          </w:tcPr>
          <w:p w:rsidR="00F37F4D" w:rsidRDefault="004A3B31">
            <w:pPr>
              <w:widowControl/>
              <w:jc w:val="center"/>
              <w:textAlignment w:val="center"/>
              <w:rPr>
                <w:rFonts w:ascii="宋体" w:hAnsi="宋体" w:cs="宋体"/>
                <w:b/>
                <w:bCs/>
                <w:sz w:val="24"/>
              </w:rPr>
            </w:pPr>
            <w:r>
              <w:rPr>
                <w:rFonts w:ascii="宋体" w:hAnsi="宋体" w:cs="宋体" w:hint="eastAsia"/>
                <w:b/>
                <w:bCs/>
                <w:kern w:val="0"/>
                <w:sz w:val="24"/>
              </w:rPr>
              <w:t>货物名称</w:t>
            </w:r>
          </w:p>
        </w:tc>
        <w:tc>
          <w:tcPr>
            <w:tcW w:w="6225" w:type="dxa"/>
            <w:shd w:val="clear" w:color="auto" w:fill="auto"/>
            <w:noWrap/>
            <w:vAlign w:val="center"/>
          </w:tcPr>
          <w:p w:rsidR="00F37F4D" w:rsidRDefault="004A3B31">
            <w:pPr>
              <w:widowControl/>
              <w:jc w:val="center"/>
              <w:textAlignment w:val="center"/>
              <w:rPr>
                <w:rFonts w:ascii="宋体" w:hAnsi="宋体" w:cs="宋体"/>
                <w:b/>
                <w:bCs/>
                <w:sz w:val="24"/>
              </w:rPr>
            </w:pPr>
            <w:r>
              <w:rPr>
                <w:rFonts w:ascii="宋体" w:hAnsi="宋体" w:cs="宋体" w:hint="eastAsia"/>
                <w:b/>
                <w:bCs/>
                <w:kern w:val="0"/>
                <w:sz w:val="24"/>
              </w:rPr>
              <w:t>主要技术参数</w:t>
            </w:r>
          </w:p>
        </w:tc>
        <w:tc>
          <w:tcPr>
            <w:tcW w:w="975" w:type="dxa"/>
            <w:shd w:val="clear" w:color="auto" w:fill="auto"/>
            <w:noWrap/>
            <w:vAlign w:val="center"/>
          </w:tcPr>
          <w:p w:rsidR="00F37F4D" w:rsidRDefault="004A3B31">
            <w:pPr>
              <w:widowControl/>
              <w:jc w:val="center"/>
              <w:textAlignment w:val="center"/>
              <w:rPr>
                <w:rFonts w:ascii="宋体" w:hAnsi="宋体" w:cs="宋体"/>
                <w:b/>
                <w:bCs/>
                <w:sz w:val="24"/>
              </w:rPr>
            </w:pPr>
            <w:r>
              <w:rPr>
                <w:rFonts w:ascii="宋体" w:hAnsi="宋体" w:cs="宋体" w:hint="eastAsia"/>
                <w:b/>
                <w:bCs/>
                <w:kern w:val="0"/>
                <w:sz w:val="24"/>
              </w:rPr>
              <w:t>单位</w:t>
            </w:r>
          </w:p>
        </w:tc>
        <w:tc>
          <w:tcPr>
            <w:tcW w:w="900" w:type="dxa"/>
            <w:shd w:val="clear" w:color="auto" w:fill="auto"/>
            <w:noWrap/>
            <w:vAlign w:val="center"/>
          </w:tcPr>
          <w:p w:rsidR="00F37F4D" w:rsidRDefault="004A3B31">
            <w:pPr>
              <w:widowControl/>
              <w:jc w:val="center"/>
              <w:textAlignment w:val="center"/>
              <w:rPr>
                <w:rFonts w:ascii="宋体" w:hAnsi="宋体" w:cs="宋体"/>
                <w:b/>
                <w:bCs/>
                <w:sz w:val="24"/>
              </w:rPr>
            </w:pPr>
            <w:r>
              <w:rPr>
                <w:rFonts w:ascii="宋体" w:hAnsi="宋体" w:cs="宋体" w:hint="eastAsia"/>
                <w:b/>
                <w:bCs/>
                <w:kern w:val="0"/>
                <w:sz w:val="24"/>
              </w:rPr>
              <w:t>数量</w:t>
            </w:r>
          </w:p>
        </w:tc>
      </w:tr>
      <w:tr w:rsidR="00F37F4D">
        <w:trPr>
          <w:trHeight w:val="400"/>
        </w:trPr>
        <w:tc>
          <w:tcPr>
            <w:tcW w:w="641" w:type="dxa"/>
            <w:shd w:val="clear" w:color="auto" w:fill="auto"/>
            <w:noWrap/>
            <w:vAlign w:val="center"/>
          </w:tcPr>
          <w:p w:rsidR="00F37F4D" w:rsidRDefault="004A3B31">
            <w:pPr>
              <w:widowControl/>
              <w:jc w:val="center"/>
              <w:textAlignment w:val="center"/>
              <w:rPr>
                <w:rFonts w:ascii="宋体" w:hAnsi="宋体" w:cs="宋体"/>
                <w:sz w:val="24"/>
              </w:rPr>
            </w:pPr>
            <w:r>
              <w:rPr>
                <w:rFonts w:ascii="宋体" w:hAnsi="宋体" w:cs="宋体" w:hint="eastAsia"/>
                <w:kern w:val="0"/>
                <w:sz w:val="24"/>
              </w:rPr>
              <w:t>1</w:t>
            </w:r>
          </w:p>
        </w:tc>
        <w:tc>
          <w:tcPr>
            <w:tcW w:w="1250" w:type="dxa"/>
            <w:shd w:val="clear" w:color="auto" w:fill="auto"/>
            <w:noWrap/>
            <w:vAlign w:val="center"/>
          </w:tcPr>
          <w:p w:rsidR="00F37F4D" w:rsidRDefault="004A3B31">
            <w:pPr>
              <w:widowControl/>
              <w:jc w:val="center"/>
              <w:textAlignment w:val="center"/>
              <w:rPr>
                <w:rFonts w:ascii="宋体" w:hAnsi="宋体" w:cs="宋体"/>
                <w:sz w:val="24"/>
              </w:rPr>
            </w:pPr>
            <w:r>
              <w:rPr>
                <w:rFonts w:ascii="宋体" w:hAnsi="宋体" w:cs="宋体" w:hint="eastAsia"/>
                <w:kern w:val="0"/>
                <w:sz w:val="24"/>
              </w:rPr>
              <w:t>信息点</w:t>
            </w:r>
          </w:p>
        </w:tc>
        <w:tc>
          <w:tcPr>
            <w:tcW w:w="6225" w:type="dxa"/>
            <w:shd w:val="clear" w:color="auto" w:fill="auto"/>
            <w:noWrap/>
            <w:vAlign w:val="center"/>
          </w:tcPr>
          <w:p w:rsidR="00F37F4D" w:rsidRDefault="004A3B31">
            <w:pPr>
              <w:spacing w:line="360" w:lineRule="auto"/>
              <w:ind w:firstLineChars="200" w:firstLine="420"/>
            </w:pPr>
            <w:r>
              <w:t>(1)</w:t>
            </w:r>
            <w:r>
              <w:rPr>
                <w:rFonts w:hint="eastAsia"/>
              </w:rPr>
              <w:t>施工要求：住宅小区及商住楼建筑规划用地红线内通信管道、配线光缆布线（包括通信机房综合柜至竖井内光纤配线箱的光缆布线）、皮线光缆布线（包括竖井内光纤配线箱到户内家居配线箱的皮线光缆布线）、综合柜（</w:t>
            </w:r>
            <w:r>
              <w:t>ODF</w:t>
            </w:r>
            <w:r>
              <w:rPr>
                <w:rFonts w:hint="eastAsia"/>
              </w:rPr>
              <w:t>架）、光缆预留架、光纤配线箱、设备箱等的防雷接地及相关辅助材料进行建设施工及调试。</w:t>
            </w:r>
          </w:p>
          <w:p w:rsidR="00F37F4D" w:rsidRDefault="004A3B31">
            <w:pPr>
              <w:widowControl/>
              <w:jc w:val="center"/>
              <w:textAlignment w:val="center"/>
            </w:pPr>
            <w:r>
              <w:t>(2)</w:t>
            </w:r>
            <w:r>
              <w:rPr>
                <w:rFonts w:hint="eastAsia"/>
              </w:rPr>
              <w:t>工程质量标准：严格按照《住宅区和住宅建筑内光纤到户通信设施工程设计规范》、《住宅和住宅建筑内光纤到户通信设施工程施工及验收规范》及泉州市通信发展管理办公室主管部门审定的由具有符合通信设计资质要求的设计单位深化设计的施工图编制施工组织设计安排施工和验收，同时符合共享共建的相关规定，并满足共享共建运营商宽带信号接入户内的要求，确保工程质量达到合格。楼盘通信驻地网等配套设施建成后，保证工程通过泉州通信发展管理办公室验收且出具的《小区通信配套工程光纤到户通信设施准予接入公网通知书》并接入公网，保证小区宽带信号正常开通。</w:t>
            </w:r>
          </w:p>
          <w:p w:rsidR="00F37F4D" w:rsidRDefault="004A3B31">
            <w:pPr>
              <w:pStyle w:val="2"/>
              <w:ind w:firstLine="0"/>
            </w:pPr>
            <w:r>
              <w:rPr>
                <w:rFonts w:hint="eastAsia"/>
              </w:rPr>
              <w:t>（</w:t>
            </w:r>
            <w:r>
              <w:rPr>
                <w:rFonts w:hint="eastAsia"/>
              </w:rPr>
              <w:t>3</w:t>
            </w:r>
            <w:r>
              <w:rPr>
                <w:rFonts w:hint="eastAsia"/>
              </w:rPr>
              <w:t>）承包范围</w:t>
            </w:r>
            <w:r>
              <w:rPr>
                <w:rFonts w:hint="eastAsia"/>
              </w:rPr>
              <w:t>:</w:t>
            </w:r>
            <w:r>
              <w:rPr>
                <w:rFonts w:hint="eastAsia"/>
              </w:rPr>
              <w:t>项目通信配套工程的材料采购、工程施工安装及验收、保修期内的保修工作。具体为</w:t>
            </w:r>
            <w:r>
              <w:rPr>
                <w:rFonts w:hint="eastAsia"/>
              </w:rPr>
              <w:t>:</w:t>
            </w:r>
            <w:r>
              <w:rPr>
                <w:rFonts w:hint="eastAsia"/>
              </w:rPr>
              <w:t>运营商接入点至小区每个用户终端之间与本工程相关的所有设备设施的采购、施工安装</w:t>
            </w:r>
            <w:r>
              <w:rPr>
                <w:rFonts w:hint="eastAsia"/>
              </w:rPr>
              <w:t>(</w:t>
            </w:r>
            <w:r>
              <w:rPr>
                <w:rFonts w:hint="eastAsia"/>
              </w:rPr>
              <w:t>含线缆敷设等</w:t>
            </w:r>
            <w:r>
              <w:rPr>
                <w:rFonts w:hint="eastAsia"/>
              </w:rPr>
              <w:t>)</w:t>
            </w:r>
            <w:r>
              <w:rPr>
                <w:rFonts w:hint="eastAsia"/>
              </w:rPr>
              <w:t>、系统调试、验收及保修期的质量保修等全部内容。也包括地下室至红线外运营商接入点间光缆管道和沟井的土石方、砌筑等所有工作内容。不含地下室和楼层电井的桥架、入户管道及户内多媒体箱的材料采购及安装。</w:t>
            </w:r>
          </w:p>
          <w:p w:rsidR="00F37F4D" w:rsidRDefault="004A3B31">
            <w:pPr>
              <w:pStyle w:val="2"/>
            </w:pPr>
            <w:r>
              <w:rPr>
                <w:rFonts w:hint="eastAsia"/>
              </w:rPr>
              <w:t>（</w:t>
            </w:r>
            <w:r>
              <w:rPr>
                <w:rFonts w:hint="eastAsia"/>
              </w:rPr>
              <w:t>4</w:t>
            </w:r>
            <w:r>
              <w:rPr>
                <w:rFonts w:hint="eastAsia"/>
              </w:rPr>
              <w:t>）承包方式</w:t>
            </w:r>
            <w:r>
              <w:rPr>
                <w:rFonts w:hint="eastAsia"/>
              </w:rPr>
              <w:t>:</w:t>
            </w:r>
            <w:r>
              <w:rPr>
                <w:rFonts w:hint="eastAsia"/>
              </w:rPr>
              <w:t>包工包料包赶工包安全文明包政府部门验收，全</w:t>
            </w:r>
            <w:r>
              <w:rPr>
                <w:rFonts w:hint="eastAsia"/>
              </w:rPr>
              <w:t>.</w:t>
            </w:r>
            <w:r>
              <w:rPr>
                <w:rFonts w:hint="eastAsia"/>
              </w:rPr>
              <w:t>费用包干。</w:t>
            </w:r>
          </w:p>
        </w:tc>
        <w:tc>
          <w:tcPr>
            <w:tcW w:w="975" w:type="dxa"/>
            <w:shd w:val="clear" w:color="auto" w:fill="auto"/>
            <w:noWrap/>
            <w:vAlign w:val="center"/>
          </w:tcPr>
          <w:p w:rsidR="00F37F4D" w:rsidRDefault="004A3B31">
            <w:pPr>
              <w:widowControl/>
              <w:jc w:val="center"/>
              <w:textAlignment w:val="center"/>
              <w:rPr>
                <w:rFonts w:ascii="宋体" w:hAnsi="宋体" w:cs="宋体"/>
                <w:sz w:val="24"/>
              </w:rPr>
            </w:pPr>
            <w:r>
              <w:rPr>
                <w:rFonts w:ascii="宋体" w:hAnsi="宋体" w:cs="宋体" w:hint="eastAsia"/>
                <w:kern w:val="0"/>
                <w:sz w:val="24"/>
              </w:rPr>
              <w:t>套</w:t>
            </w:r>
          </w:p>
        </w:tc>
        <w:tc>
          <w:tcPr>
            <w:tcW w:w="900" w:type="dxa"/>
            <w:shd w:val="clear" w:color="auto" w:fill="auto"/>
            <w:noWrap/>
            <w:vAlign w:val="center"/>
          </w:tcPr>
          <w:p w:rsidR="00F37F4D" w:rsidRDefault="004A3B31">
            <w:pPr>
              <w:widowControl/>
              <w:jc w:val="center"/>
              <w:textAlignment w:val="center"/>
              <w:rPr>
                <w:rFonts w:ascii="宋体" w:hAnsi="宋体" w:cs="宋体"/>
                <w:sz w:val="24"/>
              </w:rPr>
            </w:pPr>
            <w:r>
              <w:rPr>
                <w:rFonts w:ascii="宋体" w:hAnsi="宋体" w:cs="宋体" w:hint="eastAsia"/>
                <w:sz w:val="24"/>
              </w:rPr>
              <w:t>总户数为1010户，其中住宅972户，商业35户，公共配套3户。</w:t>
            </w:r>
          </w:p>
        </w:tc>
      </w:tr>
    </w:tbl>
    <w:p w:rsidR="00F37F4D" w:rsidRDefault="004A3B31">
      <w:pPr>
        <w:spacing w:line="380" w:lineRule="exact"/>
        <w:rPr>
          <w:bCs/>
          <w:szCs w:val="21"/>
        </w:rPr>
      </w:pPr>
      <w:r>
        <w:rPr>
          <w:bCs/>
          <w:szCs w:val="21"/>
        </w:rPr>
        <w:t>1</w:t>
      </w:r>
      <w:r>
        <w:rPr>
          <w:bCs/>
          <w:szCs w:val="21"/>
        </w:rPr>
        <w:t>、光缆参数</w:t>
      </w:r>
    </w:p>
    <w:p w:rsidR="00F37F4D" w:rsidRDefault="004A3B31">
      <w:pPr>
        <w:widowControl/>
        <w:numPr>
          <w:ilvl w:val="0"/>
          <w:numId w:val="2"/>
        </w:numPr>
        <w:adjustRightInd w:val="0"/>
        <w:snapToGrid w:val="0"/>
        <w:spacing w:line="380" w:lineRule="exact"/>
        <w:jc w:val="left"/>
        <w:rPr>
          <w:szCs w:val="21"/>
        </w:rPr>
      </w:pPr>
      <w:r>
        <w:rPr>
          <w:szCs w:val="21"/>
        </w:rPr>
        <w:t>聚乙烯护层的厚度：</w:t>
      </w:r>
    </w:p>
    <w:p w:rsidR="00F37F4D" w:rsidRDefault="004A3B31">
      <w:pPr>
        <w:spacing w:line="380" w:lineRule="exact"/>
        <w:ind w:left="420"/>
        <w:rPr>
          <w:szCs w:val="21"/>
        </w:rPr>
      </w:pPr>
      <w:r>
        <w:rPr>
          <w:szCs w:val="21"/>
        </w:rPr>
        <w:t>外护层：外护层厚度要求见下表。</w:t>
      </w:r>
    </w:p>
    <w:tbl>
      <w:tblPr>
        <w:tblW w:w="9153"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04"/>
        <w:gridCol w:w="5076"/>
        <w:gridCol w:w="2173"/>
      </w:tblGrid>
      <w:tr w:rsidR="00F37F4D">
        <w:trPr>
          <w:cantSplit/>
          <w:trHeight w:val="625"/>
        </w:trPr>
        <w:tc>
          <w:tcPr>
            <w:tcW w:w="1904" w:type="dxa"/>
            <w:noWrap/>
            <w:vAlign w:val="center"/>
          </w:tcPr>
          <w:p w:rsidR="00F37F4D" w:rsidRDefault="004A3B31">
            <w:pPr>
              <w:spacing w:line="380" w:lineRule="exact"/>
              <w:jc w:val="center"/>
              <w:rPr>
                <w:szCs w:val="21"/>
              </w:rPr>
            </w:pPr>
            <w:r>
              <w:rPr>
                <w:szCs w:val="21"/>
              </w:rPr>
              <w:t>外护层厚度</w:t>
            </w:r>
          </w:p>
        </w:tc>
        <w:tc>
          <w:tcPr>
            <w:tcW w:w="5076" w:type="dxa"/>
            <w:noWrap/>
            <w:vAlign w:val="center"/>
          </w:tcPr>
          <w:p w:rsidR="00F37F4D" w:rsidRDefault="004A3B31">
            <w:pPr>
              <w:spacing w:line="380" w:lineRule="exact"/>
              <w:jc w:val="center"/>
              <w:rPr>
                <w:szCs w:val="21"/>
              </w:rPr>
            </w:pPr>
            <w:r>
              <w:rPr>
                <w:szCs w:val="21"/>
              </w:rPr>
              <w:t>管道光缆、直埋光缆（</w:t>
            </w:r>
            <w:r>
              <w:rPr>
                <w:rFonts w:hAnsi="宋体"/>
                <w:szCs w:val="21"/>
              </w:rPr>
              <w:t>Ⅰ</w:t>
            </w:r>
            <w:r>
              <w:rPr>
                <w:szCs w:val="21"/>
              </w:rPr>
              <w:t>、</w:t>
            </w:r>
            <w:r>
              <w:rPr>
                <w:rFonts w:hAnsi="宋体"/>
                <w:szCs w:val="21"/>
              </w:rPr>
              <w:t>Ⅱ</w:t>
            </w:r>
            <w:r>
              <w:rPr>
                <w:szCs w:val="21"/>
              </w:rPr>
              <w:t>、</w:t>
            </w:r>
            <w:r>
              <w:rPr>
                <w:rFonts w:hAnsi="宋体"/>
                <w:szCs w:val="21"/>
              </w:rPr>
              <w:t>Ⅲ</w:t>
            </w:r>
            <w:r>
              <w:rPr>
                <w:szCs w:val="21"/>
              </w:rPr>
              <w:t>）</w:t>
            </w:r>
          </w:p>
          <w:p w:rsidR="00F37F4D" w:rsidRDefault="004A3B31">
            <w:pPr>
              <w:spacing w:line="380" w:lineRule="exact"/>
              <w:jc w:val="center"/>
              <w:rPr>
                <w:szCs w:val="21"/>
              </w:rPr>
            </w:pPr>
            <w:r>
              <w:rPr>
                <w:szCs w:val="21"/>
              </w:rPr>
              <w:t>阻燃光缆、防蚁光缆等</w:t>
            </w:r>
          </w:p>
        </w:tc>
        <w:tc>
          <w:tcPr>
            <w:tcW w:w="2173" w:type="dxa"/>
            <w:noWrap/>
            <w:vAlign w:val="center"/>
          </w:tcPr>
          <w:p w:rsidR="00F37F4D" w:rsidRDefault="004A3B31">
            <w:pPr>
              <w:spacing w:line="380" w:lineRule="exact"/>
              <w:jc w:val="center"/>
              <w:rPr>
                <w:szCs w:val="21"/>
              </w:rPr>
            </w:pPr>
            <w:r>
              <w:rPr>
                <w:szCs w:val="21"/>
              </w:rPr>
              <w:t>直埋光缆（</w:t>
            </w:r>
            <w:r>
              <w:rPr>
                <w:rFonts w:hAnsi="宋体"/>
                <w:szCs w:val="21"/>
              </w:rPr>
              <w:t>Ⅳ</w:t>
            </w:r>
            <w:r>
              <w:rPr>
                <w:szCs w:val="21"/>
              </w:rPr>
              <w:t>）、水底光缆</w:t>
            </w:r>
          </w:p>
        </w:tc>
      </w:tr>
      <w:tr w:rsidR="00F37F4D">
        <w:trPr>
          <w:trHeight w:val="151"/>
        </w:trPr>
        <w:tc>
          <w:tcPr>
            <w:tcW w:w="1904" w:type="dxa"/>
            <w:noWrap/>
            <w:vAlign w:val="center"/>
          </w:tcPr>
          <w:p w:rsidR="00F37F4D" w:rsidRDefault="004A3B31">
            <w:pPr>
              <w:spacing w:line="380" w:lineRule="exact"/>
              <w:jc w:val="center"/>
              <w:rPr>
                <w:szCs w:val="21"/>
              </w:rPr>
            </w:pPr>
            <w:r>
              <w:rPr>
                <w:szCs w:val="21"/>
              </w:rPr>
              <w:t>标称值</w:t>
            </w:r>
          </w:p>
        </w:tc>
        <w:tc>
          <w:tcPr>
            <w:tcW w:w="5076" w:type="dxa"/>
            <w:noWrap/>
            <w:vAlign w:val="center"/>
          </w:tcPr>
          <w:p w:rsidR="00F37F4D" w:rsidRDefault="004A3B31">
            <w:pPr>
              <w:spacing w:line="380" w:lineRule="exact"/>
              <w:jc w:val="center"/>
              <w:rPr>
                <w:szCs w:val="21"/>
              </w:rPr>
            </w:pPr>
            <w:r>
              <w:rPr>
                <w:szCs w:val="21"/>
              </w:rPr>
              <w:t>2.0mm</w:t>
            </w:r>
          </w:p>
        </w:tc>
        <w:tc>
          <w:tcPr>
            <w:tcW w:w="2173" w:type="dxa"/>
            <w:noWrap/>
            <w:vAlign w:val="center"/>
          </w:tcPr>
          <w:p w:rsidR="00F37F4D" w:rsidRDefault="004A3B31">
            <w:pPr>
              <w:spacing w:line="380" w:lineRule="exact"/>
              <w:jc w:val="center"/>
              <w:rPr>
                <w:szCs w:val="21"/>
              </w:rPr>
            </w:pPr>
            <w:r>
              <w:rPr>
                <w:szCs w:val="21"/>
              </w:rPr>
              <w:t>2.5mm</w:t>
            </w:r>
          </w:p>
        </w:tc>
      </w:tr>
      <w:tr w:rsidR="00F37F4D">
        <w:trPr>
          <w:trHeight w:val="375"/>
        </w:trPr>
        <w:tc>
          <w:tcPr>
            <w:tcW w:w="1904" w:type="dxa"/>
            <w:noWrap/>
            <w:vAlign w:val="center"/>
          </w:tcPr>
          <w:p w:rsidR="00F37F4D" w:rsidRDefault="004A3B31">
            <w:pPr>
              <w:spacing w:line="380" w:lineRule="exact"/>
              <w:jc w:val="center"/>
              <w:rPr>
                <w:szCs w:val="21"/>
              </w:rPr>
            </w:pPr>
            <w:r>
              <w:rPr>
                <w:szCs w:val="21"/>
              </w:rPr>
              <w:t>平均值</w:t>
            </w:r>
          </w:p>
        </w:tc>
        <w:tc>
          <w:tcPr>
            <w:tcW w:w="5076" w:type="dxa"/>
            <w:noWrap/>
            <w:vAlign w:val="center"/>
          </w:tcPr>
          <w:p w:rsidR="00F37F4D" w:rsidRDefault="004A3B31">
            <w:pPr>
              <w:spacing w:line="380" w:lineRule="exact"/>
              <w:jc w:val="center"/>
              <w:rPr>
                <w:szCs w:val="21"/>
              </w:rPr>
            </w:pPr>
            <w:r>
              <w:rPr>
                <w:szCs w:val="21"/>
              </w:rPr>
              <w:t>1.9mm</w:t>
            </w:r>
          </w:p>
        </w:tc>
        <w:tc>
          <w:tcPr>
            <w:tcW w:w="2173" w:type="dxa"/>
            <w:noWrap/>
            <w:vAlign w:val="center"/>
          </w:tcPr>
          <w:p w:rsidR="00F37F4D" w:rsidRDefault="004A3B31">
            <w:pPr>
              <w:spacing w:line="380" w:lineRule="exact"/>
              <w:jc w:val="center"/>
              <w:rPr>
                <w:szCs w:val="21"/>
              </w:rPr>
            </w:pPr>
            <w:r>
              <w:rPr>
                <w:szCs w:val="21"/>
              </w:rPr>
              <w:t>2.3mm</w:t>
            </w:r>
          </w:p>
        </w:tc>
      </w:tr>
      <w:tr w:rsidR="00F37F4D">
        <w:trPr>
          <w:trHeight w:val="375"/>
        </w:trPr>
        <w:tc>
          <w:tcPr>
            <w:tcW w:w="1904" w:type="dxa"/>
            <w:noWrap/>
            <w:vAlign w:val="center"/>
          </w:tcPr>
          <w:p w:rsidR="00F37F4D" w:rsidRDefault="004A3B31">
            <w:pPr>
              <w:spacing w:line="380" w:lineRule="exact"/>
              <w:jc w:val="center"/>
              <w:rPr>
                <w:szCs w:val="21"/>
              </w:rPr>
            </w:pPr>
            <w:r>
              <w:rPr>
                <w:szCs w:val="21"/>
              </w:rPr>
              <w:t>最小值</w:t>
            </w:r>
          </w:p>
        </w:tc>
        <w:tc>
          <w:tcPr>
            <w:tcW w:w="5076" w:type="dxa"/>
            <w:noWrap/>
            <w:vAlign w:val="center"/>
          </w:tcPr>
          <w:p w:rsidR="00F37F4D" w:rsidRDefault="004A3B31">
            <w:pPr>
              <w:spacing w:line="380" w:lineRule="exact"/>
              <w:jc w:val="center"/>
              <w:rPr>
                <w:szCs w:val="21"/>
              </w:rPr>
            </w:pPr>
            <w:r>
              <w:rPr>
                <w:szCs w:val="21"/>
              </w:rPr>
              <w:t>1.8mm</w:t>
            </w:r>
          </w:p>
        </w:tc>
        <w:tc>
          <w:tcPr>
            <w:tcW w:w="2173" w:type="dxa"/>
            <w:noWrap/>
            <w:vAlign w:val="center"/>
          </w:tcPr>
          <w:p w:rsidR="00F37F4D" w:rsidRDefault="004A3B31">
            <w:pPr>
              <w:spacing w:line="380" w:lineRule="exact"/>
              <w:jc w:val="center"/>
              <w:rPr>
                <w:szCs w:val="21"/>
              </w:rPr>
            </w:pPr>
            <w:r>
              <w:rPr>
                <w:szCs w:val="21"/>
              </w:rPr>
              <w:t>2.1mm</w:t>
            </w:r>
          </w:p>
        </w:tc>
      </w:tr>
    </w:tbl>
    <w:p w:rsidR="00F37F4D" w:rsidRDefault="004A3B31">
      <w:pPr>
        <w:spacing w:line="380" w:lineRule="exact"/>
        <w:ind w:firstLineChars="200" w:firstLine="420"/>
        <w:rPr>
          <w:szCs w:val="21"/>
        </w:rPr>
      </w:pPr>
      <w:r>
        <w:rPr>
          <w:szCs w:val="21"/>
        </w:rPr>
        <w:t>内护层：标称值：</w:t>
      </w:r>
      <w:r>
        <w:rPr>
          <w:szCs w:val="21"/>
        </w:rPr>
        <w:t>≥1.0mm</w:t>
      </w:r>
      <w:r>
        <w:rPr>
          <w:szCs w:val="21"/>
        </w:rPr>
        <w:t>。</w:t>
      </w:r>
    </w:p>
    <w:p w:rsidR="00F37F4D" w:rsidRDefault="004A3B31">
      <w:pPr>
        <w:spacing w:line="380" w:lineRule="exact"/>
        <w:ind w:firstLineChars="200" w:firstLine="420"/>
        <w:rPr>
          <w:szCs w:val="21"/>
        </w:rPr>
      </w:pPr>
      <w:r>
        <w:rPr>
          <w:szCs w:val="21"/>
        </w:rPr>
        <w:t>聚乙烯护层表面应光滑平整，任何横断面上均应无目力可见的气泡、砂眼和裂纹。</w:t>
      </w:r>
    </w:p>
    <w:p w:rsidR="00F37F4D" w:rsidRDefault="004A3B31">
      <w:pPr>
        <w:widowControl/>
        <w:numPr>
          <w:ilvl w:val="0"/>
          <w:numId w:val="2"/>
        </w:numPr>
        <w:adjustRightInd w:val="0"/>
        <w:snapToGrid w:val="0"/>
        <w:spacing w:line="380" w:lineRule="exact"/>
        <w:jc w:val="left"/>
        <w:rPr>
          <w:szCs w:val="21"/>
        </w:rPr>
      </w:pPr>
      <w:r>
        <w:rPr>
          <w:szCs w:val="21"/>
        </w:rPr>
        <w:t>铝带厚度</w:t>
      </w:r>
      <w:r>
        <w:rPr>
          <w:szCs w:val="21"/>
        </w:rPr>
        <w:t>≥0.15mm</w:t>
      </w:r>
      <w:r>
        <w:rPr>
          <w:szCs w:val="21"/>
        </w:rPr>
        <w:t>。钢带厚度</w:t>
      </w:r>
      <w:r>
        <w:rPr>
          <w:szCs w:val="21"/>
        </w:rPr>
        <w:t>≥0.15mm</w:t>
      </w:r>
      <w:r>
        <w:rPr>
          <w:szCs w:val="21"/>
        </w:rPr>
        <w:t>。涂塑层厚度</w:t>
      </w:r>
      <w:r>
        <w:rPr>
          <w:szCs w:val="21"/>
        </w:rPr>
        <w:t>≥0.05mm</w:t>
      </w:r>
      <w:r>
        <w:rPr>
          <w:szCs w:val="21"/>
        </w:rPr>
        <w:t>。</w:t>
      </w:r>
    </w:p>
    <w:p w:rsidR="00F37F4D" w:rsidRDefault="004A3B31">
      <w:pPr>
        <w:widowControl/>
        <w:numPr>
          <w:ilvl w:val="0"/>
          <w:numId w:val="2"/>
        </w:numPr>
        <w:adjustRightInd w:val="0"/>
        <w:snapToGrid w:val="0"/>
        <w:spacing w:line="380" w:lineRule="exact"/>
        <w:jc w:val="left"/>
        <w:rPr>
          <w:szCs w:val="21"/>
        </w:rPr>
      </w:pPr>
      <w:r>
        <w:rPr>
          <w:szCs w:val="21"/>
        </w:rPr>
        <w:t>为了便于识别，光纤和松套管必须有色谱标志，光纤应采用全色谱标志。</w:t>
      </w:r>
    </w:p>
    <w:p w:rsidR="00F37F4D" w:rsidRDefault="004A3B31">
      <w:pPr>
        <w:pStyle w:val="1252"/>
        <w:spacing w:after="0" w:line="380" w:lineRule="exact"/>
        <w:ind w:firstLineChars="0" w:firstLine="0"/>
        <w:jc w:val="center"/>
        <w:rPr>
          <w:rFonts w:ascii="Times New Roman" w:eastAsia="宋体" w:hAnsi="Times New Roman" w:cs="Times New Roman"/>
          <w:color w:val="auto"/>
          <w:kern w:val="2"/>
          <w:sz w:val="21"/>
          <w:szCs w:val="21"/>
        </w:rPr>
      </w:pPr>
      <w:r>
        <w:rPr>
          <w:rFonts w:ascii="Times New Roman" w:eastAsia="宋体" w:hAnsi="Times New Roman" w:cs="Times New Roman"/>
          <w:color w:val="auto"/>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F37F4D">
        <w:trPr>
          <w:trHeight w:val="330"/>
        </w:trPr>
        <w:tc>
          <w:tcPr>
            <w:tcW w:w="826" w:type="dxa"/>
            <w:tcBorders>
              <w:top w:val="single" w:sz="12" w:space="0" w:color="auto"/>
              <w:left w:val="single" w:sz="12" w:space="0" w:color="auto"/>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lastRenderedPageBreak/>
              <w:t>序号</w:t>
            </w:r>
          </w:p>
        </w:tc>
        <w:tc>
          <w:tcPr>
            <w:tcW w:w="583" w:type="dxa"/>
            <w:tcBorders>
              <w:top w:val="single" w:sz="12" w:space="0" w:color="auto"/>
              <w:left w:val="nil"/>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w:t>
            </w:r>
          </w:p>
        </w:tc>
        <w:tc>
          <w:tcPr>
            <w:tcW w:w="705" w:type="dxa"/>
            <w:tcBorders>
              <w:top w:val="single" w:sz="12" w:space="0" w:color="auto"/>
              <w:left w:val="nil"/>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2</w:t>
            </w:r>
          </w:p>
        </w:tc>
        <w:tc>
          <w:tcPr>
            <w:tcW w:w="660" w:type="dxa"/>
            <w:tcBorders>
              <w:top w:val="single" w:sz="12" w:space="0" w:color="auto"/>
              <w:left w:val="nil"/>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3</w:t>
            </w:r>
          </w:p>
        </w:tc>
        <w:tc>
          <w:tcPr>
            <w:tcW w:w="630" w:type="dxa"/>
            <w:tcBorders>
              <w:top w:val="single" w:sz="12" w:space="0" w:color="auto"/>
              <w:left w:val="nil"/>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4</w:t>
            </w:r>
          </w:p>
        </w:tc>
        <w:tc>
          <w:tcPr>
            <w:tcW w:w="705" w:type="dxa"/>
            <w:tcBorders>
              <w:top w:val="single" w:sz="12" w:space="0" w:color="auto"/>
              <w:left w:val="nil"/>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5</w:t>
            </w:r>
          </w:p>
        </w:tc>
        <w:tc>
          <w:tcPr>
            <w:tcW w:w="705" w:type="dxa"/>
            <w:tcBorders>
              <w:top w:val="single" w:sz="12" w:space="0" w:color="auto"/>
              <w:left w:val="nil"/>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6</w:t>
            </w:r>
          </w:p>
        </w:tc>
        <w:tc>
          <w:tcPr>
            <w:tcW w:w="705" w:type="dxa"/>
            <w:tcBorders>
              <w:top w:val="single" w:sz="12" w:space="0" w:color="auto"/>
              <w:left w:val="nil"/>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7</w:t>
            </w:r>
          </w:p>
        </w:tc>
        <w:tc>
          <w:tcPr>
            <w:tcW w:w="705" w:type="dxa"/>
            <w:tcBorders>
              <w:top w:val="single" w:sz="12" w:space="0" w:color="auto"/>
              <w:left w:val="nil"/>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8</w:t>
            </w:r>
          </w:p>
        </w:tc>
        <w:tc>
          <w:tcPr>
            <w:tcW w:w="703" w:type="dxa"/>
            <w:tcBorders>
              <w:top w:val="single" w:sz="12" w:space="0" w:color="auto"/>
              <w:left w:val="nil"/>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9</w:t>
            </w:r>
          </w:p>
        </w:tc>
        <w:tc>
          <w:tcPr>
            <w:tcW w:w="705" w:type="dxa"/>
            <w:tcBorders>
              <w:top w:val="single" w:sz="12" w:space="0" w:color="auto"/>
              <w:left w:val="nil"/>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10</w:t>
            </w:r>
          </w:p>
        </w:tc>
        <w:tc>
          <w:tcPr>
            <w:tcW w:w="819" w:type="dxa"/>
            <w:tcBorders>
              <w:top w:val="single" w:sz="12" w:space="0" w:color="auto"/>
              <w:left w:val="nil"/>
              <w:bottom w:val="single" w:sz="4"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11</w:t>
            </w:r>
          </w:p>
        </w:tc>
        <w:tc>
          <w:tcPr>
            <w:tcW w:w="819" w:type="dxa"/>
            <w:tcBorders>
              <w:top w:val="single" w:sz="12" w:space="0" w:color="auto"/>
              <w:left w:val="nil"/>
              <w:bottom w:val="single" w:sz="4" w:space="0" w:color="auto"/>
              <w:right w:val="single" w:sz="12"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12</w:t>
            </w:r>
          </w:p>
        </w:tc>
      </w:tr>
      <w:tr w:rsidR="00F37F4D">
        <w:trPr>
          <w:trHeight w:val="330"/>
        </w:trPr>
        <w:tc>
          <w:tcPr>
            <w:tcW w:w="826" w:type="dxa"/>
            <w:tcBorders>
              <w:top w:val="nil"/>
              <w:left w:val="single" w:sz="12" w:space="0" w:color="auto"/>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颜色</w:t>
            </w:r>
          </w:p>
        </w:tc>
        <w:tc>
          <w:tcPr>
            <w:tcW w:w="583" w:type="dxa"/>
            <w:tcBorders>
              <w:top w:val="nil"/>
              <w:left w:val="nil"/>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蓝</w:t>
            </w:r>
          </w:p>
        </w:tc>
        <w:tc>
          <w:tcPr>
            <w:tcW w:w="705" w:type="dxa"/>
            <w:tcBorders>
              <w:top w:val="nil"/>
              <w:left w:val="nil"/>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桔</w:t>
            </w:r>
          </w:p>
        </w:tc>
        <w:tc>
          <w:tcPr>
            <w:tcW w:w="660" w:type="dxa"/>
            <w:tcBorders>
              <w:top w:val="nil"/>
              <w:left w:val="nil"/>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绿</w:t>
            </w:r>
          </w:p>
        </w:tc>
        <w:tc>
          <w:tcPr>
            <w:tcW w:w="630" w:type="dxa"/>
            <w:tcBorders>
              <w:top w:val="nil"/>
              <w:left w:val="nil"/>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棕</w:t>
            </w:r>
          </w:p>
        </w:tc>
        <w:tc>
          <w:tcPr>
            <w:tcW w:w="705" w:type="dxa"/>
            <w:tcBorders>
              <w:top w:val="nil"/>
              <w:left w:val="nil"/>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灰</w:t>
            </w:r>
          </w:p>
        </w:tc>
        <w:tc>
          <w:tcPr>
            <w:tcW w:w="705" w:type="dxa"/>
            <w:tcBorders>
              <w:top w:val="nil"/>
              <w:left w:val="nil"/>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白</w:t>
            </w:r>
          </w:p>
        </w:tc>
        <w:tc>
          <w:tcPr>
            <w:tcW w:w="705" w:type="dxa"/>
            <w:tcBorders>
              <w:top w:val="nil"/>
              <w:left w:val="nil"/>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红</w:t>
            </w:r>
          </w:p>
        </w:tc>
        <w:tc>
          <w:tcPr>
            <w:tcW w:w="705" w:type="dxa"/>
            <w:tcBorders>
              <w:top w:val="nil"/>
              <w:left w:val="nil"/>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黑</w:t>
            </w:r>
          </w:p>
        </w:tc>
        <w:tc>
          <w:tcPr>
            <w:tcW w:w="703" w:type="dxa"/>
            <w:tcBorders>
              <w:top w:val="nil"/>
              <w:left w:val="nil"/>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黄</w:t>
            </w:r>
          </w:p>
        </w:tc>
        <w:tc>
          <w:tcPr>
            <w:tcW w:w="705" w:type="dxa"/>
            <w:tcBorders>
              <w:top w:val="nil"/>
              <w:left w:val="nil"/>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紫</w:t>
            </w:r>
          </w:p>
        </w:tc>
        <w:tc>
          <w:tcPr>
            <w:tcW w:w="819" w:type="dxa"/>
            <w:tcBorders>
              <w:top w:val="nil"/>
              <w:left w:val="nil"/>
              <w:bottom w:val="single" w:sz="12" w:space="0" w:color="auto"/>
              <w:right w:val="single" w:sz="4"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粉红</w:t>
            </w:r>
          </w:p>
        </w:tc>
        <w:tc>
          <w:tcPr>
            <w:tcW w:w="819" w:type="dxa"/>
            <w:tcBorders>
              <w:top w:val="nil"/>
              <w:left w:val="nil"/>
              <w:bottom w:val="single" w:sz="12" w:space="0" w:color="auto"/>
              <w:right w:val="single" w:sz="12" w:space="0" w:color="auto"/>
            </w:tcBorders>
            <w:noWrap/>
          </w:tcPr>
          <w:p w:rsidR="00F37F4D" w:rsidRDefault="004A3B31">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青绿</w:t>
            </w:r>
          </w:p>
        </w:tc>
      </w:tr>
    </w:tbl>
    <w:p w:rsidR="00F37F4D" w:rsidRDefault="00F37F4D">
      <w:pPr>
        <w:pStyle w:val="1252"/>
        <w:spacing w:after="0" w:line="380" w:lineRule="exact"/>
        <w:ind w:firstLineChars="0" w:firstLine="0"/>
        <w:rPr>
          <w:rFonts w:ascii="Times New Roman" w:eastAsia="宋体" w:hAnsi="Times New Roman" w:cs="Times New Roman"/>
          <w:color w:val="auto"/>
          <w:kern w:val="2"/>
          <w:sz w:val="21"/>
          <w:szCs w:val="21"/>
        </w:rPr>
      </w:pPr>
    </w:p>
    <w:p w:rsidR="00F37F4D" w:rsidRDefault="004A3B31">
      <w:pPr>
        <w:widowControl/>
        <w:numPr>
          <w:ilvl w:val="0"/>
          <w:numId w:val="2"/>
        </w:numPr>
        <w:adjustRightInd w:val="0"/>
        <w:snapToGrid w:val="0"/>
        <w:spacing w:line="380" w:lineRule="exact"/>
        <w:jc w:val="left"/>
        <w:rPr>
          <w:szCs w:val="21"/>
        </w:rPr>
      </w:pPr>
      <w:r>
        <w:rPr>
          <w:szCs w:val="21"/>
        </w:rPr>
        <w:t>每盘光缆两端应分别有端别识别标志；面向光缆看，在顺时针方向上松套管序号增大时为</w:t>
      </w:r>
      <w:r>
        <w:rPr>
          <w:szCs w:val="21"/>
        </w:rPr>
        <w:t>A</w:t>
      </w:r>
      <w:r>
        <w:rPr>
          <w:szCs w:val="21"/>
        </w:rPr>
        <w:t>端，反之为</w:t>
      </w:r>
      <w:r>
        <w:rPr>
          <w:szCs w:val="21"/>
        </w:rPr>
        <w:t>B</w:t>
      </w:r>
      <w:r>
        <w:rPr>
          <w:szCs w:val="21"/>
        </w:rPr>
        <w:t>端；</w:t>
      </w:r>
      <w:r>
        <w:rPr>
          <w:szCs w:val="21"/>
        </w:rPr>
        <w:t>A</w:t>
      </w:r>
      <w:r>
        <w:rPr>
          <w:szCs w:val="21"/>
        </w:rPr>
        <w:t>端标志为红色，</w:t>
      </w:r>
      <w:r>
        <w:rPr>
          <w:szCs w:val="21"/>
        </w:rPr>
        <w:t>B</w:t>
      </w:r>
      <w:r>
        <w:rPr>
          <w:szCs w:val="21"/>
        </w:rPr>
        <w:t>端标志为绿色。</w:t>
      </w:r>
    </w:p>
    <w:p w:rsidR="00F37F4D" w:rsidRDefault="004A3B31">
      <w:pPr>
        <w:widowControl/>
        <w:numPr>
          <w:ilvl w:val="0"/>
          <w:numId w:val="2"/>
        </w:numPr>
        <w:adjustRightInd w:val="0"/>
        <w:snapToGrid w:val="0"/>
        <w:spacing w:line="380" w:lineRule="exact"/>
        <w:jc w:val="left"/>
        <w:rPr>
          <w:szCs w:val="21"/>
        </w:rPr>
      </w:pPr>
      <w:r>
        <w:rPr>
          <w:szCs w:val="21"/>
        </w:rPr>
        <w:t>光缆允许的曲率半径</w:t>
      </w:r>
    </w:p>
    <w:p w:rsidR="00F37F4D" w:rsidRDefault="004A3B31">
      <w:pPr>
        <w:spacing w:line="380" w:lineRule="exact"/>
        <w:ind w:firstLineChars="200" w:firstLine="420"/>
        <w:rPr>
          <w:szCs w:val="21"/>
        </w:rPr>
      </w:pPr>
      <w:r>
        <w:rPr>
          <w:szCs w:val="21"/>
        </w:rPr>
        <w:t>受力时（敷设中）：光缆外径的</w:t>
      </w:r>
      <w:r>
        <w:rPr>
          <w:szCs w:val="21"/>
        </w:rPr>
        <w:t>20</w:t>
      </w:r>
      <w:r>
        <w:rPr>
          <w:szCs w:val="21"/>
        </w:rPr>
        <w:t>倍（对直埋光缆</w:t>
      </w:r>
      <w:r>
        <w:rPr>
          <w:rFonts w:hAnsi="宋体"/>
          <w:szCs w:val="21"/>
        </w:rPr>
        <w:t>Ⅱ</w:t>
      </w:r>
      <w:r>
        <w:rPr>
          <w:szCs w:val="21"/>
        </w:rPr>
        <w:t>、</w:t>
      </w:r>
      <w:r>
        <w:rPr>
          <w:rFonts w:hAnsi="宋体"/>
          <w:szCs w:val="21"/>
        </w:rPr>
        <w:t>Ⅲ</w:t>
      </w:r>
      <w:r>
        <w:rPr>
          <w:szCs w:val="21"/>
        </w:rPr>
        <w:t>、</w:t>
      </w:r>
      <w:r>
        <w:rPr>
          <w:rFonts w:hAnsi="宋体"/>
          <w:szCs w:val="21"/>
        </w:rPr>
        <w:t>Ⅳ</w:t>
      </w:r>
      <w:r>
        <w:rPr>
          <w:szCs w:val="21"/>
        </w:rPr>
        <w:t>型为</w:t>
      </w:r>
      <w:r>
        <w:rPr>
          <w:szCs w:val="21"/>
        </w:rPr>
        <w:t>25</w:t>
      </w:r>
      <w:r>
        <w:rPr>
          <w:szCs w:val="21"/>
        </w:rPr>
        <w:t>倍）。</w:t>
      </w:r>
    </w:p>
    <w:p w:rsidR="00F37F4D" w:rsidRDefault="004A3B31">
      <w:pPr>
        <w:spacing w:line="380" w:lineRule="exact"/>
        <w:ind w:firstLineChars="200" w:firstLine="420"/>
        <w:rPr>
          <w:szCs w:val="21"/>
        </w:rPr>
      </w:pPr>
      <w:r>
        <w:rPr>
          <w:szCs w:val="21"/>
        </w:rPr>
        <w:t>不受力时（敷设后固定）：光缆外径</w:t>
      </w:r>
      <w:r>
        <w:rPr>
          <w:szCs w:val="21"/>
        </w:rPr>
        <w:t>10</w:t>
      </w:r>
      <w:r>
        <w:rPr>
          <w:szCs w:val="21"/>
        </w:rPr>
        <w:t>倍（对直埋光缆</w:t>
      </w:r>
      <w:r>
        <w:rPr>
          <w:rFonts w:hAnsi="宋体"/>
          <w:szCs w:val="21"/>
        </w:rPr>
        <w:t>Ⅱ</w:t>
      </w:r>
      <w:r>
        <w:rPr>
          <w:szCs w:val="21"/>
        </w:rPr>
        <w:t>、</w:t>
      </w:r>
      <w:r>
        <w:rPr>
          <w:rFonts w:hAnsi="宋体"/>
          <w:szCs w:val="21"/>
        </w:rPr>
        <w:t>Ⅲ</w:t>
      </w:r>
      <w:r>
        <w:rPr>
          <w:szCs w:val="21"/>
        </w:rPr>
        <w:t>、</w:t>
      </w:r>
      <w:r>
        <w:rPr>
          <w:rFonts w:hAnsi="宋体"/>
          <w:szCs w:val="21"/>
        </w:rPr>
        <w:t>Ⅳ</w:t>
      </w:r>
      <w:r>
        <w:rPr>
          <w:szCs w:val="21"/>
        </w:rPr>
        <w:t>型为</w:t>
      </w:r>
      <w:r>
        <w:rPr>
          <w:szCs w:val="21"/>
        </w:rPr>
        <w:t>15</w:t>
      </w:r>
      <w:r>
        <w:rPr>
          <w:szCs w:val="21"/>
        </w:rPr>
        <w:t>倍）。</w:t>
      </w:r>
    </w:p>
    <w:p w:rsidR="00F37F4D" w:rsidRDefault="004A3B31">
      <w:pPr>
        <w:widowControl/>
        <w:numPr>
          <w:ilvl w:val="0"/>
          <w:numId w:val="2"/>
        </w:numPr>
        <w:adjustRightInd w:val="0"/>
        <w:snapToGrid w:val="0"/>
        <w:spacing w:line="380" w:lineRule="exact"/>
        <w:jc w:val="left"/>
        <w:rPr>
          <w:szCs w:val="21"/>
        </w:rPr>
      </w:pPr>
      <w:r>
        <w:rPr>
          <w:szCs w:val="21"/>
        </w:rPr>
        <w:t>光缆温度特性：工作时：－</w:t>
      </w:r>
      <w:r>
        <w:rPr>
          <w:szCs w:val="21"/>
        </w:rPr>
        <w:t>40</w:t>
      </w:r>
      <w:r>
        <w:rPr>
          <w:rFonts w:hAnsi="宋体"/>
          <w:szCs w:val="21"/>
        </w:rPr>
        <w:t>℃</w:t>
      </w:r>
      <w:r>
        <w:rPr>
          <w:szCs w:val="21"/>
        </w:rPr>
        <w:t>～＋</w:t>
      </w:r>
      <w:r>
        <w:rPr>
          <w:szCs w:val="21"/>
        </w:rPr>
        <w:t>70</w:t>
      </w:r>
      <w:r>
        <w:rPr>
          <w:rFonts w:hAnsi="宋体"/>
          <w:szCs w:val="21"/>
        </w:rPr>
        <w:t>℃</w:t>
      </w:r>
      <w:r>
        <w:rPr>
          <w:szCs w:val="21"/>
        </w:rPr>
        <w:t>。敷设时：－</w:t>
      </w:r>
      <w:r>
        <w:rPr>
          <w:szCs w:val="21"/>
        </w:rPr>
        <w:t>15</w:t>
      </w:r>
      <w:r>
        <w:rPr>
          <w:rFonts w:hAnsi="宋体"/>
          <w:szCs w:val="21"/>
        </w:rPr>
        <w:t>℃</w:t>
      </w:r>
      <w:r>
        <w:rPr>
          <w:szCs w:val="21"/>
        </w:rPr>
        <w:t>～＋</w:t>
      </w:r>
      <w:r>
        <w:rPr>
          <w:szCs w:val="21"/>
        </w:rPr>
        <w:t>60</w:t>
      </w:r>
      <w:r>
        <w:rPr>
          <w:rFonts w:hAnsi="宋体"/>
          <w:szCs w:val="21"/>
        </w:rPr>
        <w:t>℃</w:t>
      </w:r>
      <w:r>
        <w:rPr>
          <w:szCs w:val="21"/>
        </w:rPr>
        <w:t>。运输、储存时：－</w:t>
      </w:r>
      <w:r>
        <w:rPr>
          <w:szCs w:val="21"/>
        </w:rPr>
        <w:t>30</w:t>
      </w:r>
      <w:r>
        <w:rPr>
          <w:rFonts w:hAnsi="宋体"/>
          <w:szCs w:val="21"/>
        </w:rPr>
        <w:t>℃</w:t>
      </w:r>
      <w:r>
        <w:rPr>
          <w:szCs w:val="21"/>
        </w:rPr>
        <w:t>～＋</w:t>
      </w:r>
      <w:r>
        <w:rPr>
          <w:szCs w:val="21"/>
        </w:rPr>
        <w:t>70</w:t>
      </w:r>
      <w:r>
        <w:rPr>
          <w:rFonts w:hAnsi="宋体"/>
          <w:szCs w:val="21"/>
        </w:rPr>
        <w:t>℃</w:t>
      </w:r>
      <w:r>
        <w:rPr>
          <w:szCs w:val="21"/>
        </w:rPr>
        <w:t>。</w:t>
      </w:r>
    </w:p>
    <w:p w:rsidR="00F37F4D" w:rsidRDefault="004A3B31">
      <w:pPr>
        <w:widowControl/>
        <w:numPr>
          <w:ilvl w:val="0"/>
          <w:numId w:val="2"/>
        </w:numPr>
        <w:adjustRightInd w:val="0"/>
        <w:snapToGrid w:val="0"/>
        <w:spacing w:line="380" w:lineRule="exact"/>
        <w:jc w:val="left"/>
        <w:rPr>
          <w:szCs w:val="21"/>
        </w:rPr>
      </w:pPr>
      <w:r>
        <w:rPr>
          <w:szCs w:val="21"/>
        </w:rPr>
        <w:t>光缆外护层绝缘电阻（外护层内铠装层与大地间），在光缆浸水</w:t>
      </w:r>
      <w:r>
        <w:rPr>
          <w:szCs w:val="21"/>
        </w:rPr>
        <w:t>24</w:t>
      </w:r>
      <w:r>
        <w:rPr>
          <w:szCs w:val="21"/>
        </w:rPr>
        <w:t>小时后测试，不小于</w:t>
      </w:r>
      <w:r>
        <w:rPr>
          <w:szCs w:val="21"/>
        </w:rPr>
        <w:t>2000MΩ·km</w:t>
      </w:r>
      <w:r>
        <w:rPr>
          <w:szCs w:val="21"/>
        </w:rPr>
        <w:t>（直流</w:t>
      </w:r>
      <w:r>
        <w:rPr>
          <w:szCs w:val="21"/>
        </w:rPr>
        <w:t>500</w:t>
      </w:r>
      <w:r>
        <w:rPr>
          <w:szCs w:val="21"/>
        </w:rPr>
        <w:t>伏测试）。</w:t>
      </w:r>
    </w:p>
    <w:p w:rsidR="00F37F4D" w:rsidRDefault="004A3B31">
      <w:pPr>
        <w:widowControl/>
        <w:numPr>
          <w:ilvl w:val="0"/>
          <w:numId w:val="2"/>
        </w:numPr>
        <w:adjustRightInd w:val="0"/>
        <w:snapToGrid w:val="0"/>
        <w:spacing w:line="380" w:lineRule="exact"/>
        <w:jc w:val="left"/>
        <w:rPr>
          <w:szCs w:val="21"/>
        </w:rPr>
      </w:pPr>
      <w:r>
        <w:rPr>
          <w:szCs w:val="21"/>
        </w:rPr>
        <w:t>光缆预期使用寿命应不小于</w:t>
      </w:r>
      <w:r>
        <w:rPr>
          <w:szCs w:val="21"/>
        </w:rPr>
        <w:t>25</w:t>
      </w:r>
      <w:r>
        <w:rPr>
          <w:szCs w:val="21"/>
        </w:rPr>
        <w:t>年。</w:t>
      </w:r>
    </w:p>
    <w:p w:rsidR="00F37F4D" w:rsidRDefault="004A3B31">
      <w:pPr>
        <w:widowControl/>
        <w:numPr>
          <w:ilvl w:val="0"/>
          <w:numId w:val="2"/>
        </w:numPr>
        <w:adjustRightInd w:val="0"/>
        <w:snapToGrid w:val="0"/>
        <w:spacing w:line="380" w:lineRule="exact"/>
        <w:jc w:val="left"/>
        <w:rPr>
          <w:szCs w:val="21"/>
        </w:rPr>
      </w:pPr>
      <w:r>
        <w:rPr>
          <w:szCs w:val="21"/>
        </w:rPr>
        <w:t>光缆盘要求：每盘光缆应具有金属或其它耐磨材料制作的防水符号，表明厂名、年份、光缆类型、光缆长度（以米为单位）、毛重、光缆外径、光缆重量及光缆最小允许弯曲半径。每盘光缆的重量（包括光缆的重量）不得超过</w:t>
      </w:r>
      <w:r>
        <w:rPr>
          <w:szCs w:val="21"/>
        </w:rPr>
        <w:t>5000kg</w:t>
      </w:r>
      <w:r>
        <w:rPr>
          <w:szCs w:val="21"/>
        </w:rPr>
        <w:t>。供货方应同时提供该盘光缆中所有光纤在</w:t>
      </w:r>
      <w:r>
        <w:rPr>
          <w:szCs w:val="21"/>
        </w:rPr>
        <w:t>1310nm</w:t>
      </w:r>
      <w:r>
        <w:rPr>
          <w:szCs w:val="21"/>
        </w:rPr>
        <w:t>及</w:t>
      </w:r>
      <w:r>
        <w:rPr>
          <w:szCs w:val="21"/>
        </w:rPr>
        <w:t>1550nm</w:t>
      </w:r>
      <w:r>
        <w:rPr>
          <w:szCs w:val="21"/>
        </w:rPr>
        <w:t>处的衰减值、模场直径、折射率以及</w:t>
      </w:r>
      <w:r>
        <w:rPr>
          <w:szCs w:val="21"/>
        </w:rPr>
        <w:t>1550nm</w:t>
      </w:r>
      <w:r>
        <w:rPr>
          <w:szCs w:val="21"/>
        </w:rPr>
        <w:t>的偏振模色散。</w:t>
      </w:r>
    </w:p>
    <w:p w:rsidR="00F37F4D" w:rsidRDefault="004A3B31">
      <w:pPr>
        <w:widowControl/>
        <w:numPr>
          <w:ilvl w:val="0"/>
          <w:numId w:val="2"/>
        </w:numPr>
        <w:adjustRightInd w:val="0"/>
        <w:snapToGrid w:val="0"/>
        <w:spacing w:line="380" w:lineRule="exact"/>
        <w:jc w:val="left"/>
        <w:rPr>
          <w:szCs w:val="21"/>
        </w:rPr>
      </w:pPr>
      <w:r>
        <w:rPr>
          <w:szCs w:val="21"/>
        </w:rPr>
        <w:t>光缆外护层上应以</w:t>
      </w:r>
      <w:r>
        <w:rPr>
          <w:szCs w:val="21"/>
        </w:rPr>
        <w:t>1</w:t>
      </w:r>
      <w:r>
        <w:rPr>
          <w:szCs w:val="21"/>
        </w:rPr>
        <w:t>米间隔印出以下内容：</w:t>
      </w:r>
    </w:p>
    <w:p w:rsidR="00F37F4D" w:rsidRDefault="004A3B31">
      <w:pPr>
        <w:spacing w:line="380" w:lineRule="exact"/>
        <w:ind w:firstLineChars="200" w:firstLine="420"/>
        <w:rPr>
          <w:szCs w:val="21"/>
        </w:rPr>
      </w:pPr>
      <w:r>
        <w:rPr>
          <w:rFonts w:hAnsi="宋体"/>
          <w:szCs w:val="21"/>
        </w:rPr>
        <w:t>①</w:t>
      </w:r>
      <w:r>
        <w:rPr>
          <w:szCs w:val="21"/>
        </w:rPr>
        <w:t>光纤数量和类型。</w:t>
      </w:r>
      <w:r>
        <w:rPr>
          <w:rFonts w:hAnsi="宋体"/>
          <w:szCs w:val="21"/>
        </w:rPr>
        <w:t>②</w:t>
      </w:r>
      <w:r>
        <w:rPr>
          <w:szCs w:val="21"/>
        </w:rPr>
        <w:t>制造厂家。</w:t>
      </w:r>
      <w:r>
        <w:rPr>
          <w:rFonts w:hAnsi="宋体"/>
          <w:szCs w:val="21"/>
        </w:rPr>
        <w:t>③</w:t>
      </w:r>
      <w:r>
        <w:rPr>
          <w:szCs w:val="21"/>
        </w:rPr>
        <w:t>制造年份。</w:t>
      </w:r>
      <w:bookmarkStart w:id="9" w:name="_Toc445853194"/>
      <w:bookmarkStart w:id="10" w:name="_Toc301520375"/>
    </w:p>
    <w:p w:rsidR="00F37F4D" w:rsidRDefault="004A3B31">
      <w:pPr>
        <w:pStyle w:val="a5"/>
        <w:spacing w:line="380" w:lineRule="exact"/>
        <w:rPr>
          <w:bCs/>
          <w:szCs w:val="21"/>
        </w:rPr>
      </w:pPr>
      <w:r>
        <w:rPr>
          <w:bCs/>
          <w:szCs w:val="21"/>
        </w:rPr>
        <w:t>2</w:t>
      </w:r>
      <w:r>
        <w:rPr>
          <w:bCs/>
          <w:szCs w:val="21"/>
        </w:rPr>
        <w:t>、光缆接头盒</w:t>
      </w:r>
      <w:bookmarkEnd w:id="9"/>
      <w:bookmarkEnd w:id="10"/>
      <w:r>
        <w:rPr>
          <w:bCs/>
          <w:szCs w:val="21"/>
        </w:rPr>
        <w:t>参数</w:t>
      </w:r>
    </w:p>
    <w:p w:rsidR="00F37F4D" w:rsidRDefault="004A3B31">
      <w:pPr>
        <w:widowControl/>
        <w:numPr>
          <w:ilvl w:val="0"/>
          <w:numId w:val="3"/>
        </w:numPr>
        <w:adjustRightInd w:val="0"/>
        <w:snapToGrid w:val="0"/>
        <w:spacing w:line="380" w:lineRule="exact"/>
        <w:jc w:val="left"/>
        <w:rPr>
          <w:szCs w:val="21"/>
        </w:rPr>
      </w:pPr>
      <w:r>
        <w:rPr>
          <w:szCs w:val="21"/>
        </w:rPr>
        <w:t>光缆接头盒应满足本工程各种结构和各种纤芯数量的光缆在各种敷设方式中的光缆直通或光缆分歧接续使用要求；</w:t>
      </w:r>
    </w:p>
    <w:p w:rsidR="00F37F4D" w:rsidRDefault="004A3B31">
      <w:pPr>
        <w:widowControl/>
        <w:numPr>
          <w:ilvl w:val="0"/>
          <w:numId w:val="3"/>
        </w:numPr>
        <w:adjustRightInd w:val="0"/>
        <w:snapToGrid w:val="0"/>
        <w:spacing w:line="380" w:lineRule="exact"/>
        <w:jc w:val="left"/>
        <w:rPr>
          <w:szCs w:val="21"/>
        </w:rPr>
      </w:pPr>
      <w:r>
        <w:rPr>
          <w:szCs w:val="21"/>
        </w:rPr>
        <w:t>光缆接头盒应具有提供光纤接头的安放和余留光纤存储的功能，且对盒内盘留光纤不产生附加衰减；</w:t>
      </w:r>
    </w:p>
    <w:p w:rsidR="00F37F4D" w:rsidRDefault="004A3B31">
      <w:pPr>
        <w:widowControl/>
        <w:numPr>
          <w:ilvl w:val="0"/>
          <w:numId w:val="3"/>
        </w:numPr>
        <w:adjustRightInd w:val="0"/>
        <w:snapToGrid w:val="0"/>
        <w:spacing w:line="380" w:lineRule="exact"/>
        <w:jc w:val="left"/>
        <w:rPr>
          <w:szCs w:val="21"/>
        </w:rPr>
      </w:pPr>
      <w:r>
        <w:rPr>
          <w:szCs w:val="21"/>
        </w:rPr>
        <w:t>接头盒应能重复开启，并具有良好的密封、绝缘、机械和温度特性：</w:t>
      </w:r>
    </w:p>
    <w:p w:rsidR="00F37F4D" w:rsidRDefault="004A3B31">
      <w:pPr>
        <w:spacing w:line="380" w:lineRule="exact"/>
        <w:ind w:firstLineChars="200" w:firstLine="420"/>
        <w:rPr>
          <w:szCs w:val="21"/>
        </w:rPr>
      </w:pPr>
      <w:r>
        <w:rPr>
          <w:rFonts w:hAnsi="宋体"/>
          <w:szCs w:val="21"/>
        </w:rPr>
        <w:t>①</w:t>
      </w:r>
      <w:r>
        <w:rPr>
          <w:szCs w:val="21"/>
        </w:rPr>
        <w:t>工作时环境温度：－</w:t>
      </w:r>
      <w:r>
        <w:rPr>
          <w:szCs w:val="21"/>
        </w:rPr>
        <w:t>40</w:t>
      </w:r>
      <w:r>
        <w:rPr>
          <w:szCs w:val="21"/>
        </w:rPr>
        <w:t>～＋</w:t>
      </w:r>
      <w:r>
        <w:rPr>
          <w:szCs w:val="21"/>
        </w:rPr>
        <w:t>60</w:t>
      </w:r>
      <w:r>
        <w:rPr>
          <w:rFonts w:hAnsi="宋体"/>
          <w:szCs w:val="21"/>
        </w:rPr>
        <w:t>℃</w:t>
      </w:r>
      <w:r>
        <w:rPr>
          <w:szCs w:val="21"/>
        </w:rPr>
        <w:t>；大气压力：</w:t>
      </w:r>
      <w:r>
        <w:rPr>
          <w:szCs w:val="21"/>
        </w:rPr>
        <w:t>70kPa</w:t>
      </w:r>
      <w:r>
        <w:rPr>
          <w:szCs w:val="21"/>
        </w:rPr>
        <w:t>～</w:t>
      </w:r>
      <w:r>
        <w:rPr>
          <w:szCs w:val="21"/>
        </w:rPr>
        <w:t>106kPa</w:t>
      </w:r>
      <w:r>
        <w:rPr>
          <w:szCs w:val="21"/>
        </w:rPr>
        <w:t>。</w:t>
      </w:r>
    </w:p>
    <w:p w:rsidR="00F37F4D" w:rsidRDefault="004A3B31">
      <w:pPr>
        <w:spacing w:line="380" w:lineRule="exact"/>
        <w:ind w:firstLineChars="200" w:firstLine="420"/>
        <w:rPr>
          <w:szCs w:val="21"/>
        </w:rPr>
      </w:pPr>
      <w:r>
        <w:rPr>
          <w:rFonts w:hAnsi="宋体"/>
          <w:szCs w:val="21"/>
        </w:rPr>
        <w:t>②</w:t>
      </w:r>
      <w:r>
        <w:rPr>
          <w:szCs w:val="21"/>
        </w:rPr>
        <w:t>接头盒安装光缆后，盒内充入</w:t>
      </w:r>
      <w:r>
        <w:rPr>
          <w:szCs w:val="21"/>
        </w:rPr>
        <w:t>60</w:t>
      </w:r>
      <w:r>
        <w:rPr>
          <w:szCs w:val="21"/>
        </w:rPr>
        <w:sym w:font="Courier New" w:char="00B1"/>
      </w:r>
      <w:r>
        <w:rPr>
          <w:szCs w:val="21"/>
        </w:rPr>
        <w:t>5kPa</w:t>
      </w:r>
      <w:r>
        <w:rPr>
          <w:szCs w:val="21"/>
        </w:rPr>
        <w:t>气压，应能承受</w:t>
      </w:r>
      <w:r>
        <w:rPr>
          <w:szCs w:val="21"/>
        </w:rPr>
        <w:t>1000N</w:t>
      </w:r>
      <w:r>
        <w:rPr>
          <w:szCs w:val="21"/>
        </w:rPr>
        <w:t>轴向拉力或</w:t>
      </w:r>
      <w:r>
        <w:rPr>
          <w:szCs w:val="21"/>
        </w:rPr>
        <w:t>3000N/10cm</w:t>
      </w:r>
      <w:r>
        <w:rPr>
          <w:szCs w:val="21"/>
        </w:rPr>
        <w:t>侧向均匀压力，加力时间不小于</w:t>
      </w:r>
      <w:r>
        <w:rPr>
          <w:szCs w:val="21"/>
        </w:rPr>
        <w:t>1min</w:t>
      </w:r>
      <w:r>
        <w:rPr>
          <w:szCs w:val="21"/>
        </w:rPr>
        <w:t>，接头盒不漏气、无变形、无损伤。接口处连接的光缆无松动、无移位。接头盒在－</w:t>
      </w:r>
      <w:r>
        <w:rPr>
          <w:szCs w:val="21"/>
        </w:rPr>
        <w:t>20</w:t>
      </w:r>
      <w:r>
        <w:rPr>
          <w:rFonts w:hAnsi="宋体"/>
          <w:szCs w:val="21"/>
        </w:rPr>
        <w:t>℃</w:t>
      </w:r>
      <w:r>
        <w:rPr>
          <w:szCs w:val="21"/>
        </w:rPr>
        <w:t>时进行冲击试验，接头盒应不漏气、不变形、不开裂。接头盒内充气</w:t>
      </w:r>
      <w:r>
        <w:rPr>
          <w:szCs w:val="21"/>
        </w:rPr>
        <w:t>100</w:t>
      </w:r>
      <w:r>
        <w:rPr>
          <w:szCs w:val="21"/>
        </w:rPr>
        <w:sym w:font="Courier New" w:char="00B1"/>
      </w:r>
      <w:r>
        <w:rPr>
          <w:szCs w:val="21"/>
        </w:rPr>
        <w:t>5kPa</w:t>
      </w:r>
      <w:r>
        <w:rPr>
          <w:szCs w:val="21"/>
        </w:rPr>
        <w:t>进行温度试验，接头盒应不漏气，不变形，不龟裂。</w:t>
      </w:r>
    </w:p>
    <w:p w:rsidR="00F37F4D" w:rsidRDefault="004A3B31">
      <w:pPr>
        <w:spacing w:line="380" w:lineRule="exact"/>
        <w:ind w:firstLineChars="200" w:firstLine="420"/>
        <w:rPr>
          <w:szCs w:val="21"/>
        </w:rPr>
      </w:pPr>
      <w:r>
        <w:rPr>
          <w:rFonts w:hAnsi="宋体"/>
          <w:szCs w:val="21"/>
        </w:rPr>
        <w:t>③</w:t>
      </w:r>
      <w:r>
        <w:rPr>
          <w:szCs w:val="21"/>
        </w:rPr>
        <w:t>光缆接头盒内的所有金属件与大地之间的绝缘电阻应不小于</w:t>
      </w:r>
      <w:r>
        <w:rPr>
          <w:szCs w:val="21"/>
        </w:rPr>
        <w:t>20000MΩ</w:t>
      </w:r>
      <w:r>
        <w:rPr>
          <w:szCs w:val="21"/>
        </w:rPr>
        <w:t>。</w:t>
      </w:r>
    </w:p>
    <w:p w:rsidR="00F37F4D" w:rsidRDefault="004A3B31">
      <w:pPr>
        <w:spacing w:line="380" w:lineRule="exact"/>
        <w:ind w:firstLineChars="200" w:firstLine="420"/>
        <w:rPr>
          <w:szCs w:val="21"/>
        </w:rPr>
      </w:pPr>
      <w:r>
        <w:rPr>
          <w:rFonts w:hAnsi="宋体"/>
          <w:szCs w:val="21"/>
        </w:rPr>
        <w:t>④</w:t>
      </w:r>
      <w:r>
        <w:rPr>
          <w:szCs w:val="21"/>
        </w:rPr>
        <w:t>光缆接头盒内金属构件之间、金属构件与大地之间的耐电压性能不小于</w:t>
      </w:r>
      <w:r>
        <w:rPr>
          <w:szCs w:val="21"/>
        </w:rPr>
        <w:t>15kV</w:t>
      </w:r>
      <w:r>
        <w:rPr>
          <w:szCs w:val="21"/>
        </w:rPr>
        <w:t>，不击穿，无飞弧现象。</w:t>
      </w:r>
      <w:bookmarkStart w:id="11" w:name="_Toc439174721"/>
      <w:bookmarkStart w:id="12" w:name="_Toc445853195"/>
    </w:p>
    <w:p w:rsidR="00F37F4D" w:rsidRDefault="004A3B31">
      <w:pPr>
        <w:spacing w:line="380" w:lineRule="exact"/>
        <w:rPr>
          <w:bCs/>
          <w:szCs w:val="21"/>
        </w:rPr>
      </w:pPr>
      <w:r>
        <w:rPr>
          <w:bCs/>
          <w:szCs w:val="21"/>
        </w:rPr>
        <w:t>3</w:t>
      </w:r>
      <w:r>
        <w:rPr>
          <w:bCs/>
          <w:szCs w:val="21"/>
        </w:rPr>
        <w:t>、光分纤箱</w:t>
      </w:r>
      <w:bookmarkEnd w:id="11"/>
      <w:bookmarkEnd w:id="12"/>
      <w:r>
        <w:rPr>
          <w:bCs/>
          <w:szCs w:val="21"/>
        </w:rPr>
        <w:t>参数</w:t>
      </w:r>
    </w:p>
    <w:p w:rsidR="00F37F4D" w:rsidRDefault="004A3B31">
      <w:pPr>
        <w:spacing w:line="380" w:lineRule="exact"/>
        <w:rPr>
          <w:szCs w:val="21"/>
        </w:rPr>
      </w:pPr>
      <w:r>
        <w:rPr>
          <w:szCs w:val="21"/>
        </w:rPr>
        <w:t>（</w:t>
      </w:r>
      <w:r>
        <w:rPr>
          <w:szCs w:val="21"/>
        </w:rPr>
        <w:t>1</w:t>
      </w:r>
      <w:r>
        <w:rPr>
          <w:szCs w:val="21"/>
        </w:rPr>
        <w:t>）、产品结构</w:t>
      </w:r>
    </w:p>
    <w:p w:rsidR="00F37F4D" w:rsidRDefault="004A3B31">
      <w:pPr>
        <w:spacing w:line="380" w:lineRule="exact"/>
        <w:ind w:firstLine="480"/>
        <w:rPr>
          <w:szCs w:val="21"/>
        </w:rPr>
      </w:pPr>
      <w:r>
        <w:rPr>
          <w:szCs w:val="21"/>
        </w:rPr>
        <w:t>光纤分配箱是由箱体、插边式模块分光器、接地防护装置、绕线座组成。</w:t>
      </w:r>
    </w:p>
    <w:p w:rsidR="00F37F4D" w:rsidRDefault="004A3B31">
      <w:pPr>
        <w:spacing w:line="380" w:lineRule="exact"/>
        <w:ind w:firstLine="480"/>
        <w:rPr>
          <w:szCs w:val="21"/>
        </w:rPr>
      </w:pPr>
      <w:r>
        <w:rPr>
          <w:szCs w:val="21"/>
        </w:rPr>
        <w:t>A</w:t>
      </w:r>
      <w:r>
        <w:rPr>
          <w:szCs w:val="21"/>
        </w:rPr>
        <w:t>、采用优质镀锌板，其厚度为</w:t>
      </w:r>
      <w:r>
        <w:rPr>
          <w:szCs w:val="21"/>
        </w:rPr>
        <w:t>1.2mm</w:t>
      </w:r>
      <w:r>
        <w:rPr>
          <w:szCs w:val="21"/>
        </w:rPr>
        <w:t>，采用全封闭机箱，表面经喷塑处</w:t>
      </w:r>
      <w:r>
        <w:rPr>
          <w:szCs w:val="21"/>
        </w:rPr>
        <w:t xml:space="preserve"> </w:t>
      </w:r>
      <w:r>
        <w:rPr>
          <w:szCs w:val="21"/>
        </w:rPr>
        <w:t>理</w:t>
      </w:r>
      <w:r>
        <w:rPr>
          <w:szCs w:val="21"/>
        </w:rPr>
        <w:t>,</w:t>
      </w:r>
      <w:r>
        <w:rPr>
          <w:szCs w:val="21"/>
        </w:rPr>
        <w:t>美观、实用、耐腐蚀。</w:t>
      </w:r>
    </w:p>
    <w:p w:rsidR="00F37F4D" w:rsidRDefault="004A3B31">
      <w:pPr>
        <w:spacing w:line="380" w:lineRule="exact"/>
        <w:ind w:firstLine="480"/>
        <w:rPr>
          <w:szCs w:val="21"/>
        </w:rPr>
      </w:pPr>
      <w:r>
        <w:rPr>
          <w:szCs w:val="21"/>
        </w:rPr>
        <w:lastRenderedPageBreak/>
        <w:t>B</w:t>
      </w:r>
      <w:r>
        <w:rPr>
          <w:szCs w:val="21"/>
        </w:rPr>
        <w:t>、走纤规范，满足光纤弯曲半径不小于</w:t>
      </w:r>
      <w:r>
        <w:rPr>
          <w:szCs w:val="21"/>
        </w:rPr>
        <w:t>30mm</w:t>
      </w:r>
      <w:r>
        <w:rPr>
          <w:szCs w:val="21"/>
        </w:rPr>
        <w:t>。</w:t>
      </w:r>
    </w:p>
    <w:p w:rsidR="00F37F4D" w:rsidRDefault="004A3B31">
      <w:pPr>
        <w:spacing w:line="380" w:lineRule="exact"/>
        <w:ind w:firstLine="480"/>
        <w:rPr>
          <w:szCs w:val="21"/>
        </w:rPr>
      </w:pPr>
      <w:r>
        <w:rPr>
          <w:szCs w:val="21"/>
        </w:rPr>
        <w:t>C</w:t>
      </w:r>
      <w:r>
        <w:rPr>
          <w:szCs w:val="21"/>
        </w:rPr>
        <w:t>、全模块化设计，可根据客户要求灵活组装和拆卸。</w:t>
      </w:r>
    </w:p>
    <w:p w:rsidR="00F37F4D" w:rsidRDefault="004A3B31">
      <w:pPr>
        <w:spacing w:line="380" w:lineRule="exact"/>
        <w:ind w:firstLine="480"/>
        <w:rPr>
          <w:szCs w:val="21"/>
        </w:rPr>
      </w:pPr>
      <w:r>
        <w:rPr>
          <w:szCs w:val="21"/>
        </w:rPr>
        <w:t>D</w:t>
      </w:r>
      <w:r>
        <w:rPr>
          <w:szCs w:val="21"/>
        </w:rPr>
        <w:t>、标识清楚，每芯光纤的接续和分配有明显的标识。</w:t>
      </w:r>
    </w:p>
    <w:p w:rsidR="00F37F4D" w:rsidRDefault="004A3B31">
      <w:pPr>
        <w:spacing w:line="380" w:lineRule="exact"/>
        <w:ind w:firstLine="480"/>
        <w:rPr>
          <w:szCs w:val="21"/>
        </w:rPr>
      </w:pPr>
      <w:r>
        <w:rPr>
          <w:szCs w:val="21"/>
        </w:rPr>
        <w:t>E</w:t>
      </w:r>
      <w:r>
        <w:rPr>
          <w:szCs w:val="21"/>
        </w:rPr>
        <w:t>、熔接配线分开设计，便于资源管理。</w:t>
      </w:r>
    </w:p>
    <w:p w:rsidR="00F37F4D" w:rsidRDefault="004A3B31">
      <w:pPr>
        <w:spacing w:line="380" w:lineRule="exact"/>
        <w:ind w:firstLine="480"/>
        <w:rPr>
          <w:szCs w:val="21"/>
        </w:rPr>
      </w:pPr>
      <w:r>
        <w:rPr>
          <w:szCs w:val="21"/>
        </w:rPr>
        <w:t>F</w:t>
      </w:r>
      <w:r>
        <w:rPr>
          <w:szCs w:val="21"/>
        </w:rPr>
        <w:t>、每个模块均可单独取出，便于施工和维护。</w:t>
      </w:r>
    </w:p>
    <w:p w:rsidR="00F37F4D" w:rsidRDefault="004A3B31">
      <w:pPr>
        <w:spacing w:line="380" w:lineRule="exact"/>
        <w:rPr>
          <w:szCs w:val="21"/>
        </w:rPr>
      </w:pPr>
      <w:r>
        <w:rPr>
          <w:szCs w:val="21"/>
        </w:rPr>
        <w:t>（</w:t>
      </w:r>
      <w:r>
        <w:rPr>
          <w:szCs w:val="21"/>
        </w:rPr>
        <w:t>2</w:t>
      </w:r>
      <w:r>
        <w:rPr>
          <w:szCs w:val="21"/>
        </w:rPr>
        <w:t>）、产品功能</w:t>
      </w:r>
    </w:p>
    <w:p w:rsidR="00F37F4D" w:rsidRDefault="004A3B31">
      <w:pPr>
        <w:spacing w:line="380" w:lineRule="exact"/>
        <w:ind w:firstLine="480"/>
        <w:rPr>
          <w:szCs w:val="21"/>
        </w:rPr>
      </w:pPr>
      <w:r>
        <w:rPr>
          <w:szCs w:val="21"/>
        </w:rPr>
        <w:t>A</w:t>
      </w:r>
      <w:r>
        <w:rPr>
          <w:szCs w:val="21"/>
        </w:rPr>
        <w:t>、光缆的固定和保护功能</w:t>
      </w:r>
    </w:p>
    <w:p w:rsidR="00F37F4D" w:rsidRDefault="004A3B31">
      <w:pPr>
        <w:spacing w:line="380" w:lineRule="exact"/>
        <w:ind w:firstLine="480"/>
        <w:rPr>
          <w:szCs w:val="21"/>
        </w:rPr>
      </w:pPr>
      <w:r>
        <w:rPr>
          <w:szCs w:val="21"/>
        </w:rPr>
        <w:t>光缆引入分配箱时，有可靠固定与保护装置，固定后的光缆金属挡潮层、凯装层及加强芯可靠连接至高压防护接地装置，光缆开剥后用塑料套管或螺旋管保护并固定引入光纤熔接装置。</w:t>
      </w:r>
    </w:p>
    <w:p w:rsidR="00F37F4D" w:rsidRDefault="004A3B31">
      <w:pPr>
        <w:spacing w:line="380" w:lineRule="exact"/>
        <w:ind w:firstLine="480"/>
        <w:rPr>
          <w:szCs w:val="21"/>
        </w:rPr>
      </w:pPr>
      <w:r>
        <w:rPr>
          <w:szCs w:val="21"/>
        </w:rPr>
        <w:t>B</w:t>
      </w:r>
      <w:r>
        <w:rPr>
          <w:szCs w:val="21"/>
        </w:rPr>
        <w:t>、光缆纤芯的终接功能</w:t>
      </w:r>
    </w:p>
    <w:p w:rsidR="00F37F4D" w:rsidRDefault="004A3B31">
      <w:pPr>
        <w:spacing w:line="380" w:lineRule="exact"/>
        <w:ind w:firstLine="480"/>
        <w:rPr>
          <w:szCs w:val="21"/>
        </w:rPr>
      </w:pPr>
      <w:r>
        <w:rPr>
          <w:szCs w:val="21"/>
        </w:rPr>
        <w:t>光纤终接装置有便于光缆光纤与光缆光纤或尾纤的熔接、安装和维护等操作，余纤缠绕采用内置翻转式，缠绕简便，外型整洁；同时也具有富余光纤光缆的储存空间。</w:t>
      </w:r>
    </w:p>
    <w:p w:rsidR="00F37F4D" w:rsidRDefault="004A3B31">
      <w:pPr>
        <w:spacing w:line="380" w:lineRule="exact"/>
        <w:ind w:firstLine="480"/>
        <w:rPr>
          <w:szCs w:val="21"/>
        </w:rPr>
      </w:pPr>
      <w:r>
        <w:rPr>
          <w:szCs w:val="21"/>
        </w:rPr>
        <w:t>C</w:t>
      </w:r>
      <w:r>
        <w:rPr>
          <w:szCs w:val="21"/>
        </w:rPr>
        <w:t>、调线功能</w:t>
      </w:r>
    </w:p>
    <w:p w:rsidR="00F37F4D" w:rsidRDefault="004A3B31">
      <w:pPr>
        <w:spacing w:line="380" w:lineRule="exact"/>
        <w:ind w:firstLine="480"/>
        <w:rPr>
          <w:szCs w:val="21"/>
        </w:rPr>
      </w:pPr>
      <w:r>
        <w:rPr>
          <w:szCs w:val="21"/>
        </w:rPr>
        <w:t>通过跳纤能迅速方便地调度光缆中光纤序号以及改变传输系统的路由。</w:t>
      </w:r>
    </w:p>
    <w:p w:rsidR="00F37F4D" w:rsidRDefault="004A3B31">
      <w:pPr>
        <w:numPr>
          <w:ilvl w:val="0"/>
          <w:numId w:val="4"/>
        </w:numPr>
        <w:spacing w:line="380" w:lineRule="exact"/>
        <w:rPr>
          <w:szCs w:val="21"/>
        </w:rPr>
      </w:pPr>
      <w:r>
        <w:rPr>
          <w:szCs w:val="21"/>
        </w:rPr>
        <w:t>、技术特性</w:t>
      </w:r>
    </w:p>
    <w:p w:rsidR="00F37F4D" w:rsidRDefault="004A3B31">
      <w:pPr>
        <w:widowControl/>
        <w:adjustRightInd w:val="0"/>
        <w:snapToGrid w:val="0"/>
        <w:spacing w:line="380" w:lineRule="exact"/>
        <w:ind w:firstLineChars="200" w:firstLine="420"/>
        <w:jc w:val="left"/>
        <w:rPr>
          <w:szCs w:val="21"/>
        </w:rPr>
      </w:pPr>
      <w:r>
        <w:rPr>
          <w:szCs w:val="21"/>
        </w:rPr>
        <w:t>A</w:t>
      </w:r>
      <w:r>
        <w:rPr>
          <w:szCs w:val="21"/>
        </w:rPr>
        <w:t>、光学性能</w:t>
      </w:r>
    </w:p>
    <w:p w:rsidR="00F37F4D" w:rsidRDefault="004A3B31">
      <w:pPr>
        <w:spacing w:line="380" w:lineRule="exact"/>
        <w:ind w:left="480"/>
        <w:rPr>
          <w:szCs w:val="21"/>
        </w:rPr>
      </w:pPr>
      <w:r>
        <w:rPr>
          <w:szCs w:val="21"/>
        </w:rPr>
        <w:t>a</w:t>
      </w:r>
      <w:r>
        <w:rPr>
          <w:szCs w:val="21"/>
        </w:rPr>
        <w:t>、连接器衰减（插入、互换、重复）</w:t>
      </w:r>
      <w:r>
        <w:rPr>
          <w:szCs w:val="21"/>
        </w:rPr>
        <w:t>≤0.3dB</w:t>
      </w:r>
      <w:r>
        <w:rPr>
          <w:szCs w:val="21"/>
        </w:rPr>
        <w:t>；</w:t>
      </w:r>
    </w:p>
    <w:p w:rsidR="00F37F4D" w:rsidRDefault="004A3B31">
      <w:pPr>
        <w:spacing w:line="380" w:lineRule="exact"/>
        <w:ind w:left="480"/>
        <w:rPr>
          <w:szCs w:val="21"/>
        </w:rPr>
      </w:pPr>
      <w:r>
        <w:rPr>
          <w:szCs w:val="21"/>
        </w:rPr>
        <w:t>b</w:t>
      </w:r>
      <w:r>
        <w:rPr>
          <w:szCs w:val="21"/>
        </w:rPr>
        <w:t>、回波损耗：</w:t>
      </w:r>
      <w:r>
        <w:rPr>
          <w:szCs w:val="21"/>
        </w:rPr>
        <w:t>APC≥60dB,  UPC≥50dB,  PC≥45dB</w:t>
      </w:r>
      <w:r>
        <w:rPr>
          <w:szCs w:val="21"/>
        </w:rPr>
        <w:t>。</w:t>
      </w:r>
    </w:p>
    <w:p w:rsidR="00F37F4D" w:rsidRDefault="004A3B31">
      <w:pPr>
        <w:spacing w:line="380" w:lineRule="exact"/>
        <w:ind w:firstLineChars="200" w:firstLine="420"/>
        <w:rPr>
          <w:szCs w:val="21"/>
        </w:rPr>
      </w:pPr>
      <w:r>
        <w:rPr>
          <w:szCs w:val="21"/>
        </w:rPr>
        <w:t>B</w:t>
      </w:r>
      <w:r>
        <w:rPr>
          <w:szCs w:val="21"/>
        </w:rPr>
        <w:t>、高压防护接地装置</w:t>
      </w:r>
    </w:p>
    <w:p w:rsidR="00F37F4D" w:rsidRDefault="004A3B31">
      <w:pPr>
        <w:spacing w:line="380" w:lineRule="exact"/>
        <w:ind w:left="480"/>
        <w:rPr>
          <w:szCs w:val="21"/>
        </w:rPr>
      </w:pPr>
      <w:r>
        <w:rPr>
          <w:szCs w:val="21"/>
        </w:rPr>
        <w:t>a</w:t>
      </w:r>
      <w:r>
        <w:rPr>
          <w:szCs w:val="21"/>
        </w:rPr>
        <w:t>、绝缘电阻</w:t>
      </w:r>
      <w:r>
        <w:rPr>
          <w:szCs w:val="21"/>
        </w:rPr>
        <w:t>≥2X104MΩ/500V</w:t>
      </w:r>
      <w:r>
        <w:rPr>
          <w:szCs w:val="21"/>
        </w:rPr>
        <w:t>（直流）；</w:t>
      </w:r>
    </w:p>
    <w:p w:rsidR="00F37F4D" w:rsidRDefault="004A3B31">
      <w:pPr>
        <w:spacing w:line="380" w:lineRule="exact"/>
        <w:ind w:left="480"/>
        <w:rPr>
          <w:szCs w:val="21"/>
        </w:rPr>
      </w:pPr>
      <w:r>
        <w:rPr>
          <w:szCs w:val="21"/>
        </w:rPr>
        <w:t>b</w:t>
      </w:r>
      <w:r>
        <w:rPr>
          <w:szCs w:val="21"/>
        </w:rPr>
        <w:t>、耐电压</w:t>
      </w:r>
      <w:r>
        <w:rPr>
          <w:szCs w:val="21"/>
        </w:rPr>
        <w:t>≥3000V</w:t>
      </w:r>
      <w:r>
        <w:rPr>
          <w:szCs w:val="21"/>
        </w:rPr>
        <w:t>（直流）</w:t>
      </w:r>
      <w:r>
        <w:rPr>
          <w:szCs w:val="21"/>
        </w:rPr>
        <w:t>/1min</w:t>
      </w:r>
      <w:r>
        <w:rPr>
          <w:szCs w:val="21"/>
        </w:rPr>
        <w:t>，不击穿、无飞弧；</w:t>
      </w:r>
    </w:p>
    <w:p w:rsidR="00F37F4D" w:rsidRDefault="004A3B31">
      <w:pPr>
        <w:spacing w:line="380" w:lineRule="exact"/>
        <w:ind w:firstLineChars="200" w:firstLine="420"/>
        <w:rPr>
          <w:bCs/>
          <w:szCs w:val="21"/>
        </w:rPr>
      </w:pPr>
      <w:r>
        <w:rPr>
          <w:bCs/>
          <w:szCs w:val="21"/>
        </w:rPr>
        <w:t>c</w:t>
      </w:r>
      <w:r>
        <w:rPr>
          <w:bCs/>
          <w:szCs w:val="21"/>
        </w:rPr>
        <w:t>、接地线截面积</w:t>
      </w:r>
      <w:r>
        <w:rPr>
          <w:bCs/>
          <w:szCs w:val="21"/>
        </w:rPr>
        <w:t>&gt;6mm2,</w:t>
      </w:r>
      <w:r>
        <w:rPr>
          <w:bCs/>
          <w:szCs w:val="21"/>
        </w:rPr>
        <w:t>接地处有明显的接地标志。</w:t>
      </w:r>
    </w:p>
    <w:p w:rsidR="00F37F4D" w:rsidRDefault="004A3B31">
      <w:pPr>
        <w:rPr>
          <w:bCs/>
          <w:szCs w:val="21"/>
        </w:rPr>
      </w:pPr>
      <w:r>
        <w:rPr>
          <w:rFonts w:hint="eastAsia"/>
          <w:bCs/>
          <w:szCs w:val="21"/>
        </w:rPr>
        <w:t>4</w:t>
      </w:r>
      <w:r>
        <w:rPr>
          <w:bCs/>
          <w:szCs w:val="21"/>
        </w:rPr>
        <w:t>、技术要求</w:t>
      </w:r>
    </w:p>
    <w:p w:rsidR="00F37F4D" w:rsidRDefault="004A3B31">
      <w:pPr>
        <w:spacing w:line="440" w:lineRule="exact"/>
        <w:ind w:firstLine="560"/>
        <w:rPr>
          <w:rFonts w:cs="宋体"/>
          <w:sz w:val="24"/>
        </w:rPr>
      </w:pPr>
      <w:r>
        <w:rPr>
          <w:rFonts w:cs="宋体" w:hint="eastAsia"/>
          <w:sz w:val="24"/>
        </w:rPr>
        <w:t>4</w:t>
      </w:r>
      <w:r>
        <w:rPr>
          <w:rFonts w:cs="宋体"/>
          <w:sz w:val="24"/>
        </w:rPr>
        <w:t>.1</w:t>
      </w:r>
      <w:r>
        <w:rPr>
          <w:rFonts w:cs="宋体" w:hint="eastAsia"/>
          <w:sz w:val="24"/>
        </w:rPr>
        <w:t>中选人交付的设备产品必须同时满足以下标准：</w:t>
      </w:r>
    </w:p>
    <w:p w:rsidR="00F37F4D" w:rsidRDefault="004A3B31">
      <w:pPr>
        <w:spacing w:line="440" w:lineRule="exact"/>
        <w:ind w:firstLine="560"/>
        <w:rPr>
          <w:rFonts w:cs="宋体"/>
          <w:sz w:val="24"/>
        </w:rPr>
      </w:pPr>
      <w:r>
        <w:rPr>
          <w:rFonts w:cs="宋体"/>
          <w:sz w:val="24"/>
        </w:rPr>
        <w:t>(1)</w:t>
      </w:r>
      <w:r>
        <w:rPr>
          <w:rFonts w:cs="宋体" w:hint="eastAsia"/>
          <w:sz w:val="24"/>
        </w:rPr>
        <w:t>国家及相关部门的相应产业标准；</w:t>
      </w:r>
    </w:p>
    <w:p w:rsidR="00F37F4D" w:rsidRDefault="004A3B31">
      <w:pPr>
        <w:spacing w:line="440" w:lineRule="exact"/>
        <w:ind w:firstLine="560"/>
        <w:rPr>
          <w:rFonts w:cs="宋体"/>
          <w:sz w:val="24"/>
        </w:rPr>
      </w:pPr>
      <w:r>
        <w:rPr>
          <w:rFonts w:cs="宋体"/>
          <w:sz w:val="24"/>
        </w:rPr>
        <w:t>(2)</w:t>
      </w:r>
      <w:r>
        <w:rPr>
          <w:rFonts w:cs="宋体" w:hint="eastAsia"/>
          <w:sz w:val="24"/>
        </w:rPr>
        <w:t>生产厂家对本设备产品技术性能描述。</w:t>
      </w:r>
    </w:p>
    <w:p w:rsidR="00F37F4D" w:rsidRDefault="004A3B31">
      <w:pPr>
        <w:spacing w:line="440" w:lineRule="exact"/>
        <w:ind w:firstLine="560"/>
        <w:rPr>
          <w:rFonts w:cs="宋体"/>
          <w:sz w:val="24"/>
        </w:rPr>
      </w:pPr>
      <w:r>
        <w:rPr>
          <w:rFonts w:cs="宋体" w:hint="eastAsia"/>
          <w:sz w:val="24"/>
        </w:rPr>
        <w:t>4</w:t>
      </w:r>
      <w:r>
        <w:rPr>
          <w:rFonts w:cs="宋体"/>
          <w:sz w:val="24"/>
        </w:rPr>
        <w:t>.2</w:t>
      </w:r>
      <w:r>
        <w:rPr>
          <w:rFonts w:cs="宋体" w:hint="eastAsia"/>
          <w:sz w:val="24"/>
        </w:rPr>
        <w:t>中选人保证交付的设备产品是全新的商品，且与生产厂家产品所描述的技术性能指标相一致，无任何质量问题。如果在开箱检验中发现货物有损坏、缺陷或与合同约定不符，采购人有权要求中选人进行更换、补充或退货。</w:t>
      </w:r>
    </w:p>
    <w:p w:rsidR="00F37F4D" w:rsidRDefault="004A3B31">
      <w:pPr>
        <w:spacing w:line="440" w:lineRule="exact"/>
        <w:ind w:firstLine="645"/>
        <w:rPr>
          <w:bCs/>
          <w:szCs w:val="21"/>
        </w:rPr>
      </w:pPr>
      <w:r>
        <w:rPr>
          <w:rFonts w:cs="宋体" w:hint="eastAsia"/>
          <w:sz w:val="24"/>
        </w:rPr>
        <w:t>4</w:t>
      </w:r>
      <w:r>
        <w:rPr>
          <w:rFonts w:cs="宋体"/>
          <w:sz w:val="24"/>
        </w:rPr>
        <w:t>.3</w:t>
      </w:r>
      <w:r>
        <w:rPr>
          <w:rFonts w:cs="宋体"/>
          <w:sz w:val="24"/>
        </w:rPr>
        <w:t>签订合同后，</w:t>
      </w:r>
      <w:r>
        <w:rPr>
          <w:rFonts w:cs="宋体" w:hint="eastAsia"/>
          <w:sz w:val="24"/>
        </w:rPr>
        <w:t>中选人</w:t>
      </w:r>
      <w:r>
        <w:rPr>
          <w:rFonts w:cs="宋体"/>
          <w:sz w:val="24"/>
        </w:rPr>
        <w:t>按照</w:t>
      </w:r>
      <w:r>
        <w:rPr>
          <w:rFonts w:cs="宋体" w:hint="eastAsia"/>
          <w:sz w:val="24"/>
        </w:rPr>
        <w:t>采购人提供的图纸</w:t>
      </w:r>
      <w:r>
        <w:rPr>
          <w:rFonts w:cs="宋体"/>
          <w:sz w:val="24"/>
        </w:rPr>
        <w:t>要求做到安装布局合理、布线规范，</w:t>
      </w:r>
      <w:r>
        <w:rPr>
          <w:bCs/>
          <w:szCs w:val="21"/>
        </w:rPr>
        <w:t>符合国家相关技术标准。</w:t>
      </w:r>
    </w:p>
    <w:p w:rsidR="00F37F4D" w:rsidRDefault="004A3B31">
      <w:pPr>
        <w:rPr>
          <w:bCs/>
          <w:szCs w:val="21"/>
        </w:rPr>
      </w:pPr>
      <w:r>
        <w:rPr>
          <w:rFonts w:hint="eastAsia"/>
          <w:bCs/>
          <w:szCs w:val="21"/>
        </w:rPr>
        <w:t>5</w:t>
      </w:r>
      <w:r>
        <w:rPr>
          <w:bCs/>
          <w:szCs w:val="21"/>
        </w:rPr>
        <w:t>、安装、调试和技术培训</w:t>
      </w:r>
    </w:p>
    <w:p w:rsidR="00F37F4D" w:rsidRDefault="004A3B31">
      <w:pPr>
        <w:spacing w:line="440" w:lineRule="exact"/>
        <w:ind w:firstLine="560"/>
        <w:rPr>
          <w:rFonts w:cs="宋体"/>
          <w:sz w:val="24"/>
        </w:rPr>
      </w:pPr>
      <w:r>
        <w:rPr>
          <w:rFonts w:cs="宋体" w:hint="eastAsia"/>
          <w:sz w:val="24"/>
        </w:rPr>
        <w:t>5</w:t>
      </w:r>
      <w:r>
        <w:rPr>
          <w:rFonts w:cs="宋体"/>
          <w:sz w:val="24"/>
        </w:rPr>
        <w:t>.1</w:t>
      </w:r>
      <w:r>
        <w:rPr>
          <w:rFonts w:cs="宋体" w:hint="eastAsia"/>
          <w:sz w:val="24"/>
        </w:rPr>
        <w:t>设备安装、调试：本合同设备的安装调试工作由中选人承担，如果中选人提供的设备产品存在技术缺陷或由于中选人技术人员的安装错误等造成设备损坏，中选人应无条件更换、</w:t>
      </w:r>
      <w:r>
        <w:rPr>
          <w:rFonts w:cs="宋体"/>
          <w:sz w:val="24"/>
        </w:rPr>
        <w:t>调换</w:t>
      </w:r>
      <w:r>
        <w:rPr>
          <w:rFonts w:cs="宋体" w:hint="eastAsia"/>
          <w:sz w:val="24"/>
        </w:rPr>
        <w:t>新设备。</w:t>
      </w:r>
    </w:p>
    <w:p w:rsidR="00F37F4D" w:rsidRDefault="004A3B31">
      <w:pPr>
        <w:spacing w:line="440" w:lineRule="exact"/>
        <w:ind w:firstLine="560"/>
        <w:rPr>
          <w:rFonts w:cs="宋体"/>
          <w:sz w:val="24"/>
        </w:rPr>
      </w:pPr>
      <w:r>
        <w:rPr>
          <w:rFonts w:cs="宋体" w:hint="eastAsia"/>
          <w:sz w:val="24"/>
        </w:rPr>
        <w:t>5</w:t>
      </w:r>
      <w:r>
        <w:rPr>
          <w:rFonts w:cs="宋体"/>
          <w:sz w:val="24"/>
        </w:rPr>
        <w:t>.2</w:t>
      </w:r>
      <w:r>
        <w:rPr>
          <w:rFonts w:cs="宋体" w:hint="eastAsia"/>
          <w:sz w:val="24"/>
        </w:rPr>
        <w:t>中选人委派一名人员协调、处理工程施工有关事宜。</w:t>
      </w:r>
    </w:p>
    <w:p w:rsidR="00F37F4D" w:rsidRDefault="004A3B31">
      <w:pPr>
        <w:spacing w:line="440" w:lineRule="exact"/>
        <w:ind w:firstLineChars="200" w:firstLine="480"/>
        <w:rPr>
          <w:bCs/>
          <w:szCs w:val="21"/>
        </w:rPr>
      </w:pPr>
      <w:r>
        <w:rPr>
          <w:rFonts w:cs="宋体" w:hint="eastAsia"/>
          <w:sz w:val="24"/>
        </w:rPr>
        <w:lastRenderedPageBreak/>
        <w:t>5</w:t>
      </w:r>
      <w:r>
        <w:rPr>
          <w:rFonts w:cs="宋体"/>
          <w:sz w:val="24"/>
        </w:rPr>
        <w:t>.</w:t>
      </w:r>
      <w:r>
        <w:rPr>
          <w:rFonts w:cs="宋体" w:hint="eastAsia"/>
          <w:sz w:val="24"/>
        </w:rPr>
        <w:t>3</w:t>
      </w:r>
      <w:r>
        <w:rPr>
          <w:rFonts w:cs="宋体" w:hint="eastAsia"/>
          <w:sz w:val="24"/>
        </w:rPr>
        <w:t>技术培训：采购人代表和设备管理人员的技术培训由中选人承担，由中选人现场培训，培训具体内容和方式由双方指定人员商定，以采购人代表和设备管理人员能熟练操作并能处理简单的技术故障为培训目标。</w:t>
      </w:r>
    </w:p>
    <w:p w:rsidR="00F37F4D" w:rsidRDefault="004A3B31">
      <w:pPr>
        <w:rPr>
          <w:bCs/>
          <w:szCs w:val="21"/>
        </w:rPr>
      </w:pPr>
      <w:bookmarkStart w:id="13" w:name="_Toc256278612"/>
      <w:r>
        <w:rPr>
          <w:rFonts w:hint="eastAsia"/>
          <w:bCs/>
          <w:szCs w:val="21"/>
        </w:rPr>
        <w:t>6</w:t>
      </w:r>
      <w:r>
        <w:rPr>
          <w:bCs/>
          <w:szCs w:val="21"/>
        </w:rPr>
        <w:t>、售后服务要求</w:t>
      </w:r>
      <w:bookmarkEnd w:id="13"/>
    </w:p>
    <w:p w:rsidR="00F37F4D" w:rsidRDefault="004A3B31">
      <w:pPr>
        <w:pStyle w:val="a6"/>
        <w:spacing w:line="400" w:lineRule="exact"/>
        <w:ind w:firstLine="560"/>
        <w:rPr>
          <w:rFonts w:cs="宋体"/>
          <w:sz w:val="24"/>
        </w:rPr>
      </w:pPr>
      <w:r>
        <w:rPr>
          <w:rFonts w:cs="宋体" w:hint="eastAsia"/>
          <w:sz w:val="24"/>
        </w:rPr>
        <w:t>6</w:t>
      </w:r>
      <w:r>
        <w:rPr>
          <w:rFonts w:cs="宋体"/>
          <w:sz w:val="24"/>
        </w:rPr>
        <w:t>.1</w:t>
      </w:r>
      <w:r>
        <w:rPr>
          <w:rFonts w:cs="宋体" w:hint="eastAsia"/>
          <w:sz w:val="24"/>
        </w:rPr>
        <w:t>保修期：自工程验收合格之日起免费保修</w:t>
      </w:r>
      <w:r>
        <w:rPr>
          <w:rFonts w:hAnsi="宋体" w:hint="eastAsia"/>
          <w:sz w:val="24"/>
        </w:rPr>
        <w:t>贰年</w:t>
      </w:r>
      <w:r>
        <w:rPr>
          <w:rFonts w:cs="宋体" w:hint="eastAsia"/>
          <w:sz w:val="24"/>
        </w:rPr>
        <w:t>。</w:t>
      </w:r>
    </w:p>
    <w:p w:rsidR="00F37F4D" w:rsidRDefault="004A3B31">
      <w:pPr>
        <w:spacing w:line="440" w:lineRule="exact"/>
        <w:ind w:firstLine="560"/>
        <w:rPr>
          <w:rFonts w:cs="宋体"/>
          <w:sz w:val="24"/>
        </w:rPr>
      </w:pPr>
      <w:r>
        <w:rPr>
          <w:rFonts w:cs="宋体" w:hint="eastAsia"/>
          <w:sz w:val="24"/>
        </w:rPr>
        <w:t>6</w:t>
      </w:r>
      <w:r>
        <w:rPr>
          <w:rFonts w:cs="宋体"/>
          <w:sz w:val="24"/>
        </w:rPr>
        <w:t>.2</w:t>
      </w:r>
      <w:r>
        <w:rPr>
          <w:rFonts w:cs="宋体" w:hint="eastAsia"/>
          <w:sz w:val="24"/>
        </w:rPr>
        <w:t>保修期响应时间：服务响应时间为</w:t>
      </w:r>
      <w:r>
        <w:rPr>
          <w:rFonts w:cs="宋体" w:hint="eastAsia"/>
          <w:sz w:val="24"/>
        </w:rPr>
        <w:t>4</w:t>
      </w:r>
      <w:r>
        <w:rPr>
          <w:rFonts w:cs="宋体" w:hint="eastAsia"/>
          <w:sz w:val="24"/>
        </w:rPr>
        <w:t>小时。中选人应在接到采购人通知后</w:t>
      </w:r>
      <w:r>
        <w:rPr>
          <w:rFonts w:cs="宋体" w:hint="eastAsia"/>
          <w:sz w:val="24"/>
        </w:rPr>
        <w:t>12</w:t>
      </w:r>
      <w:r>
        <w:rPr>
          <w:rFonts w:cs="宋体"/>
          <w:sz w:val="24"/>
        </w:rPr>
        <w:t>小时内</w:t>
      </w:r>
      <w:r>
        <w:rPr>
          <w:rFonts w:cs="宋体" w:hint="eastAsia"/>
          <w:sz w:val="24"/>
        </w:rPr>
        <w:t>解除故障或送厂家修理，有源设备按各厂家的保修条款保修。逾期未修复时，采购人有权另行委托他人维修，所产生的一切费用由中选人承担。</w:t>
      </w:r>
    </w:p>
    <w:p w:rsidR="00F37F4D" w:rsidRDefault="004A3B31">
      <w:pPr>
        <w:spacing w:line="440" w:lineRule="exact"/>
        <w:ind w:firstLine="560"/>
        <w:rPr>
          <w:rFonts w:cs="宋体"/>
          <w:sz w:val="24"/>
        </w:rPr>
      </w:pPr>
      <w:r>
        <w:rPr>
          <w:rFonts w:cs="宋体" w:hint="eastAsia"/>
          <w:sz w:val="24"/>
        </w:rPr>
        <w:t>6.</w:t>
      </w:r>
      <w:r>
        <w:rPr>
          <w:rFonts w:cs="宋体"/>
          <w:sz w:val="24"/>
        </w:rPr>
        <w:t>3</w:t>
      </w:r>
      <w:r>
        <w:rPr>
          <w:rFonts w:cs="宋体" w:hint="eastAsia"/>
          <w:sz w:val="24"/>
        </w:rPr>
        <w:t>在用户使用中，如果发现中选人所供的设备性能和质量与合同规定要求不相符，中选人应负责更换相应的设备产品并运送至使用单位现场。</w:t>
      </w:r>
    </w:p>
    <w:p w:rsidR="00F37F4D" w:rsidRDefault="004A3B31">
      <w:pPr>
        <w:rPr>
          <w:rFonts w:cs="宋体"/>
          <w:sz w:val="24"/>
        </w:rPr>
      </w:pPr>
      <w:r>
        <w:rPr>
          <w:rFonts w:cs="宋体" w:hint="eastAsia"/>
          <w:sz w:val="24"/>
        </w:rPr>
        <w:t>6</w:t>
      </w:r>
      <w:r>
        <w:rPr>
          <w:rFonts w:cs="宋体"/>
          <w:sz w:val="24"/>
        </w:rPr>
        <w:t>.4</w:t>
      </w:r>
      <w:r>
        <w:rPr>
          <w:rFonts w:cs="宋体" w:hint="eastAsia"/>
          <w:sz w:val="24"/>
        </w:rPr>
        <w:t>保修期满后，中选人对发生故障的零件按照优惠价格进行修理。</w:t>
      </w:r>
    </w:p>
    <w:p w:rsidR="00F37F4D" w:rsidRDefault="00F37F4D">
      <w:pPr>
        <w:spacing w:line="420" w:lineRule="exact"/>
        <w:rPr>
          <w:sz w:val="24"/>
        </w:rPr>
      </w:pPr>
    </w:p>
    <w:p w:rsidR="00F37F4D" w:rsidRDefault="004A3B31">
      <w:pPr>
        <w:rPr>
          <w:b/>
          <w:sz w:val="28"/>
        </w:rPr>
      </w:pPr>
      <w:r>
        <w:rPr>
          <w:rFonts w:hint="eastAsia"/>
          <w:b/>
          <w:sz w:val="28"/>
        </w:rPr>
        <w:t>二、</w:t>
      </w:r>
      <w:r>
        <w:rPr>
          <w:b/>
          <w:sz w:val="28"/>
        </w:rPr>
        <w:t>商务条件</w:t>
      </w:r>
    </w:p>
    <w:p w:rsidR="00F37F4D" w:rsidRDefault="004A3B31">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p>
    <w:p w:rsidR="00F37F4D" w:rsidRDefault="004A3B31">
      <w:pPr>
        <w:widowControl/>
        <w:spacing w:before="75" w:after="75"/>
        <w:jc w:val="left"/>
        <w:rPr>
          <w:rFonts w:ascii="宋体" w:hAnsi="宋体" w:cs="宋体"/>
          <w:b/>
          <w:bCs/>
          <w:kern w:val="0"/>
          <w:sz w:val="24"/>
        </w:rPr>
      </w:pPr>
      <w:r>
        <w:rPr>
          <w:rFonts w:ascii="宋体" w:hAnsi="宋体" w:cs="宋体"/>
          <w:b/>
          <w:bCs/>
          <w:kern w:val="0"/>
          <w:sz w:val="24"/>
        </w:rPr>
        <w:t>2、交付时间：</w:t>
      </w:r>
      <w:r>
        <w:rPr>
          <w:rFonts w:ascii="宋体" w:hAnsi="宋体" w:cs="宋体" w:hint="eastAsia"/>
          <w:bCs/>
          <w:kern w:val="0"/>
          <w:sz w:val="24"/>
        </w:rPr>
        <w:t>合同签订后40个日历日内交付使用。</w:t>
      </w:r>
    </w:p>
    <w:p w:rsidR="00F37F4D" w:rsidRDefault="004A3B31">
      <w:pPr>
        <w:widowControl/>
        <w:spacing w:before="75" w:after="75"/>
        <w:jc w:val="left"/>
        <w:rPr>
          <w:rFonts w:ascii="宋体" w:hAnsi="宋体" w:cs="宋体"/>
          <w:b/>
          <w:bCs/>
          <w:kern w:val="0"/>
          <w:sz w:val="24"/>
        </w:rPr>
      </w:pPr>
      <w:r>
        <w:rPr>
          <w:rFonts w:ascii="宋体" w:hAnsi="宋体" w:cs="宋体"/>
          <w:b/>
          <w:bCs/>
          <w:kern w:val="0"/>
          <w:sz w:val="24"/>
        </w:rPr>
        <w:t>3、交付条件：验收合格</w:t>
      </w:r>
    </w:p>
    <w:p w:rsidR="00F37F4D" w:rsidRDefault="004A3B31">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F37F4D" w:rsidRDefault="004A3B31">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w:t>
      </w:r>
    </w:p>
    <w:p w:rsidR="00F37F4D" w:rsidRDefault="004A3B31">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1）中选人提供竣工资料的约定：本合同工程竣工之前，中选人须按国家、省、市颁布的竣工验收相关规定及技术档案管理条例整理承包工程的竣工图及竣工资料一式四份（施工图纸由业主单位提供），移交给采购人及监理。竣工图的整理、装订、移交等费用由中选人承担。无论何种原因，如中选人未按规定移交资料的，中选人除承担人民币</w:t>
      </w:r>
      <w:r>
        <w:rPr>
          <w:rFonts w:ascii="宋体" w:hAnsi="宋体" w:cs="宋体"/>
          <w:kern w:val="0"/>
          <w:sz w:val="24"/>
        </w:rPr>
        <w:t>10万元的违约处罚外，每延误一天还需承担人民币1万元的违约责任。</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（2）工程竣工交付时采购人严格按照一户一验的原则进行验收，凡是达不到本合同附件规定的合格工程验收标准，中选人承担</w:t>
      </w:r>
      <w:r>
        <w:rPr>
          <w:rFonts w:ascii="宋体" w:hAnsi="宋体" w:cs="宋体"/>
          <w:kern w:val="0"/>
          <w:sz w:val="24"/>
        </w:rPr>
        <w:t>100元/次日违约责任，同时，做好拍照、编号、登记、备案等，为下次检查整改情况提供参照。</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（3）竣工验收以国家有关施工及验收规范、施工图纸以及本合同约定的验收标准等为依据（以较高的质量标准为准）。竣工验收工程范围是中选人承包的全部工程，包括各专项分包工程。</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（4）中选人</w:t>
      </w:r>
      <w:r>
        <w:rPr>
          <w:rFonts w:ascii="宋体" w:hAnsi="宋体" w:cs="宋体"/>
          <w:kern w:val="0"/>
          <w:sz w:val="24"/>
        </w:rPr>
        <w:t>认为工程具备完工验收条件后，应于完工验收前</w:t>
      </w:r>
      <w:r>
        <w:rPr>
          <w:rFonts w:ascii="宋体" w:hAnsi="宋体" w:cs="宋体" w:hint="eastAsia"/>
          <w:kern w:val="0"/>
          <w:sz w:val="24"/>
        </w:rPr>
        <w:t>10</w:t>
      </w:r>
      <w:r>
        <w:rPr>
          <w:rFonts w:ascii="宋体" w:hAnsi="宋体" w:cs="宋体"/>
          <w:kern w:val="0"/>
          <w:sz w:val="24"/>
        </w:rPr>
        <w:t>天向</w:t>
      </w:r>
      <w:r>
        <w:rPr>
          <w:rFonts w:ascii="宋体" w:hAnsi="宋体" w:cs="宋体" w:hint="eastAsia"/>
          <w:kern w:val="0"/>
          <w:sz w:val="24"/>
        </w:rPr>
        <w:t>采购人</w:t>
      </w:r>
      <w:r>
        <w:rPr>
          <w:rFonts w:ascii="宋体" w:hAnsi="宋体" w:cs="宋体"/>
          <w:kern w:val="0"/>
          <w:sz w:val="24"/>
        </w:rPr>
        <w:t>和监理提供竣工验收所需资料、竣工报告、工程质量保修书、竣工验收申请。</w:t>
      </w:r>
      <w:r>
        <w:rPr>
          <w:rFonts w:ascii="宋体" w:hAnsi="宋体" w:cs="宋体" w:hint="eastAsia"/>
          <w:kern w:val="0"/>
          <w:sz w:val="24"/>
        </w:rPr>
        <w:t>采购人</w:t>
      </w:r>
      <w:r>
        <w:rPr>
          <w:rFonts w:ascii="宋体" w:hAnsi="宋体" w:cs="宋体"/>
          <w:kern w:val="0"/>
          <w:sz w:val="24"/>
        </w:rPr>
        <w:t>收到申请后组织初步验收，</w:t>
      </w:r>
      <w:r>
        <w:rPr>
          <w:rFonts w:ascii="宋体" w:hAnsi="宋体" w:cs="宋体" w:hint="eastAsia"/>
          <w:kern w:val="0"/>
          <w:sz w:val="24"/>
        </w:rPr>
        <w:t>中选人</w:t>
      </w:r>
      <w:r>
        <w:rPr>
          <w:rFonts w:ascii="宋体" w:hAnsi="宋体" w:cs="宋体"/>
          <w:kern w:val="0"/>
          <w:sz w:val="24"/>
        </w:rPr>
        <w:t>对初验提出的整改要求全部完成并经</w:t>
      </w:r>
      <w:r>
        <w:rPr>
          <w:rFonts w:ascii="宋体" w:hAnsi="宋体" w:cs="宋体" w:hint="eastAsia"/>
          <w:kern w:val="0"/>
          <w:sz w:val="24"/>
        </w:rPr>
        <w:t>采购人</w:t>
      </w:r>
      <w:r>
        <w:rPr>
          <w:rFonts w:ascii="宋体" w:hAnsi="宋体" w:cs="宋体"/>
          <w:kern w:val="0"/>
          <w:sz w:val="24"/>
        </w:rPr>
        <w:t>核实后，</w:t>
      </w:r>
      <w:r>
        <w:rPr>
          <w:rFonts w:ascii="宋体" w:hAnsi="宋体" w:cs="宋体" w:hint="eastAsia"/>
          <w:kern w:val="0"/>
          <w:sz w:val="24"/>
        </w:rPr>
        <w:t>采购人</w:t>
      </w:r>
      <w:r>
        <w:rPr>
          <w:rFonts w:ascii="宋体" w:hAnsi="宋体" w:cs="宋体"/>
          <w:kern w:val="0"/>
          <w:sz w:val="24"/>
        </w:rPr>
        <w:t>在接到</w:t>
      </w:r>
      <w:r>
        <w:rPr>
          <w:rFonts w:ascii="宋体" w:hAnsi="宋体" w:cs="宋体" w:hint="eastAsia"/>
          <w:kern w:val="0"/>
          <w:sz w:val="24"/>
        </w:rPr>
        <w:t>中选人</w:t>
      </w:r>
      <w:r>
        <w:rPr>
          <w:rFonts w:ascii="宋体" w:hAnsi="宋体" w:cs="宋体"/>
          <w:kern w:val="0"/>
          <w:sz w:val="24"/>
        </w:rPr>
        <w:t>复验申请后批复</w:t>
      </w:r>
      <w:r>
        <w:rPr>
          <w:rFonts w:ascii="宋体" w:hAnsi="宋体" w:cs="宋体" w:hint="eastAsia"/>
          <w:kern w:val="0"/>
          <w:sz w:val="24"/>
        </w:rPr>
        <w:t>中选人</w:t>
      </w:r>
      <w:r>
        <w:rPr>
          <w:rFonts w:ascii="宋体" w:hAnsi="宋体" w:cs="宋体"/>
          <w:kern w:val="0"/>
          <w:sz w:val="24"/>
        </w:rPr>
        <w:t>的工程复验申请，</w:t>
      </w:r>
      <w:r>
        <w:rPr>
          <w:rFonts w:ascii="宋体" w:hAnsi="宋体" w:cs="宋体" w:hint="eastAsia"/>
          <w:kern w:val="0"/>
          <w:sz w:val="24"/>
        </w:rPr>
        <w:t>中选人</w:t>
      </w:r>
      <w:r>
        <w:rPr>
          <w:rFonts w:ascii="宋体" w:hAnsi="宋体" w:cs="宋体"/>
          <w:kern w:val="0"/>
          <w:sz w:val="24"/>
        </w:rPr>
        <w:t>协助</w:t>
      </w:r>
      <w:r>
        <w:rPr>
          <w:rFonts w:ascii="宋体" w:hAnsi="宋体" w:cs="宋体" w:hint="eastAsia"/>
          <w:kern w:val="0"/>
          <w:sz w:val="24"/>
        </w:rPr>
        <w:t>采购人</w:t>
      </w:r>
      <w:r>
        <w:rPr>
          <w:rFonts w:ascii="宋体" w:hAnsi="宋体" w:cs="宋体"/>
          <w:kern w:val="0"/>
          <w:sz w:val="24"/>
        </w:rPr>
        <w:t>邀请政府有关部门到场参加验收，验收未通过的，</w:t>
      </w:r>
      <w:r>
        <w:rPr>
          <w:rFonts w:ascii="宋体" w:hAnsi="宋体" w:cs="宋体" w:hint="eastAsia"/>
          <w:kern w:val="0"/>
          <w:sz w:val="24"/>
        </w:rPr>
        <w:t>中选人</w:t>
      </w:r>
      <w:r>
        <w:rPr>
          <w:rFonts w:ascii="宋体" w:hAnsi="宋体" w:cs="宋体"/>
          <w:kern w:val="0"/>
          <w:sz w:val="24"/>
        </w:rPr>
        <w:t>应在验收后7天内按质监站及</w:t>
      </w:r>
      <w:r>
        <w:rPr>
          <w:rFonts w:ascii="宋体" w:hAnsi="宋体" w:cs="宋体" w:hint="eastAsia"/>
          <w:kern w:val="0"/>
          <w:sz w:val="24"/>
        </w:rPr>
        <w:t>采购人</w:t>
      </w:r>
      <w:r>
        <w:rPr>
          <w:rFonts w:ascii="宋体" w:hAnsi="宋体" w:cs="宋体"/>
          <w:kern w:val="0"/>
          <w:sz w:val="24"/>
        </w:rPr>
        <w:t>所提整改意见自费整改完成。整改完成后，报</w:t>
      </w:r>
      <w:r>
        <w:rPr>
          <w:rFonts w:ascii="宋体" w:hAnsi="宋体" w:cs="宋体" w:hint="eastAsia"/>
          <w:kern w:val="0"/>
          <w:sz w:val="24"/>
        </w:rPr>
        <w:t>采购人</w:t>
      </w:r>
      <w:r>
        <w:rPr>
          <w:rFonts w:ascii="宋体" w:hAnsi="宋体" w:cs="宋体"/>
          <w:kern w:val="0"/>
          <w:sz w:val="24"/>
        </w:rPr>
        <w:t>再次组织验收，为此发生的全部费用由</w:t>
      </w:r>
      <w:r>
        <w:rPr>
          <w:rFonts w:ascii="宋体" w:hAnsi="宋体" w:cs="宋体" w:hint="eastAsia"/>
          <w:kern w:val="0"/>
          <w:sz w:val="24"/>
        </w:rPr>
        <w:t>中选人</w:t>
      </w:r>
      <w:r>
        <w:rPr>
          <w:rFonts w:ascii="宋体" w:hAnsi="宋体" w:cs="宋体"/>
          <w:kern w:val="0"/>
          <w:sz w:val="24"/>
        </w:rPr>
        <w:t>承担，工期不予顺延。</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（5）竣工验收除检查必要的质保资料（包括项目部自检及采购人相关部门检查的资料）外，还要对使用功能进行实测实量及外部观感质量评定以及配合物业公司进行细部整改。</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lastRenderedPageBreak/>
        <w:t>（6）中选人应在竣工验收通过后</w:t>
      </w:r>
      <w:r>
        <w:rPr>
          <w:rFonts w:ascii="宋体" w:hAnsi="宋体" w:cs="宋体"/>
          <w:kern w:val="0"/>
          <w:sz w:val="24"/>
        </w:rPr>
        <w:t>10日内拆除全部临建，撤离施工人员、机械设备和剩余材料(除收尾工程所需的以外)，然后填写工程移交书，经</w:t>
      </w:r>
      <w:r>
        <w:rPr>
          <w:rFonts w:ascii="宋体" w:hAnsi="宋体" w:cs="宋体" w:hint="eastAsia"/>
          <w:kern w:val="0"/>
          <w:sz w:val="24"/>
        </w:rPr>
        <w:t>采购人</w:t>
      </w:r>
      <w:r>
        <w:rPr>
          <w:rFonts w:ascii="宋体" w:hAnsi="宋体" w:cs="宋体"/>
          <w:kern w:val="0"/>
          <w:sz w:val="24"/>
        </w:rPr>
        <w:t>及</w:t>
      </w:r>
      <w:r>
        <w:rPr>
          <w:rFonts w:ascii="宋体" w:hAnsi="宋体" w:cs="宋体" w:hint="eastAsia"/>
          <w:kern w:val="0"/>
          <w:sz w:val="24"/>
        </w:rPr>
        <w:t>采购人</w:t>
      </w:r>
      <w:r>
        <w:rPr>
          <w:rFonts w:ascii="宋体" w:hAnsi="宋体" w:cs="宋体"/>
          <w:kern w:val="0"/>
          <w:sz w:val="24"/>
        </w:rPr>
        <w:t>指定管理该工程的物业公司签字后，视为工程移交完毕；</w:t>
      </w:r>
      <w:r>
        <w:rPr>
          <w:rFonts w:ascii="宋体" w:hAnsi="宋体" w:cs="宋体" w:hint="eastAsia"/>
          <w:kern w:val="0"/>
          <w:sz w:val="24"/>
        </w:rPr>
        <w:t>中选人</w:t>
      </w:r>
      <w:r>
        <w:rPr>
          <w:rFonts w:ascii="宋体" w:hAnsi="宋体" w:cs="宋体"/>
          <w:kern w:val="0"/>
          <w:sz w:val="24"/>
        </w:rPr>
        <w:t>逾期未向</w:t>
      </w:r>
      <w:r>
        <w:rPr>
          <w:rFonts w:ascii="宋体" w:hAnsi="宋体" w:cs="宋体" w:hint="eastAsia"/>
          <w:kern w:val="0"/>
          <w:sz w:val="24"/>
        </w:rPr>
        <w:t>采购人</w:t>
      </w:r>
      <w:r>
        <w:rPr>
          <w:rFonts w:ascii="宋体" w:hAnsi="宋体" w:cs="宋体"/>
          <w:kern w:val="0"/>
          <w:sz w:val="24"/>
        </w:rPr>
        <w:t>移交完毕，将会造成</w:t>
      </w:r>
      <w:r>
        <w:rPr>
          <w:rFonts w:ascii="宋体" w:hAnsi="宋体" w:cs="宋体" w:hint="eastAsia"/>
          <w:kern w:val="0"/>
          <w:sz w:val="24"/>
        </w:rPr>
        <w:t>业主</w:t>
      </w:r>
      <w:r>
        <w:rPr>
          <w:rFonts w:ascii="宋体" w:hAnsi="宋体" w:cs="宋体"/>
          <w:kern w:val="0"/>
          <w:sz w:val="24"/>
        </w:rPr>
        <w:t>向购房人交楼时间延误，因此每逾期一日，</w:t>
      </w:r>
      <w:r>
        <w:rPr>
          <w:rFonts w:ascii="宋体" w:hAnsi="宋体" w:cs="宋体" w:hint="eastAsia"/>
          <w:kern w:val="0"/>
          <w:sz w:val="24"/>
        </w:rPr>
        <w:t>中选人</w:t>
      </w:r>
      <w:r>
        <w:rPr>
          <w:rFonts w:ascii="宋体" w:hAnsi="宋体" w:cs="宋体"/>
          <w:kern w:val="0"/>
          <w:sz w:val="24"/>
        </w:rPr>
        <w:t>向</w:t>
      </w:r>
      <w:r>
        <w:rPr>
          <w:rFonts w:ascii="宋体" w:hAnsi="宋体" w:cs="宋体" w:hint="eastAsia"/>
          <w:kern w:val="0"/>
          <w:sz w:val="24"/>
        </w:rPr>
        <w:t>采购人</w:t>
      </w:r>
      <w:r>
        <w:rPr>
          <w:rFonts w:ascii="宋体" w:hAnsi="宋体" w:cs="宋体"/>
          <w:kern w:val="0"/>
          <w:sz w:val="24"/>
        </w:rPr>
        <w:t>支付违约金10000元。</w:t>
      </w:r>
      <w:r>
        <w:rPr>
          <w:rFonts w:ascii="宋体" w:hAnsi="宋体" w:cs="宋体" w:hint="eastAsia"/>
          <w:kern w:val="0"/>
          <w:sz w:val="24"/>
        </w:rPr>
        <w:t>中选人</w:t>
      </w:r>
      <w:r>
        <w:rPr>
          <w:rFonts w:ascii="宋体" w:hAnsi="宋体" w:cs="宋体"/>
          <w:kern w:val="0"/>
          <w:sz w:val="24"/>
        </w:rPr>
        <w:t>逾期移交造成</w:t>
      </w:r>
      <w:r>
        <w:rPr>
          <w:rFonts w:ascii="宋体" w:hAnsi="宋体" w:cs="宋体" w:hint="eastAsia"/>
          <w:kern w:val="0"/>
          <w:sz w:val="24"/>
        </w:rPr>
        <w:t>业主单位</w:t>
      </w:r>
      <w:r>
        <w:rPr>
          <w:rFonts w:ascii="宋体" w:hAnsi="宋体" w:cs="宋体"/>
          <w:kern w:val="0"/>
          <w:sz w:val="24"/>
        </w:rPr>
        <w:t>逾期交房损失的，</w:t>
      </w:r>
      <w:r>
        <w:rPr>
          <w:rFonts w:ascii="宋体" w:hAnsi="宋体" w:cs="宋体" w:hint="eastAsia"/>
          <w:kern w:val="0"/>
          <w:sz w:val="24"/>
        </w:rPr>
        <w:t>中选人</w:t>
      </w:r>
      <w:r>
        <w:rPr>
          <w:rFonts w:ascii="宋体" w:hAnsi="宋体" w:cs="宋体"/>
          <w:kern w:val="0"/>
          <w:sz w:val="24"/>
        </w:rPr>
        <w:t>应按</w:t>
      </w:r>
      <w:r>
        <w:rPr>
          <w:rFonts w:ascii="宋体" w:hAnsi="宋体" w:cs="宋体" w:hint="eastAsia"/>
          <w:kern w:val="0"/>
          <w:sz w:val="24"/>
        </w:rPr>
        <w:t>采购人</w:t>
      </w:r>
      <w:r>
        <w:rPr>
          <w:rFonts w:ascii="宋体" w:hAnsi="宋体" w:cs="宋体"/>
          <w:kern w:val="0"/>
          <w:sz w:val="24"/>
        </w:rPr>
        <w:t>实际损失的120%进行赔偿。</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（7）工程在未移交采购人之前，中选人负责维护；</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（8）</w:t>
      </w:r>
      <w:r>
        <w:rPr>
          <w:rFonts w:ascii="宋体" w:hAnsi="宋体" w:cs="宋体"/>
          <w:kern w:val="0"/>
          <w:sz w:val="24"/>
        </w:rPr>
        <w:t xml:space="preserve"> 竣工交付使用的工程必须符合下列要求：</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①完成工程设计和施工合同约定的全部工作内容，达到国家规定的竣工条件。工程质量达到国家现行的有关法律、法规规定及合同的约定标准，并经采购人召集的验收部门及技术验收组、质量监督机构实地核定验收通过。</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②</w:t>
      </w:r>
      <w:r>
        <w:rPr>
          <w:rFonts w:ascii="宋体" w:hAnsi="宋体" w:cs="宋体"/>
          <w:kern w:val="0"/>
          <w:sz w:val="24"/>
        </w:rPr>
        <w:t xml:space="preserve"> 工程所用的设备和主要建材、构配件应具有产品质量出厂检验合格证明和技术标准规定的必要的进场试验报告。</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③</w:t>
      </w:r>
      <w:r>
        <w:rPr>
          <w:rFonts w:ascii="宋体" w:hAnsi="宋体" w:cs="宋体"/>
          <w:kern w:val="0"/>
          <w:sz w:val="24"/>
        </w:rPr>
        <w:t xml:space="preserve"> 具有完整的工程技术档案和竣工图，已办理工程竣工交付使用的有关手续。  </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④已签署工程保修书。</w:t>
      </w:r>
    </w:p>
    <w:p w:rsidR="00F37F4D" w:rsidRDefault="004A3B31">
      <w:pPr>
        <w:widowControl/>
        <w:ind w:firstLineChars="200" w:firstLine="480"/>
        <w:jc w:val="left"/>
        <w:rPr>
          <w:rFonts w:ascii="宋体" w:hAnsi="宋体" w:cs="宋体"/>
          <w:kern w:val="0"/>
          <w:sz w:val="24"/>
        </w:rPr>
      </w:pPr>
      <w:r>
        <w:rPr>
          <w:rFonts w:ascii="宋体" w:hAnsi="宋体" w:cs="宋体" w:hint="eastAsia"/>
          <w:kern w:val="0"/>
          <w:sz w:val="24"/>
        </w:rPr>
        <w:t>⑤为办好入住期间的验收、维修工作，中选人须保留部分维修人员协助采购人直到入住结束或采购人认定可以撤走的日期为止，并按照采购人的要求在</w:t>
      </w:r>
      <w:r>
        <w:rPr>
          <w:rFonts w:ascii="宋体" w:hAnsi="宋体" w:cs="宋体"/>
          <w:kern w:val="0"/>
          <w:sz w:val="24"/>
        </w:rPr>
        <w:t>24小时内到达现场进行维修。该部分人员产生的所有费用已经包含在工程结算价中。</w:t>
      </w:r>
    </w:p>
    <w:p w:rsidR="00F37F4D" w:rsidRDefault="004A3B31">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F37F4D" w:rsidRDefault="004A3B31">
      <w:pPr>
        <w:widowControl/>
        <w:spacing w:after="120"/>
        <w:ind w:firstLineChars="200" w:firstLine="480"/>
        <w:jc w:val="left"/>
        <w:rPr>
          <w:rFonts w:ascii="宋体" w:hAnsi="宋体" w:cs="宋体"/>
          <w:kern w:val="0"/>
          <w:sz w:val="24"/>
        </w:rPr>
      </w:pPr>
      <w:r>
        <w:rPr>
          <w:rFonts w:ascii="宋体" w:hAnsi="宋体" w:cs="宋体" w:hint="eastAsia"/>
          <w:kern w:val="0"/>
          <w:sz w:val="24"/>
        </w:rPr>
        <w:t>第一期工程款：在收到实际使用单位支付的30%工程款及乙方提供的增值税专用发票后30个工作日内支付总工程款的30%。</w:t>
      </w:r>
    </w:p>
    <w:p w:rsidR="00F37F4D" w:rsidRDefault="004A3B31">
      <w:pPr>
        <w:widowControl/>
        <w:spacing w:after="120"/>
        <w:ind w:firstLineChars="200" w:firstLine="480"/>
        <w:jc w:val="left"/>
        <w:rPr>
          <w:rFonts w:ascii="宋体" w:hAnsi="宋体" w:cs="宋体"/>
          <w:kern w:val="0"/>
          <w:sz w:val="24"/>
        </w:rPr>
      </w:pPr>
      <w:r>
        <w:rPr>
          <w:rFonts w:ascii="宋体" w:hAnsi="宋体" w:cs="宋体" w:hint="eastAsia"/>
          <w:kern w:val="0"/>
          <w:sz w:val="24"/>
        </w:rPr>
        <w:t>第二期工程款：在收到实际使用单位支付的80%工程款及乙方提供的增值税专用发票后30个工作日内支付总工程款的50%。</w:t>
      </w:r>
    </w:p>
    <w:p w:rsidR="00F37F4D" w:rsidRDefault="004A3B31">
      <w:pPr>
        <w:widowControl/>
        <w:spacing w:after="120"/>
        <w:ind w:firstLineChars="200" w:firstLine="480"/>
        <w:jc w:val="left"/>
        <w:rPr>
          <w:rFonts w:ascii="宋体" w:hAnsi="宋体" w:cs="宋体"/>
          <w:kern w:val="0"/>
          <w:sz w:val="24"/>
        </w:rPr>
      </w:pPr>
      <w:r>
        <w:rPr>
          <w:rFonts w:ascii="宋体" w:hAnsi="宋体" w:cs="宋体" w:hint="eastAsia"/>
          <w:kern w:val="0"/>
          <w:sz w:val="24"/>
        </w:rPr>
        <w:t>第三期工程款：最终验收合格交付使用后，在收到实际使用单位支付的97%工程款及乙方提供的增值税专用发票后30个工作日内支付总工程款的17%。</w:t>
      </w:r>
    </w:p>
    <w:p w:rsidR="00F37F4D" w:rsidRDefault="004A3B31">
      <w:pPr>
        <w:widowControl/>
        <w:spacing w:after="120"/>
        <w:ind w:firstLineChars="200" w:firstLine="480"/>
        <w:jc w:val="left"/>
        <w:rPr>
          <w:rFonts w:ascii="宋体" w:hAnsi="宋体" w:cs="宋体"/>
          <w:kern w:val="0"/>
          <w:sz w:val="24"/>
        </w:rPr>
      </w:pPr>
      <w:r>
        <w:rPr>
          <w:rFonts w:ascii="宋体" w:hAnsi="宋体" w:cs="宋体" w:hint="eastAsia"/>
          <w:kern w:val="0"/>
          <w:sz w:val="24"/>
        </w:rPr>
        <w:t>质保金：质保期届满后，无质量及售后服务未了事宜时，在收到实际使用单位支付的质保金及乙方书面付款申请后30个工作日一次性无息支付剩余款项。</w:t>
      </w:r>
    </w:p>
    <w:p w:rsidR="00F37F4D" w:rsidRDefault="004A3B31">
      <w:pPr>
        <w:widowControl/>
        <w:spacing w:after="120"/>
        <w:ind w:firstLineChars="200" w:firstLine="480"/>
        <w:jc w:val="left"/>
        <w:rPr>
          <w:rFonts w:ascii="宋体" w:hAnsi="宋体" w:cs="宋体"/>
          <w:kern w:val="0"/>
          <w:sz w:val="24"/>
        </w:rPr>
      </w:pPr>
      <w:r>
        <w:rPr>
          <w:rFonts w:ascii="宋体" w:hAnsi="宋体" w:cs="宋体" w:hint="eastAsia"/>
          <w:kern w:val="0"/>
          <w:sz w:val="24"/>
        </w:rPr>
        <w:t>乙方应在每期付款期限届满前按本合同业务一般纳税人适用的税率提供等额、合法有效的增值税专用发票。乙方无法提供相应的发票的，甲方有权顺延支付款项而不承担违约责任。</w:t>
      </w:r>
    </w:p>
    <w:p w:rsidR="00F37F4D" w:rsidRDefault="004A3B31">
      <w:pPr>
        <w:widowControl/>
        <w:spacing w:after="120"/>
        <w:ind w:firstLineChars="200" w:firstLine="480"/>
        <w:jc w:val="left"/>
        <w:rPr>
          <w:rFonts w:ascii="宋体" w:hAnsi="宋体" w:cs="宋体"/>
          <w:kern w:val="0"/>
          <w:sz w:val="24"/>
        </w:rPr>
      </w:pPr>
      <w:r>
        <w:rPr>
          <w:rFonts w:ascii="宋体" w:hAnsi="宋体" w:cs="宋体" w:hint="eastAsia"/>
          <w:kern w:val="0"/>
          <w:sz w:val="24"/>
        </w:rPr>
        <w:t>质保金发票与结算发票一并开取，质保金款项按本合同约定时间支付。乙方收取竣工结算价款时，应按合同要求提供全额发票，否则甲方有权暂不支付。</w:t>
      </w:r>
    </w:p>
    <w:p w:rsidR="00F37F4D" w:rsidRDefault="004A3B31">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F37F4D" w:rsidRDefault="004A3B31">
      <w:pPr>
        <w:widowControl/>
        <w:spacing w:after="120"/>
        <w:jc w:val="left"/>
        <w:rPr>
          <w:rFonts w:ascii="宋体" w:hAnsi="宋体" w:cs="宋体"/>
          <w:kern w:val="0"/>
          <w:sz w:val="24"/>
        </w:rPr>
      </w:pPr>
      <w:r>
        <w:rPr>
          <w:rFonts w:ascii="宋体" w:hAnsi="宋体" w:cs="宋体" w:hint="eastAsia"/>
          <w:kern w:val="0"/>
          <w:sz w:val="24"/>
        </w:rPr>
        <w:t>9、技术培训</w:t>
      </w:r>
    </w:p>
    <w:p w:rsidR="00F37F4D" w:rsidRDefault="004A3B31">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F37F4D" w:rsidRDefault="004A3B31">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F37F4D" w:rsidRDefault="004A3B31">
      <w:pPr>
        <w:widowControl/>
        <w:jc w:val="left"/>
        <w:rPr>
          <w:rFonts w:ascii="宋体" w:hAnsi="宋体" w:cs="宋体"/>
          <w:b/>
          <w:sz w:val="36"/>
        </w:rPr>
      </w:pPr>
      <w:r>
        <w:rPr>
          <w:rFonts w:ascii="宋体" w:hAnsi="宋体" w:cs="宋体"/>
          <w:b/>
          <w:sz w:val="36"/>
        </w:rPr>
        <w:br w:type="page"/>
      </w:r>
    </w:p>
    <w:p w:rsidR="00F37F4D" w:rsidRDefault="004A3B31">
      <w:pPr>
        <w:spacing w:line="460" w:lineRule="exact"/>
        <w:jc w:val="center"/>
        <w:rPr>
          <w:rFonts w:ascii="黑体" w:eastAsia="黑体"/>
          <w:sz w:val="36"/>
        </w:rPr>
      </w:pPr>
      <w:r>
        <w:rPr>
          <w:rFonts w:hint="eastAsia"/>
          <w:b/>
          <w:spacing w:val="20"/>
          <w:sz w:val="36"/>
        </w:rPr>
        <w:lastRenderedPageBreak/>
        <w:t>第四部分</w:t>
      </w:r>
    </w:p>
    <w:p w:rsidR="00F37F4D" w:rsidRDefault="004A3B31">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F37F4D" w:rsidRDefault="00F37F4D">
      <w:pPr>
        <w:jc w:val="center"/>
        <w:rPr>
          <w:rFonts w:ascii="宋体" w:hAnsi="宋体" w:cs="宋体"/>
          <w:b/>
          <w:sz w:val="36"/>
        </w:rPr>
      </w:pPr>
    </w:p>
    <w:p w:rsidR="00F37F4D" w:rsidRDefault="004A3B31">
      <w:pPr>
        <w:snapToGrid w:val="0"/>
        <w:spacing w:before="100" w:beforeAutospacing="1" w:after="100" w:afterAutospacing="1" w:line="432" w:lineRule="auto"/>
        <w:jc w:val="center"/>
        <w:rPr>
          <w:rFonts w:ascii="宋体"/>
          <w:b/>
          <w:bCs/>
          <w:color w:val="000000"/>
          <w:sz w:val="44"/>
          <w:szCs w:val="44"/>
        </w:rPr>
      </w:pPr>
      <w:r>
        <w:rPr>
          <w:rFonts w:ascii="宋体" w:hAnsi="宋体" w:cs="宋体" w:hint="eastAsia"/>
          <w:b/>
          <w:sz w:val="48"/>
          <w:szCs w:val="48"/>
        </w:rPr>
        <w:t>驻地网工程</w:t>
      </w:r>
      <w:r>
        <w:rPr>
          <w:rFonts w:ascii="宋体" w:hAnsi="宋体" w:hint="eastAsia"/>
          <w:b/>
          <w:color w:val="000000"/>
          <w:sz w:val="52"/>
          <w:szCs w:val="52"/>
        </w:rPr>
        <w:t>施工合同</w:t>
      </w:r>
    </w:p>
    <w:p w:rsidR="00F37F4D" w:rsidRDefault="004A3B31">
      <w:pPr>
        <w:spacing w:line="360" w:lineRule="auto"/>
        <w:rPr>
          <w:rFonts w:ascii="宋体" w:hAnsi="宋体" w:cs="宋体"/>
          <w:b/>
          <w:bCs/>
          <w:sz w:val="24"/>
          <w:u w:val="single"/>
        </w:rPr>
      </w:pPr>
      <w:r>
        <w:rPr>
          <w:rFonts w:ascii="宋体" w:hAnsi="宋体" w:cs="宋体" w:hint="eastAsia"/>
          <w:b/>
          <w:bCs/>
          <w:sz w:val="24"/>
        </w:rPr>
        <w:t xml:space="preserve">甲方: </w:t>
      </w:r>
      <w:r>
        <w:rPr>
          <w:rFonts w:ascii="宋体" w:hAnsi="宋体" w:cs="宋体" w:hint="eastAsia"/>
          <w:color w:val="000000"/>
          <w:sz w:val="24"/>
          <w:u w:val="single"/>
        </w:rPr>
        <w:t>福建广电网络集团股份有限公司泉州台商投资区分公司</w:t>
      </w:r>
      <w:r>
        <w:rPr>
          <w:rFonts w:ascii="宋体" w:hAnsi="宋体" w:cs="宋体" w:hint="eastAsia"/>
          <w:sz w:val="24"/>
          <w:u w:val="single"/>
        </w:rPr>
        <w:t>（单位全称）</w:t>
      </w:r>
    </w:p>
    <w:p w:rsidR="00F37F4D" w:rsidRDefault="004A3B31">
      <w:pPr>
        <w:spacing w:line="360" w:lineRule="auto"/>
        <w:rPr>
          <w:rFonts w:ascii="宋体" w:hAnsi="宋体" w:cs="宋体"/>
          <w:sz w:val="24"/>
          <w:u w:val="single"/>
        </w:rPr>
      </w:pPr>
      <w:r>
        <w:rPr>
          <w:rFonts w:ascii="宋体" w:hAnsi="宋体" w:cs="宋体" w:hint="eastAsia"/>
          <w:b/>
          <w:bCs/>
          <w:sz w:val="24"/>
        </w:rPr>
        <w:t>乙方：</w:t>
      </w:r>
      <w:r>
        <w:rPr>
          <w:rFonts w:ascii="宋体" w:hAnsi="宋体" w:cs="宋体" w:hint="eastAsia"/>
          <w:color w:val="000000"/>
          <w:sz w:val="24"/>
          <w:u w:val="single"/>
        </w:rPr>
        <w:t xml:space="preserve"> （单位全称）</w:t>
      </w:r>
    </w:p>
    <w:p w:rsidR="00F37F4D" w:rsidRDefault="004A3B31">
      <w:pPr>
        <w:spacing w:line="360" w:lineRule="auto"/>
        <w:ind w:firstLineChars="200" w:firstLine="560"/>
        <w:rPr>
          <w:rFonts w:ascii="宋体" w:cs="宋体"/>
          <w:color w:val="000000"/>
          <w:sz w:val="28"/>
          <w:szCs w:val="28"/>
        </w:rPr>
      </w:pPr>
      <w:r>
        <w:rPr>
          <w:rFonts w:ascii="宋体" w:hAnsi="宋体" w:cs="宋体" w:hint="eastAsia"/>
          <w:color w:val="000000"/>
          <w:sz w:val="28"/>
          <w:szCs w:val="28"/>
        </w:rPr>
        <w:t>为满足用户日益增长的语音、数据、图像视频等多媒体通信需求，提升小区服务档次，根据《中华人民共和国城市规划法》、《中华人民共和国电信条例》等法律法规，以及工业与信息化部、住房城乡建设部已出台光纤到户通信设施工程政策相关规定，甲乙双方经充分协商，根据《中华人民共和国民典法》的有关规定及双方互利互惠的原则，达成如下一致协议：</w:t>
      </w:r>
    </w:p>
    <w:p w:rsidR="00F37F4D" w:rsidRDefault="004A3B31">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第一条合作项目</w:t>
      </w:r>
    </w:p>
    <w:p w:rsidR="00F37F4D" w:rsidRDefault="004A3B31">
      <w:pPr>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（一）项目信息和相关文件要求</w:t>
      </w:r>
    </w:p>
    <w:p w:rsidR="00F37F4D" w:rsidRDefault="004A3B31">
      <w:pPr>
        <w:spacing w:line="360" w:lineRule="auto"/>
        <w:ind w:firstLineChars="200" w:firstLine="560"/>
        <w:rPr>
          <w:rFonts w:ascii="宋体" w:hAnsi="宋体" w:cs="宋体"/>
          <w:color w:val="000000"/>
          <w:sz w:val="28"/>
          <w:szCs w:val="28"/>
        </w:rPr>
      </w:pPr>
      <w:r>
        <w:rPr>
          <w:rFonts w:ascii="宋体" w:hAnsi="宋体" w:cs="宋体"/>
          <w:color w:val="000000"/>
          <w:sz w:val="28"/>
          <w:szCs w:val="28"/>
        </w:rPr>
        <w:t>(1)</w:t>
      </w:r>
      <w:r>
        <w:rPr>
          <w:rFonts w:ascii="宋体" w:hAnsi="宋体" w:cs="宋体" w:hint="eastAsia"/>
          <w:sz w:val="28"/>
          <w:szCs w:val="28"/>
        </w:rPr>
        <w:t>项目信息</w:t>
      </w:r>
      <w:r>
        <w:rPr>
          <w:rFonts w:ascii="宋体" w:hAnsi="宋体" w:cs="宋体" w:hint="eastAsia"/>
          <w:color w:val="000000"/>
          <w:sz w:val="28"/>
          <w:szCs w:val="28"/>
        </w:rPr>
        <w:t>：</w:t>
      </w:r>
    </w:p>
    <w:tbl>
      <w:tblPr>
        <w:tblpPr w:leftFromText="180" w:rightFromText="180" w:vertAnchor="text" w:horzAnchor="page" w:tblpX="1508" w:tblpY="354"/>
        <w:tblOverlap w:val="neve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388"/>
        <w:gridCol w:w="1615"/>
        <w:gridCol w:w="7135"/>
      </w:tblGrid>
      <w:tr w:rsidR="00F37F4D">
        <w:trPr>
          <w:cantSplit/>
          <w:trHeight w:val="293"/>
        </w:trPr>
        <w:tc>
          <w:tcPr>
            <w:tcW w:w="388" w:type="dxa"/>
            <w:tcBorders>
              <w:top w:val="single" w:sz="4" w:space="0" w:color="auto"/>
            </w:tcBorders>
            <w:noWrap/>
            <w:vAlign w:val="center"/>
          </w:tcPr>
          <w:p w:rsidR="00F37F4D" w:rsidRDefault="004A3B31">
            <w:pPr>
              <w:spacing w:line="360" w:lineRule="auto"/>
              <w:ind w:firstLineChars="200" w:firstLine="480"/>
              <w:rPr>
                <w:rFonts w:ascii="宋体" w:hAnsi="宋体" w:cs="宋体"/>
                <w:sz w:val="24"/>
              </w:rPr>
            </w:pPr>
            <w:r>
              <w:rPr>
                <w:rFonts w:ascii="宋体" w:hAnsi="宋体" w:cs="宋体" w:hint="eastAsia"/>
                <w:sz w:val="24"/>
              </w:rPr>
              <w:t>1</w:t>
            </w:r>
          </w:p>
        </w:tc>
        <w:tc>
          <w:tcPr>
            <w:tcW w:w="1615" w:type="dxa"/>
            <w:tcBorders>
              <w:top w:val="single" w:sz="4" w:space="0" w:color="auto"/>
            </w:tcBorders>
            <w:noWrap/>
            <w:vAlign w:val="center"/>
          </w:tcPr>
          <w:p w:rsidR="00F37F4D" w:rsidRDefault="004A3B31">
            <w:pPr>
              <w:spacing w:line="360" w:lineRule="auto"/>
              <w:rPr>
                <w:rFonts w:ascii="宋体" w:hAnsi="宋体" w:cs="宋体"/>
                <w:sz w:val="24"/>
              </w:rPr>
            </w:pPr>
            <w:r>
              <w:rPr>
                <w:rFonts w:ascii="宋体" w:hAnsi="宋体" w:cs="宋体" w:hint="eastAsia"/>
                <w:sz w:val="24"/>
              </w:rPr>
              <w:t>建设单位</w:t>
            </w:r>
          </w:p>
        </w:tc>
        <w:tc>
          <w:tcPr>
            <w:tcW w:w="7135" w:type="dxa"/>
            <w:noWrap/>
            <w:vAlign w:val="center"/>
          </w:tcPr>
          <w:p w:rsidR="00F37F4D" w:rsidRDefault="00F37F4D">
            <w:pPr>
              <w:spacing w:line="360" w:lineRule="auto"/>
              <w:rPr>
                <w:rFonts w:ascii="宋体" w:hAnsi="宋体" w:cs="宋体"/>
                <w:sz w:val="24"/>
              </w:rPr>
            </w:pPr>
          </w:p>
        </w:tc>
      </w:tr>
      <w:tr w:rsidR="00F37F4D">
        <w:trPr>
          <w:cantSplit/>
          <w:trHeight w:val="340"/>
        </w:trPr>
        <w:tc>
          <w:tcPr>
            <w:tcW w:w="388" w:type="dxa"/>
            <w:tcBorders>
              <w:top w:val="single" w:sz="4" w:space="0" w:color="auto"/>
            </w:tcBorders>
            <w:noWrap/>
            <w:vAlign w:val="center"/>
          </w:tcPr>
          <w:p w:rsidR="00F37F4D" w:rsidRDefault="004A3B31">
            <w:pPr>
              <w:spacing w:line="360" w:lineRule="auto"/>
              <w:ind w:firstLineChars="200" w:firstLine="480"/>
              <w:rPr>
                <w:rFonts w:ascii="宋体" w:hAnsi="宋体" w:cs="宋体"/>
                <w:sz w:val="24"/>
              </w:rPr>
            </w:pPr>
            <w:r>
              <w:rPr>
                <w:rFonts w:ascii="宋体" w:hAnsi="宋体" w:cs="宋体" w:hint="eastAsia"/>
                <w:sz w:val="24"/>
              </w:rPr>
              <w:t>2</w:t>
            </w:r>
          </w:p>
        </w:tc>
        <w:tc>
          <w:tcPr>
            <w:tcW w:w="1615" w:type="dxa"/>
            <w:tcBorders>
              <w:top w:val="single" w:sz="4" w:space="0" w:color="auto"/>
            </w:tcBorders>
            <w:noWrap/>
            <w:vAlign w:val="center"/>
          </w:tcPr>
          <w:p w:rsidR="00F37F4D" w:rsidRDefault="004A3B31">
            <w:pPr>
              <w:spacing w:line="360" w:lineRule="auto"/>
              <w:rPr>
                <w:rFonts w:ascii="宋体" w:hAnsi="宋体" w:cs="宋体"/>
                <w:sz w:val="24"/>
              </w:rPr>
            </w:pPr>
            <w:r>
              <w:rPr>
                <w:rFonts w:ascii="宋体" w:hAnsi="宋体" w:cs="宋体" w:hint="eastAsia"/>
                <w:sz w:val="24"/>
              </w:rPr>
              <w:t>工程名称</w:t>
            </w:r>
          </w:p>
        </w:tc>
        <w:tc>
          <w:tcPr>
            <w:tcW w:w="7135" w:type="dxa"/>
            <w:noWrap/>
            <w:vAlign w:val="center"/>
          </w:tcPr>
          <w:p w:rsidR="00F37F4D" w:rsidRDefault="00F37F4D">
            <w:pPr>
              <w:spacing w:line="360" w:lineRule="auto"/>
              <w:rPr>
                <w:rFonts w:ascii="宋体" w:hAnsi="宋体" w:cs="宋体"/>
                <w:sz w:val="24"/>
              </w:rPr>
            </w:pPr>
          </w:p>
        </w:tc>
      </w:tr>
      <w:tr w:rsidR="00F37F4D">
        <w:trPr>
          <w:cantSplit/>
          <w:trHeight w:val="421"/>
        </w:trPr>
        <w:tc>
          <w:tcPr>
            <w:tcW w:w="388" w:type="dxa"/>
            <w:noWrap/>
            <w:vAlign w:val="center"/>
          </w:tcPr>
          <w:p w:rsidR="00F37F4D" w:rsidRDefault="004A3B31">
            <w:pPr>
              <w:spacing w:line="360" w:lineRule="auto"/>
              <w:ind w:firstLineChars="200" w:firstLine="480"/>
              <w:rPr>
                <w:rFonts w:ascii="宋体" w:hAnsi="宋体" w:cs="宋体"/>
                <w:sz w:val="24"/>
              </w:rPr>
            </w:pPr>
            <w:r>
              <w:rPr>
                <w:rFonts w:ascii="宋体" w:hAnsi="宋体" w:cs="宋体" w:hint="eastAsia"/>
                <w:sz w:val="24"/>
              </w:rPr>
              <w:t>3</w:t>
            </w:r>
          </w:p>
        </w:tc>
        <w:tc>
          <w:tcPr>
            <w:tcW w:w="1615" w:type="dxa"/>
            <w:noWrap/>
            <w:vAlign w:val="center"/>
          </w:tcPr>
          <w:p w:rsidR="00F37F4D" w:rsidRDefault="004A3B31">
            <w:pPr>
              <w:spacing w:line="360" w:lineRule="auto"/>
              <w:rPr>
                <w:rFonts w:ascii="宋体" w:hAnsi="宋体" w:cs="宋体"/>
                <w:sz w:val="24"/>
              </w:rPr>
            </w:pPr>
            <w:r>
              <w:rPr>
                <w:rFonts w:ascii="宋体" w:hAnsi="宋体" w:cs="宋体" w:hint="eastAsia"/>
                <w:sz w:val="24"/>
              </w:rPr>
              <w:t>建设地点</w:t>
            </w:r>
          </w:p>
        </w:tc>
        <w:tc>
          <w:tcPr>
            <w:tcW w:w="7135" w:type="dxa"/>
            <w:noWrap/>
            <w:vAlign w:val="center"/>
          </w:tcPr>
          <w:p w:rsidR="00F37F4D" w:rsidRDefault="00F37F4D">
            <w:pPr>
              <w:spacing w:line="360" w:lineRule="auto"/>
              <w:rPr>
                <w:rFonts w:ascii="宋体" w:hAnsi="宋体" w:cs="宋体"/>
                <w:sz w:val="24"/>
              </w:rPr>
            </w:pPr>
          </w:p>
        </w:tc>
      </w:tr>
      <w:tr w:rsidR="00F37F4D">
        <w:trPr>
          <w:cantSplit/>
          <w:trHeight w:val="879"/>
        </w:trPr>
        <w:tc>
          <w:tcPr>
            <w:tcW w:w="388" w:type="dxa"/>
            <w:noWrap/>
            <w:vAlign w:val="center"/>
          </w:tcPr>
          <w:p w:rsidR="00F37F4D" w:rsidRDefault="004A3B31">
            <w:pPr>
              <w:spacing w:line="360" w:lineRule="auto"/>
              <w:ind w:firstLineChars="200" w:firstLine="480"/>
              <w:rPr>
                <w:rFonts w:ascii="宋体" w:hAnsi="宋体" w:cs="宋体"/>
                <w:sz w:val="24"/>
              </w:rPr>
            </w:pPr>
            <w:r>
              <w:rPr>
                <w:rFonts w:ascii="宋体" w:hAnsi="宋体" w:cs="宋体" w:hint="eastAsia"/>
                <w:sz w:val="24"/>
              </w:rPr>
              <w:t>4</w:t>
            </w:r>
          </w:p>
        </w:tc>
        <w:tc>
          <w:tcPr>
            <w:tcW w:w="1615" w:type="dxa"/>
            <w:noWrap/>
            <w:vAlign w:val="center"/>
          </w:tcPr>
          <w:p w:rsidR="00F37F4D" w:rsidRDefault="004A3B31">
            <w:pPr>
              <w:spacing w:line="360" w:lineRule="auto"/>
              <w:rPr>
                <w:rFonts w:ascii="宋体" w:hAnsi="宋体" w:cs="宋体"/>
                <w:sz w:val="24"/>
              </w:rPr>
            </w:pPr>
            <w:r>
              <w:rPr>
                <w:rFonts w:ascii="宋体" w:hAnsi="宋体" w:cs="宋体" w:hint="eastAsia"/>
                <w:sz w:val="24"/>
              </w:rPr>
              <w:t>建设规模</w:t>
            </w:r>
          </w:p>
        </w:tc>
        <w:tc>
          <w:tcPr>
            <w:tcW w:w="7135" w:type="dxa"/>
            <w:noWrap/>
            <w:vAlign w:val="center"/>
          </w:tcPr>
          <w:p w:rsidR="00F37F4D" w:rsidRDefault="00F37F4D">
            <w:pPr>
              <w:spacing w:line="360" w:lineRule="auto"/>
              <w:rPr>
                <w:rFonts w:ascii="宋体" w:hAnsi="宋体" w:cs="宋体"/>
                <w:sz w:val="24"/>
              </w:rPr>
            </w:pPr>
          </w:p>
        </w:tc>
      </w:tr>
    </w:tbl>
    <w:p w:rsidR="00F37F4D" w:rsidRDefault="00F37F4D">
      <w:pPr>
        <w:spacing w:line="360" w:lineRule="auto"/>
        <w:rPr>
          <w:rFonts w:ascii="宋体" w:hAnsi="宋体" w:cs="宋体"/>
          <w:color w:val="000000"/>
          <w:sz w:val="28"/>
          <w:szCs w:val="28"/>
        </w:rPr>
      </w:pP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根据工业与信息化部、住房城乡建设部《住宅区和住宅建筑内光纤到户通信设施工程设计规范》、《住宅和住宅建筑内光纤到户通信设施工程施工及验收规范》及福建省住房和城乡建设厅福建省通信管理局《转发住房城乡建设部、工业和信息化部关于落实光纤到户国家标准的通知》的最新要求。住宅小区及商住楼应同步建设建筑规划用地红线内的通信管道及楼内通信暗</w:t>
      </w:r>
      <w:r>
        <w:rPr>
          <w:rFonts w:ascii="宋体" w:hAnsi="宋体" w:cs="宋体" w:hint="eastAsia"/>
          <w:color w:val="000000"/>
          <w:sz w:val="28"/>
          <w:szCs w:val="28"/>
        </w:rPr>
        <w:lastRenderedPageBreak/>
        <w:t>管、暗线、通信设施等建设并预留用于安装通信线路配线设备的集中配线交接间，所需投资一并纳入相应住宅小区及商住楼的建设项目概算，并作为项目配套设施统一移交。为方便通信配套设施的施工组织，确保工程质量，甲方同意把部分通信管线及通信配套设施委托乙方实施建设。</w:t>
      </w:r>
    </w:p>
    <w:p w:rsidR="00F37F4D" w:rsidRDefault="004A3B31">
      <w:pPr>
        <w:spacing w:line="360" w:lineRule="auto"/>
        <w:ind w:firstLineChars="200" w:firstLine="560"/>
        <w:rPr>
          <w:rFonts w:ascii="宋体" w:cs="宋体"/>
          <w:color w:val="000000"/>
          <w:sz w:val="28"/>
          <w:szCs w:val="28"/>
        </w:rPr>
      </w:pPr>
      <w:r>
        <w:rPr>
          <w:rFonts w:ascii="宋体" w:hAnsi="宋体" w:cs="宋体" w:hint="eastAsia"/>
          <w:bCs/>
          <w:color w:val="000000"/>
          <w:sz w:val="28"/>
          <w:szCs w:val="28"/>
        </w:rPr>
        <w:t>（二）具体委托内容（即承包范围）及工程质量要求</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甲方委托乙方就住宅小区及商住楼建筑规划用地红线内配线光缆布线（包括通信机房综合柜至竖井内光纤配线箱的光缆布线）、皮线光缆布线（包括竖井内光纤配线箱到户内家居配线箱的皮线光缆布线，</w:t>
      </w:r>
      <w:r>
        <w:rPr>
          <w:rFonts w:ascii="宋体" w:hAnsi="宋体" w:cs="宋体" w:hint="eastAsia"/>
          <w:sz w:val="28"/>
          <w:szCs w:val="28"/>
        </w:rPr>
        <w:t>不含户内家居配线箱）</w:t>
      </w:r>
      <w:r>
        <w:rPr>
          <w:rFonts w:ascii="宋体" w:hAnsi="宋体" w:cs="宋体" w:hint="eastAsia"/>
          <w:color w:val="000000"/>
          <w:sz w:val="28"/>
          <w:szCs w:val="28"/>
        </w:rPr>
        <w:t>、综合柜（</w:t>
      </w:r>
      <w:r>
        <w:rPr>
          <w:rFonts w:ascii="宋体" w:hAnsi="宋体" w:cs="宋体"/>
          <w:color w:val="000000"/>
          <w:sz w:val="28"/>
          <w:szCs w:val="28"/>
        </w:rPr>
        <w:t>ODF</w:t>
      </w:r>
      <w:r>
        <w:rPr>
          <w:rFonts w:ascii="宋体" w:hAnsi="宋体" w:cs="宋体" w:hint="eastAsia"/>
          <w:color w:val="000000"/>
          <w:sz w:val="28"/>
          <w:szCs w:val="28"/>
        </w:rPr>
        <w:t>架）、光缆预留架、光纤配线箱、设备箱等的防雷接地及相关辅助材料进行建设施工及调试，产权归属甲方所有。</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工程质量标准：乙方应严格按照《住宅区和住宅建筑内光纤到户通信设施工程设计规范》、《住宅和住宅建筑内光纤到户通信设施工程施工及验收规范》及</w:t>
      </w:r>
      <w:r>
        <w:rPr>
          <w:rFonts w:ascii="宋体" w:hAnsi="宋体" w:cs="宋体" w:hint="eastAsia"/>
          <w:sz w:val="28"/>
          <w:szCs w:val="28"/>
        </w:rPr>
        <w:t>当地</w:t>
      </w:r>
      <w:r>
        <w:rPr>
          <w:rFonts w:ascii="宋体" w:hAnsi="宋体" w:cs="宋体" w:hint="eastAsia"/>
          <w:color w:val="000000"/>
          <w:sz w:val="28"/>
          <w:szCs w:val="28"/>
        </w:rPr>
        <w:t>通信发展管理办公室主管部门审定的由具有符合通信设计资质要求的设计单位深化设计的施工图编制施工组织设计安排施工和验收，同时符合共享共建的相关规定，并满足共享共建运营商宽带信号接入户内的要求，确保工程质量达到合格。楼盘通信驻地网等配套设施建成后，保证工程通过</w:t>
      </w:r>
      <w:r>
        <w:rPr>
          <w:rFonts w:ascii="宋体" w:hAnsi="宋体" w:cs="宋体" w:hint="eastAsia"/>
          <w:sz w:val="28"/>
          <w:szCs w:val="28"/>
        </w:rPr>
        <w:t>当地</w:t>
      </w:r>
      <w:r>
        <w:rPr>
          <w:rFonts w:ascii="宋体" w:hAnsi="宋体" w:cs="宋体" w:hint="eastAsia"/>
          <w:color w:val="000000"/>
          <w:sz w:val="28"/>
          <w:szCs w:val="28"/>
        </w:rPr>
        <w:t>通信发展管理办公室验收合格且出具《</w:t>
      </w:r>
      <w:r>
        <w:rPr>
          <w:rFonts w:ascii="宋体" w:hAnsi="宋体" w:cs="宋体" w:hint="eastAsia"/>
          <w:sz w:val="28"/>
          <w:szCs w:val="28"/>
        </w:rPr>
        <w:t>源昌滨江豪庭项目通信配套工程</w:t>
      </w:r>
      <w:r>
        <w:rPr>
          <w:rFonts w:ascii="宋体" w:hAnsi="宋体" w:cs="宋体" w:hint="eastAsia"/>
          <w:bCs/>
          <w:color w:val="000000"/>
          <w:sz w:val="28"/>
          <w:szCs w:val="28"/>
        </w:rPr>
        <w:t>光纤到户通信设施</w:t>
      </w:r>
      <w:r>
        <w:rPr>
          <w:rFonts w:ascii="宋体" w:hAnsi="宋体" w:cs="宋体" w:hint="eastAsia"/>
          <w:color w:val="000000"/>
          <w:sz w:val="28"/>
          <w:szCs w:val="28"/>
        </w:rPr>
        <w:t>准予接入公网通知书》并接入公网，保证小区宽带信号正常开通。</w:t>
      </w:r>
    </w:p>
    <w:p w:rsidR="00F37F4D" w:rsidRDefault="004A3B31">
      <w:pPr>
        <w:spacing w:line="360" w:lineRule="auto"/>
        <w:ind w:firstLineChars="200" w:firstLine="560"/>
        <w:rPr>
          <w:rFonts w:ascii="宋体" w:cs="宋体"/>
          <w:color w:val="000000"/>
          <w:sz w:val="28"/>
          <w:szCs w:val="28"/>
        </w:rPr>
      </w:pPr>
      <w:r>
        <w:rPr>
          <w:rFonts w:ascii="宋体" w:hAnsi="宋体" w:cs="宋体" w:hint="eastAsia"/>
          <w:bCs/>
          <w:color w:val="000000"/>
          <w:sz w:val="28"/>
          <w:szCs w:val="28"/>
        </w:rPr>
        <w:t>（三）施工细节</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甲方在收到建设单位相关资料后为乙方的布线及施工提供必要的施工图纸或电子版（小区</w:t>
      </w:r>
      <w:r>
        <w:rPr>
          <w:rFonts w:ascii="宋体" w:hAnsi="宋体" w:cs="宋体"/>
          <w:color w:val="000000"/>
          <w:sz w:val="28"/>
          <w:szCs w:val="28"/>
        </w:rPr>
        <w:t>/</w:t>
      </w:r>
      <w:r>
        <w:rPr>
          <w:rFonts w:ascii="宋体" w:hAnsi="宋体" w:cs="宋体" w:hint="eastAsia"/>
          <w:color w:val="000000"/>
          <w:sz w:val="28"/>
          <w:szCs w:val="28"/>
        </w:rPr>
        <w:t>商住楼规划、设计总平面图、楼宇平面图、弱电系统平面图、通信规划设计说明、每层平面图、纵向图、楼房清单及其他施工所需建筑图纸）。</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由建设单位先行负责组织为完成小区</w:t>
      </w:r>
      <w:r>
        <w:rPr>
          <w:rFonts w:ascii="宋体" w:hAnsi="宋体" w:cs="宋体"/>
          <w:color w:val="000000"/>
          <w:sz w:val="28"/>
          <w:szCs w:val="28"/>
        </w:rPr>
        <w:t>/</w:t>
      </w:r>
      <w:r>
        <w:rPr>
          <w:rFonts w:ascii="宋体" w:hAnsi="宋体" w:cs="宋体" w:hint="eastAsia"/>
          <w:color w:val="000000"/>
          <w:sz w:val="28"/>
          <w:szCs w:val="28"/>
        </w:rPr>
        <w:t>商住楼楼内的信息通信网络布线提供畅通的通信管道、楼内进户暗管、楼层间的预埋管的布放、弱电线槽、电缆桥架、竖井及设备所需独立</w:t>
      </w:r>
      <w:r>
        <w:rPr>
          <w:rFonts w:ascii="宋体" w:hAnsi="宋体" w:hint="eastAsia"/>
          <w:color w:val="000000"/>
          <w:sz w:val="28"/>
          <w:szCs w:val="28"/>
        </w:rPr>
        <w:t>接驳口</w:t>
      </w:r>
      <w:r>
        <w:rPr>
          <w:rFonts w:ascii="宋体" w:hAnsi="宋体" w:cs="宋体" w:hint="eastAsia"/>
          <w:color w:val="000000"/>
          <w:sz w:val="28"/>
          <w:szCs w:val="28"/>
        </w:rPr>
        <w:t>，应符合国家相关规范标准。</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lastRenderedPageBreak/>
        <w:t>(</w:t>
      </w:r>
      <w:r>
        <w:rPr>
          <w:rFonts w:ascii="宋体" w:hAnsi="宋体" w:cs="宋体" w:hint="eastAsia"/>
          <w:color w:val="000000"/>
          <w:sz w:val="28"/>
          <w:szCs w:val="28"/>
        </w:rPr>
        <w:t>3</w:t>
      </w:r>
      <w:r>
        <w:rPr>
          <w:rFonts w:ascii="宋体" w:hAnsi="宋体" w:cs="宋体"/>
          <w:color w:val="000000"/>
          <w:sz w:val="28"/>
          <w:szCs w:val="28"/>
        </w:rPr>
        <w:t>)</w:t>
      </w:r>
      <w:r>
        <w:rPr>
          <w:rFonts w:ascii="宋体" w:hAnsi="宋体" w:cs="宋体" w:hint="eastAsia"/>
          <w:color w:val="000000"/>
          <w:sz w:val="28"/>
          <w:szCs w:val="28"/>
        </w:rPr>
        <w:t>乙方应对建设单位完成的上述工作的工程质量进行确认，因此产生的一切纠纷及损失由乙方与建设单位进行协调；工程如具备施工条件时，乙方在接到甲方通知</w:t>
      </w:r>
      <w:r>
        <w:rPr>
          <w:rFonts w:ascii="宋体" w:hAnsi="宋体" w:cs="宋体"/>
          <w:color w:val="000000"/>
          <w:sz w:val="28"/>
          <w:szCs w:val="28"/>
        </w:rPr>
        <w:t>48</w:t>
      </w:r>
      <w:r>
        <w:rPr>
          <w:rFonts w:ascii="宋体" w:hAnsi="宋体" w:cs="宋体" w:hint="eastAsia"/>
          <w:color w:val="000000"/>
          <w:sz w:val="28"/>
          <w:szCs w:val="28"/>
        </w:rPr>
        <w:t>小时内需组织进场。甲方负责协调与其他施工队之间的衔接与合作。</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安全生产：乙方必须严格遵守国家有关安全法规和监理（或甲方）安全生产管理规定。严格执行安全操作规程，确保安全生产；在施工期间，应采取有效的安全防护措施，隐患通知整改率大于100</w:t>
      </w:r>
      <w:r>
        <w:rPr>
          <w:rFonts w:ascii="宋体" w:hAnsi="宋体" w:cs="宋体"/>
          <w:color w:val="000000"/>
          <w:sz w:val="28"/>
          <w:szCs w:val="28"/>
        </w:rPr>
        <w:t>%</w:t>
      </w:r>
      <w:r>
        <w:rPr>
          <w:rFonts w:ascii="宋体" w:hAnsi="宋体" w:cs="宋体" w:hint="eastAsia"/>
          <w:color w:val="000000"/>
          <w:sz w:val="28"/>
          <w:szCs w:val="28"/>
        </w:rPr>
        <w:t>（危险性大的安全隐患必须立即整改），如因乙方原因造成安全事故其所有责任均由乙方负责。</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5</w:t>
      </w:r>
      <w:r>
        <w:rPr>
          <w:rFonts w:ascii="宋体" w:hAnsi="宋体" w:cs="宋体"/>
          <w:color w:val="000000"/>
          <w:sz w:val="28"/>
          <w:szCs w:val="28"/>
        </w:rPr>
        <w:t>)</w:t>
      </w:r>
      <w:r>
        <w:rPr>
          <w:rFonts w:ascii="宋体" w:hAnsi="宋体" w:cs="宋体" w:hint="eastAsia"/>
          <w:color w:val="000000"/>
          <w:sz w:val="28"/>
          <w:szCs w:val="28"/>
        </w:rPr>
        <w:t>文明施工：由于甲方对文明施工高度重视，乙方必须严格实施鲤城区安全文明施工检查标准和甲方特定要求科学有序地组织施工，做到施工现场布置合理，施工生产秩序化、规范化，杜绝野蛮施工和行为粗鲁。</w:t>
      </w:r>
    </w:p>
    <w:p w:rsidR="00F37F4D" w:rsidRDefault="004A3B31">
      <w:pPr>
        <w:spacing w:line="360" w:lineRule="auto"/>
        <w:ind w:firstLineChars="200" w:firstLine="560"/>
        <w:rPr>
          <w:rFonts w:ascii="宋体"/>
          <w:color w:val="000000"/>
          <w:sz w:val="28"/>
          <w:szCs w:val="28"/>
        </w:rPr>
      </w:pPr>
      <w:r>
        <w:rPr>
          <w:rFonts w:ascii="宋体" w:hAnsi="宋体" w:cs="宋体" w:hint="eastAsia"/>
          <w:bCs/>
          <w:color w:val="000000"/>
          <w:sz w:val="28"/>
          <w:szCs w:val="28"/>
        </w:rPr>
        <w:t>（四）项目进度计划</w:t>
      </w:r>
    </w:p>
    <w:p w:rsidR="00F37F4D" w:rsidRDefault="004A3B31">
      <w:pPr>
        <w:spacing w:line="360" w:lineRule="auto"/>
        <w:ind w:firstLineChars="200" w:firstLine="560"/>
        <w:rPr>
          <w:rFonts w:ascii="宋体" w:cs="宋体"/>
          <w:bCs/>
          <w:color w:val="000000"/>
          <w:sz w:val="28"/>
          <w:szCs w:val="28"/>
        </w:rPr>
      </w:pPr>
      <w:r>
        <w:rPr>
          <w:rFonts w:ascii="宋体" w:hAnsi="宋体" w:cs="宋体"/>
          <w:color w:val="000000"/>
          <w:sz w:val="28"/>
          <w:szCs w:val="28"/>
        </w:rPr>
        <w:t>(1)</w:t>
      </w:r>
      <w:r>
        <w:rPr>
          <w:rFonts w:ascii="宋体" w:hAnsi="宋体" w:cs="宋体" w:hint="eastAsia"/>
          <w:bCs/>
          <w:color w:val="000000"/>
          <w:sz w:val="28"/>
          <w:szCs w:val="28"/>
        </w:rPr>
        <w:t>乙方应于合同签订后五天内完成本项目深化设计图纸通过</w:t>
      </w:r>
      <w:r>
        <w:rPr>
          <w:rFonts w:ascii="宋体" w:hAnsi="宋体" w:cs="宋体" w:hint="eastAsia"/>
          <w:sz w:val="28"/>
          <w:szCs w:val="28"/>
        </w:rPr>
        <w:t>当地</w:t>
      </w:r>
      <w:r>
        <w:rPr>
          <w:rFonts w:ascii="宋体" w:hAnsi="宋体" w:cs="宋体" w:hint="eastAsia"/>
          <w:color w:val="000000"/>
          <w:sz w:val="28"/>
          <w:szCs w:val="28"/>
        </w:rPr>
        <w:t>通信发展管理办公室主管部门</w:t>
      </w:r>
      <w:r>
        <w:rPr>
          <w:rFonts w:ascii="宋体" w:hAnsi="宋体" w:cs="宋体" w:hint="eastAsia"/>
          <w:bCs/>
          <w:color w:val="000000"/>
          <w:sz w:val="28"/>
          <w:szCs w:val="28"/>
        </w:rPr>
        <w:t>审定及施工组织实施方案制定。</w:t>
      </w:r>
    </w:p>
    <w:p w:rsidR="00F37F4D" w:rsidRDefault="004A3B31">
      <w:pPr>
        <w:spacing w:line="360" w:lineRule="auto"/>
        <w:ind w:firstLineChars="200" w:firstLine="560"/>
        <w:rPr>
          <w:rFonts w:ascii="宋体" w:cs="宋体"/>
          <w:bCs/>
          <w:color w:val="000000"/>
          <w:sz w:val="28"/>
          <w:szCs w:val="28"/>
        </w:rPr>
      </w:pPr>
      <w:r>
        <w:rPr>
          <w:rFonts w:ascii="宋体" w:hAnsi="宋体" w:cs="宋体"/>
          <w:color w:val="000000"/>
          <w:sz w:val="28"/>
          <w:szCs w:val="28"/>
        </w:rPr>
        <w:t>(2)</w:t>
      </w:r>
      <w:r>
        <w:rPr>
          <w:rFonts w:ascii="宋体" w:hAnsi="宋体" w:cs="宋体" w:hint="eastAsia"/>
          <w:bCs/>
          <w:color w:val="000000"/>
          <w:sz w:val="28"/>
          <w:szCs w:val="28"/>
        </w:rPr>
        <w:t>现场具备施工条件时，以甲方通知日起40</w:t>
      </w:r>
      <w:r>
        <w:rPr>
          <w:rFonts w:ascii="宋体" w:hAnsi="宋体" w:hint="eastAsia"/>
          <w:color w:val="000000"/>
          <w:sz w:val="28"/>
          <w:szCs w:val="28"/>
        </w:rPr>
        <w:t>个日历天</w:t>
      </w:r>
      <w:r>
        <w:rPr>
          <w:rFonts w:ascii="宋体" w:hAnsi="宋体" w:cs="宋体" w:hint="eastAsia"/>
          <w:bCs/>
          <w:color w:val="000000"/>
          <w:sz w:val="28"/>
          <w:szCs w:val="28"/>
        </w:rPr>
        <w:t>内完成本项目设备安装、调试及验收等</w:t>
      </w:r>
      <w:r>
        <w:rPr>
          <w:rFonts w:ascii="宋体" w:hAnsi="宋体" w:hint="eastAsia"/>
          <w:color w:val="000000"/>
          <w:sz w:val="28"/>
          <w:szCs w:val="28"/>
        </w:rPr>
        <w:t>协议约定的全部工程内容</w:t>
      </w:r>
      <w:r>
        <w:rPr>
          <w:rFonts w:ascii="宋体" w:hAnsi="宋体" w:cs="宋体" w:hint="eastAsia"/>
          <w:bCs/>
          <w:color w:val="000000"/>
          <w:sz w:val="28"/>
          <w:szCs w:val="28"/>
        </w:rPr>
        <w:t>。同时乙方应满足土建总包的预验收时间要求。各工序节点形象进度不得影响其他工种的进度。如乙方进度滞后或工作失误而造成返工其所有责任均由乙方负责，并承担由此给甲方带来的损失。</w:t>
      </w:r>
    </w:p>
    <w:p w:rsidR="00F37F4D" w:rsidRDefault="004A3B31">
      <w:pPr>
        <w:spacing w:line="360" w:lineRule="auto"/>
        <w:ind w:firstLineChars="200" w:firstLine="560"/>
        <w:rPr>
          <w:rFonts w:ascii="宋体"/>
          <w:color w:val="000000"/>
          <w:sz w:val="28"/>
          <w:szCs w:val="28"/>
        </w:rPr>
      </w:pPr>
      <w:r>
        <w:rPr>
          <w:rFonts w:ascii="宋体" w:hAnsi="宋体" w:cs="宋体"/>
          <w:color w:val="000000"/>
          <w:sz w:val="28"/>
          <w:szCs w:val="28"/>
        </w:rPr>
        <w:t>(3)</w:t>
      </w:r>
      <w:r>
        <w:rPr>
          <w:rFonts w:ascii="宋体" w:hAnsi="宋体" w:hint="eastAsia"/>
          <w:color w:val="000000"/>
          <w:sz w:val="28"/>
          <w:szCs w:val="28"/>
        </w:rPr>
        <w:t>因甲方原因导致乙方工期延误的，经甲方书面确认后，工期应按照甲方书面确认的延误日期作相应顺延。</w:t>
      </w:r>
    </w:p>
    <w:p w:rsidR="00F37F4D" w:rsidRDefault="004A3B31">
      <w:pPr>
        <w:spacing w:line="360" w:lineRule="auto"/>
        <w:ind w:firstLineChars="200" w:firstLine="560"/>
        <w:rPr>
          <w:rFonts w:ascii="宋体" w:cs="宋体"/>
          <w:bCs/>
          <w:color w:val="000000"/>
          <w:sz w:val="28"/>
          <w:szCs w:val="28"/>
        </w:rPr>
      </w:pPr>
      <w:r>
        <w:rPr>
          <w:rFonts w:ascii="宋体" w:hAnsi="宋体" w:cs="宋体"/>
          <w:color w:val="000000"/>
          <w:sz w:val="28"/>
          <w:szCs w:val="28"/>
        </w:rPr>
        <w:t>(4)</w:t>
      </w:r>
      <w:r>
        <w:rPr>
          <w:rFonts w:ascii="宋体" w:hAnsi="宋体" w:hint="eastAsia"/>
          <w:color w:val="000000"/>
          <w:sz w:val="28"/>
          <w:szCs w:val="28"/>
        </w:rPr>
        <w:t>竣工日期以</w:t>
      </w:r>
      <w:r>
        <w:rPr>
          <w:rFonts w:ascii="宋体" w:hAnsi="宋体" w:hint="eastAsia"/>
          <w:sz w:val="28"/>
          <w:szCs w:val="28"/>
        </w:rPr>
        <w:t>当地</w:t>
      </w:r>
      <w:r>
        <w:rPr>
          <w:rFonts w:ascii="宋体" w:hAnsi="宋体" w:hint="eastAsia"/>
          <w:color w:val="000000"/>
          <w:sz w:val="28"/>
          <w:szCs w:val="28"/>
        </w:rPr>
        <w:t>通信管理部门出具同意工程竣工备案文件，达到通信信号开通条件之日为准（</w:t>
      </w:r>
      <w:r w:rsidR="00200B07" w:rsidRPr="00200B07">
        <w:rPr>
          <w:rFonts w:ascii="宋体" w:hAnsi="宋体" w:hint="eastAsia"/>
          <w:color w:val="000000"/>
          <w:sz w:val="28"/>
          <w:szCs w:val="28"/>
        </w:rPr>
        <w:t>以</w:t>
      </w:r>
      <w:r w:rsidR="00200B07" w:rsidRPr="00200B07">
        <w:rPr>
          <w:rFonts w:ascii="宋体" w:hAnsi="宋体" w:cs="宋体" w:hint="eastAsia"/>
          <w:color w:val="000000"/>
          <w:sz w:val="28"/>
          <w:szCs w:val="28"/>
        </w:rPr>
        <w:t>泉州通信发展管理办公室</w:t>
      </w:r>
      <w:r w:rsidR="00200B07" w:rsidRPr="00200B07">
        <w:rPr>
          <w:rFonts w:ascii="宋体" w:hAnsi="宋体" w:hint="eastAsia"/>
          <w:color w:val="000000"/>
          <w:sz w:val="28"/>
          <w:szCs w:val="28"/>
        </w:rPr>
        <w:t>出具</w:t>
      </w:r>
      <w:r w:rsidR="00200B07" w:rsidRPr="00200B07">
        <w:rPr>
          <w:rFonts w:ascii="宋体" w:hAnsi="宋体" w:cs="宋体" w:hint="eastAsia"/>
          <w:color w:val="000000"/>
          <w:sz w:val="28"/>
          <w:szCs w:val="28"/>
        </w:rPr>
        <w:t>《</w:t>
      </w:r>
      <w:r w:rsidR="00200B07" w:rsidRPr="00200B07">
        <w:rPr>
          <w:rFonts w:ascii="宋体" w:hAnsi="宋体" w:cs="宋体"/>
          <w:color w:val="000000"/>
          <w:sz w:val="28"/>
          <w:szCs w:val="28"/>
        </w:rPr>
        <w:t>xxxx</w:t>
      </w:r>
      <w:r w:rsidR="00200B07" w:rsidRPr="00200B07">
        <w:rPr>
          <w:rFonts w:ascii="宋体" w:hAnsi="宋体" w:cs="宋体" w:hint="eastAsia"/>
          <w:sz w:val="28"/>
          <w:szCs w:val="28"/>
        </w:rPr>
        <w:t>项目通信配套工程</w:t>
      </w:r>
      <w:r w:rsidR="00200B07" w:rsidRPr="00200B07">
        <w:rPr>
          <w:rFonts w:ascii="宋体" w:hAnsi="宋体" w:cs="宋体" w:hint="eastAsia"/>
          <w:bCs/>
          <w:color w:val="000000"/>
          <w:sz w:val="28"/>
          <w:szCs w:val="28"/>
        </w:rPr>
        <w:t>光纤到户通信设施准予接入公网通</w:t>
      </w:r>
      <w:r>
        <w:rPr>
          <w:rFonts w:ascii="宋体" w:hAnsi="宋体" w:cs="宋体" w:hint="eastAsia"/>
          <w:bCs/>
          <w:color w:val="000000"/>
          <w:sz w:val="28"/>
          <w:szCs w:val="28"/>
        </w:rPr>
        <w:t>知书</w:t>
      </w:r>
      <w:r>
        <w:rPr>
          <w:rFonts w:ascii="宋体" w:hAnsi="宋体" w:cs="宋体" w:hint="eastAsia"/>
          <w:color w:val="000000"/>
          <w:sz w:val="28"/>
          <w:szCs w:val="28"/>
        </w:rPr>
        <w:t>》</w:t>
      </w:r>
      <w:r>
        <w:rPr>
          <w:rFonts w:ascii="宋体" w:hAnsi="宋体" w:hint="eastAsia"/>
          <w:color w:val="000000"/>
          <w:sz w:val="28"/>
          <w:szCs w:val="28"/>
        </w:rPr>
        <w:t>证明文件为准）。</w:t>
      </w:r>
    </w:p>
    <w:p w:rsidR="00F37F4D" w:rsidRDefault="004A3B31">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第二条委托代建费用、支付方式及发票</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一</w:t>
      </w:r>
      <w:r>
        <w:rPr>
          <w:rFonts w:ascii="宋体" w:hAnsi="宋体" w:cs="宋体"/>
          <w:color w:val="000000"/>
          <w:sz w:val="28"/>
          <w:szCs w:val="28"/>
        </w:rPr>
        <w:t>)</w:t>
      </w:r>
      <w:r>
        <w:rPr>
          <w:rFonts w:ascii="宋体" w:hAnsi="宋体" w:cs="宋体" w:hint="eastAsia"/>
          <w:color w:val="000000"/>
          <w:sz w:val="28"/>
          <w:szCs w:val="28"/>
        </w:rPr>
        <w:t>本协议双方之间所发生的一切费用均以人民币结算及支付。</w:t>
      </w:r>
    </w:p>
    <w:p w:rsidR="00F37F4D" w:rsidRDefault="004A3B31">
      <w:pPr>
        <w:tabs>
          <w:tab w:val="left" w:pos="540"/>
        </w:tabs>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二</w:t>
      </w:r>
      <w:r>
        <w:rPr>
          <w:rFonts w:ascii="宋体" w:hAnsi="宋体" w:cs="宋体"/>
          <w:color w:val="000000"/>
          <w:sz w:val="28"/>
          <w:szCs w:val="28"/>
        </w:rPr>
        <w:t>)</w:t>
      </w:r>
      <w:r>
        <w:rPr>
          <w:rFonts w:ascii="宋体" w:hAnsi="宋体" w:cs="宋体" w:hint="eastAsia"/>
          <w:color w:val="000000"/>
          <w:sz w:val="28"/>
          <w:szCs w:val="28"/>
        </w:rPr>
        <w:t>本工程采用综合单价包干：包工包料、包深化设计、包施工、包质</w:t>
      </w:r>
      <w:r>
        <w:rPr>
          <w:rFonts w:ascii="宋体" w:hAnsi="宋体" w:cs="宋体" w:hint="eastAsia"/>
          <w:color w:val="000000"/>
          <w:sz w:val="28"/>
          <w:szCs w:val="28"/>
        </w:rPr>
        <w:lastRenderedPageBreak/>
        <w:t>量、包工期、包安全文明施工、包赶工措施、包直接经济风险、包验收形式</w:t>
      </w:r>
      <w:r>
        <w:rPr>
          <w:rFonts w:ascii="宋体" w:hAnsi="宋体" w:hint="eastAsia"/>
          <w:color w:val="000000"/>
          <w:sz w:val="28"/>
          <w:szCs w:val="28"/>
        </w:rPr>
        <w:t>委托给乙方建设公众网</w:t>
      </w:r>
      <w:r>
        <w:rPr>
          <w:rFonts w:ascii="宋体" w:hAnsi="宋体" w:cs="宋体" w:hint="eastAsia"/>
          <w:color w:val="000000"/>
          <w:sz w:val="28"/>
          <w:szCs w:val="28"/>
        </w:rPr>
        <w:t>工程。</w:t>
      </w:r>
    </w:p>
    <w:p w:rsidR="00F37F4D" w:rsidRDefault="004A3B31">
      <w:pPr>
        <w:spacing w:line="360" w:lineRule="auto"/>
        <w:ind w:leftChars="323" w:left="3198" w:hangingChars="900" w:hanging="2520"/>
        <w:jc w:val="left"/>
        <w:rPr>
          <w:rFonts w:ascii="宋体" w:cs="宋体"/>
          <w:bCs/>
          <w:color w:val="000000"/>
          <w:sz w:val="28"/>
          <w:szCs w:val="28"/>
        </w:rPr>
      </w:pPr>
      <w:r>
        <w:rPr>
          <w:rFonts w:ascii="宋体" w:hAnsi="宋体" w:cs="宋体"/>
          <w:color w:val="000000"/>
          <w:sz w:val="28"/>
          <w:szCs w:val="28"/>
        </w:rPr>
        <w:t>(</w:t>
      </w:r>
      <w:r>
        <w:rPr>
          <w:rFonts w:ascii="宋体" w:hAnsi="宋体" w:cs="宋体" w:hint="eastAsia"/>
          <w:color w:val="000000"/>
          <w:sz w:val="28"/>
          <w:szCs w:val="28"/>
        </w:rPr>
        <w:t>四</w:t>
      </w:r>
      <w:r>
        <w:rPr>
          <w:rFonts w:ascii="宋体" w:hAnsi="宋体" w:cs="宋体"/>
          <w:color w:val="000000"/>
          <w:sz w:val="28"/>
          <w:szCs w:val="28"/>
        </w:rPr>
        <w:t>)</w:t>
      </w:r>
      <w:r>
        <w:rPr>
          <w:rFonts w:ascii="宋体" w:hAnsi="宋体" w:hint="eastAsia"/>
          <w:color w:val="000000"/>
          <w:sz w:val="28"/>
          <w:szCs w:val="28"/>
        </w:rPr>
        <w:t>本</w:t>
      </w:r>
      <w:r>
        <w:rPr>
          <w:rFonts w:ascii="宋体" w:hAnsi="宋体" w:cs="宋体" w:hint="eastAsia"/>
          <w:color w:val="000000"/>
          <w:sz w:val="28"/>
          <w:szCs w:val="28"/>
        </w:rPr>
        <w:t>工程暂定</w:t>
      </w:r>
      <w:r>
        <w:rPr>
          <w:rFonts w:ascii="宋体" w:hAnsi="宋体" w:cs="宋体" w:hint="eastAsia"/>
          <w:sz w:val="28"/>
          <w:szCs w:val="28"/>
        </w:rPr>
        <w:t>含税（增值税税率为9%）</w:t>
      </w:r>
      <w:r>
        <w:rPr>
          <w:rFonts w:ascii="宋体" w:hAnsi="宋体" w:cs="宋体" w:hint="eastAsia"/>
          <w:color w:val="000000"/>
          <w:sz w:val="28"/>
          <w:szCs w:val="28"/>
        </w:rPr>
        <w:t>总价</w:t>
      </w:r>
      <w:r>
        <w:rPr>
          <w:rFonts w:ascii="宋体" w:hAnsi="宋体" w:hint="eastAsia"/>
          <w:sz w:val="28"/>
          <w:szCs w:val="28"/>
          <w:u w:val="single"/>
        </w:rPr>
        <w:t>￥元</w:t>
      </w:r>
      <w:r>
        <w:rPr>
          <w:rFonts w:ascii="宋体" w:hAnsi="宋体" w:cs="宋体" w:hint="eastAsia"/>
          <w:sz w:val="28"/>
          <w:szCs w:val="28"/>
        </w:rPr>
        <w:t>。</w:t>
      </w:r>
    </w:p>
    <w:p w:rsidR="00F37F4D" w:rsidRDefault="00F37F4D">
      <w:pPr>
        <w:tabs>
          <w:tab w:val="left" w:pos="540"/>
        </w:tabs>
        <w:spacing w:line="360" w:lineRule="auto"/>
        <w:rPr>
          <w:rFonts w:ascii="宋体" w:hAnsi="宋体" w:cs="宋体"/>
          <w:sz w:val="24"/>
          <w:highlight w:val="yellow"/>
        </w:rPr>
      </w:pPr>
    </w:p>
    <w:p w:rsidR="00000000" w:rsidRDefault="004A3B31">
      <w:pPr>
        <w:tabs>
          <w:tab w:val="left" w:pos="540"/>
        </w:tabs>
        <w:spacing w:line="360" w:lineRule="auto"/>
        <w:ind w:firstLineChars="192" w:firstLine="538"/>
        <w:rPr>
          <w:rFonts w:ascii="宋体"/>
          <w:color w:val="000000"/>
          <w:sz w:val="28"/>
          <w:szCs w:val="28"/>
        </w:rPr>
      </w:pPr>
      <w:r>
        <w:rPr>
          <w:rFonts w:ascii="宋体" w:hAnsi="宋体" w:cs="宋体" w:hint="eastAsia"/>
          <w:sz w:val="28"/>
          <w:szCs w:val="28"/>
        </w:rPr>
        <w:t>此综合单价</w:t>
      </w:r>
      <w:r>
        <w:rPr>
          <w:rFonts w:ascii="宋体" w:hAnsi="宋体" w:hint="eastAsia"/>
          <w:sz w:val="28"/>
          <w:szCs w:val="28"/>
        </w:rPr>
        <w:t>包含乙方为实施和完成信息通信网络建设</w:t>
      </w:r>
      <w:r>
        <w:rPr>
          <w:rFonts w:ascii="宋体" w:hAnsi="宋体" w:cs="宋体"/>
          <w:sz w:val="28"/>
          <w:szCs w:val="28"/>
        </w:rPr>
        <w:t>(FTTH)</w:t>
      </w:r>
      <w:r>
        <w:rPr>
          <w:rFonts w:ascii="宋体" w:hAnsi="宋体" w:hint="eastAsia"/>
          <w:sz w:val="28"/>
          <w:szCs w:val="28"/>
        </w:rPr>
        <w:t>工程</w:t>
      </w:r>
      <w:r>
        <w:rPr>
          <w:rFonts w:ascii="宋体" w:hAnsi="宋体" w:cs="宋体" w:hint="eastAsia"/>
          <w:sz w:val="28"/>
          <w:szCs w:val="28"/>
        </w:rPr>
        <w:t>所需的所有设计费、</w:t>
      </w:r>
      <w:r>
        <w:rPr>
          <w:rFonts w:ascii="宋体" w:hAnsi="宋体" w:cs="宋体" w:hint="eastAsia"/>
          <w:color w:val="000000"/>
          <w:sz w:val="28"/>
          <w:szCs w:val="28"/>
        </w:rPr>
        <w:t>人工费、设备费、材料费、施工机械使用费、采保费、工程安装、措施费、安全生产费、规费、风险包干费、保险、企业管理费、利润、增值税发票、调试、验收、入网许可审批等一切费用。其中风险包干费包含施工过程中因政府有关通信等验收标准变更而造成的风险费用、政策性文件规定、市场价格变化、施工场地施工条件变化、工期赶工费以及完成本工程所包含的所有责任、义务等各项费用，无论何种情况，造价均不予调整，含在本合同综合单价中。</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五</w:t>
      </w:r>
      <w:r>
        <w:rPr>
          <w:rFonts w:ascii="宋体" w:hAnsi="宋体" w:cs="宋体"/>
          <w:color w:val="000000"/>
          <w:sz w:val="28"/>
          <w:szCs w:val="28"/>
        </w:rPr>
        <w:t>)</w:t>
      </w:r>
      <w:r>
        <w:rPr>
          <w:rFonts w:ascii="宋体" w:hAnsi="宋体" w:cs="宋体" w:hint="eastAsia"/>
          <w:color w:val="000000"/>
          <w:sz w:val="28"/>
          <w:szCs w:val="28"/>
        </w:rPr>
        <w:t>付款计划</w:t>
      </w:r>
    </w:p>
    <w:p w:rsidR="00F37F4D" w:rsidRDefault="004A3B3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1、付款方式：</w:t>
      </w:r>
    </w:p>
    <w:p w:rsidR="00F37F4D" w:rsidRDefault="004A3B31">
      <w:pPr>
        <w:spacing w:line="360" w:lineRule="auto"/>
        <w:ind w:firstLineChars="200" w:firstLine="560"/>
        <w:rPr>
          <w:rFonts w:ascii="宋体" w:hAnsi="宋体" w:cs="宋体"/>
          <w:bCs/>
          <w:color w:val="000000"/>
          <w:kern w:val="0"/>
          <w:sz w:val="28"/>
          <w:szCs w:val="28"/>
        </w:rPr>
      </w:pPr>
      <w:r>
        <w:rPr>
          <w:rFonts w:ascii="宋体" w:hAnsi="宋体" w:cs="宋体" w:hint="eastAsia"/>
          <w:color w:val="000000"/>
          <w:sz w:val="28"/>
          <w:szCs w:val="28"/>
        </w:rPr>
        <w:t>2、</w:t>
      </w:r>
      <w:r>
        <w:rPr>
          <w:rFonts w:ascii="宋体" w:hAnsi="宋体" w:cs="宋体" w:hint="eastAsia"/>
          <w:bCs/>
          <w:color w:val="000000"/>
          <w:kern w:val="0"/>
          <w:sz w:val="28"/>
          <w:szCs w:val="28"/>
        </w:rPr>
        <w:t>乙方上报进度款前必须清运完工作责任范围内的所有垃圾，并经工程部签字确认，否则本月进度款暂不支付。乙方不清理或者清理不及时影响下一步工序，甲方有权安排第三方清理，因此造成的所有费用由乙方承担；</w:t>
      </w:r>
    </w:p>
    <w:p w:rsidR="00F37F4D" w:rsidRDefault="004A3B31">
      <w:pPr>
        <w:spacing w:line="360" w:lineRule="auto"/>
        <w:ind w:firstLineChars="200" w:firstLine="560"/>
        <w:rPr>
          <w:rFonts w:ascii="宋体" w:cs="宋体"/>
          <w:color w:val="000000"/>
          <w:sz w:val="28"/>
          <w:szCs w:val="28"/>
        </w:rPr>
      </w:pPr>
      <w:r>
        <w:rPr>
          <w:rFonts w:ascii="宋体" w:hAnsi="宋体" w:cs="宋体" w:hint="eastAsia"/>
          <w:bCs/>
          <w:color w:val="000000"/>
          <w:kern w:val="0"/>
          <w:sz w:val="28"/>
          <w:szCs w:val="28"/>
        </w:rPr>
        <w:t>3、</w:t>
      </w:r>
      <w:r>
        <w:rPr>
          <w:rFonts w:ascii="宋体" w:hAnsi="宋体" w:cs="宋体" w:hint="eastAsia"/>
          <w:color w:val="000000"/>
          <w:sz w:val="28"/>
          <w:szCs w:val="28"/>
        </w:rPr>
        <w:t>乙方收到进度款时应及时发放工人工资。乙方没有按月付给工人工资造成工人上访闹事等，影响甲方或建设单位信誉的，项目部将采取相应的措施，并扣留乙方的工程款，直接发放工人工资。如因工人工资问题投诉上访及报110等相关部门，</w:t>
      </w:r>
      <w:r>
        <w:rPr>
          <w:rFonts w:ascii="宋体" w:hAnsi="宋体" w:cs="宋体" w:hint="eastAsia"/>
          <w:bCs/>
          <w:color w:val="000000"/>
          <w:sz w:val="28"/>
          <w:szCs w:val="28"/>
        </w:rPr>
        <w:t>乙方应承担因此发生的所有费用及损失。</w:t>
      </w:r>
    </w:p>
    <w:p w:rsidR="00000000" w:rsidRDefault="005947BD">
      <w:pPr>
        <w:tabs>
          <w:tab w:val="left" w:pos="540"/>
        </w:tabs>
        <w:spacing w:line="360" w:lineRule="auto"/>
        <w:ind w:firstLineChars="192" w:firstLine="538"/>
        <w:rPr>
          <w:rFonts w:ascii="宋体" w:hAnsi="宋体" w:cs="宋体"/>
          <w:color w:val="000000"/>
          <w:sz w:val="28"/>
          <w:szCs w:val="28"/>
        </w:rPr>
      </w:pPr>
    </w:p>
    <w:p w:rsidR="00F37F4D" w:rsidRDefault="004A3B31">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第三条结算办法</w:t>
      </w:r>
    </w:p>
    <w:p w:rsidR="00F37F4D" w:rsidRDefault="004A3B31">
      <w:pPr>
        <w:autoSpaceDE w:val="0"/>
        <w:autoSpaceDN w:val="0"/>
        <w:adjustRightInd w:val="0"/>
        <w:spacing w:line="360" w:lineRule="auto"/>
        <w:ind w:firstLineChars="200" w:firstLine="560"/>
        <w:jc w:val="left"/>
        <w:rPr>
          <w:rFonts w:ascii="宋体"/>
          <w:color w:val="000000"/>
          <w:sz w:val="28"/>
          <w:szCs w:val="28"/>
        </w:rPr>
      </w:pPr>
      <w:r>
        <w:rPr>
          <w:rFonts w:ascii="宋体" w:hAnsi="宋体" w:hint="eastAsia"/>
          <w:color w:val="000000"/>
          <w:sz w:val="28"/>
          <w:szCs w:val="28"/>
        </w:rPr>
        <w:t>本工程按</w:t>
      </w:r>
      <w:r>
        <w:rPr>
          <w:rFonts w:ascii="宋体" w:hAnsi="宋体" w:cs="宋体" w:hint="eastAsia"/>
          <w:sz w:val="28"/>
          <w:szCs w:val="28"/>
        </w:rPr>
        <w:t>乙方完成当地通信发展管理办公室会审通过的施工图纸的全部工作内容且经相关部门验收合格后进行结算。</w:t>
      </w:r>
    </w:p>
    <w:p w:rsidR="00F37F4D" w:rsidRDefault="004A3B31">
      <w:pPr>
        <w:spacing w:line="360" w:lineRule="auto"/>
        <w:ind w:firstLineChars="200" w:firstLine="562"/>
        <w:rPr>
          <w:rFonts w:ascii="宋体"/>
          <w:b/>
          <w:bCs/>
          <w:color w:val="000000"/>
          <w:sz w:val="28"/>
          <w:szCs w:val="28"/>
        </w:rPr>
      </w:pPr>
      <w:r>
        <w:rPr>
          <w:rFonts w:ascii="宋体" w:hAnsi="宋体" w:hint="eastAsia"/>
          <w:b/>
          <w:bCs/>
          <w:color w:val="000000"/>
          <w:sz w:val="28"/>
          <w:szCs w:val="28"/>
        </w:rPr>
        <w:t>第四条</w:t>
      </w:r>
      <w:r>
        <w:rPr>
          <w:rFonts w:ascii="宋体" w:hAnsi="宋体" w:cs="宋体" w:hint="eastAsia"/>
          <w:b/>
          <w:bCs/>
          <w:color w:val="000000"/>
          <w:sz w:val="28"/>
          <w:szCs w:val="28"/>
        </w:rPr>
        <w:t>甲方权利和义务</w:t>
      </w:r>
    </w:p>
    <w:p w:rsidR="00F37F4D" w:rsidRDefault="004A3B31">
      <w:pPr>
        <w:spacing w:line="360" w:lineRule="auto"/>
        <w:ind w:firstLineChars="200" w:firstLine="560"/>
        <w:rPr>
          <w:rFonts w:ascii="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甲方负责委托建设期间的所有协调、配合工作，负责协调接管的物业</w:t>
      </w:r>
      <w:r>
        <w:rPr>
          <w:rFonts w:ascii="宋体" w:hAnsi="宋体" w:cs="宋体" w:hint="eastAsia"/>
          <w:color w:val="000000"/>
          <w:sz w:val="28"/>
          <w:szCs w:val="28"/>
        </w:rPr>
        <w:lastRenderedPageBreak/>
        <w:t>公司延续此合同。</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甲方应按合同约定及时向乙方支付相应费用。</w:t>
      </w:r>
    </w:p>
    <w:p w:rsidR="00F37F4D" w:rsidRDefault="004A3B31">
      <w:pPr>
        <w:spacing w:line="360" w:lineRule="auto"/>
        <w:ind w:firstLineChars="200" w:firstLine="562"/>
        <w:rPr>
          <w:rFonts w:ascii="宋体"/>
          <w:b/>
          <w:bCs/>
          <w:color w:val="000000"/>
          <w:sz w:val="28"/>
          <w:szCs w:val="28"/>
        </w:rPr>
      </w:pPr>
      <w:r>
        <w:rPr>
          <w:rFonts w:ascii="宋体" w:hAnsi="宋体" w:hint="eastAsia"/>
          <w:b/>
          <w:bCs/>
          <w:color w:val="000000"/>
          <w:sz w:val="28"/>
          <w:szCs w:val="28"/>
        </w:rPr>
        <w:t>第五条乙方权利和义务</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乙方按照通信工程施工及验收技术规范，经</w:t>
      </w:r>
      <w:r>
        <w:rPr>
          <w:rFonts w:ascii="宋体" w:hAnsi="宋体" w:cs="宋体" w:hint="eastAsia"/>
          <w:bCs/>
          <w:sz w:val="28"/>
          <w:szCs w:val="28"/>
        </w:rPr>
        <w:t>当地通</w:t>
      </w:r>
      <w:r>
        <w:rPr>
          <w:rFonts w:ascii="宋体" w:hAnsi="宋体" w:cs="宋体" w:hint="eastAsia"/>
          <w:bCs/>
          <w:color w:val="000000"/>
          <w:sz w:val="28"/>
          <w:szCs w:val="28"/>
        </w:rPr>
        <w:t>信发展管理办公室</w:t>
      </w:r>
      <w:r>
        <w:rPr>
          <w:rFonts w:ascii="宋体" w:hAnsi="宋体" w:cs="宋体" w:hint="eastAsia"/>
          <w:color w:val="000000"/>
          <w:sz w:val="28"/>
          <w:szCs w:val="28"/>
        </w:rPr>
        <w:t>审定的深化设计施工图编制安排施工，按合同约定的工期保质保量完成项目建设任务，保证满足用户交房使用。</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乙方有权参与对楼外管道、楼内进户暗管、楼层间的预埋管的布放、弱电线槽、电缆桥架、竖井及设备所需独立接驳口、信息模块面板的验收。</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3</w:t>
      </w:r>
      <w:r>
        <w:rPr>
          <w:rFonts w:ascii="宋体" w:hAnsi="宋体" w:cs="宋体"/>
          <w:color w:val="000000"/>
          <w:sz w:val="28"/>
          <w:szCs w:val="28"/>
        </w:rPr>
        <w:t>)</w:t>
      </w:r>
      <w:r>
        <w:rPr>
          <w:rFonts w:ascii="宋体" w:hAnsi="宋体" w:cs="宋体" w:hint="eastAsia"/>
          <w:color w:val="000000"/>
          <w:sz w:val="28"/>
          <w:szCs w:val="28"/>
        </w:rPr>
        <w:t>乙方对于设于地下室的设备应采取特殊的措施，以达到使用要求（如提高地面标高、防止因地下室进水等的影响）。</w:t>
      </w:r>
    </w:p>
    <w:p w:rsidR="00F37F4D" w:rsidRDefault="004A3B31">
      <w:pPr>
        <w:spacing w:line="360" w:lineRule="auto"/>
        <w:rPr>
          <w:rFonts w:ascii="宋体" w:cs="宋体"/>
          <w:color w:val="000000"/>
          <w:sz w:val="28"/>
          <w:szCs w:val="28"/>
        </w:rPr>
      </w:pPr>
      <w:r>
        <w:rPr>
          <w:rFonts w:ascii="宋体" w:hAnsi="宋体" w:cs="宋体"/>
          <w:color w:val="000000"/>
          <w:sz w:val="28"/>
          <w:szCs w:val="28"/>
        </w:rPr>
        <w:t xml:space="preserve">    (</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乙方安装设备及楼内布线时，不得损害楼房结构。</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5</w:t>
      </w:r>
      <w:r>
        <w:rPr>
          <w:rFonts w:ascii="宋体" w:hAnsi="宋体" w:cs="宋体"/>
          <w:color w:val="000000"/>
          <w:sz w:val="28"/>
          <w:szCs w:val="28"/>
        </w:rPr>
        <w:t>)</w:t>
      </w:r>
      <w:r>
        <w:rPr>
          <w:rFonts w:ascii="宋体" w:hAnsi="宋体" w:cs="宋体" w:hint="eastAsia"/>
          <w:color w:val="000000"/>
          <w:sz w:val="28"/>
          <w:szCs w:val="28"/>
        </w:rPr>
        <w:t>乙方应按甲方的装修要求进行布线，电梯前室、大堂做到不见管线。</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6</w:t>
      </w:r>
      <w:r>
        <w:rPr>
          <w:rFonts w:ascii="宋体" w:hAnsi="宋体" w:cs="宋体"/>
          <w:color w:val="000000"/>
          <w:sz w:val="28"/>
          <w:szCs w:val="28"/>
        </w:rPr>
        <w:t>)</w:t>
      </w:r>
      <w:r>
        <w:rPr>
          <w:rFonts w:ascii="宋体" w:hAnsi="宋体" w:cs="宋体" w:hint="eastAsia"/>
          <w:color w:val="000000"/>
          <w:sz w:val="28"/>
          <w:szCs w:val="28"/>
        </w:rPr>
        <w:t>乙方施工过程如涉及影响景观、装修效果的应事先征求甲方同意，否则造成的后果均由乙方负责。</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7</w:t>
      </w:r>
      <w:r>
        <w:rPr>
          <w:rFonts w:ascii="宋体" w:hAnsi="宋体" w:cs="宋体"/>
          <w:color w:val="000000"/>
          <w:sz w:val="28"/>
          <w:szCs w:val="28"/>
        </w:rPr>
        <w:t>)</w:t>
      </w:r>
      <w:r>
        <w:rPr>
          <w:rFonts w:ascii="宋体" w:hAnsi="宋体" w:cs="宋体" w:hint="eastAsia"/>
          <w:color w:val="000000"/>
          <w:sz w:val="28"/>
          <w:szCs w:val="28"/>
        </w:rPr>
        <w:t>合同期间，乙方不得损坏大楼所有设备（包含灯具、管线等）和装修设施，以确保建设单位、业主正常营业。如有损坏，乙方应及时按甲方要求修复或按原价给予赔偿。由乙方工地人员或乙方原因引发的事故由乙方承担责任。</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8</w:t>
      </w:r>
      <w:r>
        <w:rPr>
          <w:rFonts w:ascii="宋体" w:hAnsi="宋体" w:cs="宋体"/>
          <w:color w:val="000000"/>
          <w:sz w:val="28"/>
          <w:szCs w:val="28"/>
        </w:rPr>
        <w:t>)</w:t>
      </w:r>
      <w:r>
        <w:rPr>
          <w:rFonts w:ascii="宋体" w:hAnsi="宋体" w:cs="宋体" w:hint="eastAsia"/>
          <w:color w:val="000000"/>
          <w:sz w:val="28"/>
          <w:szCs w:val="28"/>
        </w:rPr>
        <w:t>在本工程通过完工验收后，乙方应配合甲方向政府及有关管理机构申请办理任何必要的竣工验收备案手续。如果政府及有关管理机构在对本工程进行竣工验收备案的过程中依据法律或规定责令甲方重新组织验收，则对于在这种重新验收过程中发现的任何缺陷，乙方有义务进行整改和修复并承担所有发生的费用，直至达到通过该类验收备案。</w:t>
      </w:r>
    </w:p>
    <w:p w:rsidR="00F37F4D" w:rsidRDefault="004A3B31">
      <w:pPr>
        <w:spacing w:line="360" w:lineRule="auto"/>
        <w:ind w:firstLineChars="200" w:firstLine="560"/>
        <w:rPr>
          <w:rFonts w:ascii="宋体" w:hAnsi="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9</w:t>
      </w:r>
      <w:r>
        <w:rPr>
          <w:rFonts w:ascii="宋体" w:hAnsi="宋体" w:cs="宋体"/>
          <w:color w:val="000000"/>
          <w:sz w:val="28"/>
          <w:szCs w:val="28"/>
        </w:rPr>
        <w:t>)</w:t>
      </w:r>
      <w:r>
        <w:rPr>
          <w:rFonts w:ascii="宋体" w:hAnsi="宋体" w:cs="宋体" w:hint="eastAsia"/>
          <w:color w:val="000000"/>
          <w:sz w:val="28"/>
          <w:szCs w:val="28"/>
        </w:rPr>
        <w:t>质量保修：自工程竣工验收备案起贰年为免费保修期。在保修期内，若发生工程质量问题，乙方应负责无偿维护</w:t>
      </w:r>
      <w:r>
        <w:rPr>
          <w:rFonts w:ascii="宋体" w:hAnsi="宋体" w:hint="eastAsia"/>
          <w:color w:val="000000"/>
          <w:sz w:val="28"/>
          <w:szCs w:val="28"/>
        </w:rPr>
        <w:t>。</w:t>
      </w:r>
    </w:p>
    <w:p w:rsidR="00F37F4D" w:rsidRDefault="004A3B31">
      <w:pPr>
        <w:spacing w:line="360" w:lineRule="auto"/>
        <w:ind w:firstLineChars="200" w:firstLine="560"/>
        <w:rPr>
          <w:rFonts w:ascii="宋体" w:hAnsi="宋体"/>
          <w:color w:val="000000"/>
          <w:sz w:val="28"/>
          <w:szCs w:val="28"/>
        </w:rPr>
      </w:pPr>
      <w:r>
        <w:rPr>
          <w:rFonts w:ascii="宋体" w:hAnsi="宋体" w:hint="eastAsia"/>
          <w:color w:val="000000"/>
          <w:sz w:val="28"/>
          <w:szCs w:val="28"/>
        </w:rPr>
        <w:t>保修期内，乙方确保报修联系电话全天24小时畅通，并在接到甲方或小区物业服务单位的报修电话后服务响应时间为4小时，中选人应在接到采购</w:t>
      </w:r>
      <w:r>
        <w:rPr>
          <w:rFonts w:ascii="宋体" w:hAnsi="宋体" w:hint="eastAsia"/>
          <w:color w:val="000000"/>
          <w:sz w:val="28"/>
          <w:szCs w:val="28"/>
        </w:rPr>
        <w:lastRenderedPageBreak/>
        <w:t>人通知后12小时内解除故障或送厂家修理，有源设备按各厂家的保修条款保修。发生紧急抢修事故的，乙方在接到事故通知后，应当立即到达事故现场抢修。</w:t>
      </w:r>
    </w:p>
    <w:p w:rsidR="00F37F4D" w:rsidRDefault="004A3B31">
      <w:pPr>
        <w:spacing w:line="360" w:lineRule="auto"/>
        <w:ind w:firstLineChars="200" w:firstLine="560"/>
        <w:rPr>
          <w:rFonts w:ascii="宋体" w:hAnsi="宋体"/>
          <w:color w:val="000000"/>
          <w:sz w:val="28"/>
          <w:szCs w:val="28"/>
        </w:rPr>
      </w:pPr>
      <w:r>
        <w:rPr>
          <w:rFonts w:ascii="宋体" w:hAnsi="宋体" w:hint="eastAsia"/>
          <w:color w:val="000000"/>
          <w:sz w:val="28"/>
          <w:szCs w:val="28"/>
        </w:rPr>
        <w:t>如果乙方逾期未上门维修或不能维修或未能在甲方指定的合理期限内维修完好或经过两次维修都未能修好的，则甲方有权（或通过小区物业管理单位）自行或委托第三方维修，相关修复费用、赔偿费用由乙方负担，并从质保金中扣除，同时每次还处以乙方人民币1000</w:t>
      </w:r>
      <w:bookmarkStart w:id="14" w:name="_GoBack"/>
      <w:bookmarkEnd w:id="14"/>
      <w:r>
        <w:rPr>
          <w:rFonts w:ascii="宋体" w:hAnsi="宋体" w:hint="eastAsia"/>
          <w:color w:val="000000"/>
          <w:sz w:val="28"/>
          <w:szCs w:val="28"/>
        </w:rPr>
        <w:t>元的违约金，违约金从其质保金中扣除。质保金不足抵扣的，甲方有权向乙方索赔。</w:t>
      </w:r>
    </w:p>
    <w:p w:rsidR="00F37F4D" w:rsidRDefault="004A3B31">
      <w:pPr>
        <w:numPr>
          <w:ilvl w:val="0"/>
          <w:numId w:val="5"/>
        </w:numPr>
        <w:tabs>
          <w:tab w:val="clear" w:pos="312"/>
          <w:tab w:val="left" w:pos="0"/>
        </w:tabs>
        <w:spacing w:line="360" w:lineRule="auto"/>
        <w:ind w:firstLineChars="218" w:firstLine="610"/>
        <w:rPr>
          <w:rFonts w:ascii="宋体"/>
          <w:color w:val="000000"/>
          <w:sz w:val="28"/>
          <w:szCs w:val="28"/>
        </w:rPr>
      </w:pPr>
      <w:r>
        <w:rPr>
          <w:rFonts w:ascii="宋体" w:hAnsi="宋体" w:hint="eastAsia"/>
          <w:color w:val="000000"/>
          <w:sz w:val="28"/>
          <w:szCs w:val="28"/>
        </w:rPr>
        <w:t>乙方在维修过程中，应遵守国家、行业相关安全操作的最新规定，并应遵守乙方企业自身操作规范以及本合同有关约定。否则由此发生的安全事故所造成的人身、财产损失均由乙方自行承担，并赔偿甲方因此所受到的全部损失。</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11</w:t>
      </w:r>
      <w:r>
        <w:rPr>
          <w:rFonts w:ascii="宋体" w:hAnsi="宋体" w:cs="宋体"/>
          <w:color w:val="000000"/>
          <w:sz w:val="28"/>
          <w:szCs w:val="28"/>
        </w:rPr>
        <w:t>)</w:t>
      </w:r>
      <w:r>
        <w:rPr>
          <w:rFonts w:ascii="宋体" w:hAnsi="宋体" w:cs="宋体" w:hint="eastAsia"/>
          <w:color w:val="000000"/>
          <w:sz w:val="28"/>
          <w:szCs w:val="28"/>
        </w:rPr>
        <w:t>乙方保证具备经营本合同业务的资质，签订及履行本合同符合国家法律规定及行业规范且没有侵犯任何第三人的合法权益，否则应承担由此导致的一切行政、民事等责任，并且甲方有权据此解除合同，乙方应赔偿因此导致的一切甲方损失。</w:t>
      </w:r>
    </w:p>
    <w:p w:rsidR="00F37F4D" w:rsidRDefault="004A3B31">
      <w:pPr>
        <w:spacing w:line="360" w:lineRule="auto"/>
        <w:ind w:firstLineChars="200" w:firstLine="562"/>
        <w:rPr>
          <w:rFonts w:ascii="宋体"/>
          <w:b/>
          <w:bCs/>
          <w:color w:val="000000"/>
          <w:sz w:val="28"/>
          <w:szCs w:val="28"/>
        </w:rPr>
      </w:pPr>
      <w:r>
        <w:rPr>
          <w:rFonts w:ascii="宋体" w:hAnsi="宋体" w:hint="eastAsia"/>
          <w:b/>
          <w:bCs/>
          <w:color w:val="000000"/>
          <w:sz w:val="28"/>
          <w:szCs w:val="28"/>
        </w:rPr>
        <w:t>第六条违约责任及争议解决方式</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甲方应依法履行本合同，当甲方需要变更项目计划或变更施工合同时需提前告知乙方，事后双方友好协商解决。</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由于甲方取消项目或项目中途无法继续进行，导致乙方不能进行甲方所委托的通信网络建设或无限推迟的，乙方有权解除合同，甲方应根据乙方实际施工量据实结算支付款项给乙方。</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(3)</w:t>
      </w:r>
      <w:r>
        <w:rPr>
          <w:rFonts w:ascii="宋体" w:hAnsi="宋体" w:cs="宋体" w:hint="eastAsia"/>
          <w:color w:val="000000"/>
          <w:sz w:val="28"/>
          <w:szCs w:val="28"/>
        </w:rPr>
        <w:t>乙方应认真履行本合同中承担的义务，工程竣工验收时未能达到本合同约定的质量标准，乙方必须按照甲方和有关验收部门的要求限时整改，使其达到本合同规定的标准。整改后虽达到本合同约定的工程质量标准但工期延误的，所延误的工期不得要求顺延，并且乙方应为此承担工期延误的违约责任，如因违约给甲方造成损失，乙方应承担相应赔偿责任。</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lastRenderedPageBreak/>
        <w:t>(4)</w:t>
      </w:r>
      <w:r>
        <w:rPr>
          <w:rFonts w:ascii="宋体" w:hAnsi="宋体" w:cs="宋体" w:hint="eastAsia"/>
          <w:color w:val="000000"/>
          <w:sz w:val="28"/>
          <w:szCs w:val="28"/>
        </w:rPr>
        <w:t>乙方应按时完成施工内容，若乙方不按甲方规定的工期完工及验收不合格影响交房工作，每逾期一日，应按1万元向甲方支付违约金，且甲方有权单方解除合同或者委托其他施工单位进场施工，乙方应无条件给予配合，由此所发生的费用从工程款中扣回，乙方还应按合同总价款的2</w:t>
      </w:r>
      <w:r>
        <w:rPr>
          <w:rFonts w:ascii="宋体" w:hAnsi="宋体" w:cs="宋体"/>
          <w:color w:val="000000"/>
          <w:sz w:val="28"/>
          <w:szCs w:val="28"/>
        </w:rPr>
        <w:t>0%</w:t>
      </w:r>
      <w:r>
        <w:rPr>
          <w:rFonts w:ascii="宋体" w:hAnsi="宋体" w:cs="宋体" w:hint="eastAsia"/>
          <w:color w:val="000000"/>
          <w:sz w:val="28"/>
          <w:szCs w:val="28"/>
        </w:rPr>
        <w:t>向甲方支付违约金，违约金不足以弥补甲方损失时，乙方还应承担赔偿责任。</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(5)</w:t>
      </w:r>
      <w:r>
        <w:rPr>
          <w:rFonts w:ascii="宋体" w:hAnsi="宋体" w:cs="宋体" w:hint="eastAsia"/>
          <w:color w:val="000000"/>
          <w:sz w:val="28"/>
          <w:szCs w:val="28"/>
        </w:rPr>
        <w:t>甲、乙双方必须履行协议规定的所有条款，任何一方不得擅自变更或解除合同。若一方擅自解除合同应赔偿违约金给损失方，违约金按合同总价款的1</w:t>
      </w:r>
      <w:r>
        <w:rPr>
          <w:rFonts w:ascii="宋体" w:hAnsi="宋体" w:cs="宋体"/>
          <w:color w:val="000000"/>
          <w:sz w:val="28"/>
          <w:szCs w:val="28"/>
        </w:rPr>
        <w:t>0%</w:t>
      </w:r>
      <w:r>
        <w:rPr>
          <w:rFonts w:ascii="宋体" w:hAnsi="宋体" w:cs="宋体" w:hint="eastAsia"/>
          <w:color w:val="000000"/>
          <w:sz w:val="28"/>
          <w:szCs w:val="28"/>
        </w:rPr>
        <w:t>计算。</w:t>
      </w:r>
    </w:p>
    <w:p w:rsidR="00F37F4D" w:rsidRDefault="004A3B31">
      <w:pPr>
        <w:spacing w:line="360" w:lineRule="auto"/>
        <w:ind w:firstLineChars="200" w:firstLine="560"/>
        <w:rPr>
          <w:rFonts w:ascii="宋体" w:hAnsi="宋体" w:cs="宋体"/>
          <w:color w:val="000000"/>
          <w:sz w:val="28"/>
          <w:szCs w:val="28"/>
        </w:rPr>
      </w:pPr>
      <w:r>
        <w:rPr>
          <w:rFonts w:ascii="宋体" w:hAnsi="宋体" w:cs="宋体"/>
          <w:color w:val="000000"/>
          <w:sz w:val="28"/>
          <w:szCs w:val="28"/>
        </w:rPr>
        <w:t>(6)</w:t>
      </w:r>
      <w:r>
        <w:rPr>
          <w:rFonts w:ascii="宋体" w:hAnsi="宋体" w:cs="宋体" w:hint="eastAsia"/>
          <w:color w:val="000000"/>
          <w:sz w:val="28"/>
          <w:szCs w:val="28"/>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F37F4D" w:rsidRDefault="004A3B3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（7）若乙方违约时，甲方为维护权利而支出的诉讼费、仲裁费、保全费、律师费、保函费、差旅费、鉴定费等一切费用由乙方承担。</w:t>
      </w:r>
    </w:p>
    <w:p w:rsidR="00F37F4D" w:rsidRDefault="004A3B3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8）乙方无正当理由不移交合格项目的，乙方应承担项目照管、成品保护保管等项责任，且甲方有权顺延款项支付。自满足移交条件之日起，乙方每迟延移交一日，应按项目款总额的0.2%向甲方支付违约金。乙方按照本条款约定计算的违约金不足以弥补甲方损失的，由乙方另行赔偿。</w:t>
      </w:r>
    </w:p>
    <w:p w:rsidR="00F37F4D" w:rsidRDefault="004A3B3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9）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F37F4D" w:rsidRDefault="004A3B31">
      <w:pPr>
        <w:spacing w:line="360" w:lineRule="auto"/>
        <w:ind w:firstLineChars="200" w:firstLine="560"/>
        <w:rPr>
          <w:rFonts w:ascii="宋体" w:hAns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10</w:t>
      </w:r>
      <w:r>
        <w:rPr>
          <w:rFonts w:ascii="宋体" w:hAnsi="宋体" w:cs="宋体"/>
          <w:color w:val="000000"/>
          <w:sz w:val="28"/>
          <w:szCs w:val="28"/>
        </w:rPr>
        <w:t>)</w:t>
      </w:r>
      <w:r>
        <w:rPr>
          <w:rFonts w:ascii="宋体" w:hAnsi="宋体" w:cs="宋体" w:hint="eastAsia"/>
          <w:color w:val="000000"/>
          <w:sz w:val="28"/>
          <w:szCs w:val="28"/>
        </w:rPr>
        <w:t>本合同任何一方因不可抗力不能履行或不能完全履行本合同的义务时，应在不可抗力发生之日起的</w:t>
      </w:r>
      <w:r>
        <w:rPr>
          <w:rFonts w:ascii="宋体" w:hAnsi="宋体" w:cs="宋体"/>
          <w:color w:val="000000"/>
          <w:sz w:val="28"/>
          <w:szCs w:val="28"/>
        </w:rPr>
        <w:t>30</w:t>
      </w:r>
      <w:r>
        <w:rPr>
          <w:rFonts w:ascii="宋体" w:hAnsi="宋体" w:cs="宋体" w:hint="eastAsia"/>
          <w:color w:val="000000"/>
          <w:sz w:val="28"/>
          <w:szCs w:val="28"/>
        </w:rPr>
        <w:t>个日历天内书面通知本合同的其它方，并在不可抗力发生之日起的90个日历天内向其它方提供由有关部门出具的有效的不可抗力证明。</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11</w:t>
      </w:r>
      <w:r>
        <w:rPr>
          <w:rFonts w:ascii="宋体" w:hAnsi="宋体" w:cs="宋体"/>
          <w:color w:val="000000"/>
          <w:sz w:val="28"/>
          <w:szCs w:val="28"/>
        </w:rPr>
        <w:t>)</w:t>
      </w:r>
      <w:r>
        <w:rPr>
          <w:rFonts w:ascii="宋体" w:hAnsi="宋体" w:cs="宋体" w:hint="eastAsia"/>
          <w:color w:val="000000"/>
          <w:sz w:val="28"/>
          <w:szCs w:val="28"/>
        </w:rPr>
        <w:t>本合同所称不可抗力，是指本合同各方由于地震、台风、水灾、火</w:t>
      </w:r>
      <w:r>
        <w:rPr>
          <w:rFonts w:ascii="宋体" w:hAnsi="宋体" w:cs="宋体" w:hint="eastAsia"/>
          <w:color w:val="000000"/>
          <w:sz w:val="28"/>
          <w:szCs w:val="28"/>
        </w:rPr>
        <w:lastRenderedPageBreak/>
        <w:t>灾、战争以及其它不能预见，并且对其发生和后果不能防止或不能避免且不可克服的客观情况。</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12</w:t>
      </w:r>
      <w:r>
        <w:rPr>
          <w:rFonts w:ascii="宋体" w:hAnsi="宋体" w:cs="宋体"/>
          <w:color w:val="000000"/>
          <w:sz w:val="28"/>
          <w:szCs w:val="28"/>
        </w:rPr>
        <w:t>)</w:t>
      </w:r>
      <w:r>
        <w:rPr>
          <w:rFonts w:ascii="宋体" w:hAnsi="宋体" w:cs="宋体" w:hint="eastAsia"/>
          <w:color w:val="000000"/>
          <w:sz w:val="28"/>
          <w:szCs w:val="28"/>
        </w:rPr>
        <w:t>因不可抗力不能履行合同的，根据不可抗力的影响，部分或全部免除责任，但法律另有规定的除外。迟延履行合同后发生不可抗力的，不能免除责任。</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13</w:t>
      </w:r>
      <w:r>
        <w:rPr>
          <w:rFonts w:ascii="宋体" w:hAnsi="宋体" w:cs="宋体"/>
          <w:color w:val="000000"/>
          <w:sz w:val="28"/>
          <w:szCs w:val="28"/>
        </w:rPr>
        <w:t>)</w:t>
      </w:r>
      <w:r>
        <w:rPr>
          <w:rFonts w:ascii="宋体" w:hAnsi="宋体" w:cs="宋体" w:hint="eastAsia"/>
          <w:color w:val="000000"/>
          <w:sz w:val="28"/>
          <w:szCs w:val="28"/>
        </w:rPr>
        <w:t>如果因不可抗力的影响致使本合同中止履行</w:t>
      </w:r>
      <w:r>
        <w:rPr>
          <w:rFonts w:ascii="宋体" w:hAnsi="宋体" w:cs="宋体"/>
          <w:color w:val="000000"/>
          <w:sz w:val="28"/>
          <w:szCs w:val="28"/>
        </w:rPr>
        <w:t>90</w:t>
      </w:r>
      <w:r>
        <w:rPr>
          <w:rFonts w:ascii="宋体" w:hAnsi="宋体" w:cs="宋体" w:hint="eastAsia"/>
          <w:color w:val="000000"/>
          <w:sz w:val="28"/>
          <w:szCs w:val="28"/>
        </w:rPr>
        <w:t>个日历天或以上时，甲方有权决定是否继续履行或终止本合同，并书面通知乙方。</w:t>
      </w:r>
    </w:p>
    <w:p w:rsidR="00F37F4D" w:rsidRDefault="004A3B31">
      <w:pPr>
        <w:spacing w:line="360" w:lineRule="auto"/>
        <w:ind w:firstLineChars="200" w:firstLine="560"/>
        <w:rPr>
          <w:rFonts w:ascii="宋体" w:hAns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在执行本合同中发生争议，双方应当协商解决，如协商不成任一方可以提交工程项目所在地法院管辖。</w:t>
      </w:r>
    </w:p>
    <w:p w:rsidR="00F37F4D" w:rsidRDefault="004A3B3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（5）甲方有权在乙方的履约保证金或合同价款中扣收乙方应承担的违约金、赔偿金及其他费用，履约保证金或合同价款不足的，甲方有权另行向乙方索赔。</w:t>
      </w:r>
    </w:p>
    <w:p w:rsidR="00F37F4D" w:rsidRDefault="00F37F4D">
      <w:pPr>
        <w:pStyle w:val="2"/>
      </w:pPr>
    </w:p>
    <w:p w:rsidR="00F37F4D" w:rsidRDefault="004A3B31">
      <w:pPr>
        <w:spacing w:line="360" w:lineRule="auto"/>
        <w:ind w:firstLineChars="200" w:firstLine="562"/>
        <w:rPr>
          <w:rFonts w:ascii="宋体"/>
          <w:b/>
          <w:bCs/>
          <w:color w:val="000000"/>
          <w:sz w:val="28"/>
          <w:szCs w:val="28"/>
        </w:rPr>
      </w:pPr>
      <w:r>
        <w:rPr>
          <w:rFonts w:ascii="宋体" w:hAnsi="宋体" w:hint="eastAsia"/>
          <w:b/>
          <w:bCs/>
          <w:color w:val="000000"/>
          <w:sz w:val="28"/>
          <w:szCs w:val="28"/>
        </w:rPr>
        <w:t>第七条保密条款</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乙双方对本合同条款以及与其相关联的内容（包括但不限于对方的商业秘密和技术秘密）负有保密的责任，除非法律规定或征得对方书面同意，任何一方不得向第三方提供、披露或泄露与对方有关联的上述资源和信息，否则应赔偿对方因此所造成的所有损失。</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甲方向乙方提供的建设资料，乙方不得向他方泄露；乙方提供给甲方的网络规划方案、信息资料，甲方不得向建设单位以外的他方泄露。不论本合同是否变更、解除或中止，保密条款均有效。</w:t>
      </w:r>
    </w:p>
    <w:p w:rsidR="00F37F4D" w:rsidRDefault="004A3B31">
      <w:pPr>
        <w:spacing w:line="360" w:lineRule="auto"/>
        <w:ind w:firstLineChars="200" w:firstLine="562"/>
        <w:rPr>
          <w:rFonts w:ascii="宋体"/>
          <w:b/>
          <w:bCs/>
          <w:color w:val="000000"/>
          <w:sz w:val="28"/>
          <w:szCs w:val="28"/>
        </w:rPr>
      </w:pPr>
      <w:r>
        <w:rPr>
          <w:rFonts w:ascii="宋体" w:hAnsi="宋体" w:hint="eastAsia"/>
          <w:b/>
          <w:bCs/>
          <w:color w:val="000000"/>
          <w:sz w:val="28"/>
          <w:szCs w:val="28"/>
        </w:rPr>
        <w:t>第八条合同生效、终止及其他</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本合同由双方加盖公章或合同专用章之日起生效。</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合同将保持其有效直至双方已完全履行合同项下的所有义务并双方之间的所有付款和索赔已结清。</w:t>
      </w:r>
    </w:p>
    <w:p w:rsidR="00F37F4D" w:rsidRDefault="004A3B31">
      <w:pPr>
        <w:spacing w:line="360" w:lineRule="auto"/>
        <w:ind w:firstLineChars="200" w:firstLine="560"/>
        <w:rPr>
          <w:rFonts w:ascii="宋体" w:cs="宋体"/>
          <w:color w:val="000000"/>
          <w:sz w:val="28"/>
          <w:szCs w:val="28"/>
        </w:rPr>
      </w:pPr>
      <w:r>
        <w:rPr>
          <w:rFonts w:ascii="宋体" w:hAnsi="宋体" w:cs="宋体"/>
          <w:color w:val="000000"/>
          <w:sz w:val="28"/>
          <w:szCs w:val="28"/>
        </w:rPr>
        <w:t>(3)</w:t>
      </w:r>
      <w:r>
        <w:rPr>
          <w:rFonts w:ascii="宋体" w:hAnsi="宋体" w:cs="宋体" w:hint="eastAsia"/>
          <w:color w:val="000000"/>
          <w:sz w:val="28"/>
          <w:szCs w:val="28"/>
        </w:rPr>
        <w:t>本合同一式肆份，甲方持贰份，乙方持贰份。</w:t>
      </w:r>
    </w:p>
    <w:p w:rsidR="00F37F4D" w:rsidRDefault="004A3B31">
      <w:pPr>
        <w:spacing w:line="360" w:lineRule="auto"/>
        <w:ind w:firstLineChars="200" w:firstLine="560"/>
        <w:rPr>
          <w:rFonts w:ascii="宋体" w:hAnsi="宋体" w:cs="宋体"/>
          <w:color w:val="000000"/>
          <w:sz w:val="28"/>
          <w:szCs w:val="28"/>
        </w:rPr>
      </w:pPr>
      <w:r>
        <w:rPr>
          <w:rFonts w:ascii="宋体" w:hAnsi="宋体" w:cs="宋体"/>
          <w:color w:val="000000"/>
          <w:sz w:val="28"/>
          <w:szCs w:val="28"/>
        </w:rPr>
        <w:t>(4)</w:t>
      </w:r>
      <w:r>
        <w:rPr>
          <w:rFonts w:ascii="宋体" w:hAnsi="宋体" w:cs="宋体" w:hint="eastAsia"/>
          <w:color w:val="000000"/>
          <w:sz w:val="28"/>
          <w:szCs w:val="28"/>
        </w:rPr>
        <w:t>任何一方未经另一方同意不得向任何第三方透露合同内容。</w:t>
      </w:r>
    </w:p>
    <w:p w:rsidR="00F37F4D" w:rsidRDefault="004A3B3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lastRenderedPageBreak/>
        <w:t>（5）合同附件</w:t>
      </w:r>
      <w:r>
        <w:rPr>
          <w:rFonts w:ascii="宋体" w:hAnsi="宋体" w:cs="宋体"/>
          <w:color w:val="000000"/>
          <w:sz w:val="28"/>
          <w:szCs w:val="28"/>
        </w:rPr>
        <w:t>1：《安全文明施工管理条例》，共2页。</w:t>
      </w:r>
    </w:p>
    <w:p w:rsidR="00F37F4D" w:rsidRDefault="004A3B31">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合同附件</w:t>
      </w:r>
      <w:r>
        <w:rPr>
          <w:rFonts w:ascii="宋体" w:hAnsi="宋体" w:cs="宋体"/>
          <w:color w:val="000000"/>
          <w:sz w:val="28"/>
          <w:szCs w:val="28"/>
        </w:rPr>
        <w:t>2：工程建设廉洁承诺书，共1页。</w:t>
      </w:r>
    </w:p>
    <w:p w:rsidR="00F37F4D" w:rsidRDefault="00F37F4D">
      <w:pPr>
        <w:spacing w:line="360" w:lineRule="auto"/>
        <w:rPr>
          <w:rFonts w:ascii="宋体" w:hAnsi="宋体" w:cs="宋体"/>
          <w:sz w:val="24"/>
        </w:rPr>
      </w:pPr>
      <w:bookmarkStart w:id="15" w:name="_Toc91409016"/>
      <w:bookmarkStart w:id="16" w:name="_Toc72496562"/>
      <w:bookmarkEnd w:id="15"/>
      <w:bookmarkEnd w:id="16"/>
    </w:p>
    <w:p w:rsidR="00F37F4D" w:rsidRDefault="00F37F4D">
      <w:pPr>
        <w:rPr>
          <w:rFonts w:ascii="宋体" w:hAnsi="宋体" w:cs="宋体"/>
          <w:sz w:val="24"/>
        </w:rPr>
      </w:pPr>
    </w:p>
    <w:p w:rsidR="00F37F4D" w:rsidRDefault="00F37F4D">
      <w:pPr>
        <w:spacing w:line="540" w:lineRule="exact"/>
        <w:rPr>
          <w:rFonts w:ascii="宋体" w:hAnsi="宋体" w:cs="宋体"/>
          <w:color w:val="000000"/>
          <w:sz w:val="24"/>
        </w:rPr>
      </w:pPr>
    </w:p>
    <w:p w:rsidR="00F37F4D" w:rsidRDefault="00F37F4D">
      <w:pPr>
        <w:spacing w:line="540" w:lineRule="exact"/>
        <w:rPr>
          <w:rFonts w:ascii="宋体" w:hAnsi="宋体" w:cs="宋体"/>
          <w:color w:val="000000"/>
          <w:sz w:val="24"/>
        </w:rPr>
      </w:pPr>
    </w:p>
    <w:p w:rsidR="00F37F4D" w:rsidRDefault="00F37F4D">
      <w:pPr>
        <w:spacing w:line="540" w:lineRule="exact"/>
        <w:rPr>
          <w:rFonts w:ascii="宋体" w:hAnsi="宋体" w:cs="宋体"/>
          <w:color w:val="000000"/>
          <w:sz w:val="24"/>
        </w:rPr>
      </w:pPr>
    </w:p>
    <w:p w:rsidR="00F37F4D" w:rsidRDefault="004A3B31">
      <w:pPr>
        <w:spacing w:line="540" w:lineRule="exact"/>
        <w:rPr>
          <w:rFonts w:ascii="宋体" w:hAnsi="宋体" w:cs="宋体"/>
          <w:color w:val="000000"/>
          <w:sz w:val="24"/>
        </w:rPr>
      </w:pPr>
      <w:r>
        <w:rPr>
          <w:rFonts w:ascii="宋体" w:hAnsi="宋体" w:cs="宋体" w:hint="eastAsia"/>
          <w:color w:val="000000"/>
          <w:sz w:val="24"/>
        </w:rPr>
        <w:t>甲方（盖章）：                       乙方（盖章）：</w:t>
      </w:r>
    </w:p>
    <w:p w:rsidR="00F37F4D" w:rsidRDefault="00F37F4D">
      <w:pPr>
        <w:spacing w:line="540" w:lineRule="exact"/>
        <w:rPr>
          <w:rFonts w:ascii="宋体" w:hAnsi="宋体" w:cs="宋体"/>
          <w:color w:val="000000"/>
          <w:sz w:val="24"/>
        </w:rPr>
      </w:pPr>
    </w:p>
    <w:p w:rsidR="00F37F4D" w:rsidRDefault="00F37F4D">
      <w:pPr>
        <w:spacing w:line="540" w:lineRule="exact"/>
        <w:rPr>
          <w:rFonts w:ascii="宋体" w:hAnsi="宋体" w:cs="宋体"/>
          <w:color w:val="000000"/>
          <w:sz w:val="24"/>
        </w:rPr>
      </w:pPr>
    </w:p>
    <w:p w:rsidR="00F37F4D" w:rsidRDefault="004A3B31">
      <w:pPr>
        <w:spacing w:line="540" w:lineRule="exact"/>
        <w:rPr>
          <w:rFonts w:ascii="宋体" w:hAnsi="宋体" w:cs="宋体"/>
          <w:color w:val="000000"/>
          <w:sz w:val="24"/>
        </w:rPr>
      </w:pPr>
      <w:r>
        <w:rPr>
          <w:rFonts w:ascii="宋体" w:hAnsi="宋体" w:cs="宋体" w:hint="eastAsia"/>
          <w:color w:val="000000"/>
          <w:sz w:val="24"/>
        </w:rPr>
        <w:t>法定代表人或委托代理人（签字）：     法定代表人或委托代理人（签字）：</w:t>
      </w:r>
    </w:p>
    <w:p w:rsidR="00F37F4D" w:rsidRDefault="00F37F4D">
      <w:pPr>
        <w:spacing w:line="540" w:lineRule="exact"/>
        <w:rPr>
          <w:rFonts w:ascii="宋体" w:hAnsi="宋体" w:cs="宋体"/>
          <w:color w:val="000000"/>
          <w:sz w:val="24"/>
        </w:rPr>
      </w:pPr>
    </w:p>
    <w:p w:rsidR="00F37F4D" w:rsidRDefault="00F37F4D">
      <w:pPr>
        <w:spacing w:line="540" w:lineRule="exact"/>
        <w:rPr>
          <w:rFonts w:ascii="宋体" w:hAnsi="宋体" w:cs="宋体"/>
          <w:color w:val="000000"/>
          <w:sz w:val="24"/>
        </w:rPr>
      </w:pPr>
    </w:p>
    <w:p w:rsidR="00F37F4D" w:rsidRDefault="00F37F4D">
      <w:pPr>
        <w:rPr>
          <w:rFonts w:ascii="宋体" w:hAnsi="宋体" w:cs="宋体"/>
          <w:color w:val="000000"/>
          <w:sz w:val="24"/>
        </w:rPr>
      </w:pPr>
    </w:p>
    <w:p w:rsidR="00F37F4D" w:rsidRDefault="004A3B31">
      <w:pPr>
        <w:ind w:firstLineChars="900" w:firstLine="2160"/>
        <w:rPr>
          <w:rFonts w:ascii="宋体" w:hAnsi="宋体" w:cs="宋体"/>
          <w:color w:val="000000"/>
          <w:sz w:val="24"/>
        </w:rPr>
      </w:pPr>
      <w:r>
        <w:rPr>
          <w:rFonts w:ascii="宋体" w:hAnsi="宋体" w:cs="宋体" w:hint="eastAsia"/>
          <w:color w:val="000000"/>
          <w:sz w:val="24"/>
        </w:rPr>
        <w:t>合同签订日期：年月日</w:t>
      </w:r>
    </w:p>
    <w:p w:rsidR="00F37F4D" w:rsidRDefault="00F37F4D">
      <w:pPr>
        <w:rPr>
          <w:rFonts w:ascii="宋体" w:hAnsi="宋体" w:cs="宋体"/>
          <w:color w:val="000000"/>
          <w:sz w:val="24"/>
        </w:rPr>
      </w:pPr>
    </w:p>
    <w:p w:rsidR="00F37F4D" w:rsidRDefault="00F37F4D">
      <w:pPr>
        <w:rPr>
          <w:rFonts w:ascii="宋体" w:hAnsi="宋体" w:cs="宋体"/>
          <w:color w:val="000000"/>
          <w:sz w:val="24"/>
        </w:rPr>
      </w:pPr>
    </w:p>
    <w:p w:rsidR="00F37F4D" w:rsidRDefault="00F37F4D">
      <w:pPr>
        <w:rPr>
          <w:rFonts w:ascii="宋体" w:hAnsi="宋体" w:cs="宋体"/>
          <w:b/>
          <w:sz w:val="24"/>
        </w:rPr>
      </w:pPr>
    </w:p>
    <w:p w:rsidR="00F37F4D" w:rsidRDefault="00F37F4D">
      <w:pPr>
        <w:rPr>
          <w:rFonts w:ascii="宋体" w:hAnsi="宋体" w:cs="宋体"/>
          <w:b/>
          <w:sz w:val="24"/>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rPr>
          <w:b/>
          <w:sz w:val="28"/>
          <w:szCs w:val="28"/>
        </w:rPr>
      </w:pPr>
    </w:p>
    <w:p w:rsidR="00F37F4D" w:rsidRDefault="00F37F4D">
      <w:pPr>
        <w:pStyle w:val="2"/>
        <w:rPr>
          <w:b/>
          <w:sz w:val="28"/>
          <w:szCs w:val="28"/>
        </w:rPr>
      </w:pPr>
    </w:p>
    <w:p w:rsidR="00F37F4D" w:rsidRDefault="00F37F4D">
      <w:pPr>
        <w:pStyle w:val="2"/>
        <w:rPr>
          <w:b/>
          <w:sz w:val="28"/>
          <w:szCs w:val="28"/>
        </w:rPr>
      </w:pPr>
    </w:p>
    <w:p w:rsidR="00F37F4D" w:rsidRDefault="00F37F4D">
      <w:pPr>
        <w:rPr>
          <w:b/>
          <w:sz w:val="28"/>
          <w:szCs w:val="28"/>
        </w:rPr>
      </w:pPr>
    </w:p>
    <w:p w:rsidR="00F37F4D" w:rsidRDefault="00F37F4D">
      <w:pPr>
        <w:rPr>
          <w:b/>
          <w:sz w:val="28"/>
          <w:szCs w:val="28"/>
        </w:rPr>
      </w:pPr>
    </w:p>
    <w:p w:rsidR="00F37F4D" w:rsidRDefault="004A3B31">
      <w:pPr>
        <w:rPr>
          <w:b/>
          <w:sz w:val="28"/>
          <w:szCs w:val="28"/>
        </w:rPr>
      </w:pPr>
      <w:r>
        <w:rPr>
          <w:rFonts w:hint="eastAsia"/>
          <w:b/>
          <w:sz w:val="28"/>
          <w:szCs w:val="28"/>
        </w:rPr>
        <w:t>合同附件</w:t>
      </w:r>
      <w:r>
        <w:rPr>
          <w:rFonts w:hint="eastAsia"/>
          <w:b/>
          <w:sz w:val="28"/>
          <w:szCs w:val="28"/>
        </w:rPr>
        <w:t>1</w:t>
      </w:r>
      <w:r>
        <w:rPr>
          <w:rFonts w:hint="eastAsia"/>
          <w:b/>
          <w:sz w:val="28"/>
          <w:szCs w:val="28"/>
        </w:rPr>
        <w:t>：</w:t>
      </w:r>
    </w:p>
    <w:p w:rsidR="00F37F4D" w:rsidRDefault="004A3B31">
      <w:pPr>
        <w:jc w:val="center"/>
        <w:rPr>
          <w:b/>
          <w:sz w:val="32"/>
          <w:szCs w:val="32"/>
        </w:rPr>
      </w:pPr>
      <w:r>
        <w:rPr>
          <w:rFonts w:hint="eastAsia"/>
          <w:b/>
          <w:sz w:val="32"/>
          <w:szCs w:val="32"/>
        </w:rPr>
        <w:t>安全文明施工管理条例</w:t>
      </w:r>
    </w:p>
    <w:p w:rsidR="00F37F4D" w:rsidRDefault="004A3B31">
      <w:pPr>
        <w:spacing w:line="360" w:lineRule="auto"/>
        <w:ind w:firstLineChars="200" w:firstLine="480"/>
        <w:rPr>
          <w:rFonts w:ascii="宋体" w:hAnsi="宋体" w:cs="宋体"/>
          <w:sz w:val="24"/>
        </w:rPr>
      </w:pPr>
      <w:r>
        <w:rPr>
          <w:rFonts w:ascii="宋体" w:hAnsi="宋体" w:cs="宋体" w:hint="eastAsia"/>
          <w:sz w:val="24"/>
        </w:rPr>
        <w:t>1、进入施工现场必须戴安全帽，并扣牢系带，违者每次罚款100元。</w:t>
      </w:r>
    </w:p>
    <w:p w:rsidR="00F37F4D" w:rsidRDefault="004A3B31">
      <w:pPr>
        <w:spacing w:line="360" w:lineRule="auto"/>
        <w:ind w:firstLineChars="200" w:firstLine="480"/>
        <w:rPr>
          <w:rFonts w:ascii="宋体" w:hAnsi="宋体" w:cs="宋体"/>
          <w:sz w:val="24"/>
        </w:rPr>
      </w:pPr>
      <w:r>
        <w:rPr>
          <w:rFonts w:ascii="宋体" w:hAnsi="宋体" w:cs="宋体" w:hint="eastAsia"/>
          <w:sz w:val="24"/>
        </w:rPr>
        <w:t>2、高空作业必须系安全带，违者每次罚款100元。</w:t>
      </w:r>
    </w:p>
    <w:p w:rsidR="00F37F4D" w:rsidRDefault="004A3B31">
      <w:pPr>
        <w:spacing w:line="360" w:lineRule="auto"/>
        <w:ind w:firstLineChars="200" w:firstLine="480"/>
        <w:rPr>
          <w:rFonts w:ascii="宋体" w:hAnsi="宋体" w:cs="宋体"/>
          <w:sz w:val="24"/>
        </w:rPr>
      </w:pPr>
      <w:r>
        <w:rPr>
          <w:rFonts w:ascii="宋体" w:hAnsi="宋体" w:cs="宋体" w:hint="eastAsia"/>
          <w:sz w:val="24"/>
        </w:rPr>
        <w:t>3、在工地作业时，不准穿短裤、打赤膊、穿拖鞋，违者每次罚款100元。</w:t>
      </w:r>
    </w:p>
    <w:p w:rsidR="00F37F4D" w:rsidRDefault="004A3B31">
      <w:pPr>
        <w:spacing w:line="360" w:lineRule="auto"/>
        <w:ind w:firstLineChars="200" w:firstLine="480"/>
        <w:rPr>
          <w:rFonts w:ascii="宋体" w:hAnsi="宋体" w:cs="宋体"/>
          <w:sz w:val="24"/>
        </w:rPr>
      </w:pPr>
      <w:r>
        <w:rPr>
          <w:rFonts w:ascii="宋体" w:hAnsi="宋体" w:cs="宋体" w:hint="eastAsia"/>
          <w:sz w:val="24"/>
        </w:rPr>
        <w:t>4、在楼层作业时，建筑垃圾等杂物须以塔吊、提升机或人力逐层搬运至地面，不得随意倾倒，不准在高空中向下扔东西及戏语，违者每次罚款100元。</w:t>
      </w:r>
    </w:p>
    <w:p w:rsidR="00F37F4D" w:rsidRDefault="004A3B31">
      <w:pPr>
        <w:spacing w:line="360" w:lineRule="auto"/>
        <w:ind w:firstLineChars="200" w:firstLine="480"/>
        <w:rPr>
          <w:rFonts w:ascii="宋体" w:hAnsi="宋体" w:cs="宋体"/>
          <w:sz w:val="24"/>
        </w:rPr>
      </w:pPr>
      <w:r>
        <w:rPr>
          <w:rFonts w:ascii="宋体" w:hAnsi="宋体" w:cs="宋体" w:hint="eastAsia"/>
          <w:sz w:val="24"/>
        </w:rPr>
        <w:t>5、工人未经许可不得将家属或小孩带入现场，违者一经发现除立即清退外，每次罚款100元。</w:t>
      </w:r>
    </w:p>
    <w:p w:rsidR="00F37F4D" w:rsidRDefault="004A3B31">
      <w:pPr>
        <w:spacing w:line="360" w:lineRule="auto"/>
        <w:ind w:firstLineChars="200" w:firstLine="480"/>
        <w:rPr>
          <w:rFonts w:ascii="宋体" w:hAnsi="宋体" w:cs="宋体"/>
          <w:sz w:val="24"/>
        </w:rPr>
      </w:pPr>
      <w:r>
        <w:rPr>
          <w:rFonts w:ascii="宋体" w:hAnsi="宋体" w:cs="宋体" w:hint="eastAsia"/>
          <w:sz w:val="24"/>
        </w:rPr>
        <w:t>6、工人须无条件服从管理人员的调配和指挥，若拒绝或漠视有关指示，违者每次罚款100元，情节严重者立即清退。</w:t>
      </w:r>
    </w:p>
    <w:p w:rsidR="00F37F4D" w:rsidRDefault="004A3B31">
      <w:pPr>
        <w:spacing w:line="360" w:lineRule="auto"/>
        <w:ind w:firstLineChars="200" w:firstLine="480"/>
        <w:rPr>
          <w:rFonts w:ascii="宋体" w:hAnsi="宋体" w:cs="宋体"/>
          <w:sz w:val="24"/>
        </w:rPr>
      </w:pPr>
      <w:r>
        <w:rPr>
          <w:rFonts w:ascii="宋体" w:hAnsi="宋体" w:cs="宋体" w:hint="eastAsia"/>
          <w:sz w:val="24"/>
        </w:rPr>
        <w:t>7、施工作业中，要爱惜现场上的材料及机械等，不得肆意浪费、乱放、乱割、乱摔等野蛮操作，一经发现，罚款50-500元。</w:t>
      </w:r>
    </w:p>
    <w:p w:rsidR="00F37F4D" w:rsidRDefault="004A3B31">
      <w:pPr>
        <w:spacing w:line="360" w:lineRule="auto"/>
        <w:ind w:firstLineChars="200" w:firstLine="480"/>
        <w:rPr>
          <w:rFonts w:ascii="宋体" w:hAnsi="宋体" w:cs="宋体"/>
          <w:sz w:val="24"/>
        </w:rPr>
      </w:pPr>
      <w:r>
        <w:rPr>
          <w:rFonts w:ascii="宋体" w:hAnsi="宋体" w:cs="宋体" w:hint="eastAsia"/>
          <w:sz w:val="24"/>
        </w:rPr>
        <w:t>8、工人须自觉保护工程中的成品或半成品，若保护不当造成修补或返工者须赔偿实际发生的损失。</w:t>
      </w:r>
    </w:p>
    <w:p w:rsidR="00F37F4D" w:rsidRDefault="004A3B31">
      <w:pPr>
        <w:spacing w:line="360" w:lineRule="auto"/>
        <w:ind w:firstLineChars="200" w:firstLine="480"/>
        <w:rPr>
          <w:rFonts w:ascii="宋体" w:hAnsi="宋体" w:cs="宋体"/>
          <w:sz w:val="24"/>
        </w:rPr>
      </w:pPr>
      <w:r>
        <w:rPr>
          <w:rFonts w:ascii="宋体" w:hAnsi="宋体" w:cs="宋体" w:hint="eastAsia"/>
          <w:sz w:val="24"/>
        </w:rPr>
        <w:t>9、各工种应保证工完场清，保持现场清洁、设备材料堆放有序，否则，视情况罚款50-200元。</w:t>
      </w:r>
    </w:p>
    <w:p w:rsidR="00F37F4D" w:rsidRDefault="004A3B31">
      <w:pPr>
        <w:spacing w:line="360" w:lineRule="auto"/>
        <w:ind w:firstLineChars="200" w:firstLine="480"/>
        <w:rPr>
          <w:rFonts w:ascii="宋体" w:hAnsi="宋体" w:cs="宋体"/>
          <w:sz w:val="24"/>
        </w:rPr>
      </w:pPr>
      <w:r>
        <w:rPr>
          <w:rFonts w:ascii="宋体" w:hAnsi="宋体" w:cs="宋体" w:hint="eastAsia"/>
          <w:sz w:val="24"/>
        </w:rPr>
        <w:t>10、施工现场内不得随处大小便，吸烟要将烟蒂熄灭并放入指定地点，不可随处乱扔违者每次罚款50元。</w:t>
      </w:r>
    </w:p>
    <w:p w:rsidR="00F37F4D" w:rsidRDefault="004A3B31">
      <w:pPr>
        <w:spacing w:line="360" w:lineRule="auto"/>
        <w:ind w:firstLineChars="200" w:firstLine="480"/>
        <w:rPr>
          <w:rFonts w:ascii="宋体" w:hAnsi="宋体" w:cs="宋体"/>
          <w:sz w:val="24"/>
        </w:rPr>
      </w:pPr>
      <w:r>
        <w:rPr>
          <w:rFonts w:ascii="宋体" w:hAnsi="宋体" w:cs="宋体" w:hint="eastAsia"/>
          <w:sz w:val="24"/>
        </w:rPr>
        <w:t>11、宿舍内不得从事聚众赌博等非法活动，工人中午不准饮酒，违者每次罚款100元。</w:t>
      </w:r>
    </w:p>
    <w:p w:rsidR="00F37F4D" w:rsidRDefault="004A3B31">
      <w:pPr>
        <w:spacing w:line="360" w:lineRule="auto"/>
        <w:ind w:firstLineChars="200" w:firstLine="480"/>
        <w:rPr>
          <w:rFonts w:ascii="宋体" w:hAnsi="宋体" w:cs="宋体"/>
          <w:sz w:val="24"/>
        </w:rPr>
      </w:pPr>
      <w:r>
        <w:rPr>
          <w:rFonts w:ascii="宋体" w:hAnsi="宋体" w:cs="宋体" w:hint="eastAsia"/>
          <w:sz w:val="24"/>
        </w:rPr>
        <w:t>12、工场上严禁打架斗殴，一经发生，当事人每人罚款300元，劳务队罚款600元，情节严重者送交公安机关处理。</w:t>
      </w:r>
    </w:p>
    <w:p w:rsidR="00F37F4D" w:rsidRDefault="004A3B31">
      <w:pPr>
        <w:spacing w:line="360" w:lineRule="auto"/>
        <w:ind w:firstLineChars="200" w:firstLine="480"/>
        <w:rPr>
          <w:rFonts w:ascii="宋体" w:hAnsi="宋体" w:cs="宋体"/>
          <w:sz w:val="24"/>
        </w:rPr>
      </w:pPr>
      <w:r>
        <w:rPr>
          <w:rFonts w:ascii="宋体" w:hAnsi="宋体" w:cs="宋体" w:hint="eastAsia"/>
          <w:sz w:val="24"/>
        </w:rPr>
        <w:t>13、除工人自备手持工具及生活用品外，工地所有材料机具，包括开挖、破桩发现的物品，都属公司所有，不准擅自携带出工地，违者以偷盗处理，并罚款500元。</w:t>
      </w:r>
    </w:p>
    <w:p w:rsidR="00F37F4D" w:rsidRDefault="004A3B31">
      <w:pPr>
        <w:spacing w:line="360" w:lineRule="auto"/>
        <w:ind w:firstLineChars="200" w:firstLine="480"/>
        <w:rPr>
          <w:rFonts w:ascii="宋体" w:hAnsi="宋体" w:cs="宋体"/>
          <w:sz w:val="24"/>
        </w:rPr>
      </w:pPr>
      <w:r>
        <w:rPr>
          <w:rFonts w:ascii="宋体" w:hAnsi="宋体" w:cs="宋体" w:hint="eastAsia"/>
          <w:sz w:val="24"/>
        </w:rPr>
        <w:t>14、安全帽、雨具、雨靴等安全用具由乙方自供，安全帽由甲方项目部统一采购费用由乙方承担，在第一次工程款中直接扣减。</w:t>
      </w:r>
    </w:p>
    <w:p w:rsidR="00F37F4D" w:rsidRDefault="004A3B31">
      <w:pPr>
        <w:spacing w:line="360" w:lineRule="auto"/>
        <w:ind w:firstLineChars="200" w:firstLine="480"/>
        <w:rPr>
          <w:rFonts w:ascii="宋体" w:hAnsi="宋体" w:cs="宋体"/>
          <w:sz w:val="24"/>
        </w:rPr>
      </w:pPr>
      <w:r>
        <w:rPr>
          <w:rFonts w:ascii="宋体" w:hAnsi="宋体" w:cs="宋体" w:hint="eastAsia"/>
          <w:sz w:val="24"/>
        </w:rPr>
        <w:t>15、各带班队长要定期对工人进行安全、文明生产教育。</w:t>
      </w:r>
    </w:p>
    <w:p w:rsidR="00F37F4D" w:rsidRDefault="004A3B31">
      <w:pPr>
        <w:spacing w:line="360" w:lineRule="auto"/>
        <w:ind w:firstLineChars="200" w:firstLine="480"/>
        <w:rPr>
          <w:rFonts w:ascii="宋体" w:hAnsi="宋体" w:cs="宋体"/>
          <w:sz w:val="24"/>
        </w:rPr>
      </w:pPr>
      <w:r>
        <w:rPr>
          <w:rFonts w:ascii="宋体" w:hAnsi="宋体" w:cs="宋体" w:hint="eastAsia"/>
          <w:sz w:val="24"/>
        </w:rPr>
        <w:t>16、乙方所有进场作业人员均需提供一张一寸彩色相片到甲方项目部安全科办理本项目工种岗位证，进行实名登记，进出施工现场或在施工现场内均必需时刻正确佩带，无办理证件者概以外来人员非法进入工地处理，直至移送当地派出所处理。</w:t>
      </w:r>
    </w:p>
    <w:p w:rsidR="00F37F4D" w:rsidRDefault="004A3B31">
      <w:pPr>
        <w:spacing w:line="360" w:lineRule="auto"/>
        <w:ind w:firstLineChars="200" w:firstLine="480"/>
        <w:rPr>
          <w:rFonts w:ascii="宋体" w:hAnsi="宋体" w:cs="宋体"/>
          <w:sz w:val="24"/>
        </w:rPr>
      </w:pPr>
      <w:r>
        <w:rPr>
          <w:rFonts w:ascii="宋体" w:hAnsi="宋体" w:cs="宋体" w:hint="eastAsia"/>
          <w:sz w:val="24"/>
        </w:rPr>
        <w:lastRenderedPageBreak/>
        <w:t>17、所有作业人员均需正确佩带本项目岗位证，违者一经发现罚50元/次。</w:t>
      </w:r>
    </w:p>
    <w:p w:rsidR="00F37F4D" w:rsidRDefault="004A3B31">
      <w:pPr>
        <w:spacing w:line="360" w:lineRule="auto"/>
        <w:ind w:firstLineChars="200" w:firstLine="480"/>
        <w:rPr>
          <w:rFonts w:ascii="宋体" w:hAnsi="宋体" w:cs="宋体"/>
          <w:sz w:val="24"/>
        </w:rPr>
      </w:pPr>
      <w:r>
        <w:rPr>
          <w:rFonts w:ascii="宋体" w:hAnsi="宋体" w:cs="宋体" w:hint="eastAsia"/>
          <w:sz w:val="24"/>
        </w:rPr>
        <w:t>18、乙方施工人员进入施工现场必须按规定戴好安全帽，穿好安全鞋；不准违规作业、违章指挥、违反劳动纪律。</w:t>
      </w:r>
    </w:p>
    <w:p w:rsidR="00F37F4D" w:rsidRDefault="004A3B31">
      <w:pPr>
        <w:spacing w:line="360" w:lineRule="auto"/>
        <w:ind w:firstLineChars="200" w:firstLine="480"/>
        <w:rPr>
          <w:rFonts w:ascii="宋体" w:hAnsi="宋体" w:cs="宋体"/>
          <w:sz w:val="24"/>
        </w:rPr>
      </w:pPr>
      <w:r>
        <w:rPr>
          <w:rFonts w:ascii="宋体" w:hAnsi="宋体" w:cs="宋体" w:hint="eastAsia"/>
          <w:sz w:val="24"/>
        </w:rPr>
        <w:t>19、以上罚款由甲方管理人员签署罚款单，经项目经理确认生效后送交财务部门，从劳务队最近的领款或借款中扣除。</w:t>
      </w:r>
    </w:p>
    <w:p w:rsidR="00F37F4D" w:rsidRDefault="004A3B31">
      <w:pPr>
        <w:spacing w:line="360" w:lineRule="auto"/>
        <w:ind w:firstLineChars="200" w:firstLine="480"/>
        <w:rPr>
          <w:rFonts w:ascii="宋体" w:hAnsi="宋体" w:cs="宋体"/>
          <w:sz w:val="24"/>
        </w:rPr>
      </w:pPr>
      <w:r>
        <w:rPr>
          <w:rFonts w:ascii="宋体" w:hAnsi="宋体" w:cs="宋体" w:hint="eastAsia"/>
          <w:sz w:val="24"/>
        </w:rPr>
        <w:t>20、以上罚款除直接由当事者承担外，其班长或队长负有监管不力之责任，也一并按上述罚款额的一半受罚并独立承担罚款，不得转嫁给受罚工人。</w:t>
      </w:r>
    </w:p>
    <w:p w:rsidR="00F37F4D" w:rsidRDefault="004A3B31">
      <w:pPr>
        <w:spacing w:line="360" w:lineRule="auto"/>
        <w:ind w:firstLineChars="200" w:firstLine="480"/>
        <w:rPr>
          <w:rFonts w:ascii="宋体" w:hAnsi="宋体" w:cs="宋体"/>
          <w:sz w:val="24"/>
        </w:rPr>
      </w:pPr>
      <w:r>
        <w:rPr>
          <w:rFonts w:ascii="宋体" w:hAnsi="宋体" w:cs="宋体" w:hint="eastAsia"/>
          <w:sz w:val="24"/>
        </w:rPr>
        <w:t>22、乙方相关人员如在项目上有偷窃、盗行为，一经发现，每次处于偷窃、盗物品采购价值的10倍且不低于2000元的罚款。</w:t>
      </w:r>
    </w:p>
    <w:p w:rsidR="00F37F4D" w:rsidRDefault="00F37F4D">
      <w:pPr>
        <w:spacing w:line="360" w:lineRule="auto"/>
        <w:rPr>
          <w:rFonts w:ascii="宋体" w:hAnsi="宋体" w:cs="宋体"/>
          <w:sz w:val="24"/>
        </w:rPr>
        <w:sectPr w:rsidR="00F37F4D">
          <w:footerReference w:type="default" r:id="rId8"/>
          <w:pgSz w:w="11906" w:h="16838"/>
          <w:pgMar w:top="1134" w:right="1304" w:bottom="1134" w:left="1304" w:header="454" w:footer="454" w:gutter="0"/>
          <w:cols w:space="720"/>
          <w:docGrid w:linePitch="326"/>
        </w:sectPr>
      </w:pPr>
    </w:p>
    <w:p w:rsidR="00F37F4D" w:rsidRDefault="004A3B31">
      <w:pPr>
        <w:spacing w:line="360" w:lineRule="auto"/>
        <w:rPr>
          <w:rFonts w:ascii="宋体" w:hAnsi="宋体" w:cs="宋体"/>
          <w:sz w:val="36"/>
          <w:szCs w:val="36"/>
        </w:rPr>
      </w:pPr>
      <w:r>
        <w:rPr>
          <w:rFonts w:hint="eastAsia"/>
          <w:b/>
          <w:sz w:val="28"/>
          <w:szCs w:val="28"/>
        </w:rPr>
        <w:lastRenderedPageBreak/>
        <w:t>合同附件</w:t>
      </w:r>
      <w:r>
        <w:rPr>
          <w:rFonts w:hint="eastAsia"/>
          <w:b/>
          <w:sz w:val="28"/>
          <w:szCs w:val="28"/>
        </w:rPr>
        <w:t>2</w:t>
      </w:r>
      <w:r>
        <w:rPr>
          <w:rFonts w:ascii="宋体" w:hAnsi="宋体" w:cs="宋体" w:hint="eastAsia"/>
          <w:sz w:val="36"/>
          <w:szCs w:val="36"/>
        </w:rPr>
        <w:t xml:space="preserve">：     </w:t>
      </w:r>
    </w:p>
    <w:p w:rsidR="00F37F4D" w:rsidRDefault="004A3B31">
      <w:pPr>
        <w:spacing w:line="360" w:lineRule="auto"/>
        <w:jc w:val="center"/>
        <w:rPr>
          <w:rFonts w:ascii="宋体" w:hAnsi="宋体" w:cs="宋体"/>
          <w:b/>
          <w:sz w:val="36"/>
          <w:szCs w:val="36"/>
        </w:rPr>
      </w:pPr>
      <w:r>
        <w:rPr>
          <w:rFonts w:ascii="宋体" w:hAnsi="宋体" w:cs="宋体" w:hint="eastAsia"/>
          <w:b/>
          <w:sz w:val="36"/>
          <w:szCs w:val="36"/>
        </w:rPr>
        <w:t>工程建设廉洁承诺书</w:t>
      </w:r>
    </w:p>
    <w:p w:rsidR="00F37F4D" w:rsidRDefault="00F37F4D">
      <w:pPr>
        <w:spacing w:line="360" w:lineRule="auto"/>
        <w:ind w:firstLineChars="200" w:firstLine="420"/>
        <w:rPr>
          <w:rFonts w:ascii="宋体" w:hAnsi="宋体" w:cs="宋体"/>
        </w:rPr>
      </w:pPr>
    </w:p>
    <w:p w:rsidR="00F37F4D" w:rsidRDefault="004A3B31">
      <w:pPr>
        <w:spacing w:line="360" w:lineRule="auto"/>
        <w:ind w:firstLineChars="200" w:firstLine="480"/>
        <w:rPr>
          <w:rFonts w:ascii="宋体" w:hAnsi="宋体" w:cs="宋体"/>
          <w:sz w:val="24"/>
        </w:rPr>
      </w:pPr>
      <w:r>
        <w:rPr>
          <w:rFonts w:ascii="宋体" w:hAnsi="宋体" w:cs="宋体" w:hint="eastAsia"/>
          <w:sz w:val="24"/>
        </w:rPr>
        <w:t xml:space="preserve">本承诺书被视为承接 </w:t>
      </w:r>
      <w:r>
        <w:rPr>
          <w:rFonts w:ascii="宋体" w:hAnsi="宋体" w:cs="宋体" w:hint="eastAsia"/>
          <w:sz w:val="24"/>
          <w:u w:val="single"/>
        </w:rPr>
        <w:t xml:space="preserve">驻地网工程施工合同  </w:t>
      </w:r>
      <w:r>
        <w:rPr>
          <w:rFonts w:ascii="宋体" w:hAnsi="宋体" w:cs="宋体" w:hint="eastAsia"/>
          <w:sz w:val="24"/>
        </w:rPr>
        <w:t>业务必备条件。</w:t>
      </w:r>
    </w:p>
    <w:p w:rsidR="00F37F4D" w:rsidRDefault="004A3B31">
      <w:pPr>
        <w:spacing w:line="360" w:lineRule="auto"/>
        <w:ind w:firstLineChars="200" w:firstLine="480"/>
        <w:rPr>
          <w:rFonts w:ascii="宋体" w:hAnsi="宋体" w:cs="宋体"/>
          <w:sz w:val="24"/>
        </w:rPr>
      </w:pPr>
      <w:r>
        <w:rPr>
          <w:rFonts w:ascii="宋体" w:hAnsi="宋体" w:cs="宋体" w:hint="eastAsia"/>
          <w:sz w:val="24"/>
        </w:rPr>
        <w:t>为了保证工程建设的公平、公正、公开，本公司/本人充分理解国家有关廉洁政策和法规，充分理解甲方的廉洁自律的规定，充分理解甲方招投标、采购、工程管理等相关制度和程序的严肃性。</w:t>
      </w:r>
    </w:p>
    <w:p w:rsidR="00F37F4D" w:rsidRDefault="004A3B31">
      <w:pPr>
        <w:spacing w:line="360" w:lineRule="auto"/>
        <w:ind w:firstLineChars="200" w:firstLine="480"/>
        <w:rPr>
          <w:rFonts w:ascii="宋体" w:hAnsi="宋体" w:cs="宋体"/>
          <w:sz w:val="24"/>
        </w:rPr>
      </w:pPr>
      <w:r>
        <w:rPr>
          <w:rFonts w:ascii="宋体" w:hAnsi="宋体" w:cs="宋体" w:hint="eastAsia"/>
          <w:sz w:val="24"/>
        </w:rPr>
        <w:t>根据上述原则，本公司/本人自愿签订《工程建设廉政承诺书》，并向甲方做出以下郑重承诺：</w:t>
      </w:r>
    </w:p>
    <w:p w:rsidR="00F37F4D" w:rsidRDefault="004A3B31">
      <w:pPr>
        <w:spacing w:line="360" w:lineRule="auto"/>
        <w:ind w:firstLineChars="200" w:firstLine="480"/>
        <w:rPr>
          <w:rFonts w:ascii="宋体" w:hAnsi="宋体" w:cs="宋体"/>
          <w:sz w:val="24"/>
        </w:rPr>
      </w:pPr>
      <w:r>
        <w:rPr>
          <w:rFonts w:ascii="宋体" w:hAnsi="宋体" w:cs="宋体" w:hint="eastAsia"/>
          <w:sz w:val="24"/>
        </w:rPr>
        <w:t>1.严格遵守甲方招投标、采购、工程管理等制度和程序，不做招标、采购制度、工程管理等制度和程序未规定的任何行为；</w:t>
      </w:r>
    </w:p>
    <w:p w:rsidR="00F37F4D" w:rsidRDefault="004A3B31">
      <w:pPr>
        <w:spacing w:line="360" w:lineRule="auto"/>
        <w:ind w:firstLineChars="200" w:firstLine="480"/>
        <w:rPr>
          <w:rFonts w:ascii="宋体" w:hAnsi="宋体" w:cs="宋体"/>
          <w:sz w:val="24"/>
        </w:rPr>
      </w:pPr>
      <w:r>
        <w:rPr>
          <w:rFonts w:ascii="宋体" w:hAnsi="宋体" w:cs="宋体" w:hint="eastAsia"/>
          <w:sz w:val="24"/>
        </w:rPr>
        <w:t>2.不以任何方式向甲方员工赠送现金、礼品、礼金或有价证券；</w:t>
      </w:r>
    </w:p>
    <w:p w:rsidR="00F37F4D" w:rsidRDefault="004A3B31">
      <w:pPr>
        <w:spacing w:line="360" w:lineRule="auto"/>
        <w:ind w:firstLineChars="200" w:firstLine="480"/>
        <w:rPr>
          <w:rFonts w:ascii="宋体" w:hAnsi="宋体" w:cs="宋体"/>
          <w:sz w:val="24"/>
        </w:rPr>
      </w:pPr>
      <w:r>
        <w:rPr>
          <w:rFonts w:ascii="宋体" w:hAnsi="宋体" w:cs="宋体" w:hint="eastAsia"/>
          <w:sz w:val="24"/>
        </w:rPr>
        <w:t>3.不以任何方式为甲方员工提供休闲、娱乐、旅游等活动；</w:t>
      </w:r>
    </w:p>
    <w:p w:rsidR="00F37F4D" w:rsidRDefault="004A3B31">
      <w:pPr>
        <w:spacing w:line="360" w:lineRule="auto"/>
        <w:ind w:firstLineChars="200" w:firstLine="480"/>
        <w:rPr>
          <w:rFonts w:ascii="宋体" w:hAnsi="宋体" w:cs="宋体"/>
          <w:sz w:val="24"/>
        </w:rPr>
      </w:pPr>
      <w:r>
        <w:rPr>
          <w:rFonts w:ascii="宋体" w:hAnsi="宋体" w:cs="宋体" w:hint="eastAsia"/>
          <w:sz w:val="24"/>
        </w:rPr>
        <w:t>4.不为甲方提供任何低价商品；</w:t>
      </w:r>
    </w:p>
    <w:p w:rsidR="00F37F4D" w:rsidRDefault="004A3B31">
      <w:pPr>
        <w:spacing w:line="360" w:lineRule="auto"/>
        <w:ind w:firstLineChars="200" w:firstLine="480"/>
        <w:rPr>
          <w:rFonts w:ascii="宋体" w:hAnsi="宋体" w:cs="宋体"/>
          <w:sz w:val="24"/>
        </w:rPr>
      </w:pPr>
      <w:r>
        <w:rPr>
          <w:rFonts w:ascii="宋体" w:hAnsi="宋体" w:cs="宋体" w:hint="eastAsia"/>
          <w:sz w:val="24"/>
        </w:rPr>
        <w:t>5.不为甲方员工及其亲友提供任何票据报销；</w:t>
      </w:r>
    </w:p>
    <w:p w:rsidR="00F37F4D" w:rsidRDefault="004A3B31">
      <w:pPr>
        <w:spacing w:line="360" w:lineRule="auto"/>
        <w:ind w:firstLineChars="200" w:firstLine="480"/>
        <w:rPr>
          <w:rFonts w:ascii="宋体" w:hAnsi="宋体" w:cs="宋体"/>
          <w:sz w:val="24"/>
        </w:rPr>
      </w:pPr>
      <w:r>
        <w:rPr>
          <w:rFonts w:ascii="宋体" w:hAnsi="宋体" w:cs="宋体" w:hint="eastAsia"/>
          <w:sz w:val="24"/>
        </w:rPr>
        <w:t>6.不做可能影响工程建设公正公平的其他任何行为。</w:t>
      </w:r>
    </w:p>
    <w:p w:rsidR="00F37F4D" w:rsidRDefault="004A3B31">
      <w:pPr>
        <w:spacing w:line="360" w:lineRule="auto"/>
        <w:ind w:firstLineChars="200" w:firstLine="480"/>
        <w:rPr>
          <w:rFonts w:ascii="宋体" w:hAnsi="宋体" w:cs="宋体"/>
          <w:sz w:val="24"/>
        </w:rPr>
      </w:pPr>
      <w:r>
        <w:rPr>
          <w:rFonts w:ascii="宋体" w:hAnsi="宋体" w:cs="宋体" w:hint="eastAsia"/>
          <w:sz w:val="24"/>
        </w:rPr>
        <w:t>若本公司/本人或本公司工作人员违背上述承诺，致使甲方工作人员受到党纪、政纪处分、司法机关刑事追究（判处拘役或有期徒刑以上刑罚处罚）的，自处分确定、判决生效之日起三日内，本公司/本人自愿支付贵公司违约金。《工程建设廉政承诺书》中涉及的违约金数额，按照项目合同估算价的10%计取。</w:t>
      </w:r>
    </w:p>
    <w:p w:rsidR="00F37F4D" w:rsidRDefault="004A3B31">
      <w:pPr>
        <w:spacing w:line="360" w:lineRule="auto"/>
        <w:ind w:firstLineChars="200" w:firstLine="480"/>
        <w:rPr>
          <w:rFonts w:ascii="宋体" w:hAnsi="宋体" w:cs="宋体"/>
          <w:sz w:val="24"/>
        </w:rPr>
      </w:pPr>
      <w:r>
        <w:rPr>
          <w:rFonts w:ascii="宋体" w:hAnsi="宋体" w:cs="宋体" w:hint="eastAsia"/>
          <w:sz w:val="24"/>
        </w:rPr>
        <w:t>特此承诺，自愿约定责任无期限。</w:t>
      </w:r>
    </w:p>
    <w:p w:rsidR="00F37F4D" w:rsidRDefault="00F37F4D">
      <w:pPr>
        <w:spacing w:line="360" w:lineRule="auto"/>
        <w:ind w:firstLineChars="200" w:firstLine="480"/>
        <w:rPr>
          <w:rFonts w:ascii="宋体" w:hAnsi="宋体" w:cs="宋体"/>
          <w:sz w:val="24"/>
        </w:rPr>
      </w:pPr>
    </w:p>
    <w:p w:rsidR="00F37F4D" w:rsidRDefault="004A3B31">
      <w:pPr>
        <w:spacing w:line="360" w:lineRule="auto"/>
        <w:ind w:firstLineChars="900" w:firstLine="2160"/>
        <w:rPr>
          <w:rFonts w:ascii="宋体" w:hAnsi="宋体" w:cs="宋体"/>
          <w:sz w:val="24"/>
        </w:rPr>
      </w:pPr>
      <w:r>
        <w:rPr>
          <w:rFonts w:ascii="宋体" w:hAnsi="宋体" w:cs="宋体" w:hint="eastAsia"/>
          <w:sz w:val="24"/>
        </w:rPr>
        <w:t xml:space="preserve">        承诺方（乙方）（签章）：</w:t>
      </w:r>
    </w:p>
    <w:p w:rsidR="00F37F4D" w:rsidRDefault="004A3B31">
      <w:pPr>
        <w:spacing w:line="360" w:lineRule="auto"/>
        <w:ind w:firstLineChars="200" w:firstLine="480"/>
        <w:rPr>
          <w:rFonts w:ascii="宋体" w:hAnsi="宋体" w:cs="宋体"/>
          <w:sz w:val="24"/>
        </w:rPr>
      </w:pPr>
      <w:r>
        <w:rPr>
          <w:rFonts w:ascii="宋体" w:hAnsi="宋体" w:cs="宋体" w:hint="eastAsia"/>
          <w:sz w:val="24"/>
        </w:rPr>
        <w:t xml:space="preserve">                      法定代表人或授权代表人（签章）：</w:t>
      </w:r>
    </w:p>
    <w:p w:rsidR="00F37F4D" w:rsidRDefault="004A3B31">
      <w:pPr>
        <w:spacing w:line="360" w:lineRule="auto"/>
        <w:ind w:firstLineChars="200" w:firstLine="480"/>
        <w:rPr>
          <w:rFonts w:ascii="宋体" w:hAnsi="宋体" w:cs="宋体"/>
          <w:sz w:val="24"/>
        </w:rPr>
      </w:pPr>
      <w:r>
        <w:rPr>
          <w:rFonts w:ascii="宋体" w:hAnsi="宋体" w:cs="宋体" w:hint="eastAsia"/>
          <w:sz w:val="24"/>
        </w:rPr>
        <w:t xml:space="preserve">                      联系电话：</w:t>
      </w:r>
    </w:p>
    <w:p w:rsidR="00F37F4D" w:rsidRDefault="00F37F4D">
      <w:pPr>
        <w:spacing w:line="360" w:lineRule="auto"/>
        <w:ind w:leftChars="-170" w:left="-357" w:firstLineChars="200" w:firstLine="480"/>
        <w:rPr>
          <w:rFonts w:ascii="宋体" w:hAnsi="宋体" w:cs="宋体"/>
          <w:bCs/>
          <w:sz w:val="24"/>
        </w:rPr>
      </w:pPr>
    </w:p>
    <w:p w:rsidR="00F37F4D" w:rsidRDefault="004A3B31">
      <w:pPr>
        <w:adjustRightInd w:val="0"/>
        <w:snapToGrid w:val="0"/>
        <w:spacing w:line="360" w:lineRule="auto"/>
        <w:ind w:firstLineChars="200" w:firstLine="480"/>
        <w:rPr>
          <w:rFonts w:ascii="宋体" w:hAnsi="宋体" w:cs="宋体"/>
          <w:sz w:val="24"/>
        </w:rPr>
      </w:pPr>
      <w:r>
        <w:rPr>
          <w:rFonts w:ascii="宋体" w:hAnsi="宋体" w:cs="宋体" w:hint="eastAsia"/>
          <w:bCs/>
          <w:sz w:val="24"/>
        </w:rPr>
        <w:t xml:space="preserve">                           时间：年月日</w:t>
      </w:r>
    </w:p>
    <w:p w:rsidR="00F37F4D" w:rsidRDefault="00F37F4D">
      <w:pPr>
        <w:spacing w:line="360" w:lineRule="auto"/>
        <w:rPr>
          <w:sz w:val="24"/>
        </w:rPr>
      </w:pPr>
    </w:p>
    <w:p w:rsidR="00F37F4D" w:rsidRDefault="00F37F4D">
      <w:pPr>
        <w:spacing w:line="360" w:lineRule="auto"/>
        <w:rPr>
          <w:sz w:val="24"/>
        </w:rPr>
      </w:pPr>
    </w:p>
    <w:p w:rsidR="00F37F4D" w:rsidRDefault="00F37F4D">
      <w:pPr>
        <w:rPr>
          <w:rFonts w:ascii="宋体" w:hAnsi="宋体"/>
          <w:color w:val="000000"/>
          <w:sz w:val="24"/>
        </w:rPr>
      </w:pPr>
    </w:p>
    <w:p w:rsidR="00F37F4D" w:rsidRDefault="00F37F4D">
      <w:pPr>
        <w:jc w:val="center"/>
        <w:rPr>
          <w:rFonts w:ascii="宋体" w:hAnsi="宋体" w:cs="宋体"/>
          <w:b/>
          <w:sz w:val="36"/>
        </w:rPr>
      </w:pPr>
    </w:p>
    <w:p w:rsidR="00F37F4D" w:rsidRDefault="004A3B31">
      <w:pPr>
        <w:widowControl/>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F37F4D" w:rsidRDefault="00F37F4D">
      <w:pPr>
        <w:jc w:val="center"/>
        <w:rPr>
          <w:rFonts w:ascii="黑体" w:eastAsia="黑体" w:hAnsi="Courier New"/>
          <w:b/>
          <w:sz w:val="36"/>
        </w:rPr>
      </w:pPr>
    </w:p>
    <w:p w:rsidR="00F37F4D" w:rsidRDefault="00F37F4D">
      <w:pPr>
        <w:jc w:val="center"/>
        <w:rPr>
          <w:rFonts w:ascii="黑体" w:eastAsia="黑体" w:hAnsi="Courier New"/>
          <w:b/>
          <w:sz w:val="36"/>
        </w:rPr>
      </w:pPr>
    </w:p>
    <w:p w:rsidR="00F37F4D" w:rsidRDefault="00F37F4D">
      <w:pPr>
        <w:jc w:val="center"/>
        <w:rPr>
          <w:rFonts w:ascii="黑体" w:eastAsia="黑体" w:hAnsi="Courier New"/>
          <w:b/>
          <w:sz w:val="36"/>
        </w:rPr>
      </w:pPr>
    </w:p>
    <w:p w:rsidR="00F37F4D" w:rsidRDefault="004A3B31">
      <w:pPr>
        <w:jc w:val="center"/>
        <w:rPr>
          <w:rFonts w:ascii="仿宋_GB2312" w:eastAsia="仿宋_GB2312" w:hAnsi="Courier New"/>
          <w:b/>
          <w:sz w:val="72"/>
        </w:rPr>
      </w:pPr>
      <w:r>
        <w:rPr>
          <w:rFonts w:ascii="仿宋_GB2312" w:eastAsia="仿宋_GB2312" w:hAnsi="Courier New" w:hint="eastAsia"/>
          <w:b/>
          <w:sz w:val="72"/>
        </w:rPr>
        <w:t>报 价 文 件</w:t>
      </w:r>
    </w:p>
    <w:p w:rsidR="00F37F4D" w:rsidRDefault="00F37F4D">
      <w:pPr>
        <w:jc w:val="center"/>
        <w:rPr>
          <w:rFonts w:ascii="仿宋_GB2312" w:eastAsia="仿宋_GB2312" w:hAnsi="Courier New"/>
          <w:sz w:val="30"/>
        </w:rPr>
      </w:pPr>
    </w:p>
    <w:p w:rsidR="00F37F4D" w:rsidRDefault="00F37F4D">
      <w:pPr>
        <w:jc w:val="center"/>
        <w:rPr>
          <w:rFonts w:ascii="仿宋_GB2312" w:eastAsia="仿宋_GB2312" w:hAnsi="Courier New"/>
          <w:sz w:val="30"/>
        </w:rPr>
      </w:pPr>
    </w:p>
    <w:p w:rsidR="00F37F4D" w:rsidRDefault="00F37F4D">
      <w:pPr>
        <w:jc w:val="center"/>
        <w:rPr>
          <w:rFonts w:ascii="仿宋_GB2312" w:eastAsia="仿宋_GB2312" w:hAnsi="Courier New"/>
          <w:sz w:val="30"/>
        </w:rPr>
      </w:pPr>
    </w:p>
    <w:p w:rsidR="00F37F4D" w:rsidRDefault="00F37F4D">
      <w:pPr>
        <w:jc w:val="center"/>
        <w:rPr>
          <w:rFonts w:ascii="仿宋_GB2312" w:eastAsia="仿宋_GB2312" w:hAnsi="Courier New"/>
          <w:sz w:val="30"/>
        </w:rPr>
      </w:pPr>
    </w:p>
    <w:p w:rsidR="00F37F4D" w:rsidRDefault="00F37F4D">
      <w:pPr>
        <w:jc w:val="center"/>
        <w:rPr>
          <w:rFonts w:ascii="仿宋_GB2312" w:eastAsia="仿宋_GB2312" w:hAnsi="Courier New"/>
          <w:sz w:val="30"/>
        </w:rPr>
      </w:pPr>
    </w:p>
    <w:p w:rsidR="00000000" w:rsidRDefault="004A3B31">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F37F4D" w:rsidRDefault="00F37F4D">
      <w:pPr>
        <w:rPr>
          <w:rFonts w:ascii="仿宋_GB2312" w:eastAsia="仿宋_GB2312" w:hAnsi="Courier New"/>
          <w:b/>
          <w:sz w:val="36"/>
        </w:rPr>
      </w:pPr>
    </w:p>
    <w:p w:rsidR="00F37F4D" w:rsidRDefault="00F37F4D">
      <w:pPr>
        <w:rPr>
          <w:rFonts w:ascii="仿宋_GB2312" w:eastAsia="仿宋_GB2312" w:hAnsi="Courier New"/>
          <w:b/>
          <w:sz w:val="36"/>
        </w:rPr>
      </w:pPr>
    </w:p>
    <w:p w:rsidR="00F37F4D" w:rsidRDefault="00F37F4D">
      <w:pPr>
        <w:rPr>
          <w:rFonts w:ascii="仿宋_GB2312" w:eastAsia="仿宋_GB2312" w:hAnsi="Courier New"/>
          <w:b/>
          <w:sz w:val="36"/>
        </w:rPr>
      </w:pPr>
    </w:p>
    <w:p w:rsidR="00F37F4D" w:rsidRDefault="004A3B31">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F37F4D" w:rsidRDefault="00F37F4D">
      <w:pPr>
        <w:rPr>
          <w:rFonts w:ascii="仿宋_GB2312" w:eastAsia="仿宋_GB2312" w:hAnsi="Courier New"/>
          <w:b/>
          <w:sz w:val="36"/>
        </w:rPr>
      </w:pPr>
    </w:p>
    <w:p w:rsidR="00000000" w:rsidRDefault="004A3B31">
      <w:pPr>
        <w:ind w:firstLineChars="345" w:firstLine="1243"/>
        <w:rPr>
          <w:rFonts w:ascii="黑体" w:eastAsia="黑体" w:hAnsi="Courier New"/>
          <w:b/>
          <w:sz w:val="36"/>
        </w:rPr>
      </w:pPr>
      <w:r>
        <w:rPr>
          <w:rFonts w:ascii="仿宋_GB2312" w:eastAsia="仿宋_GB2312" w:hAnsi="Courier New" w:hint="eastAsia"/>
          <w:b/>
          <w:sz w:val="36"/>
        </w:rPr>
        <w:t>日      期 ：</w:t>
      </w:r>
    </w:p>
    <w:p w:rsidR="00F37F4D" w:rsidRDefault="00F37F4D">
      <w:pPr>
        <w:rPr>
          <w:rFonts w:ascii="黑体" w:eastAsia="黑体" w:hAnsi="Courier New"/>
          <w:b/>
          <w:sz w:val="36"/>
        </w:rPr>
      </w:pPr>
    </w:p>
    <w:p w:rsidR="00F37F4D" w:rsidRDefault="00F37F4D">
      <w:pPr>
        <w:spacing w:line="360" w:lineRule="auto"/>
        <w:ind w:firstLineChars="200" w:firstLine="420"/>
      </w:pPr>
    </w:p>
    <w:p w:rsidR="00F37F4D" w:rsidRDefault="004A3B31">
      <w:pPr>
        <w:widowControl/>
        <w:jc w:val="left"/>
      </w:pPr>
      <w:r>
        <w:br w:type="page"/>
      </w:r>
    </w:p>
    <w:p w:rsidR="00F37F4D" w:rsidRDefault="004A3B31">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F37F4D" w:rsidRDefault="00F37F4D">
      <w:pPr>
        <w:pStyle w:val="a6"/>
        <w:spacing w:line="420" w:lineRule="exact"/>
        <w:jc w:val="left"/>
      </w:pPr>
    </w:p>
    <w:p w:rsidR="00F37F4D" w:rsidRDefault="004A3B31">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F37F4D" w:rsidRDefault="004A3B31">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F37F4D" w:rsidRDefault="004A3B31">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F37F4D" w:rsidRDefault="004A3B31">
      <w:pPr>
        <w:spacing w:line="400" w:lineRule="exact"/>
        <w:ind w:firstLineChars="200" w:firstLine="480"/>
        <w:rPr>
          <w:rFonts w:ascii="宋体" w:hAnsi="宋体"/>
          <w:sz w:val="24"/>
        </w:rPr>
      </w:pPr>
      <w:r>
        <w:rPr>
          <w:rFonts w:ascii="宋体" w:hAnsi="宋体" w:hint="eastAsia"/>
          <w:sz w:val="24"/>
        </w:rPr>
        <w:t>(2)分项报价表</w:t>
      </w:r>
    </w:p>
    <w:p w:rsidR="00F37F4D" w:rsidRDefault="004A3B31">
      <w:pPr>
        <w:spacing w:line="400" w:lineRule="exact"/>
        <w:ind w:firstLineChars="200" w:firstLine="480"/>
        <w:rPr>
          <w:rFonts w:ascii="宋体" w:hAnsi="宋体"/>
          <w:sz w:val="24"/>
        </w:rPr>
      </w:pPr>
      <w:r>
        <w:rPr>
          <w:rFonts w:ascii="宋体" w:hAnsi="宋体" w:hint="eastAsia"/>
          <w:sz w:val="24"/>
        </w:rPr>
        <w:t>(3)技术和商务偏离表</w:t>
      </w:r>
    </w:p>
    <w:p w:rsidR="00F37F4D" w:rsidRDefault="004A3B31">
      <w:pPr>
        <w:spacing w:line="400" w:lineRule="exact"/>
        <w:ind w:firstLineChars="200" w:firstLine="480"/>
        <w:rPr>
          <w:rFonts w:ascii="宋体" w:hAnsi="宋体"/>
          <w:sz w:val="24"/>
        </w:rPr>
      </w:pPr>
      <w:r>
        <w:rPr>
          <w:rFonts w:ascii="宋体" w:hAnsi="宋体" w:hint="eastAsia"/>
          <w:sz w:val="24"/>
        </w:rPr>
        <w:t>(4)报价人资格证明文件</w:t>
      </w:r>
    </w:p>
    <w:p w:rsidR="00F37F4D" w:rsidRDefault="004A3B31">
      <w:pPr>
        <w:spacing w:line="420" w:lineRule="exact"/>
        <w:rPr>
          <w:rFonts w:ascii="宋体" w:hAnsi="宋体"/>
          <w:sz w:val="24"/>
        </w:rPr>
      </w:pPr>
      <w:r>
        <w:rPr>
          <w:rFonts w:ascii="宋体" w:hAnsi="宋体" w:hint="eastAsia"/>
          <w:sz w:val="24"/>
        </w:rPr>
        <w:t>据此函，签字代表宣布同意如下：</w:t>
      </w:r>
    </w:p>
    <w:p w:rsidR="00F37F4D" w:rsidRDefault="004A3B3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37F4D" w:rsidRDefault="004A3B31">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F37F4D" w:rsidRDefault="004A3B31">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F37F4D" w:rsidRDefault="004A3B31">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F37F4D" w:rsidRDefault="004A3B3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37F4D" w:rsidRDefault="004A3B31">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F37F4D" w:rsidRDefault="00F37F4D">
      <w:pPr>
        <w:spacing w:line="420" w:lineRule="exact"/>
        <w:ind w:firstLineChars="200" w:firstLine="480"/>
        <w:rPr>
          <w:rFonts w:ascii="宋体" w:hAnsi="宋体"/>
          <w:sz w:val="24"/>
        </w:rPr>
      </w:pPr>
    </w:p>
    <w:p w:rsidR="00F37F4D" w:rsidRDefault="004A3B31">
      <w:pPr>
        <w:spacing w:line="480" w:lineRule="auto"/>
        <w:ind w:firstLineChars="200" w:firstLine="480"/>
        <w:rPr>
          <w:rFonts w:ascii="宋体" w:hAnsi="宋体"/>
          <w:sz w:val="24"/>
        </w:rPr>
      </w:pPr>
      <w:r>
        <w:rPr>
          <w:rFonts w:ascii="宋体" w:hAnsi="宋体" w:hint="eastAsia"/>
          <w:sz w:val="24"/>
        </w:rPr>
        <w:t>地址：_________________ 邮编：__________________</w:t>
      </w:r>
    </w:p>
    <w:p w:rsidR="00F37F4D" w:rsidRDefault="004A3B31">
      <w:pPr>
        <w:spacing w:line="480" w:lineRule="auto"/>
        <w:ind w:firstLineChars="200" w:firstLine="480"/>
        <w:rPr>
          <w:rFonts w:ascii="宋体" w:hAnsi="宋体"/>
          <w:sz w:val="24"/>
        </w:rPr>
      </w:pPr>
      <w:r>
        <w:rPr>
          <w:rFonts w:ascii="宋体" w:hAnsi="宋体" w:hint="eastAsia"/>
          <w:sz w:val="24"/>
        </w:rPr>
        <w:t>电话：_________________ 传真：__________________</w:t>
      </w:r>
    </w:p>
    <w:p w:rsidR="00F37F4D" w:rsidRDefault="004A3B31">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F37F4D" w:rsidRDefault="004A3B31">
      <w:pPr>
        <w:spacing w:line="480" w:lineRule="auto"/>
        <w:ind w:firstLineChars="200" w:firstLine="480"/>
        <w:rPr>
          <w:rFonts w:ascii="宋体" w:hAnsi="宋体"/>
          <w:sz w:val="24"/>
        </w:rPr>
      </w:pPr>
      <w:r>
        <w:rPr>
          <w:rFonts w:ascii="宋体" w:hAnsi="宋体" w:hint="eastAsia"/>
          <w:sz w:val="24"/>
        </w:rPr>
        <w:t>报价人授权代表签字：____________</w:t>
      </w:r>
    </w:p>
    <w:p w:rsidR="00F37F4D" w:rsidRDefault="004A3B31">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F37F4D" w:rsidRDefault="004A3B31">
      <w:pPr>
        <w:spacing w:line="480" w:lineRule="auto"/>
        <w:ind w:firstLineChars="200" w:firstLine="480"/>
        <w:rPr>
          <w:u w:val="single"/>
        </w:rPr>
      </w:pPr>
      <w:r>
        <w:rPr>
          <w:rFonts w:ascii="宋体" w:hAnsi="宋体" w:hint="eastAsia"/>
          <w:sz w:val="24"/>
        </w:rPr>
        <w:t>报价人地址：___________</w:t>
      </w:r>
    </w:p>
    <w:p w:rsidR="00F37F4D" w:rsidRDefault="00F37F4D">
      <w:pPr>
        <w:widowControl/>
        <w:spacing w:line="480" w:lineRule="auto"/>
        <w:ind w:firstLineChars="1800" w:firstLine="4320"/>
        <w:jc w:val="left"/>
        <w:rPr>
          <w:sz w:val="24"/>
        </w:rPr>
      </w:pPr>
    </w:p>
    <w:p w:rsidR="00F37F4D" w:rsidRDefault="00F37F4D">
      <w:pPr>
        <w:widowControl/>
        <w:spacing w:line="480" w:lineRule="auto"/>
        <w:ind w:firstLineChars="1800" w:firstLine="4320"/>
        <w:jc w:val="left"/>
        <w:rPr>
          <w:sz w:val="24"/>
        </w:rPr>
      </w:pPr>
    </w:p>
    <w:p w:rsidR="00F37F4D" w:rsidRDefault="004A3B31">
      <w:pPr>
        <w:widowControl/>
        <w:spacing w:line="480" w:lineRule="auto"/>
        <w:ind w:firstLineChars="1800" w:firstLine="4320"/>
        <w:jc w:val="left"/>
        <w:rPr>
          <w:rFonts w:ascii="宋体" w:hAnsi="宋体"/>
          <w:sz w:val="24"/>
        </w:rPr>
        <w:sectPr w:rsidR="00F37F4D">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F37F4D" w:rsidRDefault="004A3B31">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F37F4D" w:rsidRDefault="00F37F4D">
      <w:pPr>
        <w:pStyle w:val="3"/>
        <w:jc w:val="center"/>
        <w:rPr>
          <w:rFonts w:ascii="仿宋_GB2312" w:eastAsia="仿宋_GB2312"/>
          <w:b/>
          <w:sz w:val="36"/>
        </w:rPr>
      </w:pPr>
    </w:p>
    <w:p w:rsidR="00F37F4D" w:rsidRDefault="004A3B31">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F37F4D">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460" w:lineRule="exact"/>
              <w:jc w:val="center"/>
              <w:rPr>
                <w:rFonts w:ascii="宋体" w:hAnsi="Bookman Old Style"/>
                <w:sz w:val="24"/>
              </w:rPr>
            </w:pPr>
            <w:r>
              <w:rPr>
                <w:rFonts w:ascii="宋体" w:hAnsi="Bookman Old Style" w:hint="eastAsia"/>
                <w:sz w:val="24"/>
              </w:rPr>
              <w:t>备注</w:t>
            </w:r>
          </w:p>
        </w:tc>
      </w:tr>
      <w:tr w:rsidR="00F37F4D">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F37F4D" w:rsidRDefault="00F37F4D">
            <w:pPr>
              <w:spacing w:line="460" w:lineRule="exact"/>
              <w:jc w:val="center"/>
              <w:rPr>
                <w:rFonts w:ascii="宋体" w:hAnsi="Bookman Old Style"/>
                <w:sz w:val="24"/>
                <w:highlight w:val="yellow"/>
              </w:rPr>
            </w:pPr>
          </w:p>
        </w:tc>
      </w:tr>
      <w:tr w:rsidR="00F37F4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37F4D" w:rsidRDefault="004A3B31">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F37F4D" w:rsidRDefault="00F37F4D">
            <w:pPr>
              <w:spacing w:line="380" w:lineRule="exact"/>
              <w:rPr>
                <w:sz w:val="24"/>
              </w:rPr>
            </w:pPr>
          </w:p>
        </w:tc>
      </w:tr>
    </w:tbl>
    <w:p w:rsidR="00F37F4D" w:rsidRDefault="004A3B31">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F37F4D" w:rsidRDefault="004A3B3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37F4D" w:rsidRDefault="004A3B3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37F4D" w:rsidRDefault="00F37F4D">
      <w:pPr>
        <w:spacing w:line="380" w:lineRule="exact"/>
        <w:rPr>
          <w:rFonts w:ascii="宋体" w:hAnsi="宋体"/>
          <w:sz w:val="24"/>
        </w:rPr>
      </w:pPr>
    </w:p>
    <w:p w:rsidR="00F37F4D" w:rsidRDefault="004A3B31">
      <w:pPr>
        <w:spacing w:line="380" w:lineRule="exact"/>
        <w:rPr>
          <w:rFonts w:ascii="宋体" w:hAnsi="宋体"/>
          <w:sz w:val="24"/>
          <w:u w:val="single"/>
        </w:rPr>
      </w:pPr>
      <w:r>
        <w:rPr>
          <w:rFonts w:ascii="宋体" w:hAnsi="宋体" w:hint="eastAsia"/>
          <w:sz w:val="24"/>
        </w:rPr>
        <w:t>报价人代表签字：</w:t>
      </w:r>
    </w:p>
    <w:p w:rsidR="00F37F4D" w:rsidRDefault="00F37F4D">
      <w:pPr>
        <w:widowControl/>
        <w:spacing w:line="360" w:lineRule="auto"/>
        <w:jc w:val="left"/>
        <w:rPr>
          <w:rFonts w:ascii="宋体" w:hAnsi="宋体"/>
          <w:sz w:val="24"/>
        </w:rPr>
        <w:sectPr w:rsidR="00F37F4D">
          <w:pgSz w:w="16838" w:h="11906" w:orient="landscape"/>
          <w:pgMar w:top="1797" w:right="1418" w:bottom="1797" w:left="1418" w:header="851" w:footer="992" w:gutter="0"/>
          <w:cols w:space="720"/>
          <w:docGrid w:linePitch="312"/>
        </w:sectPr>
      </w:pPr>
    </w:p>
    <w:p w:rsidR="00F37F4D" w:rsidRDefault="004A3B31">
      <w:pPr>
        <w:rPr>
          <w:rFonts w:ascii="宋体"/>
          <w:sz w:val="36"/>
        </w:rPr>
      </w:pPr>
      <w:r>
        <w:rPr>
          <w:rFonts w:ascii="宋体" w:hint="eastAsia"/>
          <w:sz w:val="24"/>
        </w:rPr>
        <w:lastRenderedPageBreak/>
        <w:t xml:space="preserve">附件2-1 </w:t>
      </w:r>
      <w:r>
        <w:rPr>
          <w:rFonts w:ascii="宋体" w:hint="eastAsia"/>
          <w:b/>
          <w:sz w:val="36"/>
        </w:rPr>
        <w:t>分项报价表</w:t>
      </w:r>
    </w:p>
    <w:p w:rsidR="00F37F4D" w:rsidRDefault="004A3B31">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F37F4D">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37F4D" w:rsidRDefault="004A3B31">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4A3B31">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4A3B31">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4A3B31">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4A3B3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4A3B31">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4A3B3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4A3B31">
            <w:pPr>
              <w:widowControl/>
              <w:spacing w:after="150"/>
              <w:jc w:val="center"/>
              <w:rPr>
                <w:rFonts w:ascii="宋体" w:hAnsi="宋体" w:cs="宋体"/>
                <w:kern w:val="0"/>
                <w:sz w:val="24"/>
              </w:rPr>
            </w:pPr>
            <w:r>
              <w:rPr>
                <w:rFonts w:ascii="宋体" w:hAnsi="宋体" w:cs="宋体"/>
                <w:kern w:val="0"/>
                <w:szCs w:val="21"/>
              </w:rPr>
              <w:t>备注</w:t>
            </w:r>
          </w:p>
        </w:tc>
      </w:tr>
      <w:tr w:rsidR="00F37F4D">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37F4D" w:rsidRDefault="00F37F4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F37F4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F37F4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r>
      <w:tr w:rsidR="00F37F4D">
        <w:tc>
          <w:tcPr>
            <w:tcW w:w="421" w:type="dxa"/>
            <w:vMerge/>
            <w:tcBorders>
              <w:top w:val="single" w:sz="0" w:space="0" w:color="auto"/>
              <w:left w:val="outset" w:sz="6" w:space="0" w:color="auto"/>
              <w:bottom w:val="outset" w:sz="6" w:space="0" w:color="auto"/>
              <w:right w:val="outset" w:sz="6" w:space="0" w:color="auto"/>
            </w:tcBorders>
            <w:vAlign w:val="center"/>
          </w:tcPr>
          <w:p w:rsidR="00F37F4D" w:rsidRDefault="00F37F4D">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F37F4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F37F4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r>
      <w:tr w:rsidR="00F37F4D">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37F4D" w:rsidRDefault="00F37F4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F37F4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37F4D" w:rsidRDefault="00F37F4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37F4D" w:rsidRDefault="00F37F4D">
            <w:pPr>
              <w:widowControl/>
              <w:jc w:val="left"/>
              <w:rPr>
                <w:rFonts w:ascii="宋体" w:hAnsi="宋体" w:cs="宋体"/>
                <w:kern w:val="0"/>
                <w:sz w:val="24"/>
              </w:rPr>
            </w:pPr>
          </w:p>
        </w:tc>
      </w:tr>
    </w:tbl>
    <w:p w:rsidR="00F37F4D" w:rsidRDefault="00F37F4D">
      <w:pPr>
        <w:spacing w:line="380" w:lineRule="exact"/>
        <w:rPr>
          <w:rFonts w:ascii="宋体" w:hAnsi="宋体"/>
          <w:sz w:val="24"/>
        </w:rPr>
      </w:pPr>
    </w:p>
    <w:p w:rsidR="00F37F4D" w:rsidRDefault="004A3B31">
      <w:pPr>
        <w:widowControl/>
        <w:jc w:val="left"/>
        <w:rPr>
          <w:rFonts w:ascii="宋体" w:hAnsi="宋体"/>
          <w:sz w:val="24"/>
        </w:rPr>
      </w:pPr>
      <w:r>
        <w:rPr>
          <w:rFonts w:ascii="宋体" w:hAnsi="宋体" w:hint="eastAsia"/>
          <w:sz w:val="24"/>
        </w:rPr>
        <w:t>★注意：</w:t>
      </w:r>
    </w:p>
    <w:p w:rsidR="00F37F4D" w:rsidRDefault="004A3B31">
      <w:pPr>
        <w:widowControl/>
        <w:jc w:val="left"/>
        <w:rPr>
          <w:rFonts w:ascii="宋体" w:hAnsi="宋体"/>
          <w:sz w:val="24"/>
        </w:rPr>
      </w:pPr>
      <w:r>
        <w:rPr>
          <w:rFonts w:ascii="宋体" w:hAnsi="宋体" w:hint="eastAsia"/>
          <w:sz w:val="24"/>
        </w:rPr>
        <w:t>1、本表应按照下列规定填写：</w:t>
      </w:r>
    </w:p>
    <w:p w:rsidR="00F37F4D" w:rsidRDefault="004A3B31">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F37F4D" w:rsidRDefault="004A3B31">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F37F4D" w:rsidRDefault="004A3B31">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F37F4D" w:rsidRDefault="004A3B31">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F37F4D" w:rsidRDefault="004A3B31">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F37F4D" w:rsidRDefault="004A3B31">
      <w:pPr>
        <w:widowControl/>
        <w:jc w:val="left"/>
        <w:rPr>
          <w:rFonts w:ascii="宋体" w:hAnsi="宋体"/>
          <w:sz w:val="24"/>
        </w:rPr>
      </w:pPr>
      <w:r>
        <w:rPr>
          <w:rFonts w:ascii="宋体" w:hAnsi="宋体" w:hint="eastAsia"/>
          <w:sz w:val="24"/>
        </w:rPr>
        <w:t>2、纸质投标文件正本中的本表应为原件。</w:t>
      </w:r>
    </w:p>
    <w:p w:rsidR="00F37F4D" w:rsidRDefault="00F37F4D">
      <w:pPr>
        <w:widowControl/>
        <w:jc w:val="left"/>
        <w:rPr>
          <w:rFonts w:ascii="宋体" w:hAnsi="宋体"/>
          <w:sz w:val="24"/>
        </w:rPr>
      </w:pPr>
    </w:p>
    <w:p w:rsidR="00F37F4D" w:rsidRDefault="00F37F4D">
      <w:pPr>
        <w:widowControl/>
        <w:jc w:val="left"/>
        <w:rPr>
          <w:rFonts w:ascii="宋体" w:hAnsi="宋体"/>
          <w:sz w:val="24"/>
        </w:rPr>
      </w:pPr>
    </w:p>
    <w:p w:rsidR="00F37F4D" w:rsidRDefault="004A3B31">
      <w:pPr>
        <w:widowControl/>
        <w:spacing w:line="480" w:lineRule="auto"/>
        <w:jc w:val="left"/>
        <w:rPr>
          <w:rFonts w:ascii="宋体" w:hAnsi="宋体"/>
          <w:sz w:val="24"/>
        </w:rPr>
      </w:pPr>
      <w:r>
        <w:rPr>
          <w:rFonts w:ascii="宋体" w:hAnsi="宋体" w:hint="eastAsia"/>
          <w:sz w:val="24"/>
        </w:rPr>
        <w:t xml:space="preserve">报价人代表签字：                   </w:t>
      </w:r>
    </w:p>
    <w:p w:rsidR="00F37F4D" w:rsidRDefault="004A3B31">
      <w:pPr>
        <w:widowControl/>
        <w:spacing w:line="480" w:lineRule="auto"/>
        <w:jc w:val="left"/>
        <w:rPr>
          <w:rFonts w:ascii="宋体" w:hAnsi="宋体"/>
          <w:sz w:val="24"/>
        </w:rPr>
      </w:pPr>
      <w:r>
        <w:rPr>
          <w:rFonts w:ascii="宋体" w:hAnsi="宋体" w:hint="eastAsia"/>
          <w:sz w:val="24"/>
        </w:rPr>
        <w:t>日期：    年   月   日</w:t>
      </w:r>
    </w:p>
    <w:p w:rsidR="00F37F4D" w:rsidRDefault="00F37F4D">
      <w:pPr>
        <w:spacing w:line="380" w:lineRule="exact"/>
        <w:rPr>
          <w:rFonts w:ascii="宋体" w:hAnsi="宋体"/>
          <w:sz w:val="24"/>
        </w:rPr>
      </w:pPr>
    </w:p>
    <w:p w:rsidR="00F37F4D" w:rsidRDefault="00F37F4D">
      <w:pPr>
        <w:spacing w:line="360" w:lineRule="auto"/>
        <w:rPr>
          <w:rFonts w:ascii="宋体" w:hAnsi="宋体"/>
          <w:sz w:val="24"/>
          <w:u w:val="single"/>
        </w:rPr>
      </w:pPr>
    </w:p>
    <w:p w:rsidR="00F37F4D" w:rsidRDefault="00F37F4D">
      <w:pPr>
        <w:spacing w:line="360" w:lineRule="auto"/>
        <w:ind w:firstLineChars="200" w:firstLine="480"/>
        <w:rPr>
          <w:rFonts w:ascii="宋体" w:hAnsi="宋体"/>
          <w:sz w:val="24"/>
          <w:u w:val="single"/>
        </w:rPr>
      </w:pPr>
    </w:p>
    <w:p w:rsidR="00F37F4D" w:rsidRDefault="004A3B31">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F37F4D" w:rsidRDefault="00F37F4D">
      <w:pPr>
        <w:widowControl/>
        <w:jc w:val="left"/>
        <w:rPr>
          <w:rFonts w:ascii="黑体" w:eastAsia="黑体"/>
        </w:rPr>
      </w:pPr>
    </w:p>
    <w:p w:rsidR="00F37F4D" w:rsidRDefault="004A3B31">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F37F4D" w:rsidRDefault="00F37F4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37F4D">
        <w:trPr>
          <w:cantSplit/>
          <w:trHeight w:val="943"/>
          <w:jc w:val="center"/>
        </w:trPr>
        <w:tc>
          <w:tcPr>
            <w:tcW w:w="1220" w:type="dxa"/>
            <w:vAlign w:val="center"/>
          </w:tcPr>
          <w:p w:rsidR="00F37F4D" w:rsidRDefault="004A3B31">
            <w:pPr>
              <w:spacing w:line="380" w:lineRule="exact"/>
              <w:rPr>
                <w:rFonts w:ascii="宋体" w:hAnsi="宋体"/>
                <w:sz w:val="24"/>
              </w:rPr>
            </w:pPr>
            <w:r>
              <w:rPr>
                <w:rFonts w:ascii="宋体" w:hAnsi="宋体" w:hint="eastAsia"/>
                <w:sz w:val="24"/>
              </w:rPr>
              <w:t>合同包</w:t>
            </w:r>
          </w:p>
        </w:tc>
        <w:tc>
          <w:tcPr>
            <w:tcW w:w="2101" w:type="dxa"/>
            <w:vAlign w:val="center"/>
          </w:tcPr>
          <w:p w:rsidR="00F37F4D" w:rsidRDefault="004A3B31">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F37F4D" w:rsidRDefault="004A3B31">
            <w:pPr>
              <w:spacing w:line="380" w:lineRule="exact"/>
              <w:rPr>
                <w:rFonts w:ascii="宋体" w:hAnsi="宋体"/>
                <w:sz w:val="24"/>
              </w:rPr>
            </w:pPr>
            <w:r>
              <w:rPr>
                <w:rFonts w:ascii="宋体" w:hAnsi="宋体" w:hint="eastAsia"/>
                <w:sz w:val="24"/>
              </w:rPr>
              <w:t>比选文件要求</w:t>
            </w:r>
          </w:p>
        </w:tc>
        <w:tc>
          <w:tcPr>
            <w:tcW w:w="2105" w:type="dxa"/>
            <w:vAlign w:val="center"/>
          </w:tcPr>
          <w:p w:rsidR="00F37F4D" w:rsidRDefault="004A3B31">
            <w:pPr>
              <w:spacing w:line="380" w:lineRule="exact"/>
              <w:rPr>
                <w:rFonts w:ascii="宋体" w:hAnsi="宋体"/>
                <w:sz w:val="24"/>
              </w:rPr>
            </w:pPr>
            <w:r>
              <w:rPr>
                <w:rFonts w:ascii="宋体" w:hAnsi="宋体" w:hint="eastAsia"/>
                <w:sz w:val="24"/>
              </w:rPr>
              <w:t>报价响应</w:t>
            </w:r>
          </w:p>
        </w:tc>
        <w:tc>
          <w:tcPr>
            <w:tcW w:w="1516" w:type="dxa"/>
            <w:vAlign w:val="center"/>
          </w:tcPr>
          <w:p w:rsidR="00F37F4D" w:rsidRDefault="004A3B31">
            <w:pPr>
              <w:spacing w:line="380" w:lineRule="exact"/>
              <w:rPr>
                <w:rFonts w:ascii="宋体" w:hAnsi="宋体"/>
                <w:sz w:val="24"/>
              </w:rPr>
            </w:pPr>
            <w:r>
              <w:rPr>
                <w:rFonts w:ascii="宋体" w:hAnsi="宋体" w:hint="eastAsia"/>
                <w:sz w:val="24"/>
              </w:rPr>
              <w:t>偏离说明</w:t>
            </w:r>
          </w:p>
        </w:tc>
      </w:tr>
      <w:tr w:rsidR="00F37F4D">
        <w:trPr>
          <w:cantSplit/>
          <w:trHeight w:val="943"/>
          <w:jc w:val="center"/>
        </w:trPr>
        <w:tc>
          <w:tcPr>
            <w:tcW w:w="1220" w:type="dxa"/>
          </w:tcPr>
          <w:p w:rsidR="00F37F4D" w:rsidRDefault="00F37F4D">
            <w:pPr>
              <w:spacing w:line="380" w:lineRule="exact"/>
              <w:rPr>
                <w:rFonts w:ascii="宋体" w:hAnsi="宋体"/>
                <w:sz w:val="24"/>
              </w:rPr>
            </w:pPr>
          </w:p>
        </w:tc>
        <w:tc>
          <w:tcPr>
            <w:tcW w:w="2101" w:type="dxa"/>
          </w:tcPr>
          <w:p w:rsidR="00F37F4D" w:rsidRDefault="00F37F4D">
            <w:pPr>
              <w:spacing w:line="380" w:lineRule="exact"/>
              <w:rPr>
                <w:rFonts w:ascii="宋体" w:hAnsi="宋体"/>
                <w:sz w:val="24"/>
              </w:rPr>
            </w:pPr>
          </w:p>
        </w:tc>
        <w:tc>
          <w:tcPr>
            <w:tcW w:w="2200" w:type="dxa"/>
          </w:tcPr>
          <w:p w:rsidR="00F37F4D" w:rsidRDefault="00F37F4D">
            <w:pPr>
              <w:spacing w:line="380" w:lineRule="exact"/>
              <w:rPr>
                <w:rFonts w:ascii="宋体" w:hAnsi="宋体"/>
                <w:sz w:val="24"/>
              </w:rPr>
            </w:pPr>
          </w:p>
        </w:tc>
        <w:tc>
          <w:tcPr>
            <w:tcW w:w="2105" w:type="dxa"/>
          </w:tcPr>
          <w:p w:rsidR="00F37F4D" w:rsidRDefault="00F37F4D">
            <w:pPr>
              <w:spacing w:line="380" w:lineRule="exact"/>
              <w:rPr>
                <w:rFonts w:ascii="宋体" w:hAnsi="宋体"/>
                <w:sz w:val="24"/>
              </w:rPr>
            </w:pPr>
          </w:p>
        </w:tc>
        <w:tc>
          <w:tcPr>
            <w:tcW w:w="1516" w:type="dxa"/>
          </w:tcPr>
          <w:p w:rsidR="00F37F4D" w:rsidRDefault="00F37F4D">
            <w:pPr>
              <w:spacing w:line="380" w:lineRule="exact"/>
              <w:rPr>
                <w:rFonts w:ascii="宋体" w:hAnsi="宋体"/>
                <w:sz w:val="24"/>
              </w:rPr>
            </w:pPr>
          </w:p>
        </w:tc>
      </w:tr>
      <w:tr w:rsidR="00F37F4D">
        <w:trPr>
          <w:cantSplit/>
          <w:trHeight w:val="944"/>
          <w:jc w:val="center"/>
        </w:trPr>
        <w:tc>
          <w:tcPr>
            <w:tcW w:w="1220" w:type="dxa"/>
          </w:tcPr>
          <w:p w:rsidR="00F37F4D" w:rsidRDefault="00F37F4D">
            <w:pPr>
              <w:spacing w:line="380" w:lineRule="exact"/>
              <w:rPr>
                <w:rFonts w:ascii="宋体" w:hAnsi="宋体"/>
                <w:sz w:val="24"/>
              </w:rPr>
            </w:pPr>
          </w:p>
        </w:tc>
        <w:tc>
          <w:tcPr>
            <w:tcW w:w="2101" w:type="dxa"/>
          </w:tcPr>
          <w:p w:rsidR="00F37F4D" w:rsidRDefault="00F37F4D">
            <w:pPr>
              <w:spacing w:line="380" w:lineRule="exact"/>
              <w:rPr>
                <w:rFonts w:ascii="宋体" w:hAnsi="宋体"/>
                <w:sz w:val="24"/>
              </w:rPr>
            </w:pPr>
          </w:p>
        </w:tc>
        <w:tc>
          <w:tcPr>
            <w:tcW w:w="2200" w:type="dxa"/>
          </w:tcPr>
          <w:p w:rsidR="00F37F4D" w:rsidRDefault="00F37F4D">
            <w:pPr>
              <w:spacing w:line="380" w:lineRule="exact"/>
              <w:rPr>
                <w:rFonts w:ascii="宋体" w:hAnsi="宋体"/>
                <w:sz w:val="24"/>
              </w:rPr>
            </w:pPr>
          </w:p>
        </w:tc>
        <w:tc>
          <w:tcPr>
            <w:tcW w:w="2105" w:type="dxa"/>
          </w:tcPr>
          <w:p w:rsidR="00F37F4D" w:rsidRDefault="00F37F4D">
            <w:pPr>
              <w:spacing w:line="380" w:lineRule="exact"/>
              <w:rPr>
                <w:rFonts w:ascii="宋体" w:hAnsi="宋体"/>
                <w:sz w:val="24"/>
              </w:rPr>
            </w:pPr>
          </w:p>
        </w:tc>
        <w:tc>
          <w:tcPr>
            <w:tcW w:w="1516" w:type="dxa"/>
          </w:tcPr>
          <w:p w:rsidR="00F37F4D" w:rsidRDefault="00F37F4D">
            <w:pPr>
              <w:spacing w:line="380" w:lineRule="exact"/>
              <w:rPr>
                <w:rFonts w:ascii="宋体" w:hAnsi="宋体"/>
                <w:sz w:val="24"/>
              </w:rPr>
            </w:pPr>
          </w:p>
        </w:tc>
      </w:tr>
      <w:tr w:rsidR="00F37F4D">
        <w:trPr>
          <w:cantSplit/>
          <w:trHeight w:val="944"/>
          <w:jc w:val="center"/>
        </w:trPr>
        <w:tc>
          <w:tcPr>
            <w:tcW w:w="1220" w:type="dxa"/>
          </w:tcPr>
          <w:p w:rsidR="00F37F4D" w:rsidRDefault="00F37F4D">
            <w:pPr>
              <w:spacing w:line="380" w:lineRule="exact"/>
              <w:rPr>
                <w:rFonts w:ascii="宋体" w:hAnsi="宋体"/>
                <w:sz w:val="24"/>
              </w:rPr>
            </w:pPr>
          </w:p>
        </w:tc>
        <w:tc>
          <w:tcPr>
            <w:tcW w:w="2101" w:type="dxa"/>
          </w:tcPr>
          <w:p w:rsidR="00F37F4D" w:rsidRDefault="00F37F4D">
            <w:pPr>
              <w:spacing w:line="380" w:lineRule="exact"/>
              <w:rPr>
                <w:rFonts w:ascii="宋体" w:hAnsi="宋体"/>
                <w:sz w:val="24"/>
              </w:rPr>
            </w:pPr>
          </w:p>
        </w:tc>
        <w:tc>
          <w:tcPr>
            <w:tcW w:w="2200" w:type="dxa"/>
          </w:tcPr>
          <w:p w:rsidR="00F37F4D" w:rsidRDefault="00F37F4D">
            <w:pPr>
              <w:spacing w:line="380" w:lineRule="exact"/>
              <w:rPr>
                <w:rFonts w:ascii="宋体" w:hAnsi="宋体"/>
                <w:sz w:val="24"/>
              </w:rPr>
            </w:pPr>
          </w:p>
        </w:tc>
        <w:tc>
          <w:tcPr>
            <w:tcW w:w="2105" w:type="dxa"/>
          </w:tcPr>
          <w:p w:rsidR="00F37F4D" w:rsidRDefault="00F37F4D">
            <w:pPr>
              <w:spacing w:line="380" w:lineRule="exact"/>
              <w:rPr>
                <w:rFonts w:ascii="宋体" w:hAnsi="宋体"/>
                <w:sz w:val="24"/>
              </w:rPr>
            </w:pPr>
          </w:p>
        </w:tc>
        <w:tc>
          <w:tcPr>
            <w:tcW w:w="1516" w:type="dxa"/>
          </w:tcPr>
          <w:p w:rsidR="00F37F4D" w:rsidRDefault="00F37F4D">
            <w:pPr>
              <w:spacing w:line="380" w:lineRule="exact"/>
              <w:rPr>
                <w:rFonts w:ascii="宋体" w:hAnsi="宋体"/>
                <w:sz w:val="24"/>
              </w:rPr>
            </w:pPr>
          </w:p>
        </w:tc>
      </w:tr>
      <w:tr w:rsidR="00F37F4D">
        <w:trPr>
          <w:cantSplit/>
          <w:trHeight w:val="944"/>
          <w:jc w:val="center"/>
        </w:trPr>
        <w:tc>
          <w:tcPr>
            <w:tcW w:w="1220" w:type="dxa"/>
          </w:tcPr>
          <w:p w:rsidR="00F37F4D" w:rsidRDefault="00F37F4D">
            <w:pPr>
              <w:spacing w:line="380" w:lineRule="exact"/>
              <w:rPr>
                <w:rFonts w:ascii="宋体" w:hAnsi="宋体"/>
                <w:sz w:val="24"/>
              </w:rPr>
            </w:pPr>
          </w:p>
        </w:tc>
        <w:tc>
          <w:tcPr>
            <w:tcW w:w="2101" w:type="dxa"/>
          </w:tcPr>
          <w:p w:rsidR="00F37F4D" w:rsidRDefault="00F37F4D">
            <w:pPr>
              <w:spacing w:line="380" w:lineRule="exact"/>
              <w:rPr>
                <w:rFonts w:ascii="宋体" w:hAnsi="宋体"/>
                <w:sz w:val="24"/>
              </w:rPr>
            </w:pPr>
          </w:p>
        </w:tc>
        <w:tc>
          <w:tcPr>
            <w:tcW w:w="2200" w:type="dxa"/>
          </w:tcPr>
          <w:p w:rsidR="00F37F4D" w:rsidRDefault="00F37F4D">
            <w:pPr>
              <w:spacing w:line="380" w:lineRule="exact"/>
              <w:rPr>
                <w:rFonts w:ascii="宋体" w:hAnsi="宋体"/>
                <w:sz w:val="24"/>
              </w:rPr>
            </w:pPr>
          </w:p>
        </w:tc>
        <w:tc>
          <w:tcPr>
            <w:tcW w:w="2105" w:type="dxa"/>
          </w:tcPr>
          <w:p w:rsidR="00F37F4D" w:rsidRDefault="00F37F4D">
            <w:pPr>
              <w:spacing w:line="380" w:lineRule="exact"/>
              <w:rPr>
                <w:rFonts w:ascii="宋体" w:hAnsi="宋体"/>
                <w:sz w:val="24"/>
              </w:rPr>
            </w:pPr>
          </w:p>
        </w:tc>
        <w:tc>
          <w:tcPr>
            <w:tcW w:w="1516" w:type="dxa"/>
          </w:tcPr>
          <w:p w:rsidR="00F37F4D" w:rsidRDefault="00F37F4D">
            <w:pPr>
              <w:spacing w:line="380" w:lineRule="exact"/>
              <w:rPr>
                <w:rFonts w:ascii="宋体" w:hAnsi="宋体"/>
                <w:sz w:val="24"/>
              </w:rPr>
            </w:pPr>
          </w:p>
        </w:tc>
      </w:tr>
      <w:tr w:rsidR="00F37F4D">
        <w:trPr>
          <w:cantSplit/>
          <w:trHeight w:val="944"/>
          <w:jc w:val="center"/>
        </w:trPr>
        <w:tc>
          <w:tcPr>
            <w:tcW w:w="1220" w:type="dxa"/>
          </w:tcPr>
          <w:p w:rsidR="00F37F4D" w:rsidRDefault="00F37F4D">
            <w:pPr>
              <w:spacing w:line="380" w:lineRule="exact"/>
              <w:rPr>
                <w:rFonts w:ascii="宋体" w:hAnsi="宋体"/>
                <w:sz w:val="24"/>
              </w:rPr>
            </w:pPr>
          </w:p>
        </w:tc>
        <w:tc>
          <w:tcPr>
            <w:tcW w:w="2101" w:type="dxa"/>
          </w:tcPr>
          <w:p w:rsidR="00F37F4D" w:rsidRDefault="00F37F4D">
            <w:pPr>
              <w:spacing w:line="380" w:lineRule="exact"/>
              <w:rPr>
                <w:rFonts w:ascii="宋体" w:hAnsi="宋体"/>
                <w:sz w:val="24"/>
              </w:rPr>
            </w:pPr>
          </w:p>
        </w:tc>
        <w:tc>
          <w:tcPr>
            <w:tcW w:w="2200" w:type="dxa"/>
          </w:tcPr>
          <w:p w:rsidR="00F37F4D" w:rsidRDefault="00F37F4D">
            <w:pPr>
              <w:spacing w:line="380" w:lineRule="exact"/>
              <w:rPr>
                <w:rFonts w:ascii="宋体" w:hAnsi="宋体"/>
                <w:sz w:val="24"/>
              </w:rPr>
            </w:pPr>
          </w:p>
        </w:tc>
        <w:tc>
          <w:tcPr>
            <w:tcW w:w="2105" w:type="dxa"/>
          </w:tcPr>
          <w:p w:rsidR="00F37F4D" w:rsidRDefault="00F37F4D">
            <w:pPr>
              <w:spacing w:line="380" w:lineRule="exact"/>
              <w:rPr>
                <w:rFonts w:ascii="宋体" w:hAnsi="宋体"/>
                <w:sz w:val="24"/>
              </w:rPr>
            </w:pPr>
          </w:p>
        </w:tc>
        <w:tc>
          <w:tcPr>
            <w:tcW w:w="1516" w:type="dxa"/>
          </w:tcPr>
          <w:p w:rsidR="00F37F4D" w:rsidRDefault="00F37F4D">
            <w:pPr>
              <w:spacing w:line="380" w:lineRule="exact"/>
              <w:rPr>
                <w:rFonts w:ascii="宋体" w:hAnsi="宋体"/>
                <w:sz w:val="24"/>
              </w:rPr>
            </w:pPr>
          </w:p>
        </w:tc>
      </w:tr>
    </w:tbl>
    <w:p w:rsidR="00F37F4D" w:rsidRDefault="004A3B31">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F37F4D" w:rsidRDefault="00F37F4D">
      <w:pPr>
        <w:rPr>
          <w:rFonts w:ascii="宋体" w:hAnsi="宋体"/>
          <w:sz w:val="24"/>
        </w:rPr>
      </w:pPr>
    </w:p>
    <w:p w:rsidR="00F37F4D" w:rsidRDefault="00F37F4D">
      <w:pPr>
        <w:rPr>
          <w:rFonts w:ascii="宋体" w:hAnsi="宋体"/>
          <w:sz w:val="24"/>
        </w:rPr>
      </w:pPr>
    </w:p>
    <w:p w:rsidR="00F37F4D" w:rsidRDefault="00F37F4D">
      <w:pPr>
        <w:rPr>
          <w:rFonts w:ascii="宋体" w:hAnsi="宋体"/>
          <w:sz w:val="24"/>
        </w:rPr>
      </w:pPr>
    </w:p>
    <w:p w:rsidR="00F37F4D" w:rsidRDefault="004A3B31">
      <w:pPr>
        <w:pStyle w:val="3"/>
        <w:jc w:val="left"/>
      </w:pPr>
      <w:r>
        <w:rPr>
          <w:rFonts w:hAnsi="宋体" w:hint="eastAsia"/>
          <w:sz w:val="24"/>
        </w:rPr>
        <w:t>报价人授权代表签字：_________________</w:t>
      </w:r>
    </w:p>
    <w:p w:rsidR="00F37F4D" w:rsidRDefault="00F37F4D">
      <w:pPr>
        <w:widowControl/>
        <w:jc w:val="left"/>
      </w:pPr>
    </w:p>
    <w:p w:rsidR="00F37F4D" w:rsidRDefault="00F37F4D">
      <w:pPr>
        <w:pStyle w:val="3"/>
      </w:pPr>
    </w:p>
    <w:p w:rsidR="00F37F4D" w:rsidRDefault="00F37F4D">
      <w:pPr>
        <w:pStyle w:val="3"/>
      </w:pPr>
    </w:p>
    <w:p w:rsidR="00F37F4D" w:rsidRDefault="00F37F4D">
      <w:pPr>
        <w:pStyle w:val="3"/>
      </w:pPr>
    </w:p>
    <w:p w:rsidR="00F37F4D" w:rsidRDefault="00F37F4D">
      <w:pPr>
        <w:pStyle w:val="3"/>
      </w:pPr>
    </w:p>
    <w:p w:rsidR="00F37F4D" w:rsidRDefault="00F37F4D">
      <w:pPr>
        <w:pStyle w:val="3"/>
      </w:pPr>
    </w:p>
    <w:p w:rsidR="00F37F4D" w:rsidRDefault="00F37F4D">
      <w:pPr>
        <w:pStyle w:val="3"/>
      </w:pPr>
    </w:p>
    <w:p w:rsidR="00F37F4D" w:rsidRDefault="004A3B31">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F37F4D" w:rsidRDefault="00F37F4D">
      <w:pPr>
        <w:pStyle w:val="3"/>
      </w:pPr>
    </w:p>
    <w:p w:rsidR="00F37F4D" w:rsidRDefault="004A3B31">
      <w:pPr>
        <w:pStyle w:val="3"/>
        <w:rPr>
          <w:rFonts w:ascii="仿宋_GB2312" w:eastAsia="仿宋_GB2312"/>
          <w:b/>
          <w:sz w:val="32"/>
        </w:rPr>
      </w:pPr>
      <w:r>
        <w:rPr>
          <w:rFonts w:hint="eastAsia"/>
          <w:sz w:val="21"/>
        </w:rPr>
        <w:t xml:space="preserve">附件4-1                         </w:t>
      </w:r>
      <w:r>
        <w:rPr>
          <w:rFonts w:hint="eastAsia"/>
          <w:b/>
          <w:sz w:val="32"/>
        </w:rPr>
        <w:t>关于资格的声明函</w:t>
      </w:r>
    </w:p>
    <w:p w:rsidR="00F37F4D" w:rsidRDefault="00F37F4D">
      <w:pPr>
        <w:pStyle w:val="3"/>
        <w:rPr>
          <w:sz w:val="24"/>
        </w:rPr>
      </w:pPr>
    </w:p>
    <w:p w:rsidR="00F37F4D" w:rsidRDefault="004A3B31">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F37F4D" w:rsidRDefault="00F37F4D">
      <w:pPr>
        <w:pStyle w:val="3"/>
        <w:rPr>
          <w:sz w:val="24"/>
        </w:rPr>
      </w:pPr>
    </w:p>
    <w:p w:rsidR="00F37F4D" w:rsidRDefault="00F37F4D">
      <w:pPr>
        <w:spacing w:line="400" w:lineRule="exact"/>
        <w:rPr>
          <w:sz w:val="24"/>
        </w:rPr>
      </w:pPr>
    </w:p>
    <w:p w:rsidR="00F37F4D" w:rsidRDefault="004A3B3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F37F4D" w:rsidRDefault="00F37F4D">
      <w:pPr>
        <w:spacing w:line="400" w:lineRule="exact"/>
        <w:ind w:firstLineChars="200" w:firstLine="480"/>
        <w:rPr>
          <w:rFonts w:ascii="宋体" w:hAnsi="宋体"/>
          <w:sz w:val="24"/>
        </w:rPr>
      </w:pPr>
    </w:p>
    <w:p w:rsidR="00F37F4D" w:rsidRDefault="004A3B3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37F4D" w:rsidRDefault="004A3B3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37F4D" w:rsidRDefault="00F37F4D">
      <w:pPr>
        <w:spacing w:line="400" w:lineRule="exact"/>
        <w:ind w:firstLineChars="200" w:firstLine="480"/>
        <w:rPr>
          <w:rFonts w:ascii="宋体" w:hAnsi="宋体"/>
          <w:sz w:val="24"/>
        </w:rPr>
      </w:pPr>
    </w:p>
    <w:p w:rsidR="00F37F4D" w:rsidRDefault="00F37F4D">
      <w:pPr>
        <w:spacing w:line="400" w:lineRule="exact"/>
        <w:rPr>
          <w:rFonts w:ascii="宋体" w:hAnsi="宋体"/>
          <w:sz w:val="24"/>
        </w:rPr>
      </w:pPr>
    </w:p>
    <w:p w:rsidR="00F37F4D" w:rsidRDefault="00F37F4D">
      <w:pPr>
        <w:pStyle w:val="a6"/>
        <w:spacing w:line="400" w:lineRule="exact"/>
        <w:jc w:val="left"/>
        <w:rPr>
          <w:sz w:val="24"/>
        </w:rPr>
      </w:pPr>
    </w:p>
    <w:p w:rsidR="00F37F4D" w:rsidRDefault="00F37F4D">
      <w:pPr>
        <w:pStyle w:val="a6"/>
        <w:spacing w:line="400" w:lineRule="exact"/>
        <w:jc w:val="left"/>
        <w:rPr>
          <w:sz w:val="24"/>
        </w:rPr>
      </w:pPr>
    </w:p>
    <w:p w:rsidR="00F37F4D" w:rsidRDefault="004A3B31">
      <w:pPr>
        <w:spacing w:line="480" w:lineRule="auto"/>
        <w:rPr>
          <w:rFonts w:ascii="宋体" w:hAnsi="宋体"/>
          <w:sz w:val="24"/>
        </w:rPr>
      </w:pPr>
      <w:r>
        <w:rPr>
          <w:rFonts w:ascii="宋体" w:hAnsi="宋体" w:hint="eastAsia"/>
          <w:sz w:val="24"/>
        </w:rPr>
        <w:t>报价人（单位全称并加盖公章）：</w:t>
      </w:r>
    </w:p>
    <w:p w:rsidR="00F37F4D" w:rsidRDefault="004A3B31">
      <w:pPr>
        <w:spacing w:line="480" w:lineRule="auto"/>
        <w:rPr>
          <w:rFonts w:ascii="宋体" w:hAnsi="宋体"/>
          <w:sz w:val="24"/>
        </w:rPr>
      </w:pPr>
      <w:r>
        <w:rPr>
          <w:rFonts w:ascii="宋体" w:hAnsi="宋体" w:hint="eastAsia"/>
          <w:sz w:val="24"/>
        </w:rPr>
        <w:t>地     址：</w:t>
      </w:r>
    </w:p>
    <w:p w:rsidR="00F37F4D" w:rsidRDefault="004A3B31">
      <w:pPr>
        <w:spacing w:line="480" w:lineRule="auto"/>
        <w:rPr>
          <w:rFonts w:ascii="宋体" w:hAnsi="宋体"/>
          <w:sz w:val="24"/>
        </w:rPr>
      </w:pPr>
      <w:r>
        <w:rPr>
          <w:rFonts w:ascii="宋体" w:hAnsi="宋体" w:hint="eastAsia"/>
          <w:sz w:val="24"/>
        </w:rPr>
        <w:t>邮     编：</w:t>
      </w:r>
    </w:p>
    <w:p w:rsidR="00F37F4D" w:rsidRDefault="004A3B31">
      <w:pPr>
        <w:spacing w:line="480" w:lineRule="auto"/>
        <w:rPr>
          <w:rFonts w:ascii="宋体" w:hAnsi="宋体"/>
          <w:sz w:val="24"/>
        </w:rPr>
      </w:pPr>
      <w:r>
        <w:rPr>
          <w:rFonts w:ascii="宋体" w:hAnsi="宋体" w:hint="eastAsia"/>
          <w:sz w:val="24"/>
        </w:rPr>
        <w:t>电 话/传 真：</w:t>
      </w:r>
    </w:p>
    <w:p w:rsidR="00F37F4D" w:rsidRDefault="004A3B31">
      <w:pPr>
        <w:pStyle w:val="a6"/>
        <w:spacing w:line="480" w:lineRule="auto"/>
        <w:jc w:val="left"/>
        <w:rPr>
          <w:sz w:val="24"/>
        </w:rPr>
      </w:pPr>
      <w:r>
        <w:rPr>
          <w:rFonts w:hAnsi="宋体" w:hint="eastAsia"/>
          <w:sz w:val="24"/>
        </w:rPr>
        <w:t xml:space="preserve">报价人代表签字： </w:t>
      </w:r>
      <w:r>
        <w:rPr>
          <w:rFonts w:hint="eastAsia"/>
          <w:sz w:val="24"/>
        </w:rPr>
        <w:t>_</w:t>
      </w:r>
    </w:p>
    <w:p w:rsidR="00F37F4D" w:rsidRDefault="00F37F4D">
      <w:pPr>
        <w:pStyle w:val="a6"/>
        <w:spacing w:line="400" w:lineRule="exact"/>
        <w:jc w:val="left"/>
        <w:rPr>
          <w:sz w:val="24"/>
        </w:rPr>
      </w:pPr>
    </w:p>
    <w:p w:rsidR="00F37F4D" w:rsidRDefault="00F37F4D">
      <w:pPr>
        <w:pStyle w:val="3"/>
        <w:spacing w:line="380" w:lineRule="exact"/>
        <w:rPr>
          <w:sz w:val="24"/>
        </w:rPr>
      </w:pPr>
    </w:p>
    <w:p w:rsidR="00F37F4D" w:rsidRDefault="00F37F4D">
      <w:pPr>
        <w:pStyle w:val="3"/>
        <w:spacing w:line="380" w:lineRule="exact"/>
        <w:rPr>
          <w:sz w:val="24"/>
        </w:rPr>
      </w:pPr>
    </w:p>
    <w:p w:rsidR="00F37F4D" w:rsidRDefault="00F37F4D">
      <w:pPr>
        <w:pStyle w:val="3"/>
        <w:rPr>
          <w:sz w:val="21"/>
        </w:rPr>
      </w:pPr>
    </w:p>
    <w:p w:rsidR="00F37F4D" w:rsidRDefault="004A3B31">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F37F4D" w:rsidRDefault="00F37F4D">
      <w:pPr>
        <w:pStyle w:val="3"/>
      </w:pPr>
    </w:p>
    <w:p w:rsidR="00F37F4D" w:rsidRDefault="004A3B31">
      <w:pPr>
        <w:pStyle w:val="3"/>
        <w:spacing w:line="360" w:lineRule="auto"/>
        <w:rPr>
          <w:rFonts w:hAnsi="宋体"/>
          <w:sz w:val="24"/>
        </w:rPr>
      </w:pPr>
      <w:r>
        <w:rPr>
          <w:rFonts w:hAnsi="宋体" w:hint="eastAsia"/>
          <w:sz w:val="24"/>
        </w:rPr>
        <w:t>1．报价人概况：</w:t>
      </w:r>
    </w:p>
    <w:p w:rsidR="00F37F4D" w:rsidRDefault="004A3B31">
      <w:pPr>
        <w:pStyle w:val="3"/>
        <w:spacing w:line="360" w:lineRule="auto"/>
        <w:rPr>
          <w:rFonts w:hAnsi="宋体"/>
          <w:sz w:val="24"/>
        </w:rPr>
      </w:pPr>
      <w:r>
        <w:rPr>
          <w:rFonts w:hAnsi="宋体" w:hint="eastAsia"/>
          <w:sz w:val="24"/>
        </w:rPr>
        <w:t xml:space="preserve">    Ａ．报价人名称：_____________________________________</w:t>
      </w:r>
    </w:p>
    <w:p w:rsidR="00F37F4D" w:rsidRDefault="004A3B31">
      <w:pPr>
        <w:pStyle w:val="3"/>
        <w:spacing w:line="360" w:lineRule="auto"/>
        <w:rPr>
          <w:rFonts w:hAnsi="宋体"/>
          <w:sz w:val="24"/>
        </w:rPr>
      </w:pPr>
      <w:r>
        <w:rPr>
          <w:rFonts w:hAnsi="宋体" w:hint="eastAsia"/>
          <w:sz w:val="24"/>
        </w:rPr>
        <w:t xml:space="preserve">    Ｂ．注册地址：_____________________________________</w:t>
      </w:r>
    </w:p>
    <w:p w:rsidR="00F37F4D" w:rsidRDefault="004A3B31">
      <w:pPr>
        <w:pStyle w:val="3"/>
        <w:spacing w:line="360" w:lineRule="auto"/>
        <w:rPr>
          <w:rFonts w:hAnsi="宋体"/>
          <w:sz w:val="24"/>
        </w:rPr>
      </w:pPr>
      <w:r>
        <w:rPr>
          <w:rFonts w:hAnsi="宋体" w:hint="eastAsia"/>
          <w:sz w:val="24"/>
        </w:rPr>
        <w:t xml:space="preserve">        传真：电话：_________  邮编：__________</w:t>
      </w:r>
    </w:p>
    <w:p w:rsidR="00F37F4D" w:rsidRDefault="004A3B31">
      <w:pPr>
        <w:pStyle w:val="3"/>
        <w:spacing w:line="360" w:lineRule="auto"/>
        <w:rPr>
          <w:rFonts w:hAnsi="宋体"/>
          <w:sz w:val="24"/>
        </w:rPr>
      </w:pPr>
      <w:r>
        <w:rPr>
          <w:rFonts w:hAnsi="宋体" w:hint="eastAsia"/>
          <w:sz w:val="24"/>
        </w:rPr>
        <w:t xml:space="preserve">    Ｃ．成立或注册日期：_____________________________</w:t>
      </w:r>
    </w:p>
    <w:p w:rsidR="00F37F4D" w:rsidRDefault="004A3B31">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37F4D" w:rsidRDefault="004A3B31">
      <w:pPr>
        <w:spacing w:line="360" w:lineRule="auto"/>
        <w:rPr>
          <w:rFonts w:ascii="宋体" w:hAnsi="宋体"/>
          <w:sz w:val="24"/>
        </w:rPr>
      </w:pPr>
      <w:r>
        <w:rPr>
          <w:rFonts w:ascii="宋体" w:hAnsi="宋体" w:hint="eastAsia"/>
          <w:sz w:val="24"/>
        </w:rPr>
        <w:t xml:space="preserve">        实收资本：________________________________</w:t>
      </w:r>
    </w:p>
    <w:p w:rsidR="00F37F4D" w:rsidRDefault="004A3B31">
      <w:pPr>
        <w:spacing w:line="360" w:lineRule="auto"/>
        <w:rPr>
          <w:rFonts w:ascii="宋体" w:hAnsi="宋体"/>
          <w:sz w:val="24"/>
        </w:rPr>
      </w:pPr>
      <w:r>
        <w:rPr>
          <w:rFonts w:ascii="宋体" w:hAnsi="宋体" w:hint="eastAsia"/>
          <w:sz w:val="24"/>
        </w:rPr>
        <w:t xml:space="preserve">        其中 国家资本：法人资本：</w:t>
      </w:r>
    </w:p>
    <w:p w:rsidR="00F37F4D" w:rsidRDefault="004A3B31">
      <w:pPr>
        <w:spacing w:line="360" w:lineRule="auto"/>
        <w:rPr>
          <w:rFonts w:ascii="宋体" w:hAnsi="宋体"/>
          <w:sz w:val="24"/>
        </w:rPr>
      </w:pPr>
      <w:r>
        <w:rPr>
          <w:rFonts w:ascii="宋体" w:hAnsi="宋体" w:hint="eastAsia"/>
          <w:sz w:val="24"/>
        </w:rPr>
        <w:t xml:space="preserve">             个人资本：外商资本：</w:t>
      </w:r>
    </w:p>
    <w:p w:rsidR="00F37F4D" w:rsidRDefault="004A3B31">
      <w:pPr>
        <w:spacing w:line="360" w:lineRule="auto"/>
        <w:rPr>
          <w:rFonts w:ascii="宋体" w:hAnsi="宋体"/>
          <w:sz w:val="24"/>
        </w:rPr>
      </w:pPr>
      <w:r>
        <w:rPr>
          <w:rFonts w:ascii="宋体" w:hAnsi="宋体" w:hint="eastAsia"/>
          <w:sz w:val="24"/>
        </w:rPr>
        <w:t xml:space="preserve">    Ｅ．最近资产负债表（到     年     月      日为止）。</w:t>
      </w:r>
    </w:p>
    <w:p w:rsidR="00F37F4D" w:rsidRDefault="004A3B31">
      <w:pPr>
        <w:spacing w:line="360" w:lineRule="auto"/>
        <w:rPr>
          <w:rFonts w:ascii="宋体" w:hAnsi="宋体"/>
          <w:sz w:val="24"/>
        </w:rPr>
      </w:pPr>
      <w:r>
        <w:rPr>
          <w:rFonts w:ascii="宋体" w:hAnsi="宋体" w:hint="eastAsia"/>
          <w:sz w:val="24"/>
        </w:rPr>
        <w:t xml:space="preserve">        (1)固定资产合计:______________________</w:t>
      </w:r>
    </w:p>
    <w:p w:rsidR="00F37F4D" w:rsidRDefault="004A3B31">
      <w:pPr>
        <w:spacing w:line="360" w:lineRule="auto"/>
        <w:rPr>
          <w:rFonts w:ascii="宋体" w:hAnsi="宋体"/>
          <w:sz w:val="24"/>
        </w:rPr>
      </w:pPr>
      <w:r>
        <w:rPr>
          <w:rFonts w:ascii="宋体" w:hAnsi="宋体" w:hint="eastAsia"/>
          <w:sz w:val="24"/>
        </w:rPr>
        <w:t xml:space="preserve">        (2)流动资产合计:______________________</w:t>
      </w:r>
    </w:p>
    <w:p w:rsidR="00F37F4D" w:rsidRDefault="004A3B31">
      <w:pPr>
        <w:spacing w:line="360" w:lineRule="auto"/>
        <w:rPr>
          <w:rFonts w:ascii="宋体" w:hAnsi="宋体"/>
          <w:sz w:val="24"/>
        </w:rPr>
      </w:pPr>
      <w:r>
        <w:rPr>
          <w:rFonts w:ascii="宋体" w:hAnsi="宋体" w:hint="eastAsia"/>
          <w:sz w:val="24"/>
        </w:rPr>
        <w:t xml:space="preserve">        (3)长期负债合计:______________________</w:t>
      </w:r>
    </w:p>
    <w:p w:rsidR="00F37F4D" w:rsidRDefault="004A3B31">
      <w:pPr>
        <w:spacing w:line="360" w:lineRule="auto"/>
        <w:rPr>
          <w:rFonts w:ascii="宋体" w:hAnsi="宋体"/>
          <w:sz w:val="24"/>
        </w:rPr>
      </w:pPr>
      <w:r>
        <w:rPr>
          <w:rFonts w:ascii="宋体" w:hAnsi="宋体" w:hint="eastAsia"/>
          <w:sz w:val="24"/>
        </w:rPr>
        <w:t xml:space="preserve">        (4)流动负债合计:______________________</w:t>
      </w:r>
    </w:p>
    <w:p w:rsidR="00F37F4D" w:rsidRDefault="004A3B31">
      <w:pPr>
        <w:spacing w:line="360" w:lineRule="auto"/>
        <w:rPr>
          <w:rFonts w:ascii="宋体" w:hAnsi="宋体"/>
          <w:sz w:val="24"/>
        </w:rPr>
      </w:pPr>
      <w:r>
        <w:rPr>
          <w:rFonts w:ascii="宋体" w:hAnsi="宋体" w:hint="eastAsia"/>
          <w:sz w:val="24"/>
        </w:rPr>
        <w:t xml:space="preserve">    Ｆ．最近损失表（到 年 月  日为止）。</w:t>
      </w:r>
    </w:p>
    <w:p w:rsidR="00F37F4D" w:rsidRDefault="004A3B31">
      <w:pPr>
        <w:spacing w:line="360" w:lineRule="auto"/>
        <w:ind w:firstLineChars="300" w:firstLine="720"/>
        <w:rPr>
          <w:rFonts w:ascii="宋体" w:hAnsi="宋体"/>
          <w:sz w:val="24"/>
        </w:rPr>
      </w:pPr>
      <w:r>
        <w:rPr>
          <w:rFonts w:ascii="宋体" w:hAnsi="宋体" w:hint="eastAsia"/>
          <w:sz w:val="24"/>
        </w:rPr>
        <w:t>本年（期）利润总额累计：</w:t>
      </w:r>
    </w:p>
    <w:p w:rsidR="00F37F4D" w:rsidRDefault="004A3B31">
      <w:pPr>
        <w:spacing w:line="360" w:lineRule="auto"/>
        <w:ind w:firstLineChars="300" w:firstLine="720"/>
        <w:rPr>
          <w:rFonts w:ascii="宋体" w:hAnsi="宋体"/>
          <w:sz w:val="24"/>
        </w:rPr>
      </w:pPr>
      <w:r>
        <w:rPr>
          <w:rFonts w:ascii="宋体" w:hAnsi="宋体" w:hint="eastAsia"/>
          <w:sz w:val="24"/>
        </w:rPr>
        <w:t>本年（期）净利润累计：</w:t>
      </w:r>
    </w:p>
    <w:p w:rsidR="00F37F4D" w:rsidRDefault="00F37F4D">
      <w:pPr>
        <w:spacing w:line="380" w:lineRule="exact"/>
        <w:rPr>
          <w:rFonts w:ascii="宋体" w:hAnsi="宋体"/>
          <w:sz w:val="24"/>
        </w:rPr>
      </w:pPr>
    </w:p>
    <w:p w:rsidR="00F37F4D" w:rsidRDefault="004A3B3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37F4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37F4D" w:rsidRDefault="004A3B3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37F4D" w:rsidRDefault="004A3B3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37F4D" w:rsidRDefault="004A3B31">
            <w:pPr>
              <w:spacing w:line="380" w:lineRule="exact"/>
              <w:rPr>
                <w:rFonts w:ascii="宋体" w:hAnsi="宋体"/>
                <w:sz w:val="24"/>
              </w:rPr>
            </w:pPr>
            <w:r>
              <w:rPr>
                <w:rFonts w:ascii="宋体" w:hAnsi="宋体" w:hint="eastAsia"/>
                <w:sz w:val="24"/>
              </w:rPr>
              <w:t>使用情况</w:t>
            </w:r>
          </w:p>
        </w:tc>
      </w:tr>
      <w:tr w:rsidR="00F37F4D">
        <w:trPr>
          <w:cantSplit/>
        </w:trPr>
        <w:tc>
          <w:tcPr>
            <w:tcW w:w="134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F4D" w:rsidRDefault="00F37F4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r>
      <w:tr w:rsidR="00F37F4D">
        <w:trPr>
          <w:cantSplit/>
        </w:trPr>
        <w:tc>
          <w:tcPr>
            <w:tcW w:w="134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r>
      <w:tr w:rsidR="00F37F4D">
        <w:trPr>
          <w:cantSplit/>
        </w:trPr>
        <w:tc>
          <w:tcPr>
            <w:tcW w:w="134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r>
      <w:tr w:rsidR="00F37F4D">
        <w:trPr>
          <w:cantSplit/>
        </w:trPr>
        <w:tc>
          <w:tcPr>
            <w:tcW w:w="134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r>
      <w:tr w:rsidR="00F37F4D">
        <w:trPr>
          <w:cantSplit/>
        </w:trPr>
        <w:tc>
          <w:tcPr>
            <w:tcW w:w="134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r>
      <w:tr w:rsidR="00F37F4D">
        <w:trPr>
          <w:cantSplit/>
        </w:trPr>
        <w:tc>
          <w:tcPr>
            <w:tcW w:w="134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37F4D" w:rsidRDefault="00F37F4D">
            <w:pPr>
              <w:spacing w:line="380" w:lineRule="exact"/>
              <w:rPr>
                <w:rFonts w:ascii="宋体" w:hAnsi="宋体"/>
                <w:sz w:val="24"/>
              </w:rPr>
            </w:pPr>
          </w:p>
        </w:tc>
      </w:tr>
    </w:tbl>
    <w:p w:rsidR="00F37F4D" w:rsidRDefault="00F37F4D">
      <w:pPr>
        <w:spacing w:line="380" w:lineRule="exact"/>
        <w:rPr>
          <w:rFonts w:ascii="宋体" w:hAnsi="宋体"/>
          <w:sz w:val="24"/>
        </w:rPr>
      </w:pPr>
    </w:p>
    <w:p w:rsidR="00F37F4D" w:rsidRDefault="004A3B31">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37F4D" w:rsidRDefault="004A3B31">
      <w:pPr>
        <w:spacing w:line="360" w:lineRule="auto"/>
        <w:rPr>
          <w:rFonts w:ascii="宋体" w:hAnsi="宋体"/>
          <w:sz w:val="24"/>
        </w:rPr>
      </w:pPr>
      <w:r>
        <w:rPr>
          <w:rFonts w:ascii="宋体" w:hAnsi="宋体" w:hint="eastAsia"/>
          <w:sz w:val="24"/>
        </w:rPr>
        <w:lastRenderedPageBreak/>
        <w:t xml:space="preserve">  (1)具有独立承担民事责任的能力；</w:t>
      </w:r>
    </w:p>
    <w:p w:rsidR="00F37F4D" w:rsidRDefault="004A3B31">
      <w:pPr>
        <w:spacing w:line="360" w:lineRule="auto"/>
        <w:rPr>
          <w:rFonts w:ascii="宋体" w:hAnsi="宋体"/>
          <w:sz w:val="24"/>
        </w:rPr>
      </w:pPr>
      <w:r>
        <w:rPr>
          <w:rFonts w:ascii="宋体" w:hAnsi="宋体" w:hint="eastAsia"/>
          <w:sz w:val="24"/>
        </w:rPr>
        <w:t xml:space="preserve">  (2)具有良好的商业信誉和健全的财务会计制度；</w:t>
      </w:r>
    </w:p>
    <w:p w:rsidR="00F37F4D" w:rsidRDefault="004A3B31">
      <w:pPr>
        <w:spacing w:line="360" w:lineRule="auto"/>
        <w:rPr>
          <w:rFonts w:ascii="宋体" w:hAnsi="宋体"/>
          <w:sz w:val="24"/>
        </w:rPr>
      </w:pPr>
      <w:r>
        <w:rPr>
          <w:rFonts w:ascii="宋体" w:hAnsi="宋体" w:hint="eastAsia"/>
          <w:sz w:val="24"/>
        </w:rPr>
        <w:t xml:space="preserve">  (3)具有履行合同所必需的设备和专业技术能力；</w:t>
      </w:r>
    </w:p>
    <w:p w:rsidR="00F37F4D" w:rsidRDefault="004A3B31">
      <w:pPr>
        <w:spacing w:line="360" w:lineRule="auto"/>
        <w:rPr>
          <w:rFonts w:ascii="宋体" w:hAnsi="宋体"/>
          <w:sz w:val="24"/>
        </w:rPr>
      </w:pPr>
      <w:r>
        <w:rPr>
          <w:rFonts w:ascii="宋体" w:hAnsi="宋体" w:hint="eastAsia"/>
          <w:sz w:val="24"/>
        </w:rPr>
        <w:t xml:space="preserve">  (4)有依法缴纳税收和社会保障资金的良好记录；</w:t>
      </w:r>
    </w:p>
    <w:p w:rsidR="00F37F4D" w:rsidRDefault="004A3B31">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F37F4D" w:rsidRDefault="00F37F4D">
      <w:pPr>
        <w:spacing w:line="360" w:lineRule="auto"/>
        <w:rPr>
          <w:rFonts w:ascii="宋体" w:hAnsi="宋体"/>
          <w:sz w:val="24"/>
        </w:rPr>
      </w:pPr>
    </w:p>
    <w:p w:rsidR="00F37F4D" w:rsidRDefault="004A3B31">
      <w:pPr>
        <w:spacing w:line="360" w:lineRule="auto"/>
        <w:rPr>
          <w:rFonts w:ascii="宋体" w:hAnsi="宋体"/>
          <w:sz w:val="24"/>
        </w:rPr>
      </w:pPr>
      <w:r>
        <w:rPr>
          <w:rFonts w:ascii="宋体" w:hAnsi="宋体" w:hint="eastAsia"/>
          <w:sz w:val="24"/>
        </w:rPr>
        <w:t xml:space="preserve"> 4.营业执照见附件。</w:t>
      </w:r>
    </w:p>
    <w:p w:rsidR="00F37F4D" w:rsidRDefault="004A3B31">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37F4D" w:rsidRDefault="00F37F4D">
      <w:pPr>
        <w:spacing w:line="360" w:lineRule="auto"/>
        <w:rPr>
          <w:rFonts w:ascii="宋体" w:hAnsi="宋体"/>
          <w:sz w:val="24"/>
        </w:rPr>
      </w:pPr>
    </w:p>
    <w:p w:rsidR="00F37F4D" w:rsidRDefault="004A3B31">
      <w:pPr>
        <w:spacing w:line="360" w:lineRule="auto"/>
        <w:rPr>
          <w:rFonts w:ascii="宋体" w:hAnsi="宋体"/>
          <w:sz w:val="24"/>
        </w:rPr>
      </w:pPr>
      <w:r>
        <w:rPr>
          <w:rFonts w:ascii="宋体" w:hAnsi="宋体" w:hint="eastAsia"/>
          <w:sz w:val="24"/>
        </w:rPr>
        <w:t>报价人（全称并加盖公章）：</w:t>
      </w:r>
    </w:p>
    <w:p w:rsidR="00F37F4D" w:rsidRDefault="004A3B31">
      <w:pPr>
        <w:spacing w:line="360" w:lineRule="auto"/>
        <w:rPr>
          <w:rFonts w:ascii="宋体" w:hAnsi="宋体"/>
          <w:sz w:val="24"/>
        </w:rPr>
      </w:pPr>
      <w:r>
        <w:rPr>
          <w:rFonts w:ascii="宋体" w:hAnsi="宋体" w:hint="eastAsia"/>
          <w:sz w:val="24"/>
        </w:rPr>
        <w:t>地     址：</w:t>
      </w:r>
    </w:p>
    <w:p w:rsidR="00F37F4D" w:rsidRDefault="004A3B31">
      <w:pPr>
        <w:spacing w:line="360" w:lineRule="auto"/>
        <w:rPr>
          <w:rFonts w:ascii="宋体" w:hAnsi="宋体"/>
          <w:sz w:val="24"/>
        </w:rPr>
      </w:pPr>
      <w:r>
        <w:rPr>
          <w:rFonts w:ascii="宋体" w:hAnsi="宋体" w:hint="eastAsia"/>
          <w:sz w:val="24"/>
        </w:rPr>
        <w:t>邮     编：</w:t>
      </w:r>
    </w:p>
    <w:p w:rsidR="00F37F4D" w:rsidRDefault="004A3B31">
      <w:pPr>
        <w:spacing w:line="360" w:lineRule="auto"/>
        <w:rPr>
          <w:rFonts w:ascii="宋体" w:hAnsi="宋体"/>
          <w:sz w:val="24"/>
        </w:rPr>
      </w:pPr>
      <w:r>
        <w:rPr>
          <w:rFonts w:ascii="宋体" w:hAnsi="宋体" w:hint="eastAsia"/>
          <w:sz w:val="24"/>
        </w:rPr>
        <w:t>电 话/传 真：</w:t>
      </w:r>
    </w:p>
    <w:p w:rsidR="00F37F4D" w:rsidRDefault="004A3B31">
      <w:pPr>
        <w:pStyle w:val="a6"/>
        <w:spacing w:line="360" w:lineRule="auto"/>
        <w:jc w:val="left"/>
        <w:rPr>
          <w:sz w:val="24"/>
        </w:rPr>
      </w:pPr>
      <w:r>
        <w:rPr>
          <w:rFonts w:hAnsi="宋体" w:hint="eastAsia"/>
          <w:sz w:val="24"/>
        </w:rPr>
        <w:t xml:space="preserve">报价人代表签字： </w:t>
      </w:r>
    </w:p>
    <w:p w:rsidR="00F37F4D" w:rsidRDefault="00F37F4D">
      <w:pPr>
        <w:spacing w:line="380" w:lineRule="exact"/>
        <w:rPr>
          <w:rFonts w:ascii="宋体" w:hAnsi="宋体"/>
          <w:sz w:val="24"/>
        </w:rPr>
      </w:pPr>
    </w:p>
    <w:p w:rsidR="00F37F4D" w:rsidRDefault="00F37F4D">
      <w:pPr>
        <w:spacing w:line="380" w:lineRule="exact"/>
        <w:rPr>
          <w:rFonts w:ascii="宋体" w:hAnsi="宋体"/>
          <w:sz w:val="24"/>
        </w:rPr>
      </w:pPr>
    </w:p>
    <w:p w:rsidR="00F37F4D" w:rsidRDefault="00F37F4D">
      <w:pPr>
        <w:pStyle w:val="3"/>
      </w:pPr>
    </w:p>
    <w:p w:rsidR="00F37F4D" w:rsidRDefault="00F37F4D">
      <w:pPr>
        <w:pStyle w:val="3"/>
      </w:pPr>
    </w:p>
    <w:p w:rsidR="00F37F4D" w:rsidRDefault="00F37F4D">
      <w:pPr>
        <w:pStyle w:val="3"/>
      </w:pPr>
    </w:p>
    <w:p w:rsidR="00F37F4D" w:rsidRDefault="00F37F4D">
      <w:pPr>
        <w:pStyle w:val="3"/>
      </w:pPr>
    </w:p>
    <w:p w:rsidR="00F37F4D" w:rsidRDefault="004A3B31">
      <w:pPr>
        <w:pStyle w:val="3"/>
      </w:pPr>
      <w:r>
        <w:rPr>
          <w:rFonts w:hint="eastAsia"/>
        </w:rPr>
        <w:br w:type="page"/>
      </w:r>
      <w:r>
        <w:rPr>
          <w:rFonts w:hint="eastAsia"/>
          <w:sz w:val="21"/>
        </w:rPr>
        <w:lastRenderedPageBreak/>
        <w:t xml:space="preserve">附件4-3                    </w:t>
      </w:r>
      <w:r>
        <w:rPr>
          <w:rFonts w:hint="eastAsia"/>
          <w:b/>
          <w:sz w:val="36"/>
        </w:rPr>
        <w:t>法定代表人授权书</w:t>
      </w:r>
    </w:p>
    <w:p w:rsidR="00F37F4D" w:rsidRDefault="00F37F4D">
      <w:pPr>
        <w:pStyle w:val="3"/>
        <w:rPr>
          <w:rFonts w:ascii="Times New Roman" w:hAnsi="Times New Roman"/>
          <w:sz w:val="24"/>
          <w:szCs w:val="24"/>
        </w:rPr>
      </w:pPr>
    </w:p>
    <w:p w:rsidR="00F37F4D" w:rsidRDefault="004A3B31">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F37F4D" w:rsidRDefault="004A3B31">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37F4D" w:rsidRDefault="00F37F4D">
      <w:pPr>
        <w:snapToGrid w:val="0"/>
        <w:spacing w:line="360" w:lineRule="auto"/>
        <w:rPr>
          <w:rFonts w:ascii="宋体" w:hAnsi="宋体"/>
          <w:sz w:val="24"/>
        </w:rPr>
      </w:pPr>
    </w:p>
    <w:p w:rsidR="00F37F4D" w:rsidRDefault="004A3B31">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F37F4D" w:rsidRDefault="004A3B31">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F37F4D" w:rsidRDefault="004A3B31">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F37F4D" w:rsidRDefault="00F37F4D">
      <w:pPr>
        <w:snapToGrid w:val="0"/>
        <w:spacing w:line="380" w:lineRule="exact"/>
        <w:rPr>
          <w:rFonts w:ascii="宋体" w:hAnsi="宋体"/>
          <w:sz w:val="24"/>
        </w:rPr>
      </w:pPr>
    </w:p>
    <w:p w:rsidR="00F37F4D" w:rsidRDefault="00F37F4D">
      <w:pPr>
        <w:snapToGrid w:val="0"/>
        <w:spacing w:line="380" w:lineRule="exact"/>
        <w:rPr>
          <w:rFonts w:ascii="宋体" w:hAnsi="宋体"/>
          <w:sz w:val="24"/>
        </w:rPr>
      </w:pPr>
    </w:p>
    <w:p w:rsidR="00F37F4D" w:rsidRDefault="004A3B31">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F37F4D" w:rsidRDefault="00F37F4D">
      <w:pPr>
        <w:snapToGrid w:val="0"/>
        <w:spacing w:line="380" w:lineRule="exact"/>
        <w:rPr>
          <w:rFonts w:ascii="宋体" w:hAnsi="宋体"/>
          <w:sz w:val="24"/>
        </w:rPr>
      </w:pPr>
    </w:p>
    <w:p w:rsidR="00F37F4D" w:rsidRDefault="00F37F4D">
      <w:pPr>
        <w:snapToGrid w:val="0"/>
        <w:spacing w:line="380" w:lineRule="exact"/>
        <w:rPr>
          <w:rFonts w:ascii="宋体" w:hAnsi="宋体"/>
          <w:sz w:val="24"/>
        </w:rPr>
      </w:pPr>
    </w:p>
    <w:p w:rsidR="00F37F4D" w:rsidRDefault="00F37F4D">
      <w:pPr>
        <w:snapToGrid w:val="0"/>
        <w:spacing w:line="380" w:lineRule="exact"/>
        <w:rPr>
          <w:rFonts w:ascii="宋体" w:hAnsi="宋体"/>
          <w:sz w:val="24"/>
        </w:rPr>
      </w:pPr>
    </w:p>
    <w:p w:rsidR="00F37F4D" w:rsidRDefault="004A3B31">
      <w:pPr>
        <w:snapToGrid w:val="0"/>
        <w:spacing w:line="380" w:lineRule="exact"/>
        <w:ind w:firstLineChars="1700" w:firstLine="4080"/>
        <w:rPr>
          <w:rFonts w:ascii="宋体" w:hAnsi="宋体"/>
          <w:sz w:val="24"/>
        </w:rPr>
      </w:pPr>
      <w:r>
        <w:rPr>
          <w:rFonts w:ascii="宋体" w:hAnsi="宋体" w:hint="eastAsia"/>
          <w:sz w:val="24"/>
        </w:rPr>
        <w:t>授权方</w:t>
      </w:r>
    </w:p>
    <w:p w:rsidR="00F37F4D" w:rsidRDefault="00F37F4D">
      <w:pPr>
        <w:snapToGrid w:val="0"/>
        <w:spacing w:line="380" w:lineRule="exact"/>
        <w:rPr>
          <w:rFonts w:ascii="宋体" w:hAnsi="宋体"/>
          <w:sz w:val="24"/>
        </w:rPr>
      </w:pPr>
    </w:p>
    <w:p w:rsidR="00F37F4D" w:rsidRDefault="004A3B3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37F4D" w:rsidRDefault="00F37F4D">
      <w:pPr>
        <w:snapToGrid w:val="0"/>
        <w:spacing w:line="380" w:lineRule="exact"/>
        <w:rPr>
          <w:rFonts w:ascii="宋体" w:hAnsi="宋体"/>
          <w:sz w:val="24"/>
        </w:rPr>
      </w:pPr>
    </w:p>
    <w:p w:rsidR="00F37F4D" w:rsidRDefault="004A3B31">
      <w:pPr>
        <w:snapToGrid w:val="0"/>
        <w:spacing w:line="380" w:lineRule="exact"/>
        <w:rPr>
          <w:rFonts w:ascii="宋体" w:hAnsi="宋体"/>
          <w:sz w:val="24"/>
        </w:rPr>
      </w:pPr>
      <w:r>
        <w:rPr>
          <w:rFonts w:ascii="宋体" w:hAnsi="宋体" w:hint="eastAsia"/>
          <w:sz w:val="24"/>
        </w:rPr>
        <w:t xml:space="preserve">                                  法定代表人签字或盖章：</w:t>
      </w:r>
    </w:p>
    <w:p w:rsidR="00F37F4D" w:rsidRDefault="00F37F4D">
      <w:pPr>
        <w:snapToGrid w:val="0"/>
        <w:spacing w:line="380" w:lineRule="exact"/>
        <w:rPr>
          <w:rFonts w:ascii="宋体" w:hAnsi="宋体"/>
          <w:sz w:val="24"/>
        </w:rPr>
      </w:pPr>
    </w:p>
    <w:p w:rsidR="00F37F4D" w:rsidRDefault="004A3B31">
      <w:pPr>
        <w:snapToGrid w:val="0"/>
        <w:spacing w:line="380" w:lineRule="exact"/>
        <w:rPr>
          <w:rFonts w:ascii="宋体" w:hAnsi="宋体"/>
          <w:sz w:val="24"/>
        </w:rPr>
      </w:pPr>
      <w:r>
        <w:rPr>
          <w:rFonts w:ascii="宋体" w:hAnsi="宋体" w:hint="eastAsia"/>
          <w:sz w:val="24"/>
        </w:rPr>
        <w:t xml:space="preserve">                                  日     期：</w:t>
      </w:r>
    </w:p>
    <w:p w:rsidR="00F37F4D" w:rsidRDefault="00F37F4D">
      <w:pPr>
        <w:pStyle w:val="3"/>
        <w:snapToGrid w:val="0"/>
        <w:spacing w:line="380" w:lineRule="exact"/>
        <w:outlineLvl w:val="9"/>
        <w:rPr>
          <w:rFonts w:hAnsi="宋体"/>
          <w:sz w:val="24"/>
        </w:rPr>
      </w:pPr>
    </w:p>
    <w:p w:rsidR="00F37F4D" w:rsidRDefault="00F37F4D">
      <w:pPr>
        <w:pStyle w:val="3"/>
        <w:snapToGrid w:val="0"/>
        <w:spacing w:line="380" w:lineRule="exact"/>
        <w:outlineLvl w:val="9"/>
        <w:rPr>
          <w:rFonts w:hAnsi="宋体"/>
          <w:sz w:val="24"/>
        </w:rPr>
      </w:pPr>
    </w:p>
    <w:p w:rsidR="00F37F4D" w:rsidRDefault="004A3B31">
      <w:pPr>
        <w:pStyle w:val="3"/>
        <w:snapToGrid w:val="0"/>
        <w:spacing w:line="380" w:lineRule="exact"/>
        <w:ind w:firstLineChars="1700" w:firstLine="4080"/>
        <w:outlineLvl w:val="9"/>
        <w:rPr>
          <w:rFonts w:hAnsi="宋体"/>
          <w:sz w:val="24"/>
        </w:rPr>
      </w:pPr>
      <w:r>
        <w:rPr>
          <w:rFonts w:hAnsi="宋体" w:hint="eastAsia"/>
          <w:sz w:val="24"/>
        </w:rPr>
        <w:t>接受授权方</w:t>
      </w:r>
    </w:p>
    <w:p w:rsidR="00F37F4D" w:rsidRDefault="00F37F4D">
      <w:pPr>
        <w:pStyle w:val="3"/>
        <w:snapToGrid w:val="0"/>
        <w:spacing w:line="380" w:lineRule="exact"/>
        <w:outlineLvl w:val="9"/>
        <w:rPr>
          <w:rFonts w:hAnsi="宋体"/>
          <w:sz w:val="24"/>
        </w:rPr>
      </w:pPr>
    </w:p>
    <w:p w:rsidR="00F37F4D" w:rsidRDefault="004A3B31">
      <w:pPr>
        <w:snapToGrid w:val="0"/>
        <w:spacing w:line="380" w:lineRule="exact"/>
        <w:ind w:firstLineChars="1700" w:firstLine="4080"/>
        <w:rPr>
          <w:rFonts w:ascii="宋体" w:hAnsi="宋体"/>
          <w:sz w:val="24"/>
        </w:rPr>
      </w:pPr>
      <w:r>
        <w:rPr>
          <w:rFonts w:ascii="宋体" w:hAnsi="宋体" w:hint="eastAsia"/>
          <w:sz w:val="24"/>
        </w:rPr>
        <w:t>报价人授权代表签字：</w:t>
      </w:r>
    </w:p>
    <w:p w:rsidR="00F37F4D" w:rsidRDefault="00F37F4D">
      <w:pPr>
        <w:snapToGrid w:val="0"/>
        <w:spacing w:line="380" w:lineRule="exact"/>
        <w:rPr>
          <w:rFonts w:ascii="宋体" w:hAnsi="宋体"/>
          <w:sz w:val="24"/>
        </w:rPr>
      </w:pPr>
    </w:p>
    <w:p w:rsidR="00F37F4D" w:rsidRDefault="004A3B31">
      <w:pPr>
        <w:pStyle w:val="3"/>
        <w:spacing w:line="380" w:lineRule="exact"/>
        <w:ind w:firstLineChars="1700" w:firstLine="4080"/>
        <w:rPr>
          <w:rFonts w:hAnsi="宋体"/>
          <w:sz w:val="24"/>
        </w:rPr>
      </w:pPr>
      <w:r>
        <w:rPr>
          <w:rFonts w:hAnsi="宋体" w:hint="eastAsia"/>
          <w:sz w:val="24"/>
        </w:rPr>
        <w:t>日     期：</w:t>
      </w:r>
    </w:p>
    <w:p w:rsidR="00F37F4D" w:rsidRDefault="00F37F4D">
      <w:pPr>
        <w:pStyle w:val="3"/>
      </w:pPr>
    </w:p>
    <w:p w:rsidR="00F37F4D" w:rsidRDefault="00F37F4D">
      <w:pPr>
        <w:pStyle w:val="3"/>
      </w:pPr>
    </w:p>
    <w:p w:rsidR="00F37F4D" w:rsidRDefault="004A3B31">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F37F4D" w:rsidRDefault="00F37F4D"/>
    <w:p w:rsidR="00F37F4D" w:rsidRDefault="004A3B3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37F4D" w:rsidRDefault="00F37F4D">
      <w:pPr>
        <w:spacing w:line="380" w:lineRule="exact"/>
        <w:rPr>
          <w:rFonts w:ascii="宋体" w:hAnsi="宋体"/>
          <w:sz w:val="24"/>
        </w:rPr>
      </w:pPr>
    </w:p>
    <w:p w:rsidR="00F37F4D" w:rsidRDefault="004A3B3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F37F4D" w:rsidRDefault="004A3B3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37F4D" w:rsidRDefault="00F37F4D">
      <w:pPr>
        <w:spacing w:line="380" w:lineRule="exact"/>
        <w:rPr>
          <w:rFonts w:ascii="宋体" w:hAnsi="宋体"/>
          <w:sz w:val="24"/>
        </w:rPr>
      </w:pPr>
    </w:p>
    <w:p w:rsidR="00F37F4D" w:rsidRDefault="004A3B31">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37F4D" w:rsidRDefault="00F37F4D">
      <w:pPr>
        <w:spacing w:line="380" w:lineRule="exact"/>
        <w:rPr>
          <w:rFonts w:ascii="宋体" w:hAnsi="宋体"/>
          <w:sz w:val="24"/>
        </w:rPr>
      </w:pPr>
    </w:p>
    <w:p w:rsidR="00F37F4D" w:rsidRDefault="00F37F4D">
      <w:pPr>
        <w:spacing w:line="380" w:lineRule="exact"/>
        <w:rPr>
          <w:rFonts w:ascii="宋体" w:hAnsi="宋体"/>
          <w:sz w:val="24"/>
        </w:rPr>
      </w:pPr>
    </w:p>
    <w:p w:rsidR="00F37F4D" w:rsidRDefault="00F37F4D">
      <w:pPr>
        <w:spacing w:line="380" w:lineRule="exact"/>
        <w:rPr>
          <w:rFonts w:ascii="宋体" w:hAnsi="宋体"/>
          <w:sz w:val="24"/>
        </w:rPr>
      </w:pPr>
    </w:p>
    <w:p w:rsidR="00F37F4D" w:rsidRDefault="00F37F4D">
      <w:pPr>
        <w:spacing w:line="380" w:lineRule="exact"/>
        <w:rPr>
          <w:rFonts w:ascii="宋体" w:hAnsi="宋体"/>
          <w:sz w:val="24"/>
        </w:rPr>
      </w:pPr>
    </w:p>
    <w:p w:rsidR="00F37F4D" w:rsidRDefault="00F37F4D">
      <w:pPr>
        <w:spacing w:line="380" w:lineRule="exact"/>
        <w:rPr>
          <w:rFonts w:ascii="宋体" w:hAnsi="宋体"/>
          <w:sz w:val="24"/>
        </w:rPr>
      </w:pPr>
    </w:p>
    <w:p w:rsidR="00F37F4D" w:rsidRDefault="00F37F4D">
      <w:pPr>
        <w:spacing w:line="380" w:lineRule="exact"/>
        <w:rPr>
          <w:rFonts w:ascii="宋体" w:hAnsi="宋体"/>
          <w:sz w:val="24"/>
        </w:rPr>
      </w:pPr>
    </w:p>
    <w:p w:rsidR="00F37F4D" w:rsidRDefault="00F37F4D">
      <w:pPr>
        <w:spacing w:line="380" w:lineRule="exact"/>
        <w:rPr>
          <w:rFonts w:ascii="宋体" w:hAnsi="宋体"/>
          <w:sz w:val="24"/>
        </w:rPr>
      </w:pPr>
    </w:p>
    <w:p w:rsidR="00F37F4D" w:rsidRDefault="004A3B31">
      <w:pPr>
        <w:spacing w:line="480" w:lineRule="auto"/>
        <w:rPr>
          <w:rFonts w:ascii="宋体" w:hAnsi="宋体"/>
          <w:sz w:val="24"/>
        </w:rPr>
      </w:pPr>
      <w:r>
        <w:rPr>
          <w:rFonts w:ascii="宋体" w:hAnsi="宋体" w:hint="eastAsia"/>
          <w:sz w:val="24"/>
        </w:rPr>
        <w:t xml:space="preserve">                         报  价 人（单位全称并加盖公章）：</w:t>
      </w:r>
    </w:p>
    <w:p w:rsidR="00F37F4D" w:rsidRDefault="004A3B31">
      <w:pPr>
        <w:spacing w:line="480" w:lineRule="auto"/>
        <w:rPr>
          <w:rFonts w:ascii="宋体" w:hAnsi="宋体"/>
          <w:sz w:val="24"/>
        </w:rPr>
      </w:pPr>
      <w:r>
        <w:rPr>
          <w:rFonts w:ascii="宋体" w:hAnsi="宋体" w:hint="eastAsia"/>
          <w:sz w:val="24"/>
        </w:rPr>
        <w:t xml:space="preserve">                         报价人代表签字：</w:t>
      </w:r>
    </w:p>
    <w:p w:rsidR="00F37F4D" w:rsidRDefault="004A3B31">
      <w:pPr>
        <w:pStyle w:val="3"/>
        <w:spacing w:line="480" w:lineRule="auto"/>
        <w:rPr>
          <w:rFonts w:hAnsi="宋体"/>
          <w:sz w:val="24"/>
        </w:rPr>
      </w:pPr>
      <w:r>
        <w:rPr>
          <w:rFonts w:hAnsi="宋体" w:hint="eastAsia"/>
          <w:sz w:val="24"/>
        </w:rPr>
        <w:t xml:space="preserve">                         日      期：</w:t>
      </w:r>
    </w:p>
    <w:p w:rsidR="00F37F4D" w:rsidRDefault="00F37F4D">
      <w:pPr>
        <w:spacing w:line="380" w:lineRule="exact"/>
        <w:rPr>
          <w:sz w:val="24"/>
          <w:u w:val="single"/>
        </w:rPr>
      </w:pPr>
    </w:p>
    <w:p w:rsidR="00F37F4D" w:rsidRDefault="00F37F4D">
      <w:pPr>
        <w:spacing w:line="380" w:lineRule="exact"/>
        <w:rPr>
          <w:sz w:val="24"/>
          <w:u w:val="single"/>
        </w:rPr>
      </w:pPr>
    </w:p>
    <w:p w:rsidR="00F37F4D" w:rsidRDefault="004A3B31">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F37F4D" w:rsidRDefault="00F37F4D">
      <w:pPr>
        <w:spacing w:line="420" w:lineRule="exact"/>
        <w:ind w:firstLine="480"/>
        <w:rPr>
          <w:rFonts w:ascii="宋体" w:hAnsi="宋体"/>
          <w:sz w:val="24"/>
        </w:rPr>
      </w:pPr>
    </w:p>
    <w:p w:rsidR="00F37F4D" w:rsidRDefault="004A3B31">
      <w:pPr>
        <w:numPr>
          <w:ilvl w:val="0"/>
          <w:numId w:val="6"/>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F37F4D" w:rsidRDefault="00F37F4D">
      <w:pPr>
        <w:pStyle w:val="3"/>
      </w:pPr>
    </w:p>
    <w:p w:rsidR="00F37F4D" w:rsidRDefault="00F37F4D"/>
    <w:p w:rsidR="00F37F4D" w:rsidRDefault="00F37F4D"/>
    <w:p w:rsidR="00F37F4D" w:rsidRDefault="00F37F4D">
      <w:pPr>
        <w:widowControl/>
        <w:jc w:val="left"/>
      </w:pPr>
    </w:p>
    <w:p w:rsidR="00F37F4D" w:rsidRDefault="00F37F4D"/>
    <w:sectPr w:rsidR="00F37F4D" w:rsidSect="00F37F4D">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F4D" w:rsidRDefault="00F37F4D" w:rsidP="00F37F4D">
      <w:r>
        <w:separator/>
      </w:r>
    </w:p>
  </w:endnote>
  <w:endnote w:type="continuationSeparator" w:id="1">
    <w:p w:rsidR="00F37F4D" w:rsidRDefault="00F37F4D" w:rsidP="00F37F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4D" w:rsidRDefault="00200B07">
    <w:pPr>
      <w:pStyle w:val="a8"/>
      <w:tabs>
        <w:tab w:val="center" w:pos="4213"/>
        <w:tab w:val="left" w:pos="4918"/>
      </w:tabs>
      <w:jc w:val="center"/>
      <w:rPr>
        <w:rStyle w:val="ac"/>
      </w:rP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filled="f" stroked="f">
          <v:textbox style="mso-fit-shape-to-text:t" inset="0,0,0,0">
            <w:txbxContent>
              <w:p w:rsidR="00F37F4D" w:rsidRDefault="004A3B31">
                <w:pPr>
                  <w:pStyle w:val="a8"/>
                </w:pPr>
                <w:r>
                  <w:rPr>
                    <w:rFonts w:hint="eastAsia"/>
                  </w:rPr>
                  <w:t>第</w:t>
                </w:r>
                <w:r>
                  <w:rPr>
                    <w:rFonts w:hint="eastAsia"/>
                  </w:rPr>
                  <w:t xml:space="preserve"> </w:t>
                </w:r>
                <w:r w:rsidR="00200B07">
                  <w:rPr>
                    <w:rFonts w:hint="eastAsia"/>
                  </w:rPr>
                  <w:fldChar w:fldCharType="begin"/>
                </w:r>
                <w:r>
                  <w:rPr>
                    <w:rFonts w:hint="eastAsia"/>
                  </w:rPr>
                  <w:instrText xml:space="preserve"> PAGE  \* MERGEFORMAT </w:instrText>
                </w:r>
                <w:r w:rsidR="00200B07">
                  <w:rPr>
                    <w:rFonts w:hint="eastAsia"/>
                  </w:rPr>
                  <w:fldChar w:fldCharType="separate"/>
                </w:r>
                <w:r w:rsidR="005947BD">
                  <w:rPr>
                    <w:noProof/>
                  </w:rPr>
                  <w:t>27</w:t>
                </w:r>
                <w:r w:rsidR="00200B07">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ins w:id="17" w:author="王明明" w:date="2022-04-27T17:00:00Z">
                    <w:r w:rsidR="005947BD">
                      <w:rPr>
                        <w:noProof/>
                      </w:rPr>
                      <w:t>39</w:t>
                    </w:r>
                  </w:ins>
                  <w:del w:id="18" w:author="王明明" w:date="2022-04-27T17:00:00Z">
                    <w:r w:rsidR="005947BD" w:rsidDel="005947BD">
                      <w:rPr>
                        <w:noProof/>
                      </w:rPr>
                      <w:delText>27</w:delText>
                    </w:r>
                  </w:del>
                </w:fldSimple>
                <w:r>
                  <w:rPr>
                    <w:rFonts w:hint="eastAsia"/>
                  </w:rPr>
                  <w:t xml:space="preserve"> </w:t>
                </w:r>
                <w:r>
                  <w:rPr>
                    <w:rFonts w:hint="eastAsia"/>
                  </w:rPr>
                  <w:t>页</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F4D" w:rsidRDefault="00200B07">
    <w:pPr>
      <w:pStyle w:val="a8"/>
      <w:jc w:val="center"/>
    </w:pPr>
    <w:r>
      <w:fldChar w:fldCharType="begin"/>
    </w:r>
    <w:r w:rsidR="004A3B31">
      <w:instrText xml:space="preserve"> PAGE   \* MERGEFORMAT </w:instrText>
    </w:r>
    <w:r>
      <w:fldChar w:fldCharType="separate"/>
    </w:r>
    <w:r w:rsidR="005947BD" w:rsidRPr="005947BD">
      <w:rPr>
        <w:noProof/>
        <w:lang w:val="zh-CN"/>
      </w:rPr>
      <w:t>31</w:t>
    </w:r>
    <w:r>
      <w:fldChar w:fldCharType="end"/>
    </w:r>
  </w:p>
  <w:p w:rsidR="00F37F4D" w:rsidRDefault="00F37F4D">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37F4D" w:rsidRDefault="00200B07">
            <w:pPr>
              <w:pStyle w:val="a8"/>
              <w:jc w:val="center"/>
            </w:pPr>
            <w:r>
              <w:rPr>
                <w:b/>
                <w:sz w:val="24"/>
                <w:szCs w:val="24"/>
              </w:rPr>
              <w:fldChar w:fldCharType="begin"/>
            </w:r>
            <w:r w:rsidR="004A3B31">
              <w:rPr>
                <w:b/>
              </w:rPr>
              <w:instrText>PAGE</w:instrText>
            </w:r>
            <w:r>
              <w:rPr>
                <w:b/>
                <w:sz w:val="24"/>
                <w:szCs w:val="24"/>
              </w:rPr>
              <w:fldChar w:fldCharType="separate"/>
            </w:r>
            <w:r w:rsidR="005947BD">
              <w:rPr>
                <w:b/>
                <w:noProof/>
              </w:rPr>
              <w:t>39</w:t>
            </w:r>
            <w:r>
              <w:rPr>
                <w:b/>
                <w:sz w:val="24"/>
                <w:szCs w:val="24"/>
              </w:rPr>
              <w:fldChar w:fldCharType="end"/>
            </w:r>
            <w:r w:rsidR="004A3B31">
              <w:rPr>
                <w:lang w:val="zh-CN"/>
              </w:rPr>
              <w:t xml:space="preserve"> / </w:t>
            </w:r>
            <w:r>
              <w:rPr>
                <w:b/>
                <w:sz w:val="24"/>
                <w:szCs w:val="24"/>
              </w:rPr>
              <w:fldChar w:fldCharType="begin"/>
            </w:r>
            <w:r w:rsidR="004A3B31">
              <w:rPr>
                <w:b/>
              </w:rPr>
              <w:instrText>NUMPAGES</w:instrText>
            </w:r>
            <w:r>
              <w:rPr>
                <w:b/>
                <w:sz w:val="24"/>
                <w:szCs w:val="24"/>
              </w:rPr>
              <w:fldChar w:fldCharType="separate"/>
            </w:r>
            <w:r w:rsidR="005947BD">
              <w:rPr>
                <w:b/>
                <w:noProof/>
              </w:rPr>
              <w:t>39</w:t>
            </w:r>
            <w:r>
              <w:rPr>
                <w:b/>
                <w:sz w:val="24"/>
                <w:szCs w:val="24"/>
              </w:rPr>
              <w:fldChar w:fldCharType="end"/>
            </w:r>
          </w:p>
        </w:sdtContent>
      </w:sdt>
    </w:sdtContent>
  </w:sdt>
  <w:p w:rsidR="00F37F4D" w:rsidRDefault="00F37F4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F4D" w:rsidRDefault="00F37F4D" w:rsidP="00F37F4D">
      <w:r>
        <w:separator/>
      </w:r>
    </w:p>
  </w:footnote>
  <w:footnote w:type="continuationSeparator" w:id="1">
    <w:p w:rsidR="00F37F4D" w:rsidRDefault="00F37F4D" w:rsidP="00F37F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270942C2"/>
    <w:multiLevelType w:val="singleLevel"/>
    <w:tmpl w:val="270942C2"/>
    <w:lvl w:ilvl="0">
      <w:start w:val="10"/>
      <w:numFmt w:val="decimal"/>
      <w:lvlText w:val="(%1)"/>
      <w:lvlJc w:val="left"/>
      <w:pPr>
        <w:tabs>
          <w:tab w:val="left" w:pos="312"/>
        </w:tabs>
      </w:pPr>
    </w:lvl>
  </w:abstractNum>
  <w:abstractNum w:abstractNumId="4">
    <w:nsid w:val="4D17B23E"/>
    <w:multiLevelType w:val="singleLevel"/>
    <w:tmpl w:val="4D17B23E"/>
    <w:lvl w:ilvl="0">
      <w:start w:val="1"/>
      <w:numFmt w:val="decimal"/>
      <w:suff w:val="nothing"/>
      <w:lvlText w:val="（%1）"/>
      <w:lvlJc w:val="left"/>
    </w:lvl>
  </w:abstractNum>
  <w:abstractNum w:abstractNumId="5">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1"/>
  </w:num>
  <w:num w:numId="3">
    <w:abstractNumId w:val="0"/>
  </w:num>
  <w:num w:numId="4">
    <w:abstractNumId w:val="5"/>
  </w:num>
  <w:num w:numId="5">
    <w:abstractNumId w:val="3"/>
  </w:num>
  <w:num w:numId="6">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小水">
    <w15:presenceInfo w15:providerId="WPS Office" w15:userId="4239529326"/>
  </w15:person>
  <w15:person w15:author="虾米">
    <w15:presenceInfo w15:providerId="WPS Office" w15:userId="1013871964"/>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001FF"/>
    <w:rsid w:val="00095D9D"/>
    <w:rsid w:val="00134E78"/>
    <w:rsid w:val="00200B07"/>
    <w:rsid w:val="002209B6"/>
    <w:rsid w:val="00222787"/>
    <w:rsid w:val="002D4A80"/>
    <w:rsid w:val="002E67A0"/>
    <w:rsid w:val="002F0C8B"/>
    <w:rsid w:val="00373183"/>
    <w:rsid w:val="003C18AE"/>
    <w:rsid w:val="00454A2F"/>
    <w:rsid w:val="00473F2E"/>
    <w:rsid w:val="004A3B31"/>
    <w:rsid w:val="004E2EF7"/>
    <w:rsid w:val="004F69B1"/>
    <w:rsid w:val="0051200E"/>
    <w:rsid w:val="00514AEA"/>
    <w:rsid w:val="00531955"/>
    <w:rsid w:val="005947BD"/>
    <w:rsid w:val="005B4B18"/>
    <w:rsid w:val="005F1B92"/>
    <w:rsid w:val="0068134F"/>
    <w:rsid w:val="007E5B39"/>
    <w:rsid w:val="00807CA9"/>
    <w:rsid w:val="00836927"/>
    <w:rsid w:val="00863FC9"/>
    <w:rsid w:val="008D753C"/>
    <w:rsid w:val="009A3AD2"/>
    <w:rsid w:val="009B647E"/>
    <w:rsid w:val="009C2120"/>
    <w:rsid w:val="009F03AA"/>
    <w:rsid w:val="00A249D7"/>
    <w:rsid w:val="00AC4A12"/>
    <w:rsid w:val="00AD16E1"/>
    <w:rsid w:val="00AD350B"/>
    <w:rsid w:val="00B417D3"/>
    <w:rsid w:val="00B41FE0"/>
    <w:rsid w:val="00B802BF"/>
    <w:rsid w:val="00B811F5"/>
    <w:rsid w:val="00BC4AC3"/>
    <w:rsid w:val="00BD441B"/>
    <w:rsid w:val="00C16E9D"/>
    <w:rsid w:val="00C225AA"/>
    <w:rsid w:val="00C33CC8"/>
    <w:rsid w:val="00C7657D"/>
    <w:rsid w:val="00CA39B2"/>
    <w:rsid w:val="00CB0EF8"/>
    <w:rsid w:val="00D029ED"/>
    <w:rsid w:val="00D121E4"/>
    <w:rsid w:val="00D17880"/>
    <w:rsid w:val="00D20E9A"/>
    <w:rsid w:val="00D2672F"/>
    <w:rsid w:val="00D336DC"/>
    <w:rsid w:val="00E04E1C"/>
    <w:rsid w:val="00E3700C"/>
    <w:rsid w:val="00E532A0"/>
    <w:rsid w:val="00E74011"/>
    <w:rsid w:val="00EA0E19"/>
    <w:rsid w:val="00F17024"/>
    <w:rsid w:val="00F37F4D"/>
    <w:rsid w:val="00FF4D9C"/>
    <w:rsid w:val="029D1B1C"/>
    <w:rsid w:val="1C2561AE"/>
    <w:rsid w:val="1DA00014"/>
    <w:rsid w:val="1E5B602F"/>
    <w:rsid w:val="2A892A62"/>
    <w:rsid w:val="328A2E64"/>
    <w:rsid w:val="44400BF5"/>
    <w:rsid w:val="4AFD74F1"/>
    <w:rsid w:val="4CD51EE5"/>
    <w:rsid w:val="4DFE166A"/>
    <w:rsid w:val="54712A68"/>
    <w:rsid w:val="55204E08"/>
    <w:rsid w:val="5A256787"/>
    <w:rsid w:val="5D224DB5"/>
    <w:rsid w:val="5FD10F7D"/>
    <w:rsid w:val="63520C2D"/>
    <w:rsid w:val="6AD7608E"/>
    <w:rsid w:val="6E486950"/>
    <w:rsid w:val="6ED4736D"/>
    <w:rsid w:val="710770A1"/>
    <w:rsid w:val="76A26FE2"/>
    <w:rsid w:val="7BC14734"/>
    <w:rsid w:val="7CC069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nhideWhenUsed="0" w:qFormat="1"/>
    <w:lsdException w:name="Title" w:semiHidden="0" w:uiPriority="10" w:unhideWhenUsed="0" w:qFormat="1"/>
    <w:lsdException w:name="Default Paragraph Font" w:uiPriority="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37F4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F37F4D"/>
    <w:pPr>
      <w:ind w:firstLine="480"/>
    </w:pPr>
    <w:rPr>
      <w:rFonts w:cs="宋体"/>
      <w:szCs w:val="20"/>
    </w:rPr>
  </w:style>
  <w:style w:type="paragraph" w:styleId="a3">
    <w:name w:val="Normal Indent"/>
    <w:basedOn w:val="a"/>
    <w:link w:val="Char"/>
    <w:unhideWhenUsed/>
    <w:qFormat/>
    <w:rsid w:val="00F37F4D"/>
    <w:pPr>
      <w:ind w:firstLine="420"/>
    </w:pPr>
    <w:rPr>
      <w:rFonts w:ascii="Calibri" w:eastAsiaTheme="minorEastAsia" w:hAnsi="Calibri" w:cs="Calibri"/>
      <w:szCs w:val="22"/>
    </w:rPr>
  </w:style>
  <w:style w:type="paragraph" w:styleId="a4">
    <w:name w:val="Body Text"/>
    <w:basedOn w:val="a"/>
    <w:link w:val="Char0"/>
    <w:unhideWhenUsed/>
    <w:qFormat/>
    <w:rsid w:val="00F37F4D"/>
    <w:pPr>
      <w:spacing w:after="120"/>
    </w:pPr>
    <w:rPr>
      <w:szCs w:val="20"/>
    </w:rPr>
  </w:style>
  <w:style w:type="paragraph" w:styleId="a5">
    <w:name w:val="Body Text Indent"/>
    <w:basedOn w:val="a"/>
    <w:qFormat/>
    <w:rsid w:val="00F37F4D"/>
    <w:pPr>
      <w:ind w:leftChars="200" w:left="420"/>
    </w:pPr>
  </w:style>
  <w:style w:type="paragraph" w:styleId="a6">
    <w:name w:val="Plain Text"/>
    <w:basedOn w:val="a"/>
    <w:link w:val="Char1"/>
    <w:unhideWhenUsed/>
    <w:qFormat/>
    <w:rsid w:val="00F37F4D"/>
    <w:rPr>
      <w:rFonts w:ascii="宋体" w:hAnsi="Courier New"/>
      <w:szCs w:val="20"/>
    </w:rPr>
  </w:style>
  <w:style w:type="paragraph" w:styleId="a7">
    <w:name w:val="Balloon Text"/>
    <w:basedOn w:val="a"/>
    <w:link w:val="Char2"/>
    <w:uiPriority w:val="99"/>
    <w:semiHidden/>
    <w:unhideWhenUsed/>
    <w:qFormat/>
    <w:rsid w:val="00F37F4D"/>
    <w:rPr>
      <w:sz w:val="18"/>
      <w:szCs w:val="18"/>
    </w:rPr>
  </w:style>
  <w:style w:type="paragraph" w:styleId="a8">
    <w:name w:val="footer"/>
    <w:basedOn w:val="a"/>
    <w:link w:val="Char3"/>
    <w:uiPriority w:val="99"/>
    <w:unhideWhenUsed/>
    <w:qFormat/>
    <w:rsid w:val="00F37F4D"/>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F37F4D"/>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F37F4D"/>
    <w:rPr>
      <w:sz w:val="24"/>
    </w:rPr>
  </w:style>
  <w:style w:type="paragraph" w:styleId="20">
    <w:name w:val="Body Text First Indent 2"/>
    <w:basedOn w:val="a5"/>
    <w:uiPriority w:val="99"/>
    <w:unhideWhenUsed/>
    <w:qFormat/>
    <w:rsid w:val="00F37F4D"/>
    <w:pPr>
      <w:ind w:firstLineChars="200" w:firstLine="420"/>
    </w:pPr>
  </w:style>
  <w:style w:type="table" w:styleId="ab">
    <w:name w:val="Table Grid"/>
    <w:basedOn w:val="a1"/>
    <w:qFormat/>
    <w:rsid w:val="00F37F4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uiPriority w:val="99"/>
    <w:qFormat/>
    <w:rsid w:val="00F37F4D"/>
    <w:rPr>
      <w:rFonts w:cs="Times New Roman"/>
    </w:rPr>
  </w:style>
  <w:style w:type="character" w:customStyle="1" w:styleId="Char0">
    <w:name w:val="正文文本 Char"/>
    <w:basedOn w:val="a0"/>
    <w:link w:val="a4"/>
    <w:qFormat/>
    <w:rsid w:val="00F37F4D"/>
    <w:rPr>
      <w:rFonts w:ascii="Times New Roman" w:eastAsia="宋体" w:hAnsi="Times New Roman" w:cs="Times New Roman"/>
      <w:szCs w:val="20"/>
    </w:rPr>
  </w:style>
  <w:style w:type="character" w:customStyle="1" w:styleId="Char1">
    <w:name w:val="纯文本 Char"/>
    <w:basedOn w:val="a0"/>
    <w:link w:val="a6"/>
    <w:qFormat/>
    <w:rsid w:val="00F37F4D"/>
    <w:rPr>
      <w:rFonts w:ascii="宋体" w:eastAsia="宋体" w:hAnsi="Courier New" w:cs="Times New Roman"/>
      <w:szCs w:val="20"/>
    </w:rPr>
  </w:style>
  <w:style w:type="character" w:customStyle="1" w:styleId="Char3">
    <w:name w:val="页脚 Char"/>
    <w:basedOn w:val="a0"/>
    <w:link w:val="a8"/>
    <w:uiPriority w:val="99"/>
    <w:qFormat/>
    <w:rsid w:val="00F37F4D"/>
    <w:rPr>
      <w:rFonts w:ascii="Times New Roman" w:eastAsia="宋体" w:hAnsi="Times New Roman" w:cs="Times New Roman"/>
      <w:sz w:val="18"/>
      <w:szCs w:val="18"/>
    </w:rPr>
  </w:style>
  <w:style w:type="character" w:customStyle="1" w:styleId="Char">
    <w:name w:val="正文缩进 Char"/>
    <w:link w:val="a3"/>
    <w:qFormat/>
    <w:locked/>
    <w:rsid w:val="00F37F4D"/>
    <w:rPr>
      <w:rFonts w:ascii="Calibri" w:hAnsi="Calibri" w:cs="Calibri"/>
    </w:rPr>
  </w:style>
  <w:style w:type="paragraph" w:customStyle="1" w:styleId="3">
    <w:name w:val="样式3"/>
    <w:basedOn w:val="a6"/>
    <w:qFormat/>
    <w:rsid w:val="00F37F4D"/>
    <w:pPr>
      <w:spacing w:line="0" w:lineRule="atLeast"/>
      <w:outlineLvl w:val="0"/>
    </w:pPr>
    <w:rPr>
      <w:sz w:val="28"/>
    </w:rPr>
  </w:style>
  <w:style w:type="paragraph" w:customStyle="1" w:styleId="0">
    <w:name w:val="正文0"/>
    <w:basedOn w:val="a"/>
    <w:qFormat/>
    <w:rsid w:val="00F37F4D"/>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F37F4D"/>
    <w:rPr>
      <w:rFonts w:ascii="Times New Roman" w:eastAsia="宋体" w:hAnsi="Times New Roman" w:cs="Times New Roman"/>
      <w:sz w:val="18"/>
      <w:szCs w:val="18"/>
    </w:rPr>
  </w:style>
  <w:style w:type="paragraph" w:customStyle="1" w:styleId="Flietext">
    <w:name w:val="Fließtext"/>
    <w:basedOn w:val="a"/>
    <w:qFormat/>
    <w:rsid w:val="00F37F4D"/>
    <w:pPr>
      <w:overflowPunct w:val="0"/>
      <w:autoSpaceDE w:val="0"/>
      <w:autoSpaceDN w:val="0"/>
      <w:adjustRightInd w:val="0"/>
      <w:textAlignment w:val="baseline"/>
    </w:pPr>
    <w:rPr>
      <w:kern w:val="28"/>
      <w:szCs w:val="20"/>
    </w:rPr>
  </w:style>
  <w:style w:type="character" w:customStyle="1" w:styleId="Char2">
    <w:name w:val="批注框文本 Char"/>
    <w:basedOn w:val="a0"/>
    <w:link w:val="a7"/>
    <w:uiPriority w:val="99"/>
    <w:semiHidden/>
    <w:qFormat/>
    <w:rsid w:val="00F37F4D"/>
    <w:rPr>
      <w:kern w:val="2"/>
      <w:sz w:val="18"/>
      <w:szCs w:val="18"/>
    </w:rPr>
  </w:style>
  <w:style w:type="paragraph" w:customStyle="1" w:styleId="-11">
    <w:name w:val="彩色列表 - 强调文字颜色 11"/>
    <w:basedOn w:val="a"/>
    <w:uiPriority w:val="99"/>
    <w:qFormat/>
    <w:rsid w:val="00F37F4D"/>
    <w:pPr>
      <w:ind w:firstLineChars="200" w:firstLine="420"/>
    </w:pPr>
  </w:style>
  <w:style w:type="paragraph" w:customStyle="1" w:styleId="1252">
    <w:name w:val="样式 (中文) 宋体 黑色 行距: 多倍行距 1.25 字行 首行缩进:  2 字符"/>
    <w:basedOn w:val="a"/>
    <w:qFormat/>
    <w:rsid w:val="00F37F4D"/>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d">
    <w:name w:val="表格正文"/>
    <w:basedOn w:val="a"/>
    <w:qFormat/>
    <w:rsid w:val="00F37F4D"/>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39</Pages>
  <Words>3399</Words>
  <Characters>19380</Characters>
  <Application>Microsoft Office Word</Application>
  <DocSecurity>0</DocSecurity>
  <Lines>161</Lines>
  <Paragraphs>45</Paragraphs>
  <ScaleCrop>false</ScaleCrop>
  <Company>China</Company>
  <LinksUpToDate>false</LinksUpToDate>
  <CharactersWithSpaces>22734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32</cp:revision>
  <dcterms:created xsi:type="dcterms:W3CDTF">2021-04-01T01:55:00Z</dcterms:created>
  <dcterms:modified xsi:type="dcterms:W3CDTF">2022-04-27T09:00:00Z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9A8AE8B92B944EB3AC342BB89097A0A9</vt:lpwstr>
  </property>
</Properties>
</file>