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7"/>
        <w:adjustRightInd w:val="0"/>
        <w:snapToGrid w:val="0"/>
        <w:spacing w:line="360" w:lineRule="auto"/>
        <w:ind w:firstLine="0" w:firstLineChars="0"/>
        <w:rPr>
          <w:rFonts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>附件：网络机柜采购项目技术规范</w:t>
      </w:r>
    </w:p>
    <w:p>
      <w:pPr>
        <w:pStyle w:val="7"/>
        <w:numPr>
          <w:ilvl w:val="0"/>
          <w:numId w:val="1"/>
        </w:numPr>
        <w:adjustRightInd w:val="0"/>
        <w:snapToGrid w:val="0"/>
        <w:spacing w:line="360" w:lineRule="auto"/>
        <w:ind w:firstLineChars="0"/>
        <w:rPr>
          <w:rFonts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外观要求</w:t>
      </w:r>
    </w:p>
    <w:p>
      <w:pPr>
        <w:numPr>
          <w:ilvl w:val="1"/>
          <w:numId w:val="1"/>
        </w:numPr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机柜主体各种金属件采用喷塑处理，喷塑颜色默认为PANTONE 413C（细砂）,表面喷塑厚度≥60um。</w:t>
      </w:r>
    </w:p>
    <w:p>
      <w:pPr>
        <w:numPr>
          <w:ilvl w:val="1"/>
          <w:numId w:val="1"/>
        </w:numPr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机柜表面处理采用脱脂、酸洗、磷化、清洗、喷涂等工艺，防氧化，耐酸碱，提高使用寿命，达到良好的防腐防锈性能。</w:t>
      </w:r>
    </w:p>
    <w:p>
      <w:pPr>
        <w:numPr>
          <w:ilvl w:val="1"/>
          <w:numId w:val="1"/>
        </w:numPr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厂家铭牌应使用铝质或不锈钢材料，规格按行标制作。铭牌应至少标明以下内容：生产单位、产品名称或型号、生产年月。</w:t>
      </w:r>
    </w:p>
    <w:p>
      <w:pPr>
        <w:numPr>
          <w:ilvl w:val="1"/>
          <w:numId w:val="1"/>
        </w:numPr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机柜表面应光洁、色泽均匀、无流挂、无露底；金属件无毛刺、无锈蚀。</w:t>
      </w:r>
    </w:p>
    <w:p>
      <w:pPr>
        <w:numPr>
          <w:ilvl w:val="1"/>
          <w:numId w:val="1"/>
        </w:numPr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机柜门板、侧板平整，无扭曲、无变形，也不明显抖动；门板开孔均匀。</w:t>
      </w:r>
    </w:p>
    <w:p>
      <w:pPr>
        <w:numPr>
          <w:ilvl w:val="1"/>
          <w:numId w:val="1"/>
        </w:numPr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在网络机柜正面架顶（建议在左侧）喷涂福建广电网络集团的标识，福建广电网络集团LOGO高度为30mm。福建广电网络集团LOGO见下图。</w:t>
      </w:r>
    </w:p>
    <w:p>
      <w:pPr>
        <w:spacing w:line="360" w:lineRule="auto"/>
        <w:jc w:val="center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drawing>
          <wp:inline distT="0" distB="0" distL="114300" distR="114300">
            <wp:extent cx="4332605" cy="1372235"/>
            <wp:effectExtent l="0" t="0" r="10795" b="18415"/>
            <wp:docPr id="4" name="图片 1" descr="LOGO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1" descr="LOGO2"/>
                    <pic:cNvPicPr>
                      <a:picLocks noChangeAspect="1"/>
                    </pic:cNvPicPr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332605" cy="1372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center"/>
        <w:rPr>
          <w:rFonts w:ascii="宋体" w:hAnsi="宋体"/>
          <w:szCs w:val="21"/>
        </w:rPr>
      </w:pPr>
    </w:p>
    <w:p>
      <w:pPr>
        <w:pStyle w:val="2"/>
        <w:spacing w:line="360" w:lineRule="auto"/>
        <w:jc w:val="center"/>
        <w:rPr>
          <w:rFonts w:ascii="宋体" w:hAnsi="宋体" w:cs="Times New Roman"/>
          <w:b/>
          <w:kern w:val="0"/>
          <w:sz w:val="21"/>
          <w:szCs w:val="21"/>
        </w:rPr>
      </w:pPr>
    </w:p>
    <w:p>
      <w:pPr>
        <w:pStyle w:val="7"/>
        <w:numPr>
          <w:ilvl w:val="0"/>
          <w:numId w:val="1"/>
        </w:numPr>
        <w:adjustRightInd w:val="0"/>
        <w:snapToGrid w:val="0"/>
        <w:spacing w:line="360" w:lineRule="auto"/>
        <w:ind w:firstLineChars="0"/>
        <w:rPr>
          <w:rFonts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材料要求</w:t>
      </w:r>
    </w:p>
    <w:p>
      <w:pPr>
        <w:numPr>
          <w:ilvl w:val="1"/>
          <w:numId w:val="1"/>
        </w:numPr>
        <w:adjustRightInd w:val="0"/>
        <w:snapToGrid w:val="0"/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材质采用高强度优质碳素冷轧镀锌钢板，满足RoHS要求，内部材料防火性能符合UL标准。</w:t>
      </w:r>
    </w:p>
    <w:p>
      <w:pPr>
        <w:numPr>
          <w:ilvl w:val="1"/>
          <w:numId w:val="1"/>
        </w:numPr>
        <w:adjustRightInd w:val="0"/>
        <w:snapToGrid w:val="0"/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承重部件钢板厚度≥2.0mm。侧板及前后门钢板厚度≥1.5mm箱体底板钢板厚度厚度≥2.0mm，层板的厚度≧2.0mm，其它非承重部件钢板厚度≥1.2mm，。钢板厚度不含镀层和涂层厚度。</w:t>
      </w:r>
    </w:p>
    <w:p>
      <w:pPr>
        <w:numPr>
          <w:ilvl w:val="1"/>
          <w:numId w:val="1"/>
          <w:ins w:id="1" w:author="Sonia" w:date="2022-02-16T11:29:04Z"/>
        </w:numPr>
        <w:adjustRightInd w:val="0"/>
        <w:snapToGrid w:val="0"/>
        <w:spacing w:line="360" w:lineRule="auto"/>
        <w:ind w:left="567" w:hanging="567"/>
        <w:rPr>
          <w:del w:id="2" w:author="Sonia" w:date="2022-02-16T11:28:55Z"/>
          <w:rFonts w:ascii="宋体" w:hAnsi="宋体"/>
          <w:szCs w:val="21"/>
        </w:rPr>
        <w:pPrChange w:id="0" w:author="Sonia" w:date="2022-02-16T11:29:04Z">
          <w:pPr>
            <w:numPr>
              <w:ilvl w:val="1"/>
              <w:numId w:val="1"/>
            </w:numPr>
            <w:adjustRightInd w:val="0"/>
            <w:snapToGrid w:val="0"/>
            <w:spacing w:line="360" w:lineRule="auto"/>
          </w:pPr>
        </w:pPrChange>
      </w:pPr>
      <w:ins w:id="3" w:author="Sonia" w:date="2022-02-16T11:29:06Z">
        <w:r>
          <w:rPr>
            <w:rFonts w:hint="eastAsia" w:ascii="宋体" w:hAnsi="宋体"/>
            <w:szCs w:val="21"/>
            <w:lang w:val="en-US" w:eastAsia="zh-CN"/>
          </w:rPr>
          <w:t>2</w:t>
        </w:r>
      </w:ins>
      <w:ins w:id="4" w:author="Sonia" w:date="2022-02-16T11:29:07Z">
        <w:r>
          <w:rPr>
            <w:rFonts w:hint="eastAsia" w:ascii="宋体" w:hAnsi="宋体"/>
            <w:szCs w:val="21"/>
            <w:lang w:val="en-US" w:eastAsia="zh-CN"/>
          </w:rPr>
          <w:t>.</w:t>
        </w:r>
      </w:ins>
      <w:ins w:id="5" w:author="Sonia" w:date="2022-02-16T11:29:08Z">
        <w:r>
          <w:rPr>
            <w:rFonts w:hint="eastAsia" w:ascii="宋体" w:hAnsi="宋体"/>
            <w:szCs w:val="21"/>
            <w:lang w:val="en-US" w:eastAsia="zh-CN"/>
          </w:rPr>
          <w:t>3.</w:t>
        </w:r>
      </w:ins>
      <w:ins w:id="6" w:author="Sonia" w:date="2022-02-16T11:29:10Z">
        <w:r>
          <w:rPr>
            <w:rFonts w:hint="eastAsia" w:ascii="宋体" w:hAnsi="宋体"/>
            <w:szCs w:val="21"/>
            <w:lang w:val="en-US" w:eastAsia="zh-CN"/>
          </w:rPr>
          <w:t xml:space="preserve"> </w:t>
        </w:r>
      </w:ins>
      <w:del w:id="7" w:author="Sonia" w:date="2022-02-16T11:28:55Z">
        <w:bookmarkStart w:id="0" w:name="_GoBack"/>
        <w:bookmarkEnd w:id="0"/>
        <w:r>
          <w:rPr>
            <w:rFonts w:hint="eastAsia" w:ascii="宋体" w:hAnsi="宋体"/>
            <w:szCs w:val="21"/>
          </w:rPr>
          <w:delText>使用的钢化玻璃应符合GB15763.2-2005的要求。钢化玻璃应使用进口特制粘结剂，保证长达十五年的使用寿命。</w:delText>
        </w:r>
      </w:del>
    </w:p>
    <w:p>
      <w:pPr>
        <w:numPr>
          <w:ilvl w:val="-1"/>
          <w:numId w:val="0"/>
        </w:numPr>
        <w:adjustRightInd w:val="0"/>
        <w:snapToGrid w:val="0"/>
        <w:spacing w:line="360" w:lineRule="auto"/>
        <w:ind w:left="0" w:firstLine="0"/>
        <w:rPr>
          <w:rFonts w:ascii="宋体" w:hAnsi="宋体"/>
          <w:szCs w:val="21"/>
        </w:rPr>
        <w:pPrChange w:id="8" w:author="Sonia" w:date="2022-02-16T11:28:58Z">
          <w:pPr>
            <w:numPr>
              <w:ilvl w:val="1"/>
              <w:numId w:val="1"/>
            </w:numPr>
            <w:adjustRightInd w:val="0"/>
            <w:snapToGrid w:val="0"/>
            <w:spacing w:line="360" w:lineRule="auto"/>
          </w:pPr>
        </w:pPrChange>
      </w:pPr>
      <w:r>
        <w:rPr>
          <w:rFonts w:hint="eastAsia" w:ascii="宋体" w:hAnsi="宋体"/>
          <w:szCs w:val="21"/>
        </w:rPr>
        <w:t>机柜及其附属部件、涂覆层、标志、饰物等均应采用阻燃材料。</w:t>
      </w:r>
    </w:p>
    <w:p>
      <w:pPr>
        <w:pStyle w:val="7"/>
        <w:adjustRightInd w:val="0"/>
        <w:snapToGrid w:val="0"/>
        <w:spacing w:line="360" w:lineRule="auto"/>
        <w:ind w:firstLine="0" w:firstLineChars="0"/>
        <w:rPr>
          <w:rFonts w:ascii="宋体" w:hAnsi="宋体"/>
          <w:b/>
          <w:szCs w:val="21"/>
        </w:rPr>
      </w:pPr>
    </w:p>
    <w:p>
      <w:pPr>
        <w:pStyle w:val="7"/>
        <w:numPr>
          <w:ilvl w:val="0"/>
          <w:numId w:val="1"/>
        </w:numPr>
        <w:adjustRightInd w:val="0"/>
        <w:snapToGrid w:val="0"/>
        <w:spacing w:line="360" w:lineRule="auto"/>
        <w:ind w:firstLineChars="0"/>
        <w:rPr>
          <w:rFonts w:ascii="宋体" w:hAnsi="宋体"/>
          <w:b/>
        </w:rPr>
      </w:pPr>
      <w:r>
        <w:rPr>
          <w:rFonts w:hint="eastAsia" w:ascii="宋体" w:hAnsi="宋体"/>
          <w:b/>
        </w:rPr>
        <w:t>网络机柜结构要求</w:t>
      </w:r>
    </w:p>
    <w:p>
      <w:pPr>
        <w:numPr>
          <w:ilvl w:val="1"/>
          <w:numId w:val="1"/>
        </w:numPr>
        <w:adjustRightInd w:val="0"/>
        <w:snapToGrid w:val="0"/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网络机柜由柜体、附属及其它部件组成。其中柜体由框架、前后门、侧板、顶板、底板、层板及相应定位、紧固件组成。附属及其它部件包含配电单元、接地装置、走线装置、密封组件、门锁、风扇及底座等组成。</w:t>
      </w:r>
    </w:p>
    <w:p>
      <w:pPr>
        <w:numPr>
          <w:ilvl w:val="1"/>
          <w:numId w:val="1"/>
        </w:numPr>
        <w:adjustRightInd w:val="0"/>
        <w:snapToGrid w:val="0"/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机柜</w:t>
      </w:r>
      <w:r>
        <w:rPr>
          <w:rFonts w:hint="eastAsia" w:ascii="宋体" w:hAnsi="宋体"/>
          <w:bCs/>
          <w:szCs w:val="21"/>
        </w:rPr>
        <w:t>前门和后门采用对称双开；开孔</w:t>
      </w:r>
      <w:r>
        <w:rPr>
          <w:rFonts w:hint="eastAsia" w:ascii="宋体" w:hAnsi="宋体"/>
          <w:szCs w:val="21"/>
        </w:rPr>
        <w:t>、不透明；门的开启角应不小于110°，前后门均必须配置门锁。</w:t>
      </w:r>
    </w:p>
    <w:p>
      <w:pPr>
        <w:numPr>
          <w:ilvl w:val="1"/>
          <w:numId w:val="1"/>
        </w:numPr>
        <w:adjustRightInd w:val="0"/>
        <w:snapToGrid w:val="0"/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门体应设胶条减震。</w:t>
      </w:r>
    </w:p>
    <w:p>
      <w:pPr>
        <w:numPr>
          <w:ilvl w:val="1"/>
          <w:numId w:val="1"/>
        </w:numPr>
        <w:adjustRightInd w:val="0"/>
        <w:snapToGrid w:val="0"/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机柜应具备调平功能，可调节高度≥50mm。</w:t>
      </w:r>
    </w:p>
    <w:p>
      <w:pPr>
        <w:numPr>
          <w:ilvl w:val="1"/>
          <w:numId w:val="1"/>
        </w:numPr>
        <w:adjustRightInd w:val="0"/>
        <w:snapToGrid w:val="0"/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机柜采用冷加工框架结构，底座四角应有</w:t>
      </w:r>
      <w:r>
        <w:rPr>
          <w:rFonts w:hint="eastAsia" w:ascii="宋体" w:hAnsi="宋体"/>
          <w:b/>
          <w:szCs w:val="21"/>
        </w:rPr>
        <w:t>加固钢板</w:t>
      </w:r>
      <w:r>
        <w:rPr>
          <w:rFonts w:hint="eastAsia" w:ascii="宋体" w:hAnsi="宋体"/>
          <w:szCs w:val="21"/>
        </w:rPr>
        <w:t>，机架侧面应有足够的</w:t>
      </w:r>
      <w:r>
        <w:rPr>
          <w:rFonts w:hint="eastAsia" w:ascii="宋体" w:hAnsi="宋体"/>
          <w:b/>
          <w:szCs w:val="21"/>
        </w:rPr>
        <w:t>加固横梁</w:t>
      </w:r>
    </w:p>
    <w:p>
      <w:pPr>
        <w:numPr>
          <w:ilvl w:val="1"/>
          <w:numId w:val="1"/>
        </w:numPr>
        <w:adjustRightInd w:val="0"/>
        <w:snapToGrid w:val="0"/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网络柜侧板可拆卸，侧门板采用单块设计、可快速免工具安装。</w:t>
      </w:r>
    </w:p>
    <w:p>
      <w:pPr>
        <w:numPr>
          <w:ilvl w:val="1"/>
          <w:numId w:val="1"/>
        </w:numPr>
        <w:adjustRightInd w:val="0"/>
        <w:snapToGrid w:val="0"/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网络机柜应同时支持上走线和下走线。外接电缆线由机架底部或顶部引入，机架底部及顶部应留有足够空间，便于引入电缆。</w:t>
      </w:r>
    </w:p>
    <w:p>
      <w:pPr>
        <w:numPr>
          <w:ilvl w:val="1"/>
          <w:numId w:val="1"/>
        </w:numPr>
        <w:adjustRightInd w:val="0"/>
        <w:snapToGrid w:val="0"/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机柜可以并列安装，机柜与机柜应可以轻松实现“无缝并机”， 应配有</w:t>
      </w:r>
      <w:r>
        <w:rPr>
          <w:rFonts w:hint="eastAsia" w:ascii="宋体" w:hAnsi="宋体"/>
          <w:b/>
          <w:szCs w:val="21"/>
        </w:rPr>
        <w:t>并柜连接件</w:t>
      </w:r>
      <w:r>
        <w:rPr>
          <w:rFonts w:hint="eastAsia" w:ascii="宋体" w:hAnsi="宋体"/>
          <w:szCs w:val="21"/>
        </w:rPr>
        <w:t>。</w:t>
      </w:r>
    </w:p>
    <w:p>
      <w:pPr>
        <w:numPr>
          <w:ilvl w:val="1"/>
          <w:numId w:val="1"/>
        </w:numPr>
        <w:adjustRightInd w:val="0"/>
        <w:snapToGrid w:val="0"/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网络柜顶部可安装有不少于2个轴流风机，采用交流220V电源。风扇：要求质量可靠，带风扇保护罩，带风扇开关，风扇外径不超过250mm、总风量≥600CFM（1cfm≈1.7m3/h）的，噪声小于45dB，无故障寿命为40000H以上。噪声测量方法依据：GB6882、ISO3741、ISO3744。</w:t>
      </w:r>
    </w:p>
    <w:p>
      <w:pPr>
        <w:numPr>
          <w:ilvl w:val="1"/>
          <w:numId w:val="1"/>
        </w:numPr>
        <w:adjustRightInd w:val="0"/>
        <w:snapToGrid w:val="0"/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b/>
          <w:szCs w:val="21"/>
        </w:rPr>
        <w:t>机柜无需配套PDU配电单元，但网络柜内应预留有PDU配电单元安装位置</w:t>
      </w:r>
      <w:r>
        <w:rPr>
          <w:rFonts w:hint="eastAsia" w:ascii="宋体" w:hAnsi="宋体"/>
          <w:b/>
          <w:bCs/>
          <w:szCs w:val="21"/>
        </w:rPr>
        <w:t>。</w:t>
      </w:r>
    </w:p>
    <w:p>
      <w:pPr>
        <w:numPr>
          <w:ilvl w:val="1"/>
          <w:numId w:val="1"/>
        </w:numPr>
        <w:adjustRightInd w:val="0"/>
        <w:snapToGrid w:val="0"/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机架内应设有保护接地排。要求机架内安装铜带作为架内汇接排，规格：横截面积不小于60平方毫米、长度不小于90%机柜高度。</w:t>
      </w:r>
    </w:p>
    <w:p>
      <w:pPr>
        <w:numPr>
          <w:ilvl w:val="1"/>
          <w:numId w:val="1"/>
        </w:numPr>
        <w:adjustRightInd w:val="0"/>
        <w:snapToGrid w:val="0"/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机柜内部应设置不少于</w:t>
      </w:r>
      <w:r>
        <w:rPr>
          <w:rFonts w:hint="eastAsia" w:ascii="宋体" w:hAnsi="宋体"/>
          <w:b/>
          <w:szCs w:val="21"/>
        </w:rPr>
        <w:t>4根U孔安装立柱</w:t>
      </w:r>
      <w:r>
        <w:rPr>
          <w:rFonts w:hint="eastAsia" w:ascii="宋体" w:hAnsi="宋体"/>
          <w:szCs w:val="21"/>
        </w:rPr>
        <w:t>，用于安装设备和固定层板。前U孔柱距前面板默认为100mm, 后U孔柱距后面板默认为200mm，前后机柜立柱之间距离可支持按照不大于25mm步距灵活调节。U孔安装立柱上应准确标明U位，U位顺序从下往上。安装立柱的间距、孔距等机柜内部尺寸结构应满足GB/T 19520.1-2007《电子设备机械结构 482.6mm(19in)系列机械结构尺寸 第1部分:面板和机架》和GB/T 19520.2-2007《电子设备机械结构 482.6mm(19in)系列机械结构尺寸 第2部分:机柜和机架结构的格距》的要求。</w:t>
      </w:r>
    </w:p>
    <w:p>
      <w:pPr>
        <w:numPr>
          <w:ilvl w:val="1"/>
          <w:numId w:val="1"/>
        </w:numPr>
        <w:adjustRightInd w:val="0"/>
        <w:snapToGrid w:val="0"/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机柜内部应设置不少于</w:t>
      </w:r>
      <w:r>
        <w:rPr>
          <w:rFonts w:hint="eastAsia" w:ascii="宋体" w:hAnsi="宋体"/>
          <w:b/>
          <w:szCs w:val="21"/>
        </w:rPr>
        <w:t>5根扎线棒</w:t>
      </w:r>
      <w:r>
        <w:rPr>
          <w:rFonts w:hint="eastAsia" w:ascii="宋体" w:hAnsi="宋体"/>
          <w:szCs w:val="21"/>
        </w:rPr>
        <w:t>，扎线棒为不锈钢材质，直径为8mm</w:t>
      </w:r>
      <w:r>
        <w:rPr>
          <w:rFonts w:ascii="宋体" w:hAnsi="宋体"/>
          <w:szCs w:val="21"/>
        </w:rPr>
        <w:t>±</w:t>
      </w:r>
      <w:r>
        <w:rPr>
          <w:rFonts w:hint="eastAsia" w:ascii="宋体" w:hAnsi="宋体"/>
          <w:szCs w:val="21"/>
        </w:rPr>
        <w:t>1mm,长度19英寸左右。两端可横向固定在U孔柱，并可垂直方向调节。用于横向绑扎、理线。扎线棒结构示意如下（图片仅供参考）：</w:t>
      </w:r>
    </w:p>
    <w:p>
      <w:pPr>
        <w:widowControl/>
        <w:jc w:val="center"/>
        <w:rPr>
          <w:rFonts w:ascii="宋体" w:hAnsi="宋体" w:cs="宋体"/>
          <w:kern w:val="0"/>
          <w:sz w:val="24"/>
        </w:rPr>
      </w:pPr>
      <w:r>
        <w:rPr>
          <w:rFonts w:ascii="宋体" w:hAnsi="宋体" w:cs="宋体"/>
          <w:kern w:val="0"/>
          <w:sz w:val="24"/>
        </w:rPr>
        <w:drawing>
          <wp:inline distT="0" distB="0" distL="114300" distR="114300">
            <wp:extent cx="4073525" cy="1591310"/>
            <wp:effectExtent l="0" t="0" r="3175" b="8890"/>
            <wp:docPr id="1" name="图片 4" descr="T94BPCXK[N8_Z@2K{NYG_}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4" descr="T94BPCXK[N8_Z@2K{NYG_}M"/>
                    <pic:cNvPicPr>
                      <a:picLocks noChangeAspect="1"/>
                    </pic:cNvPicPr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073525" cy="1591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/>
        <w:jc w:val="left"/>
        <w:rPr>
          <w:rFonts w:ascii="宋体" w:hAnsi="宋体" w:cs="宋体"/>
          <w:kern w:val="0"/>
          <w:sz w:val="24"/>
        </w:rPr>
      </w:pPr>
    </w:p>
    <w:p>
      <w:pPr>
        <w:adjustRightInd w:val="0"/>
        <w:snapToGrid w:val="0"/>
        <w:spacing w:line="360" w:lineRule="auto"/>
        <w:rPr>
          <w:rFonts w:ascii="宋体" w:hAnsi="宋体"/>
          <w:szCs w:val="21"/>
        </w:rPr>
      </w:pPr>
    </w:p>
    <w:p>
      <w:pPr>
        <w:numPr>
          <w:ilvl w:val="1"/>
          <w:numId w:val="1"/>
        </w:numPr>
        <w:adjustRightInd w:val="0"/>
        <w:snapToGrid w:val="0"/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网络柜内应装有</w:t>
      </w:r>
      <w:r>
        <w:rPr>
          <w:rFonts w:hint="eastAsia" w:ascii="宋体" w:hAnsi="宋体"/>
          <w:b/>
          <w:szCs w:val="21"/>
        </w:rPr>
        <w:t>5个层板</w:t>
      </w:r>
      <w:r>
        <w:rPr>
          <w:rFonts w:hint="eastAsia" w:ascii="宋体" w:hAnsi="宋体"/>
          <w:szCs w:val="21"/>
        </w:rPr>
        <w:t>，层板应根据设备安装需要可灵活调整上、下位置。层板上应有通风孔，层板承重不小于80Kg，层板厚度</w:t>
      </w:r>
      <w:r>
        <w:rPr>
          <w:rFonts w:hint="eastAsia" w:ascii="宋体" w:hAnsi="宋体"/>
          <w:b/>
          <w:szCs w:val="21"/>
        </w:rPr>
        <w:t>≧</w:t>
      </w:r>
      <w:r>
        <w:rPr>
          <w:rFonts w:hint="eastAsia" w:ascii="宋体" w:hAnsi="宋体"/>
          <w:szCs w:val="21"/>
        </w:rPr>
        <w:t>2.0mm，长度应匹配机柜的深度。层板结构示意如下（图片仅供参考）：</w:t>
      </w:r>
    </w:p>
    <w:p>
      <w:pPr>
        <w:widowControl/>
        <w:jc w:val="left"/>
        <w:rPr>
          <w:rFonts w:ascii="宋体" w:hAnsi="宋体" w:cs="宋体"/>
          <w:kern w:val="0"/>
          <w:sz w:val="24"/>
        </w:rPr>
      </w:pPr>
    </w:p>
    <w:p>
      <w:pPr>
        <w:widowControl/>
        <w:jc w:val="left"/>
        <w:rPr>
          <w:rFonts w:ascii="宋体" w:hAnsi="宋体" w:cs="宋体"/>
          <w:kern w:val="0"/>
          <w:sz w:val="24"/>
        </w:rPr>
      </w:pPr>
      <w:r>
        <w:rPr>
          <w:rFonts w:ascii="宋体" w:hAnsi="宋体" w:cs="宋体"/>
          <w:kern w:val="0"/>
          <w:sz w:val="24"/>
        </w:rPr>
        <w:drawing>
          <wp:inline distT="0" distB="0" distL="114300" distR="114300">
            <wp:extent cx="3543935" cy="2285365"/>
            <wp:effectExtent l="0" t="0" r="18415" b="635"/>
            <wp:docPr id="2" name="图片 5" descr="NQG`753MS6N5~H@KGCD8]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5" descr="NQG`753MS6N5~H@KGCD8]94"/>
                    <pic:cNvPicPr>
                      <a:picLocks noChangeAspect="1"/>
                    </pic:cNvPicPr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43935" cy="22853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/>
        <w:jc w:val="left"/>
        <w:rPr>
          <w:rFonts w:ascii="宋体" w:hAnsi="宋体" w:cs="宋体"/>
          <w:kern w:val="0"/>
          <w:sz w:val="24"/>
        </w:rPr>
      </w:pPr>
    </w:p>
    <w:p>
      <w:pPr>
        <w:numPr>
          <w:ilvl w:val="1"/>
          <w:numId w:val="1"/>
        </w:numPr>
        <w:adjustRightInd w:val="0"/>
        <w:snapToGrid w:val="0"/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机柜内部应安装不少于</w:t>
      </w:r>
      <w:r>
        <w:rPr>
          <w:rFonts w:hint="eastAsia" w:ascii="宋体" w:hAnsi="宋体"/>
          <w:b/>
          <w:szCs w:val="21"/>
        </w:rPr>
        <w:t>8对L托架</w:t>
      </w:r>
      <w:r>
        <w:rPr>
          <w:rFonts w:hint="eastAsia" w:ascii="宋体" w:hAnsi="宋体"/>
          <w:szCs w:val="21"/>
        </w:rPr>
        <w:t>，要求承重</w:t>
      </w:r>
      <w:r>
        <w:rPr>
          <w:rFonts w:hint="eastAsia" w:ascii="宋体" w:hAnsi="宋体"/>
          <w:b/>
          <w:szCs w:val="21"/>
        </w:rPr>
        <w:t>≧</w:t>
      </w:r>
      <w:r>
        <w:rPr>
          <w:rFonts w:hint="eastAsia" w:ascii="宋体" w:hAnsi="宋体"/>
          <w:szCs w:val="21"/>
        </w:rPr>
        <w:t>80 Kg，L托架的钢板厚度</w:t>
      </w:r>
      <w:r>
        <w:rPr>
          <w:rFonts w:hint="eastAsia" w:ascii="宋体" w:hAnsi="宋体"/>
          <w:b/>
          <w:szCs w:val="21"/>
        </w:rPr>
        <w:t>≧</w:t>
      </w:r>
      <w:r>
        <w:rPr>
          <w:rFonts w:hint="eastAsia" w:ascii="宋体" w:hAnsi="宋体"/>
          <w:szCs w:val="21"/>
        </w:rPr>
        <w:t>2.0mm，L托架的直角边长度</w:t>
      </w:r>
      <w:r>
        <w:rPr>
          <w:rFonts w:hint="eastAsia" w:ascii="宋体" w:hAnsi="宋体"/>
          <w:b/>
          <w:szCs w:val="21"/>
        </w:rPr>
        <w:t>≧</w:t>
      </w:r>
      <w:r>
        <w:rPr>
          <w:rFonts w:hint="eastAsia" w:ascii="宋体" w:hAnsi="宋体"/>
          <w:szCs w:val="21"/>
        </w:rPr>
        <w:t>50mm ，L托架长度应匹配机柜的深度。L托架结构示意如下（图片仅供参考）：</w:t>
      </w:r>
    </w:p>
    <w:p>
      <w:pPr>
        <w:widowControl/>
        <w:jc w:val="left"/>
        <w:rPr>
          <w:rFonts w:ascii="宋体" w:hAnsi="宋体"/>
          <w:szCs w:val="21"/>
        </w:rPr>
      </w:pPr>
      <w:r>
        <w:rPr>
          <w:rFonts w:ascii="宋体" w:hAnsi="宋体" w:cs="宋体"/>
          <w:kern w:val="0"/>
          <w:sz w:val="24"/>
        </w:rPr>
        <w:drawing>
          <wp:inline distT="0" distB="0" distL="114300" distR="114300">
            <wp:extent cx="3342005" cy="2162810"/>
            <wp:effectExtent l="0" t="0" r="10795" b="8890"/>
            <wp:docPr id="5" name="图片 6" descr="{}BE0SHBYXAK_~GTK88%]L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6" descr="{}BE0SHBYXAK_~GTK88%]LC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342005" cy="2162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"/>
        </w:numPr>
        <w:adjustRightInd w:val="0"/>
        <w:snapToGrid w:val="0"/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网络柜内应配备100根不低于</w:t>
      </w:r>
      <w:r>
        <w:rPr>
          <w:rFonts w:hint="eastAsia" w:ascii="宋体" w:hAnsi="宋体" w:cs="宋体"/>
          <w:szCs w:val="21"/>
        </w:rPr>
        <w:t>2×120mm规格的齿型尼龙扎带。</w:t>
      </w:r>
    </w:p>
    <w:p>
      <w:pPr>
        <w:numPr>
          <w:ilvl w:val="1"/>
          <w:numId w:val="1"/>
        </w:numPr>
        <w:adjustRightInd w:val="0"/>
        <w:snapToGrid w:val="0"/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b/>
          <w:bCs/>
          <w:szCs w:val="21"/>
        </w:rPr>
        <w:t>每个机柜需配套提供1个机柜底座</w:t>
      </w:r>
      <w:r>
        <w:rPr>
          <w:rFonts w:hint="eastAsia" w:ascii="宋体" w:hAnsi="宋体"/>
          <w:szCs w:val="21"/>
        </w:rPr>
        <w:t>，底座要求见YD/T 2319-2011《数据设备用网络机柜技术要求和检验方法》。底座高度由招标公司指定，基座材质为金属材质，应做防腐处理。</w:t>
      </w:r>
    </w:p>
    <w:p>
      <w:pPr>
        <w:numPr>
          <w:ilvl w:val="1"/>
          <w:numId w:val="1"/>
        </w:numPr>
        <w:adjustRightInd w:val="0"/>
        <w:snapToGrid w:val="0"/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完全支持兼容Dell、HP、IBM等机架式服务器滑动轨道的安装。</w:t>
      </w:r>
    </w:p>
    <w:p>
      <w:pPr>
        <w:adjustRightInd w:val="0"/>
        <w:snapToGrid w:val="0"/>
        <w:spacing w:line="360" w:lineRule="auto"/>
        <w:rPr>
          <w:rFonts w:ascii="宋体" w:hAnsi="宋体"/>
          <w:szCs w:val="21"/>
        </w:rPr>
      </w:pPr>
    </w:p>
    <w:p>
      <w:pPr>
        <w:pStyle w:val="7"/>
        <w:numPr>
          <w:ilvl w:val="0"/>
          <w:numId w:val="1"/>
        </w:numPr>
        <w:adjustRightInd w:val="0"/>
        <w:snapToGrid w:val="0"/>
        <w:spacing w:line="360" w:lineRule="auto"/>
        <w:ind w:firstLineChars="0"/>
        <w:rPr>
          <w:rFonts w:ascii="宋体" w:hAnsi="宋体"/>
          <w:b/>
        </w:rPr>
      </w:pPr>
      <w:r>
        <w:rPr>
          <w:rFonts w:hint="eastAsia" w:ascii="宋体" w:hAnsi="宋体"/>
          <w:b/>
        </w:rPr>
        <w:t>机械性能</w:t>
      </w:r>
    </w:p>
    <w:p>
      <w:pPr>
        <w:numPr>
          <w:ilvl w:val="1"/>
          <w:numId w:val="1"/>
        </w:numPr>
        <w:adjustRightInd w:val="0"/>
        <w:snapToGrid w:val="0"/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机架本身应能承受550Kg的负重。</w:t>
      </w:r>
    </w:p>
    <w:p>
      <w:pPr>
        <w:numPr>
          <w:ilvl w:val="1"/>
          <w:numId w:val="1"/>
        </w:numPr>
        <w:adjustRightInd w:val="0"/>
        <w:snapToGrid w:val="0"/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机柜门和柜体连接应结实可靠，门锁使用频次能够满足日常维护的需求，至少保证1000次开关无损坏。</w:t>
      </w:r>
    </w:p>
    <w:p>
      <w:pPr>
        <w:numPr>
          <w:ilvl w:val="1"/>
          <w:numId w:val="1"/>
        </w:numPr>
        <w:adjustRightInd w:val="0"/>
        <w:snapToGrid w:val="0"/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箱门打开后，在门的最外端应能承受不小于2OON的垂直压力。卸去载荷后，箱体无破坏痕迹和永久变形。</w:t>
      </w:r>
    </w:p>
    <w:p>
      <w:pPr>
        <w:numPr>
          <w:ilvl w:val="1"/>
          <w:numId w:val="1"/>
        </w:numPr>
        <w:adjustRightInd w:val="0"/>
        <w:snapToGrid w:val="0"/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机柜门经过1000 次开启/关闭重复操作后，应功能完好，无过度的磨损现象。</w:t>
      </w:r>
    </w:p>
    <w:p>
      <w:pPr>
        <w:adjustRightInd w:val="0"/>
        <w:snapToGrid w:val="0"/>
        <w:spacing w:line="360" w:lineRule="auto"/>
        <w:rPr>
          <w:rFonts w:ascii="宋体" w:hAnsi="宋体"/>
          <w:szCs w:val="21"/>
        </w:rPr>
      </w:pPr>
    </w:p>
    <w:p>
      <w:pPr>
        <w:pStyle w:val="7"/>
        <w:numPr>
          <w:ilvl w:val="0"/>
          <w:numId w:val="1"/>
        </w:numPr>
        <w:adjustRightInd w:val="0"/>
        <w:snapToGrid w:val="0"/>
        <w:spacing w:line="360" w:lineRule="auto"/>
        <w:ind w:firstLineChars="0"/>
        <w:rPr>
          <w:rFonts w:ascii="宋体" w:hAnsi="宋体"/>
          <w:b/>
        </w:rPr>
      </w:pPr>
      <w:r>
        <w:rPr>
          <w:rFonts w:hint="eastAsia" w:ascii="宋体" w:hAnsi="宋体"/>
          <w:b/>
        </w:rPr>
        <w:t>机柜内气流组织要求</w:t>
      </w:r>
    </w:p>
    <w:p>
      <w:pPr>
        <w:numPr>
          <w:ilvl w:val="1"/>
          <w:numId w:val="1"/>
        </w:numPr>
        <w:adjustRightInd w:val="0"/>
        <w:snapToGrid w:val="0"/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所有规格机柜可配置2个风扇。</w:t>
      </w:r>
    </w:p>
    <w:p>
      <w:pPr>
        <w:numPr>
          <w:ilvl w:val="1"/>
          <w:numId w:val="1"/>
        </w:numPr>
        <w:adjustRightInd w:val="0"/>
        <w:snapToGrid w:val="0"/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采用半封闭式机柜。前后门采用全通风网孔设计，前门开孔率≥70%，后门开孔率应≥65%。</w:t>
      </w:r>
    </w:p>
    <w:p>
      <w:pPr>
        <w:numPr>
          <w:ilvl w:val="1"/>
          <w:numId w:val="1"/>
        </w:numPr>
        <w:adjustRightInd w:val="0"/>
        <w:snapToGrid w:val="0"/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开孔孔径应在4.5mm～8.0mm之间。</w:t>
      </w:r>
    </w:p>
    <w:p>
      <w:pPr>
        <w:adjustRightInd w:val="0"/>
        <w:snapToGrid w:val="0"/>
        <w:spacing w:line="360" w:lineRule="auto"/>
        <w:ind w:left="567"/>
        <w:rPr>
          <w:rFonts w:ascii="宋体" w:hAnsi="宋体"/>
          <w:szCs w:val="21"/>
        </w:rPr>
      </w:pPr>
    </w:p>
    <w:p>
      <w:pPr>
        <w:pStyle w:val="7"/>
        <w:numPr>
          <w:ilvl w:val="0"/>
          <w:numId w:val="1"/>
        </w:numPr>
        <w:adjustRightInd w:val="0"/>
        <w:snapToGrid w:val="0"/>
        <w:spacing w:line="360" w:lineRule="auto"/>
        <w:ind w:firstLineChars="0"/>
        <w:rPr>
          <w:rFonts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其它</w:t>
      </w:r>
    </w:p>
    <w:p>
      <w:pPr>
        <w:numPr>
          <w:ilvl w:val="1"/>
          <w:numId w:val="1"/>
        </w:numPr>
        <w:adjustRightInd w:val="0"/>
        <w:snapToGrid w:val="0"/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其它技术要求和检验方法应符合YD/T 2319-2011《数据设备用网络机柜技术要求和检验方法》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3342DFC"/>
    <w:multiLevelType w:val="multilevel"/>
    <w:tmpl w:val="23342DFC"/>
    <w:lvl w:ilvl="0" w:tentative="0">
      <w:start w:val="1"/>
      <w:numFmt w:val="decimal"/>
      <w:lvlText w:val="%1."/>
      <w:lvlJc w:val="left"/>
      <w:pPr>
        <w:ind w:left="425" w:hanging="425"/>
      </w:pPr>
    </w:lvl>
    <w:lvl w:ilvl="1" w:tentative="0">
      <w:start w:val="1"/>
      <w:numFmt w:val="decimal"/>
      <w:lvlText w:val="%1.%2."/>
      <w:lvlJc w:val="left"/>
      <w:pPr>
        <w:ind w:left="567" w:hanging="567"/>
      </w:pPr>
    </w:lvl>
    <w:lvl w:ilvl="2" w:tentative="0">
      <w:start w:val="1"/>
      <w:numFmt w:val="decimal"/>
      <w:lvlText w:val="%1.%2.%3."/>
      <w:lvlJc w:val="left"/>
      <w:pPr>
        <w:ind w:left="709" w:hanging="709"/>
      </w:pPr>
    </w:lvl>
    <w:lvl w:ilvl="3" w:tentative="0">
      <w:start w:val="1"/>
      <w:numFmt w:val="decimal"/>
      <w:lvlText w:val="%1.%2.%3.%4."/>
      <w:lvlJc w:val="left"/>
      <w:pPr>
        <w:ind w:left="851" w:hanging="851"/>
      </w:pPr>
    </w:lvl>
    <w:lvl w:ilvl="4" w:tentative="0">
      <w:start w:val="1"/>
      <w:numFmt w:val="decimal"/>
      <w:lvlText w:val="%1.%2.%3.%4.%5."/>
      <w:lvlJc w:val="left"/>
      <w:pPr>
        <w:ind w:left="992" w:hanging="992"/>
      </w:pPr>
    </w:lvl>
    <w:lvl w:ilvl="5" w:tentative="0">
      <w:start w:val="1"/>
      <w:numFmt w:val="decimal"/>
      <w:lvlText w:val="%1.%2.%3.%4.%5.%6."/>
      <w:lvlJc w:val="left"/>
      <w:pPr>
        <w:ind w:left="1134" w:hanging="1134"/>
      </w:pPr>
    </w:lvl>
    <w:lvl w:ilvl="6" w:tentative="0">
      <w:start w:val="1"/>
      <w:numFmt w:val="decimal"/>
      <w:lvlText w:val="%1.%2.%3.%4.%5.%6.%7."/>
      <w:lvlJc w:val="left"/>
      <w:pPr>
        <w:ind w:left="1276" w:hanging="1276"/>
      </w:pPr>
    </w:lvl>
    <w:lvl w:ilvl="7" w:tentative="0">
      <w:start w:val="1"/>
      <w:numFmt w:val="decimal"/>
      <w:lvlText w:val="%1.%2.%3.%4.%5.%6.%7.%8."/>
      <w:lvlJc w:val="left"/>
      <w:pPr>
        <w:ind w:left="1418" w:hanging="1418"/>
      </w:pPr>
    </w:lvl>
    <w:lvl w:ilvl="8" w:tentative="0">
      <w:start w:val="1"/>
      <w:numFmt w:val="decimal"/>
      <w:lvlText w:val="%1.%2.%3.%4.%5.%6.%7.%8.%9."/>
      <w:lvlJc w:val="left"/>
      <w:pPr>
        <w:ind w:left="1559" w:hanging="1559"/>
      </w:p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Sonia">
    <w15:presenceInfo w15:providerId="WPS Office" w15:userId="396993020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2"/>
  <w:embedSystemFonts/>
  <w:bordersDoNotSurroundHeader w:val="1"/>
  <w:bordersDoNotSurroundFooter w:val="1"/>
  <w:revisionView w:markup="0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E003C"/>
    <w:rsid w:val="00C24AD3"/>
    <w:rsid w:val="00DE003C"/>
    <w:rsid w:val="0231527E"/>
    <w:rsid w:val="0CE832E6"/>
    <w:rsid w:val="0D01364B"/>
    <w:rsid w:val="253F60DD"/>
    <w:rsid w:val="404D7E5B"/>
    <w:rsid w:val="47D12EE2"/>
    <w:rsid w:val="6D5C05CE"/>
    <w:rsid w:val="6D6047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caption"/>
    <w:basedOn w:val="1"/>
    <w:next w:val="1"/>
    <w:qFormat/>
    <w:uiPriority w:val="0"/>
    <w:pPr>
      <w:kinsoku w:val="0"/>
      <w:overflowPunct w:val="0"/>
      <w:autoSpaceDE w:val="0"/>
      <w:autoSpaceDN w:val="0"/>
      <w:adjustRightInd w:val="0"/>
      <w:snapToGrid w:val="0"/>
    </w:pPr>
    <w:rPr>
      <w:rFonts w:ascii="Arial" w:hAnsi="Arial" w:cs="Arial"/>
      <w:sz w:val="24"/>
      <w:szCs w:val="20"/>
    </w:rPr>
  </w:style>
  <w:style w:type="paragraph" w:styleId="3">
    <w:name w:val="Body Text"/>
    <w:basedOn w:val="1"/>
    <w:qFormat/>
    <w:uiPriority w:val="0"/>
    <w:pPr>
      <w:widowControl/>
      <w:tabs>
        <w:tab w:val="left" w:pos="0"/>
        <w:tab w:val="left" w:pos="993"/>
        <w:tab w:val="left" w:pos="1134"/>
      </w:tabs>
      <w:spacing w:line="500" w:lineRule="exact"/>
    </w:pPr>
    <w:rPr>
      <w:rFonts w:ascii="宋体"/>
      <w:kern w:val="0"/>
      <w:sz w:val="28"/>
      <w:szCs w:val="20"/>
    </w:rPr>
  </w:style>
  <w:style w:type="paragraph" w:styleId="4">
    <w:name w:val="Balloon Text"/>
    <w:basedOn w:val="1"/>
    <w:link w:val="8"/>
    <w:uiPriority w:val="0"/>
    <w:rPr>
      <w:sz w:val="18"/>
      <w:szCs w:val="18"/>
    </w:rPr>
  </w:style>
  <w:style w:type="paragraph" w:styleId="7">
    <w:name w:val="List Paragraph"/>
    <w:basedOn w:val="1"/>
    <w:qFormat/>
    <w:uiPriority w:val="34"/>
    <w:pPr>
      <w:ind w:firstLine="420" w:firstLineChars="200"/>
    </w:pPr>
  </w:style>
  <w:style w:type="character" w:customStyle="1" w:styleId="8">
    <w:name w:val="批注框文本 Char"/>
    <w:basedOn w:val="6"/>
    <w:link w:val="4"/>
    <w:uiPriority w:val="0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image" Target="media/image4.jpe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microsoft.com/office/2011/relationships/people" Target="people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383</Words>
  <Characters>2188</Characters>
  <Lines>18</Lines>
  <Paragraphs>5</Paragraphs>
  <TotalTime>4</TotalTime>
  <ScaleCrop>false</ScaleCrop>
  <LinksUpToDate>false</LinksUpToDate>
  <CharactersWithSpaces>2566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2021-10-09T08:44:00Z</dcterms:created>
  <dc:creator>zhuangj</dc:creator>
  <cp:lastModifiedBy>Sonia</cp:lastModifiedBy>
  <dcterms:modified xsi:type="dcterms:W3CDTF">2022-02-16T03:29:16Z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AC4D7E7AD15F4AD3A6DD2549EB38C20E</vt:lpwstr>
  </property>
</Properties>
</file>