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567" w:rsidRDefault="00E50567">
      <w:pPr>
        <w:spacing w:line="460" w:lineRule="exact"/>
        <w:jc w:val="center"/>
        <w:rPr>
          <w:rFonts w:eastAsia="黑体"/>
          <w:b/>
          <w:bCs/>
          <w:sz w:val="32"/>
        </w:rPr>
      </w:pPr>
    </w:p>
    <w:p w:rsidR="00E50567" w:rsidRDefault="00E50567">
      <w:pPr>
        <w:spacing w:line="460" w:lineRule="exact"/>
        <w:jc w:val="center"/>
        <w:rPr>
          <w:rFonts w:eastAsia="黑体"/>
          <w:b/>
          <w:bCs/>
          <w:sz w:val="32"/>
        </w:rPr>
      </w:pPr>
    </w:p>
    <w:p w:rsidR="00E50567" w:rsidRDefault="00E50567">
      <w:pPr>
        <w:spacing w:line="460" w:lineRule="exact"/>
        <w:jc w:val="center"/>
        <w:rPr>
          <w:rFonts w:eastAsia="黑体"/>
          <w:b/>
          <w:bCs/>
          <w:sz w:val="32"/>
        </w:rPr>
      </w:pPr>
    </w:p>
    <w:p w:rsidR="00E50567" w:rsidRDefault="00E50567">
      <w:pPr>
        <w:pStyle w:val="a3"/>
        <w:spacing w:line="1200" w:lineRule="exact"/>
        <w:rPr>
          <w:sz w:val="52"/>
        </w:rPr>
      </w:pPr>
    </w:p>
    <w:p w:rsidR="00E50567" w:rsidRDefault="001D3935">
      <w:pPr>
        <w:pStyle w:val="a3"/>
        <w:spacing w:line="1200" w:lineRule="exact"/>
        <w:rPr>
          <w:sz w:val="44"/>
          <w:szCs w:val="44"/>
        </w:rPr>
      </w:pPr>
      <w:r>
        <w:rPr>
          <w:rFonts w:hint="eastAsia"/>
          <w:sz w:val="44"/>
          <w:szCs w:val="44"/>
        </w:rPr>
        <w:t>2021</w:t>
      </w:r>
      <w:r>
        <w:rPr>
          <w:rFonts w:hint="eastAsia"/>
          <w:sz w:val="44"/>
          <w:szCs w:val="44"/>
        </w:rPr>
        <w:t>年丰泽</w:t>
      </w:r>
      <w:r>
        <w:rPr>
          <w:rFonts w:hint="eastAsia"/>
          <w:sz w:val="44"/>
          <w:szCs w:val="44"/>
        </w:rPr>
        <w:t>分公司</w:t>
      </w:r>
      <w:r>
        <w:rPr>
          <w:rFonts w:hint="eastAsia"/>
          <w:sz w:val="44"/>
          <w:szCs w:val="44"/>
        </w:rPr>
        <w:t>东海十二宴分前端机房</w:t>
      </w:r>
    </w:p>
    <w:p w:rsidR="00E50567" w:rsidRDefault="001D3935">
      <w:pPr>
        <w:pStyle w:val="a3"/>
        <w:spacing w:line="1200" w:lineRule="exact"/>
        <w:rPr>
          <w:sz w:val="52"/>
        </w:rPr>
      </w:pPr>
      <w:r>
        <w:rPr>
          <w:rFonts w:hint="eastAsia"/>
          <w:sz w:val="44"/>
          <w:szCs w:val="44"/>
        </w:rPr>
        <w:t>设计说明</w:t>
      </w:r>
    </w:p>
    <w:p w:rsidR="00E50567" w:rsidRDefault="00E50567">
      <w:pPr>
        <w:spacing w:line="460" w:lineRule="exact"/>
        <w:jc w:val="center"/>
        <w:rPr>
          <w:rFonts w:eastAsia="黑体"/>
          <w:sz w:val="32"/>
        </w:rPr>
      </w:pPr>
    </w:p>
    <w:p w:rsidR="00E50567" w:rsidRDefault="00E50567">
      <w:pPr>
        <w:spacing w:line="460" w:lineRule="exact"/>
        <w:jc w:val="center"/>
        <w:rPr>
          <w:rFonts w:eastAsia="黑体"/>
          <w:sz w:val="32"/>
        </w:rPr>
      </w:pPr>
    </w:p>
    <w:p w:rsidR="00E50567" w:rsidRDefault="00E50567">
      <w:pPr>
        <w:spacing w:line="460" w:lineRule="exact"/>
        <w:jc w:val="center"/>
        <w:rPr>
          <w:rFonts w:eastAsia="黑体"/>
          <w:sz w:val="32"/>
        </w:rPr>
      </w:pPr>
    </w:p>
    <w:p w:rsidR="00E50567" w:rsidRDefault="00E50567">
      <w:pPr>
        <w:spacing w:line="460" w:lineRule="exact"/>
        <w:jc w:val="center"/>
        <w:rPr>
          <w:rFonts w:eastAsia="黑体"/>
          <w:sz w:val="32"/>
        </w:rPr>
      </w:pPr>
    </w:p>
    <w:p w:rsidR="00E50567" w:rsidRDefault="00E50567">
      <w:pPr>
        <w:spacing w:line="460" w:lineRule="exact"/>
        <w:jc w:val="center"/>
        <w:rPr>
          <w:rFonts w:eastAsia="黑体"/>
          <w:sz w:val="32"/>
        </w:rPr>
      </w:pPr>
    </w:p>
    <w:p w:rsidR="00E50567" w:rsidRDefault="00E50567">
      <w:pPr>
        <w:spacing w:line="460" w:lineRule="exact"/>
        <w:jc w:val="center"/>
        <w:rPr>
          <w:sz w:val="28"/>
        </w:rPr>
      </w:pPr>
    </w:p>
    <w:p w:rsidR="00E50567" w:rsidRDefault="00E50567">
      <w:pPr>
        <w:spacing w:line="460" w:lineRule="exact"/>
        <w:jc w:val="center"/>
        <w:rPr>
          <w:sz w:val="28"/>
        </w:rPr>
      </w:pPr>
    </w:p>
    <w:p w:rsidR="00E50567" w:rsidRDefault="00E50567">
      <w:pPr>
        <w:spacing w:line="460" w:lineRule="exact"/>
        <w:jc w:val="center"/>
        <w:rPr>
          <w:sz w:val="28"/>
        </w:rPr>
      </w:pPr>
    </w:p>
    <w:p w:rsidR="00E50567" w:rsidRDefault="00E50567">
      <w:pPr>
        <w:spacing w:line="460" w:lineRule="exact"/>
        <w:jc w:val="center"/>
        <w:rPr>
          <w:sz w:val="28"/>
        </w:rPr>
      </w:pPr>
    </w:p>
    <w:p w:rsidR="00E50567" w:rsidRDefault="00E50567">
      <w:pPr>
        <w:spacing w:line="460" w:lineRule="exact"/>
        <w:jc w:val="center"/>
        <w:rPr>
          <w:sz w:val="28"/>
        </w:rPr>
      </w:pPr>
    </w:p>
    <w:p w:rsidR="00E50567" w:rsidRDefault="00E50567">
      <w:pPr>
        <w:spacing w:line="460" w:lineRule="exact"/>
        <w:jc w:val="center"/>
        <w:rPr>
          <w:rFonts w:eastAsia="黑体"/>
          <w:sz w:val="28"/>
        </w:rPr>
      </w:pPr>
    </w:p>
    <w:p w:rsidR="00E50567" w:rsidRDefault="00E50567">
      <w:pPr>
        <w:spacing w:line="460" w:lineRule="exact"/>
        <w:jc w:val="center"/>
        <w:rPr>
          <w:rFonts w:eastAsia="黑体"/>
          <w:sz w:val="28"/>
        </w:rPr>
      </w:pPr>
    </w:p>
    <w:p w:rsidR="00E50567" w:rsidRDefault="00E50567">
      <w:pPr>
        <w:spacing w:line="460" w:lineRule="exact"/>
        <w:jc w:val="center"/>
        <w:rPr>
          <w:rFonts w:eastAsia="黑体"/>
          <w:sz w:val="28"/>
        </w:rPr>
      </w:pPr>
    </w:p>
    <w:p w:rsidR="00E50567" w:rsidRDefault="00E50567">
      <w:pPr>
        <w:spacing w:line="460" w:lineRule="exact"/>
        <w:jc w:val="center"/>
        <w:rPr>
          <w:rFonts w:eastAsia="黑体"/>
          <w:sz w:val="28"/>
        </w:rPr>
      </w:pPr>
    </w:p>
    <w:p w:rsidR="00E50567" w:rsidRDefault="00E50567">
      <w:pPr>
        <w:spacing w:line="460" w:lineRule="exact"/>
        <w:jc w:val="center"/>
        <w:rPr>
          <w:rFonts w:eastAsia="黑体"/>
          <w:b/>
          <w:bCs/>
          <w:sz w:val="32"/>
        </w:rPr>
      </w:pPr>
    </w:p>
    <w:p w:rsidR="00E50567" w:rsidRDefault="001D3935">
      <w:pPr>
        <w:spacing w:line="700" w:lineRule="exact"/>
        <w:jc w:val="center"/>
        <w:rPr>
          <w:rFonts w:eastAsia="黑体"/>
          <w:b/>
          <w:bCs/>
          <w:sz w:val="32"/>
        </w:rPr>
      </w:pPr>
      <w:r>
        <w:rPr>
          <w:rFonts w:eastAsia="黑体" w:hint="eastAsia"/>
          <w:b/>
          <w:bCs/>
          <w:sz w:val="32"/>
        </w:rPr>
        <w:t>福建广电网络实业发展有限公司</w:t>
      </w:r>
    </w:p>
    <w:p w:rsidR="00E50567" w:rsidRDefault="001D3935">
      <w:pPr>
        <w:spacing w:line="700" w:lineRule="exact"/>
        <w:jc w:val="center"/>
        <w:rPr>
          <w:rFonts w:eastAsia="黑体"/>
          <w:b/>
          <w:bCs/>
          <w:sz w:val="32"/>
        </w:rPr>
      </w:pPr>
      <w:r>
        <w:rPr>
          <w:rFonts w:eastAsia="黑体" w:hint="eastAsia"/>
          <w:b/>
          <w:bCs/>
          <w:sz w:val="32"/>
        </w:rPr>
        <w:t>二</w:t>
      </w:r>
      <w:r>
        <w:rPr>
          <w:rFonts w:eastAsia="黑体" w:hint="eastAsia"/>
          <w:b/>
          <w:bCs/>
          <w:sz w:val="32"/>
        </w:rPr>
        <w:t>O</w:t>
      </w:r>
      <w:r>
        <w:rPr>
          <w:rFonts w:eastAsia="黑体" w:hint="eastAsia"/>
          <w:b/>
          <w:bCs/>
          <w:sz w:val="32"/>
        </w:rPr>
        <w:t>二一</w:t>
      </w:r>
      <w:r>
        <w:rPr>
          <w:rFonts w:eastAsia="黑体" w:hint="eastAsia"/>
          <w:b/>
          <w:bCs/>
          <w:sz w:val="32"/>
        </w:rPr>
        <w:t>年</w:t>
      </w:r>
      <w:r>
        <w:rPr>
          <w:rFonts w:eastAsia="黑体" w:hint="eastAsia"/>
          <w:b/>
          <w:bCs/>
          <w:sz w:val="32"/>
        </w:rPr>
        <w:t>五</w:t>
      </w:r>
      <w:r>
        <w:rPr>
          <w:rFonts w:eastAsia="黑体" w:hint="eastAsia"/>
          <w:b/>
          <w:bCs/>
          <w:sz w:val="32"/>
        </w:rPr>
        <w:t>月</w:t>
      </w:r>
    </w:p>
    <w:p w:rsidR="00E50567" w:rsidRDefault="001D3935">
      <w:pPr>
        <w:spacing w:line="700" w:lineRule="exact"/>
        <w:jc w:val="center"/>
        <w:outlineLvl w:val="0"/>
        <w:rPr>
          <w:rFonts w:eastAsia="黑体"/>
          <w:b/>
          <w:bCs/>
          <w:sz w:val="32"/>
        </w:rPr>
      </w:pPr>
      <w:r>
        <w:rPr>
          <w:rFonts w:eastAsia="黑体"/>
          <w:b/>
          <w:bCs/>
          <w:sz w:val="32"/>
        </w:rPr>
        <w:br w:type="page"/>
      </w:r>
      <w:r>
        <w:rPr>
          <w:rFonts w:eastAsia="黑体" w:hint="eastAsia"/>
          <w:b/>
          <w:bCs/>
          <w:sz w:val="32"/>
        </w:rPr>
        <w:t>目录</w:t>
      </w:r>
    </w:p>
    <w:p w:rsidR="00E50567" w:rsidRDefault="00E50567">
      <w:pPr>
        <w:spacing w:line="600" w:lineRule="exact"/>
        <w:jc w:val="center"/>
        <w:rPr>
          <w:rFonts w:eastAsia="黑体"/>
          <w:b/>
          <w:bCs/>
          <w:sz w:val="32"/>
        </w:rPr>
      </w:pPr>
    </w:p>
    <w:p w:rsidR="00E50567" w:rsidRDefault="001D3935">
      <w:pPr>
        <w:numPr>
          <w:ilvl w:val="0"/>
          <w:numId w:val="1"/>
        </w:numPr>
        <w:spacing w:line="600" w:lineRule="exact"/>
        <w:rPr>
          <w:rFonts w:eastAsia="黑体"/>
          <w:sz w:val="28"/>
        </w:rPr>
      </w:pPr>
      <w:r>
        <w:rPr>
          <w:rFonts w:eastAsia="黑体" w:hint="eastAsia"/>
          <w:sz w:val="28"/>
        </w:rPr>
        <w:t>总体设计说明</w:t>
      </w:r>
    </w:p>
    <w:p w:rsidR="00E50567" w:rsidRDefault="001D3935">
      <w:pPr>
        <w:numPr>
          <w:ilvl w:val="0"/>
          <w:numId w:val="2"/>
        </w:numPr>
        <w:spacing w:line="600" w:lineRule="exact"/>
        <w:ind w:hanging="699"/>
        <w:rPr>
          <w:sz w:val="28"/>
        </w:rPr>
      </w:pPr>
      <w:r>
        <w:rPr>
          <w:rFonts w:hint="eastAsia"/>
          <w:sz w:val="28"/>
        </w:rPr>
        <w:t>工程概述</w:t>
      </w:r>
    </w:p>
    <w:p w:rsidR="00E50567" w:rsidRDefault="001D3935">
      <w:pPr>
        <w:numPr>
          <w:ilvl w:val="0"/>
          <w:numId w:val="2"/>
        </w:numPr>
        <w:spacing w:line="600" w:lineRule="exact"/>
        <w:ind w:hanging="699"/>
        <w:rPr>
          <w:sz w:val="28"/>
        </w:rPr>
      </w:pPr>
      <w:r>
        <w:rPr>
          <w:rFonts w:hint="eastAsia"/>
          <w:sz w:val="28"/>
        </w:rPr>
        <w:t>设计依据</w:t>
      </w:r>
    </w:p>
    <w:p w:rsidR="00E50567" w:rsidRDefault="001D3935">
      <w:pPr>
        <w:numPr>
          <w:ilvl w:val="0"/>
          <w:numId w:val="2"/>
        </w:numPr>
        <w:spacing w:line="600" w:lineRule="exact"/>
        <w:ind w:hanging="699"/>
        <w:rPr>
          <w:sz w:val="28"/>
        </w:rPr>
      </w:pPr>
      <w:r>
        <w:rPr>
          <w:rFonts w:hint="eastAsia"/>
          <w:bCs/>
          <w:sz w:val="28"/>
        </w:rPr>
        <w:t>设计思路与要点</w:t>
      </w:r>
    </w:p>
    <w:p w:rsidR="00E50567" w:rsidRDefault="001D3935">
      <w:pPr>
        <w:numPr>
          <w:ilvl w:val="0"/>
          <w:numId w:val="2"/>
        </w:numPr>
        <w:spacing w:line="600" w:lineRule="exact"/>
        <w:ind w:hanging="699"/>
        <w:rPr>
          <w:bCs/>
          <w:sz w:val="28"/>
        </w:rPr>
      </w:pPr>
      <w:r>
        <w:rPr>
          <w:rFonts w:hint="eastAsia"/>
          <w:bCs/>
          <w:sz w:val="28"/>
        </w:rPr>
        <w:t>装修设计</w:t>
      </w:r>
    </w:p>
    <w:p w:rsidR="00E50567" w:rsidRDefault="001D3935">
      <w:pPr>
        <w:numPr>
          <w:ilvl w:val="0"/>
          <w:numId w:val="2"/>
        </w:numPr>
        <w:spacing w:line="600" w:lineRule="exact"/>
        <w:ind w:hanging="699"/>
        <w:rPr>
          <w:bCs/>
          <w:sz w:val="28"/>
        </w:rPr>
      </w:pPr>
      <w:r>
        <w:rPr>
          <w:rFonts w:hint="eastAsia"/>
          <w:bCs/>
          <w:sz w:val="28"/>
        </w:rPr>
        <w:t>布线设计</w:t>
      </w:r>
    </w:p>
    <w:p w:rsidR="00E50567" w:rsidRDefault="001D3935">
      <w:pPr>
        <w:numPr>
          <w:ilvl w:val="0"/>
          <w:numId w:val="2"/>
        </w:numPr>
        <w:spacing w:line="600" w:lineRule="exact"/>
        <w:ind w:hanging="699"/>
        <w:rPr>
          <w:bCs/>
          <w:sz w:val="28"/>
        </w:rPr>
      </w:pPr>
      <w:r>
        <w:rPr>
          <w:rFonts w:hint="eastAsia"/>
          <w:bCs/>
          <w:sz w:val="28"/>
        </w:rPr>
        <w:t>电气设计</w:t>
      </w:r>
    </w:p>
    <w:p w:rsidR="00E50567" w:rsidRDefault="001D3935">
      <w:pPr>
        <w:numPr>
          <w:ilvl w:val="0"/>
          <w:numId w:val="2"/>
        </w:numPr>
        <w:spacing w:line="600" w:lineRule="exact"/>
        <w:ind w:hanging="699"/>
        <w:rPr>
          <w:sz w:val="28"/>
        </w:rPr>
      </w:pPr>
      <w:r>
        <w:rPr>
          <w:rFonts w:hint="eastAsia"/>
          <w:bCs/>
          <w:sz w:val="28"/>
        </w:rPr>
        <w:t>空调设计</w:t>
      </w:r>
    </w:p>
    <w:p w:rsidR="00E50567" w:rsidRDefault="001D3935">
      <w:pPr>
        <w:numPr>
          <w:ilvl w:val="0"/>
          <w:numId w:val="2"/>
        </w:numPr>
        <w:spacing w:line="600" w:lineRule="exact"/>
        <w:ind w:hanging="699"/>
        <w:rPr>
          <w:sz w:val="28"/>
        </w:rPr>
      </w:pPr>
      <w:r>
        <w:rPr>
          <w:rFonts w:hint="eastAsia"/>
          <w:bCs/>
          <w:sz w:val="28"/>
        </w:rPr>
        <w:t>动环监控设计</w:t>
      </w:r>
    </w:p>
    <w:p w:rsidR="00E50567" w:rsidRDefault="001D3935">
      <w:pPr>
        <w:numPr>
          <w:ilvl w:val="0"/>
          <w:numId w:val="2"/>
        </w:numPr>
        <w:spacing w:line="600" w:lineRule="exact"/>
        <w:ind w:hanging="699"/>
        <w:rPr>
          <w:sz w:val="28"/>
        </w:rPr>
      </w:pPr>
      <w:r>
        <w:rPr>
          <w:rFonts w:hint="eastAsia"/>
          <w:bCs/>
          <w:sz w:val="28"/>
        </w:rPr>
        <w:t>消防设计</w:t>
      </w:r>
    </w:p>
    <w:p w:rsidR="00E50567" w:rsidRDefault="00E50567">
      <w:pPr>
        <w:spacing w:line="600" w:lineRule="exact"/>
        <w:ind w:left="426"/>
        <w:rPr>
          <w:sz w:val="28"/>
        </w:rPr>
      </w:pPr>
    </w:p>
    <w:p w:rsidR="00E50567" w:rsidRDefault="00E50567">
      <w:pPr>
        <w:spacing w:line="460" w:lineRule="exact"/>
        <w:rPr>
          <w:sz w:val="24"/>
        </w:rPr>
      </w:pPr>
    </w:p>
    <w:p w:rsidR="00E50567" w:rsidRDefault="001D3935">
      <w:pPr>
        <w:spacing w:line="450" w:lineRule="exact"/>
        <w:jc w:val="center"/>
        <w:rPr>
          <w:b/>
          <w:bCs/>
          <w:sz w:val="28"/>
        </w:rPr>
      </w:pPr>
      <w:r>
        <w:rPr>
          <w:b/>
          <w:bCs/>
          <w:sz w:val="28"/>
        </w:rPr>
        <w:br w:type="page"/>
      </w:r>
    </w:p>
    <w:p w:rsidR="00E50567" w:rsidRDefault="001D3935">
      <w:pPr>
        <w:numPr>
          <w:ilvl w:val="1"/>
          <w:numId w:val="2"/>
        </w:numPr>
        <w:spacing w:line="500" w:lineRule="exact"/>
        <w:jc w:val="center"/>
        <w:outlineLvl w:val="0"/>
        <w:rPr>
          <w:b/>
          <w:bCs/>
          <w:sz w:val="28"/>
        </w:rPr>
      </w:pPr>
      <w:r>
        <w:rPr>
          <w:rFonts w:hint="eastAsia"/>
          <w:b/>
          <w:bCs/>
          <w:sz w:val="28"/>
        </w:rPr>
        <w:t>总体设计说明</w:t>
      </w:r>
    </w:p>
    <w:p w:rsidR="00E50567" w:rsidRDefault="00E50567">
      <w:pPr>
        <w:spacing w:line="500" w:lineRule="exact"/>
        <w:ind w:left="420"/>
        <w:rPr>
          <w:sz w:val="24"/>
        </w:rPr>
      </w:pPr>
    </w:p>
    <w:p w:rsidR="00E50567" w:rsidRDefault="001D3935">
      <w:pPr>
        <w:numPr>
          <w:ilvl w:val="0"/>
          <w:numId w:val="3"/>
        </w:numPr>
        <w:spacing w:line="500" w:lineRule="exact"/>
        <w:jc w:val="center"/>
        <w:outlineLvl w:val="1"/>
        <w:rPr>
          <w:b/>
          <w:bCs/>
          <w:sz w:val="28"/>
        </w:rPr>
      </w:pPr>
      <w:r>
        <w:rPr>
          <w:rFonts w:hint="eastAsia"/>
          <w:b/>
          <w:bCs/>
          <w:sz w:val="28"/>
        </w:rPr>
        <w:t>工程概述</w:t>
      </w:r>
    </w:p>
    <w:p w:rsidR="00E50567" w:rsidRDefault="001D3935">
      <w:pPr>
        <w:snapToGrid w:val="0"/>
        <w:spacing w:line="500" w:lineRule="atLeast"/>
        <w:ind w:firstLineChars="200" w:firstLine="480"/>
        <w:rPr>
          <w:sz w:val="24"/>
        </w:rPr>
      </w:pPr>
      <w:r>
        <w:rPr>
          <w:rFonts w:hint="eastAsia"/>
          <w:sz w:val="24"/>
        </w:rPr>
        <w:t>本工程为</w:t>
      </w:r>
      <w:r>
        <w:rPr>
          <w:rFonts w:hint="eastAsia"/>
          <w:sz w:val="24"/>
        </w:rPr>
        <w:t>2021</w:t>
      </w:r>
      <w:r>
        <w:rPr>
          <w:rFonts w:hint="eastAsia"/>
          <w:sz w:val="24"/>
        </w:rPr>
        <w:t>年丰泽</w:t>
      </w:r>
      <w:r>
        <w:rPr>
          <w:rFonts w:hint="eastAsia"/>
          <w:sz w:val="24"/>
        </w:rPr>
        <w:t>分公司</w:t>
      </w:r>
      <w:r>
        <w:rPr>
          <w:rFonts w:hint="eastAsia"/>
          <w:sz w:val="24"/>
        </w:rPr>
        <w:t>东海十二宴分前端机房</w:t>
      </w:r>
      <w:r>
        <w:rPr>
          <w:rFonts w:hint="eastAsia"/>
          <w:sz w:val="24"/>
        </w:rPr>
        <w:t>建设工程，机房位于</w:t>
      </w:r>
      <w:r>
        <w:rPr>
          <w:rFonts w:hint="eastAsia"/>
          <w:sz w:val="24"/>
        </w:rPr>
        <w:t>泉州市</w:t>
      </w:r>
      <w:r>
        <w:rPr>
          <w:rFonts w:hint="eastAsia"/>
          <w:sz w:val="24"/>
        </w:rPr>
        <w:t>丰泽</w:t>
      </w:r>
      <w:r>
        <w:rPr>
          <w:rFonts w:hint="eastAsia"/>
          <w:sz w:val="24"/>
        </w:rPr>
        <w:t>区</w:t>
      </w:r>
      <w:r>
        <w:rPr>
          <w:rFonts w:hint="eastAsia"/>
          <w:sz w:val="24"/>
        </w:rPr>
        <w:t>东海十二宴负</w:t>
      </w:r>
      <w:r>
        <w:rPr>
          <w:rFonts w:hint="eastAsia"/>
          <w:sz w:val="24"/>
        </w:rPr>
        <w:t>一层，机房面积</w:t>
      </w:r>
      <w:r>
        <w:rPr>
          <w:rFonts w:hint="eastAsia"/>
          <w:sz w:val="24"/>
        </w:rPr>
        <w:t>31.93</w:t>
      </w:r>
      <w:r>
        <w:rPr>
          <w:rFonts w:hint="eastAsia"/>
          <w:sz w:val="24"/>
        </w:rPr>
        <w:t>m2</w:t>
      </w:r>
      <w:r>
        <w:rPr>
          <w:rFonts w:hint="eastAsia"/>
          <w:sz w:val="24"/>
        </w:rPr>
        <w:t>，覆盖户数约</w:t>
      </w:r>
      <w:r>
        <w:rPr>
          <w:rFonts w:hint="eastAsia"/>
          <w:sz w:val="24"/>
        </w:rPr>
        <w:t>2</w:t>
      </w:r>
      <w:r>
        <w:rPr>
          <w:rFonts w:hint="eastAsia"/>
          <w:sz w:val="24"/>
        </w:rPr>
        <w:t>万户</w:t>
      </w:r>
      <w:r>
        <w:rPr>
          <w:rFonts w:hint="eastAsia"/>
          <w:sz w:val="24"/>
        </w:rPr>
        <w:t>，工程</w:t>
      </w:r>
      <w:r>
        <w:rPr>
          <w:rFonts w:hint="eastAsia"/>
          <w:sz w:val="24"/>
        </w:rPr>
        <w:t>投资预算</w:t>
      </w:r>
      <w:r>
        <w:rPr>
          <w:rFonts w:hint="eastAsia"/>
          <w:sz w:val="24"/>
        </w:rPr>
        <w:t>259494.12</w:t>
      </w:r>
      <w:r>
        <w:rPr>
          <w:rFonts w:hint="eastAsia"/>
          <w:sz w:val="24"/>
        </w:rPr>
        <w:t>元</w:t>
      </w:r>
      <w:ins w:id="0" w:author="谢聪林" w:date="2021-10-13T09:06:00Z">
        <w:r>
          <w:rPr>
            <w:rFonts w:hint="eastAsia"/>
            <w:sz w:val="24"/>
          </w:rPr>
          <w:t>，本次比选项目为其中</w:t>
        </w:r>
      </w:ins>
      <w:ins w:id="1" w:author="谢聪林" w:date="2021-10-13T09:07:00Z">
        <w:r>
          <w:rPr>
            <w:rFonts w:hint="eastAsia"/>
            <w:sz w:val="24"/>
          </w:rPr>
          <w:t>工程建设</w:t>
        </w:r>
      </w:ins>
      <w:ins w:id="2" w:author="谢聪林" w:date="2021-10-13T09:06:00Z">
        <w:r>
          <w:rPr>
            <w:rFonts w:hint="eastAsia"/>
            <w:sz w:val="24"/>
          </w:rPr>
          <w:t>部分，比</w:t>
        </w:r>
      </w:ins>
      <w:ins w:id="3" w:author="谢聪林" w:date="2021-10-13T09:07:00Z">
        <w:r>
          <w:rPr>
            <w:rFonts w:hint="eastAsia"/>
            <w:sz w:val="24"/>
          </w:rPr>
          <w:t>选控制价为</w:t>
        </w:r>
      </w:ins>
      <w:ins w:id="4" w:author="谢聪林" w:date="2021-10-13T09:06:00Z">
        <w:r w:rsidRPr="001D3935">
          <w:rPr>
            <w:sz w:val="24"/>
          </w:rPr>
          <w:t>175643.01</w:t>
        </w:r>
      </w:ins>
      <w:ins w:id="5" w:author="谢聪林" w:date="2021-10-13T09:07:00Z">
        <w:r>
          <w:rPr>
            <w:rFonts w:hint="eastAsia"/>
            <w:sz w:val="24"/>
          </w:rPr>
          <w:t>元</w:t>
        </w:r>
      </w:ins>
      <w:r>
        <w:rPr>
          <w:rFonts w:hint="eastAsia"/>
          <w:sz w:val="24"/>
        </w:rPr>
        <w:t>。</w:t>
      </w:r>
    </w:p>
    <w:p w:rsidR="00E50567" w:rsidRDefault="00E50567" w:rsidP="00E50567">
      <w:pPr>
        <w:snapToGrid w:val="0"/>
        <w:spacing w:line="500" w:lineRule="atLeast"/>
        <w:ind w:firstLineChars="200" w:firstLine="562"/>
        <w:rPr>
          <w:b/>
          <w:bCs/>
          <w:sz w:val="28"/>
        </w:rPr>
      </w:pPr>
    </w:p>
    <w:p w:rsidR="00E50567" w:rsidRDefault="001D3935">
      <w:pPr>
        <w:numPr>
          <w:ilvl w:val="0"/>
          <w:numId w:val="3"/>
        </w:numPr>
        <w:spacing w:line="500" w:lineRule="exact"/>
        <w:jc w:val="center"/>
        <w:outlineLvl w:val="1"/>
        <w:rPr>
          <w:b/>
          <w:bCs/>
          <w:sz w:val="28"/>
        </w:rPr>
      </w:pPr>
      <w:r>
        <w:rPr>
          <w:rFonts w:hint="eastAsia"/>
          <w:b/>
          <w:bCs/>
          <w:sz w:val="28"/>
        </w:rPr>
        <w:t>设计依据</w:t>
      </w:r>
    </w:p>
    <w:p w:rsidR="00E50567" w:rsidRDefault="00E50567">
      <w:pPr>
        <w:spacing w:line="500" w:lineRule="exact"/>
        <w:rPr>
          <w:b/>
          <w:bCs/>
          <w:sz w:val="28"/>
        </w:rPr>
      </w:pPr>
    </w:p>
    <w:p w:rsidR="00E50567" w:rsidRDefault="001D3935">
      <w:pPr>
        <w:spacing w:line="500" w:lineRule="exact"/>
        <w:rPr>
          <w:sz w:val="24"/>
        </w:rPr>
      </w:pPr>
      <w:r>
        <w:rPr>
          <w:rFonts w:hint="eastAsia"/>
          <w:sz w:val="24"/>
        </w:rPr>
        <w:t>《</w:t>
      </w:r>
      <w:r>
        <w:rPr>
          <w:rFonts w:hint="eastAsia"/>
          <w:sz w:val="24"/>
        </w:rPr>
        <w:t>数据中心</w:t>
      </w:r>
      <w:r>
        <w:rPr>
          <w:rFonts w:hint="eastAsia"/>
          <w:sz w:val="24"/>
        </w:rPr>
        <w:t>设计规范》</w:t>
      </w:r>
      <w:r>
        <w:rPr>
          <w:rFonts w:hint="eastAsia"/>
          <w:sz w:val="24"/>
        </w:rPr>
        <w:t>GB50174-20</w:t>
      </w:r>
      <w:r>
        <w:rPr>
          <w:rFonts w:hint="eastAsia"/>
          <w:sz w:val="24"/>
        </w:rPr>
        <w:t>17</w:t>
      </w:r>
    </w:p>
    <w:p w:rsidR="00E50567" w:rsidRDefault="001D3935">
      <w:pPr>
        <w:spacing w:line="500" w:lineRule="exact"/>
        <w:rPr>
          <w:sz w:val="24"/>
        </w:rPr>
      </w:pPr>
      <w:r>
        <w:rPr>
          <w:rFonts w:hint="eastAsia"/>
          <w:sz w:val="24"/>
        </w:rPr>
        <w:t>《</w:t>
      </w:r>
      <w:r>
        <w:rPr>
          <w:rFonts w:hint="eastAsia"/>
          <w:sz w:val="24"/>
        </w:rPr>
        <w:t>数据中心基础设施</w:t>
      </w:r>
      <w:r>
        <w:rPr>
          <w:rFonts w:hint="eastAsia"/>
          <w:sz w:val="24"/>
        </w:rPr>
        <w:t>施工及验收规范》</w:t>
      </w:r>
      <w:r>
        <w:rPr>
          <w:rFonts w:hint="eastAsia"/>
          <w:sz w:val="24"/>
        </w:rPr>
        <w:t>GB50462-20</w:t>
      </w:r>
      <w:r>
        <w:rPr>
          <w:rFonts w:hint="eastAsia"/>
          <w:sz w:val="24"/>
        </w:rPr>
        <w:t>15</w:t>
      </w:r>
    </w:p>
    <w:p w:rsidR="00E50567" w:rsidRDefault="001D3935">
      <w:pPr>
        <w:spacing w:line="500" w:lineRule="exact"/>
        <w:rPr>
          <w:sz w:val="24"/>
        </w:rPr>
      </w:pPr>
      <w:r>
        <w:rPr>
          <w:rFonts w:hint="eastAsia"/>
          <w:sz w:val="24"/>
        </w:rPr>
        <w:t>《电子计算机场地通用规范》</w:t>
      </w:r>
      <w:r>
        <w:rPr>
          <w:rFonts w:hint="eastAsia"/>
          <w:sz w:val="24"/>
        </w:rPr>
        <w:t>GB/T2887-2011</w:t>
      </w:r>
    </w:p>
    <w:p w:rsidR="00E50567" w:rsidRDefault="001D3935">
      <w:pPr>
        <w:spacing w:line="500" w:lineRule="exact"/>
        <w:rPr>
          <w:sz w:val="24"/>
        </w:rPr>
      </w:pPr>
      <w:r>
        <w:rPr>
          <w:rFonts w:hint="eastAsia"/>
          <w:sz w:val="24"/>
        </w:rPr>
        <w:t>《通信局（站）电源系统总技术要求》</w:t>
      </w:r>
      <w:r>
        <w:rPr>
          <w:rFonts w:hint="eastAsia"/>
          <w:sz w:val="24"/>
        </w:rPr>
        <w:t>YD/T1051-2010</w:t>
      </w:r>
    </w:p>
    <w:p w:rsidR="00E50567" w:rsidRDefault="001D3935">
      <w:pPr>
        <w:spacing w:line="500" w:lineRule="exact"/>
        <w:rPr>
          <w:sz w:val="24"/>
        </w:rPr>
      </w:pPr>
      <w:r>
        <w:rPr>
          <w:rFonts w:hint="eastAsia"/>
          <w:sz w:val="24"/>
        </w:rPr>
        <w:t>《通信电源设备安装设计规范》</w:t>
      </w:r>
      <w:r>
        <w:rPr>
          <w:rFonts w:hint="eastAsia"/>
          <w:sz w:val="24"/>
        </w:rPr>
        <w:t>YD5040-2005</w:t>
      </w:r>
    </w:p>
    <w:p w:rsidR="00E50567" w:rsidRDefault="001D3935">
      <w:pPr>
        <w:spacing w:line="500" w:lineRule="exact"/>
        <w:rPr>
          <w:sz w:val="24"/>
        </w:rPr>
      </w:pPr>
      <w:r>
        <w:rPr>
          <w:rFonts w:hint="eastAsia"/>
          <w:sz w:val="24"/>
        </w:rPr>
        <w:t>《建筑物防雷设计规范》</w:t>
      </w:r>
      <w:r>
        <w:rPr>
          <w:rFonts w:hint="eastAsia"/>
          <w:sz w:val="24"/>
        </w:rPr>
        <w:t>GB50057-2010</w:t>
      </w:r>
    </w:p>
    <w:p w:rsidR="00E50567" w:rsidRDefault="001D3935">
      <w:pPr>
        <w:spacing w:line="500" w:lineRule="exact"/>
        <w:rPr>
          <w:sz w:val="24"/>
        </w:rPr>
      </w:pPr>
      <w:r>
        <w:rPr>
          <w:rFonts w:hint="eastAsia"/>
          <w:sz w:val="24"/>
        </w:rPr>
        <w:t>《建筑物电子信息系统防雷技术规范》</w:t>
      </w:r>
      <w:r>
        <w:rPr>
          <w:rFonts w:hint="eastAsia"/>
          <w:sz w:val="24"/>
        </w:rPr>
        <w:t>GB50343-2012</w:t>
      </w:r>
    </w:p>
    <w:p w:rsidR="00E50567" w:rsidRDefault="001D3935">
      <w:pPr>
        <w:spacing w:line="500" w:lineRule="exact"/>
        <w:rPr>
          <w:sz w:val="24"/>
        </w:rPr>
      </w:pPr>
      <w:r>
        <w:rPr>
          <w:rFonts w:hint="eastAsia"/>
          <w:sz w:val="24"/>
        </w:rPr>
        <w:t>《建筑设计防火规范》</w:t>
      </w:r>
      <w:r>
        <w:rPr>
          <w:rFonts w:hint="eastAsia"/>
          <w:sz w:val="24"/>
        </w:rPr>
        <w:t>GB50016-2014</w:t>
      </w:r>
    </w:p>
    <w:p w:rsidR="00E50567" w:rsidRDefault="001D3935">
      <w:pPr>
        <w:spacing w:line="500" w:lineRule="exact"/>
        <w:rPr>
          <w:sz w:val="24"/>
        </w:rPr>
      </w:pPr>
      <w:r>
        <w:rPr>
          <w:rFonts w:hint="eastAsia"/>
          <w:sz w:val="24"/>
        </w:rPr>
        <w:t>《通讯设备安装抗震设计规范》</w:t>
      </w:r>
      <w:r>
        <w:rPr>
          <w:rFonts w:hint="eastAsia"/>
          <w:sz w:val="24"/>
        </w:rPr>
        <w:t>YD5059-2005</w:t>
      </w:r>
    </w:p>
    <w:p w:rsidR="00E50567" w:rsidRDefault="001D3935">
      <w:pPr>
        <w:spacing w:line="500" w:lineRule="exact"/>
        <w:rPr>
          <w:sz w:val="24"/>
        </w:rPr>
      </w:pPr>
      <w:r>
        <w:rPr>
          <w:rFonts w:hint="eastAsia"/>
          <w:sz w:val="24"/>
        </w:rPr>
        <w:t>《广播电影电视工程技术用房照明设计规范》</w:t>
      </w:r>
      <w:r>
        <w:rPr>
          <w:rFonts w:hint="eastAsia"/>
          <w:sz w:val="24"/>
        </w:rPr>
        <w:t>G</w:t>
      </w:r>
      <w:r>
        <w:rPr>
          <w:rFonts w:hint="eastAsia"/>
          <w:sz w:val="24"/>
        </w:rPr>
        <w:t>Y/T5061-20</w:t>
      </w:r>
      <w:r>
        <w:rPr>
          <w:rFonts w:hint="eastAsia"/>
          <w:sz w:val="24"/>
        </w:rPr>
        <w:t>15</w:t>
      </w:r>
    </w:p>
    <w:p w:rsidR="00E50567" w:rsidRDefault="001D3935">
      <w:pPr>
        <w:spacing w:line="500" w:lineRule="exact"/>
        <w:rPr>
          <w:sz w:val="24"/>
        </w:rPr>
      </w:pPr>
      <w:r>
        <w:rPr>
          <w:rFonts w:hint="eastAsia"/>
          <w:sz w:val="24"/>
        </w:rPr>
        <w:t>《工业企业照明设计标准》</w:t>
      </w:r>
      <w:r>
        <w:rPr>
          <w:rFonts w:hint="eastAsia"/>
          <w:sz w:val="24"/>
        </w:rPr>
        <w:t>GB50034-2013</w:t>
      </w:r>
    </w:p>
    <w:p w:rsidR="00E50567" w:rsidRDefault="001D3935">
      <w:pPr>
        <w:spacing w:line="500" w:lineRule="exact"/>
        <w:rPr>
          <w:sz w:val="24"/>
        </w:rPr>
      </w:pPr>
      <w:r>
        <w:rPr>
          <w:rFonts w:hint="eastAsia"/>
          <w:sz w:val="24"/>
        </w:rPr>
        <w:t>《综合布线验收规范》</w:t>
      </w:r>
      <w:r>
        <w:rPr>
          <w:rFonts w:hint="eastAsia"/>
          <w:sz w:val="24"/>
        </w:rPr>
        <w:t>GB50312-2007</w:t>
      </w:r>
    </w:p>
    <w:p w:rsidR="00E50567" w:rsidRDefault="001D3935">
      <w:pPr>
        <w:spacing w:line="500" w:lineRule="exact"/>
        <w:rPr>
          <w:sz w:val="24"/>
        </w:rPr>
      </w:pPr>
      <w:r>
        <w:rPr>
          <w:rFonts w:hint="eastAsia"/>
          <w:sz w:val="24"/>
        </w:rPr>
        <w:t>《计算机机房用抗静电活动地板技术条件》</w:t>
      </w:r>
      <w:r>
        <w:rPr>
          <w:rFonts w:hint="eastAsia"/>
          <w:sz w:val="24"/>
        </w:rPr>
        <w:t>SJ/T10796-2001</w:t>
      </w:r>
    </w:p>
    <w:p w:rsidR="00E50567" w:rsidRDefault="001D3935">
      <w:pPr>
        <w:spacing w:line="500" w:lineRule="exact"/>
        <w:rPr>
          <w:sz w:val="24"/>
        </w:rPr>
      </w:pPr>
      <w:r>
        <w:rPr>
          <w:rFonts w:hint="eastAsia"/>
          <w:sz w:val="24"/>
        </w:rPr>
        <w:t>《安全防范工程</w:t>
      </w:r>
      <w:r>
        <w:rPr>
          <w:rFonts w:hint="eastAsia"/>
          <w:sz w:val="24"/>
        </w:rPr>
        <w:t>技术规范</w:t>
      </w:r>
      <w:r>
        <w:rPr>
          <w:rFonts w:hint="eastAsia"/>
          <w:sz w:val="24"/>
        </w:rPr>
        <w:t>》</w:t>
      </w:r>
      <w:r>
        <w:rPr>
          <w:rFonts w:hint="eastAsia"/>
          <w:sz w:val="24"/>
        </w:rPr>
        <w:t>GB50348-2018</w:t>
      </w:r>
    </w:p>
    <w:p w:rsidR="00E50567" w:rsidRDefault="001D3935">
      <w:pPr>
        <w:spacing w:line="500" w:lineRule="exact"/>
        <w:rPr>
          <w:sz w:val="24"/>
        </w:rPr>
      </w:pPr>
      <w:r>
        <w:rPr>
          <w:rFonts w:hint="eastAsia"/>
          <w:sz w:val="24"/>
        </w:rPr>
        <w:t>《建筑玻璃应用技术规</w:t>
      </w:r>
      <w:r>
        <w:rPr>
          <w:rFonts w:hint="eastAsia"/>
          <w:sz w:val="24"/>
        </w:rPr>
        <w:t>程</w:t>
      </w:r>
      <w:r>
        <w:rPr>
          <w:rFonts w:hint="eastAsia"/>
          <w:sz w:val="24"/>
        </w:rPr>
        <w:t>》</w:t>
      </w:r>
      <w:r>
        <w:rPr>
          <w:rFonts w:hint="eastAsia"/>
          <w:sz w:val="24"/>
        </w:rPr>
        <w:t>JGJ</w:t>
      </w:r>
      <w:r>
        <w:rPr>
          <w:rFonts w:hint="eastAsia"/>
          <w:sz w:val="24"/>
        </w:rPr>
        <w:t>113-</w:t>
      </w:r>
      <w:r>
        <w:rPr>
          <w:rFonts w:hint="eastAsia"/>
          <w:sz w:val="24"/>
        </w:rPr>
        <w:t>2015</w:t>
      </w:r>
    </w:p>
    <w:p w:rsidR="00E50567" w:rsidRDefault="001D3935">
      <w:pPr>
        <w:spacing w:line="500" w:lineRule="exact"/>
        <w:rPr>
          <w:sz w:val="24"/>
        </w:rPr>
      </w:pPr>
      <w:r>
        <w:rPr>
          <w:rFonts w:hint="eastAsia"/>
          <w:sz w:val="24"/>
        </w:rPr>
        <w:t>《有线电视网络工程施工及验收规范》</w:t>
      </w:r>
      <w:r>
        <w:rPr>
          <w:rFonts w:hint="eastAsia"/>
          <w:sz w:val="24"/>
        </w:rPr>
        <w:t>GY5073-2005</w:t>
      </w:r>
    </w:p>
    <w:p w:rsidR="00E50567" w:rsidRDefault="001D3935">
      <w:pPr>
        <w:spacing w:line="500" w:lineRule="exact"/>
        <w:rPr>
          <w:sz w:val="24"/>
        </w:rPr>
      </w:pPr>
      <w:r>
        <w:rPr>
          <w:rFonts w:hint="eastAsia"/>
          <w:sz w:val="24"/>
        </w:rPr>
        <w:t>《市、县广播数字电视网设计规范》</w:t>
      </w:r>
      <w:r>
        <w:rPr>
          <w:rFonts w:hint="eastAsia"/>
          <w:sz w:val="24"/>
        </w:rPr>
        <w:t>GY5063-1998</w:t>
      </w:r>
    </w:p>
    <w:p w:rsidR="00E50567" w:rsidRDefault="001D3935">
      <w:pPr>
        <w:tabs>
          <w:tab w:val="left" w:pos="540"/>
        </w:tabs>
        <w:spacing w:line="500" w:lineRule="exact"/>
        <w:ind w:firstLineChars="50" w:firstLine="120"/>
        <w:rPr>
          <w:sz w:val="24"/>
        </w:rPr>
      </w:pPr>
      <w:r>
        <w:rPr>
          <w:rFonts w:hint="eastAsia"/>
          <w:sz w:val="24"/>
        </w:rPr>
        <w:t>设计人员现场勘查获得的基础资料</w:t>
      </w:r>
    </w:p>
    <w:p w:rsidR="00E50567" w:rsidRDefault="001D3935">
      <w:pPr>
        <w:tabs>
          <w:tab w:val="left" w:pos="540"/>
        </w:tabs>
        <w:spacing w:line="500" w:lineRule="exact"/>
        <w:ind w:firstLineChars="50" w:firstLine="120"/>
        <w:rPr>
          <w:b/>
          <w:bCs/>
          <w:sz w:val="28"/>
        </w:rPr>
      </w:pPr>
      <w:r>
        <w:rPr>
          <w:rFonts w:hint="eastAsia"/>
          <w:sz w:val="24"/>
        </w:rPr>
        <w:t>设计过程中的</w:t>
      </w:r>
      <w:r>
        <w:rPr>
          <w:rFonts w:hint="eastAsia"/>
          <w:sz w:val="24"/>
        </w:rPr>
        <w:t>丰泽</w:t>
      </w:r>
      <w:r>
        <w:rPr>
          <w:rFonts w:hint="eastAsia"/>
          <w:sz w:val="24"/>
        </w:rPr>
        <w:t>分公司对机房建设的具体要求及修改意见</w:t>
      </w:r>
    </w:p>
    <w:p w:rsidR="00E50567" w:rsidRDefault="001D3935">
      <w:pPr>
        <w:numPr>
          <w:ilvl w:val="0"/>
          <w:numId w:val="3"/>
        </w:numPr>
        <w:spacing w:line="500" w:lineRule="exact"/>
        <w:jc w:val="center"/>
        <w:outlineLvl w:val="1"/>
        <w:rPr>
          <w:b/>
          <w:bCs/>
          <w:sz w:val="28"/>
        </w:rPr>
      </w:pPr>
      <w:r>
        <w:rPr>
          <w:rFonts w:hint="eastAsia"/>
          <w:b/>
          <w:bCs/>
          <w:sz w:val="28"/>
        </w:rPr>
        <w:t>设计思路与要点</w:t>
      </w:r>
    </w:p>
    <w:p w:rsidR="00E50567" w:rsidRDefault="00E50567">
      <w:pPr>
        <w:spacing w:line="500" w:lineRule="exact"/>
        <w:ind w:firstLine="435"/>
        <w:rPr>
          <w:sz w:val="24"/>
        </w:rPr>
      </w:pPr>
    </w:p>
    <w:p w:rsidR="00E50567" w:rsidRDefault="001D3935">
      <w:pPr>
        <w:spacing w:line="500" w:lineRule="exact"/>
        <w:ind w:firstLine="435"/>
        <w:rPr>
          <w:sz w:val="24"/>
        </w:rPr>
      </w:pPr>
      <w:r>
        <w:rPr>
          <w:rFonts w:hint="eastAsia"/>
          <w:sz w:val="24"/>
        </w:rPr>
        <w:t xml:space="preserve">1. </w:t>
      </w:r>
      <w:r>
        <w:rPr>
          <w:rFonts w:hint="eastAsia"/>
          <w:sz w:val="24"/>
        </w:rPr>
        <w:t>设计思路</w:t>
      </w:r>
    </w:p>
    <w:p w:rsidR="00E50567" w:rsidRDefault="001D3935">
      <w:pPr>
        <w:spacing w:line="500" w:lineRule="exact"/>
        <w:ind w:firstLine="435"/>
        <w:rPr>
          <w:sz w:val="24"/>
        </w:rPr>
      </w:pPr>
      <w:r>
        <w:rPr>
          <w:rFonts w:hint="eastAsia"/>
          <w:sz w:val="24"/>
        </w:rPr>
        <w:t>丰泽</w:t>
      </w:r>
      <w:r>
        <w:rPr>
          <w:rFonts w:hint="eastAsia"/>
          <w:sz w:val="24"/>
        </w:rPr>
        <w:t>分公司</w:t>
      </w:r>
      <w:r>
        <w:rPr>
          <w:rFonts w:hint="eastAsia"/>
          <w:sz w:val="24"/>
        </w:rPr>
        <w:t>东海十二宴分前端机房</w:t>
      </w:r>
      <w:r>
        <w:rPr>
          <w:rFonts w:hint="eastAsia"/>
          <w:sz w:val="24"/>
        </w:rPr>
        <w:t>规划设计的思路：建造一个布局合理、电气稳定、安全可靠、绿色节能、适应未来发展的广播电视传输机房。</w:t>
      </w:r>
    </w:p>
    <w:p w:rsidR="00E50567" w:rsidRDefault="001D3935">
      <w:pPr>
        <w:spacing w:line="500" w:lineRule="exact"/>
        <w:ind w:firstLine="435"/>
        <w:rPr>
          <w:sz w:val="24"/>
        </w:rPr>
      </w:pPr>
      <w:r>
        <w:rPr>
          <w:rFonts w:hint="eastAsia"/>
          <w:sz w:val="24"/>
        </w:rPr>
        <w:t>丰泽</w:t>
      </w:r>
      <w:r>
        <w:rPr>
          <w:rFonts w:hint="eastAsia"/>
          <w:sz w:val="24"/>
        </w:rPr>
        <w:t>分公司</w:t>
      </w:r>
      <w:r>
        <w:rPr>
          <w:rFonts w:hint="eastAsia"/>
          <w:sz w:val="24"/>
        </w:rPr>
        <w:t>东海十二宴分前端机房</w:t>
      </w:r>
      <w:r>
        <w:rPr>
          <w:rFonts w:hint="eastAsia"/>
          <w:sz w:val="24"/>
        </w:rPr>
        <w:t>总体规划：根据机房的环境和空间大小，将传输机柜和电源设备分区域放置，合理布局。</w:t>
      </w:r>
    </w:p>
    <w:p w:rsidR="00E50567" w:rsidRDefault="001D3935">
      <w:pPr>
        <w:spacing w:line="500" w:lineRule="exact"/>
        <w:ind w:firstLine="435"/>
        <w:rPr>
          <w:sz w:val="24"/>
        </w:rPr>
      </w:pPr>
      <w:r>
        <w:rPr>
          <w:rFonts w:hint="eastAsia"/>
          <w:sz w:val="24"/>
        </w:rPr>
        <w:t>机房平面布局，主要考虑电子设备对环境的要求、信号处理的工艺流程、操作人员的行走路线、设备及设施的合理间距、抗震防护等级、电源系统稳定可靠要求、空调设备对机柜设备制冷效果、电子设备对环境的洁净度要求、动力环境监控内容选择等诸多因素。</w:t>
      </w:r>
    </w:p>
    <w:p w:rsidR="00E50567" w:rsidRDefault="001D3935">
      <w:pPr>
        <w:spacing w:line="500" w:lineRule="exact"/>
        <w:ind w:firstLineChars="200" w:firstLine="480"/>
        <w:rPr>
          <w:sz w:val="24"/>
        </w:rPr>
      </w:pPr>
      <w:r>
        <w:rPr>
          <w:rFonts w:hint="eastAsia"/>
          <w:sz w:val="24"/>
        </w:rPr>
        <w:t xml:space="preserve">2. </w:t>
      </w:r>
      <w:r>
        <w:rPr>
          <w:rFonts w:hint="eastAsia"/>
          <w:sz w:val="24"/>
        </w:rPr>
        <w:t>设计要点：</w:t>
      </w:r>
    </w:p>
    <w:p w:rsidR="00E50567" w:rsidRDefault="001D3935">
      <w:pPr>
        <w:spacing w:line="500" w:lineRule="exact"/>
        <w:ind w:firstLine="435"/>
        <w:rPr>
          <w:sz w:val="24"/>
        </w:rPr>
      </w:pPr>
      <w:r>
        <w:rPr>
          <w:rFonts w:hint="eastAsia"/>
          <w:sz w:val="24"/>
        </w:rPr>
        <w:t>（</w:t>
      </w:r>
      <w:r>
        <w:rPr>
          <w:rFonts w:hint="eastAsia"/>
          <w:sz w:val="24"/>
        </w:rPr>
        <w:t>1</w:t>
      </w:r>
      <w:r>
        <w:rPr>
          <w:rFonts w:hint="eastAsia"/>
          <w:sz w:val="24"/>
        </w:rPr>
        <w:t>）装修：整洁、防尘、隔热、防水、防鼠、防盗。选用环保、无害、易清洁、防电磁干扰、防火等耐用材料</w:t>
      </w:r>
    </w:p>
    <w:p w:rsidR="00E50567" w:rsidRDefault="001D3935">
      <w:pPr>
        <w:spacing w:line="500" w:lineRule="exact"/>
        <w:ind w:firstLine="435"/>
        <w:rPr>
          <w:sz w:val="24"/>
        </w:rPr>
      </w:pPr>
      <w:r>
        <w:rPr>
          <w:rFonts w:hint="eastAsia"/>
          <w:sz w:val="24"/>
        </w:rPr>
        <w:t>（</w:t>
      </w:r>
      <w:r>
        <w:rPr>
          <w:rFonts w:hint="eastAsia"/>
          <w:sz w:val="24"/>
        </w:rPr>
        <w:t>2</w:t>
      </w:r>
      <w:r>
        <w:rPr>
          <w:rFonts w:hint="eastAsia"/>
          <w:sz w:val="24"/>
        </w:rPr>
        <w:t>）布线：机柜布局、桥架线槽安装、线路保护、工艺布线。选用质量可靠的产品。</w:t>
      </w:r>
    </w:p>
    <w:p w:rsidR="00E50567" w:rsidRDefault="001D3935">
      <w:pPr>
        <w:spacing w:line="500" w:lineRule="exact"/>
        <w:ind w:firstLine="435"/>
        <w:rPr>
          <w:sz w:val="24"/>
        </w:rPr>
      </w:pPr>
      <w:r>
        <w:rPr>
          <w:rFonts w:hint="eastAsia"/>
          <w:sz w:val="24"/>
        </w:rPr>
        <w:t>（</w:t>
      </w:r>
      <w:r>
        <w:rPr>
          <w:rFonts w:hint="eastAsia"/>
          <w:sz w:val="24"/>
        </w:rPr>
        <w:t>3</w:t>
      </w:r>
      <w:r>
        <w:rPr>
          <w:rFonts w:hint="eastAsia"/>
          <w:sz w:val="24"/>
        </w:rPr>
        <w:t>）电气：用电功率计算、供电线路配置、</w:t>
      </w:r>
      <w:r>
        <w:rPr>
          <w:rFonts w:hint="eastAsia"/>
          <w:sz w:val="24"/>
        </w:rPr>
        <w:t>UPS</w:t>
      </w:r>
      <w:r>
        <w:rPr>
          <w:rFonts w:hint="eastAsia"/>
          <w:sz w:val="24"/>
        </w:rPr>
        <w:t>主机和应急发电机配置、防电源浪涌保护、接地线路引入、安全保护接地。选用质量稳定可靠、合格许可的电气产品。</w:t>
      </w:r>
    </w:p>
    <w:p w:rsidR="00E50567" w:rsidRDefault="001D3935">
      <w:pPr>
        <w:spacing w:line="500" w:lineRule="exact"/>
        <w:ind w:firstLine="435"/>
        <w:rPr>
          <w:sz w:val="24"/>
        </w:rPr>
      </w:pPr>
      <w:r>
        <w:rPr>
          <w:rFonts w:hint="eastAsia"/>
          <w:sz w:val="24"/>
        </w:rPr>
        <w:t>（</w:t>
      </w:r>
      <w:r>
        <w:rPr>
          <w:rFonts w:hint="eastAsia"/>
          <w:sz w:val="24"/>
        </w:rPr>
        <w:t>4</w:t>
      </w:r>
      <w:r>
        <w:rPr>
          <w:rFonts w:hint="eastAsia"/>
          <w:sz w:val="24"/>
        </w:rPr>
        <w:t>）空调：冷量计算、空调形式、气流组织、节能降耗。选用稳定可靠的商用空调。</w:t>
      </w:r>
    </w:p>
    <w:p w:rsidR="00E50567" w:rsidRDefault="001D3935">
      <w:pPr>
        <w:spacing w:line="500" w:lineRule="exact"/>
        <w:ind w:firstLine="435"/>
        <w:rPr>
          <w:sz w:val="24"/>
        </w:rPr>
      </w:pPr>
      <w:r>
        <w:rPr>
          <w:rFonts w:hint="eastAsia"/>
          <w:sz w:val="24"/>
        </w:rPr>
        <w:t>（</w:t>
      </w:r>
      <w:r>
        <w:rPr>
          <w:rFonts w:hint="eastAsia"/>
          <w:sz w:val="24"/>
        </w:rPr>
        <w:t>5</w:t>
      </w:r>
      <w:r>
        <w:rPr>
          <w:rFonts w:hint="eastAsia"/>
          <w:sz w:val="24"/>
        </w:rPr>
        <w:t>）</w:t>
      </w:r>
      <w:r>
        <w:rPr>
          <w:rFonts w:hint="eastAsia"/>
          <w:sz w:val="24"/>
        </w:rPr>
        <w:t>动环监控：</w:t>
      </w:r>
      <w:r>
        <w:rPr>
          <w:rFonts w:hint="eastAsia"/>
          <w:sz w:val="24"/>
        </w:rPr>
        <w:t>监控内容、系统搭建、系统兼容。选用通用性强的知名品牌产品。</w:t>
      </w:r>
    </w:p>
    <w:p w:rsidR="00E50567" w:rsidRDefault="001D3935">
      <w:pPr>
        <w:spacing w:line="500" w:lineRule="exact"/>
        <w:ind w:firstLine="435"/>
        <w:rPr>
          <w:sz w:val="24"/>
        </w:rPr>
      </w:pPr>
      <w:r>
        <w:rPr>
          <w:rFonts w:hint="eastAsia"/>
          <w:sz w:val="24"/>
        </w:rPr>
        <w:t>（</w:t>
      </w:r>
      <w:r>
        <w:rPr>
          <w:rFonts w:hint="eastAsia"/>
          <w:sz w:val="24"/>
        </w:rPr>
        <w:t>6</w:t>
      </w:r>
      <w:r>
        <w:rPr>
          <w:rFonts w:hint="eastAsia"/>
          <w:sz w:val="24"/>
        </w:rPr>
        <w:t>）消防：报警系统、自动气</w:t>
      </w:r>
      <w:r>
        <w:rPr>
          <w:rFonts w:hint="eastAsia"/>
          <w:sz w:val="24"/>
        </w:rPr>
        <w:t>体灭火系统、手动灭火器。根据机房实际需要，合理配置消防设施。</w:t>
      </w:r>
    </w:p>
    <w:p w:rsidR="00E50567" w:rsidRDefault="00E50567">
      <w:pPr>
        <w:spacing w:line="500" w:lineRule="exact"/>
        <w:ind w:leftChars="270" w:left="567" w:firstLineChars="63" w:firstLine="151"/>
        <w:rPr>
          <w:sz w:val="24"/>
        </w:rPr>
      </w:pPr>
    </w:p>
    <w:p w:rsidR="00E50567" w:rsidRDefault="00E50567">
      <w:pPr>
        <w:spacing w:line="500" w:lineRule="exact"/>
        <w:ind w:leftChars="270" w:left="567" w:firstLineChars="63" w:firstLine="151"/>
        <w:rPr>
          <w:sz w:val="24"/>
        </w:rPr>
      </w:pPr>
    </w:p>
    <w:p w:rsidR="00E50567" w:rsidRDefault="00E50567">
      <w:pPr>
        <w:spacing w:line="500" w:lineRule="exact"/>
        <w:ind w:leftChars="270" w:left="567" w:firstLineChars="63" w:firstLine="151"/>
        <w:rPr>
          <w:sz w:val="24"/>
        </w:rPr>
      </w:pPr>
    </w:p>
    <w:p w:rsidR="00E50567" w:rsidRDefault="001D3935">
      <w:pPr>
        <w:numPr>
          <w:ilvl w:val="0"/>
          <w:numId w:val="3"/>
        </w:numPr>
        <w:spacing w:line="500" w:lineRule="exact"/>
        <w:jc w:val="center"/>
        <w:outlineLvl w:val="1"/>
        <w:rPr>
          <w:b/>
          <w:bCs/>
          <w:sz w:val="28"/>
        </w:rPr>
      </w:pPr>
      <w:r>
        <w:rPr>
          <w:rFonts w:hint="eastAsia"/>
          <w:b/>
          <w:bCs/>
          <w:sz w:val="28"/>
        </w:rPr>
        <w:t>装修设计</w:t>
      </w:r>
    </w:p>
    <w:p w:rsidR="00E50567" w:rsidRDefault="00E50567">
      <w:pPr>
        <w:spacing w:line="500" w:lineRule="exact"/>
        <w:rPr>
          <w:b/>
          <w:bCs/>
          <w:sz w:val="28"/>
        </w:rPr>
      </w:pPr>
    </w:p>
    <w:p w:rsidR="00E50567" w:rsidRDefault="001D3935">
      <w:pPr>
        <w:tabs>
          <w:tab w:val="left" w:pos="709"/>
        </w:tabs>
        <w:spacing w:line="500" w:lineRule="exact"/>
        <w:ind w:firstLineChars="200" w:firstLine="480"/>
        <w:rPr>
          <w:sz w:val="24"/>
        </w:rPr>
      </w:pPr>
      <w:r>
        <w:rPr>
          <w:rFonts w:hint="eastAsia"/>
          <w:sz w:val="24"/>
        </w:rPr>
        <w:t>1.</w:t>
      </w:r>
      <w:r>
        <w:rPr>
          <w:rFonts w:hint="eastAsia"/>
          <w:sz w:val="24"/>
        </w:rPr>
        <w:t>地面</w:t>
      </w:r>
    </w:p>
    <w:p w:rsidR="00E50567" w:rsidRDefault="001D3935">
      <w:pPr>
        <w:spacing w:line="500" w:lineRule="exact"/>
        <w:ind w:firstLineChars="200" w:firstLine="480"/>
        <w:rPr>
          <w:sz w:val="24"/>
        </w:rPr>
      </w:pPr>
      <w:r>
        <w:rPr>
          <w:rFonts w:hint="eastAsia"/>
          <w:sz w:val="24"/>
        </w:rPr>
        <w:t>机房</w:t>
      </w:r>
      <w:r>
        <w:rPr>
          <w:rFonts w:hint="eastAsia"/>
          <w:sz w:val="24"/>
        </w:rPr>
        <w:t>600*600mm</w:t>
      </w:r>
      <w:r>
        <w:rPr>
          <w:rFonts w:hint="eastAsia"/>
          <w:sz w:val="24"/>
        </w:rPr>
        <w:t>玻化砖地面</w:t>
      </w:r>
      <w:r>
        <w:rPr>
          <w:rFonts w:hint="eastAsia"/>
          <w:sz w:val="24"/>
        </w:rPr>
        <w:t>利旧；机房入室门处设置</w:t>
      </w:r>
      <w:r>
        <w:rPr>
          <w:rFonts w:hint="eastAsia"/>
          <w:sz w:val="24"/>
        </w:rPr>
        <w:t>20cm</w:t>
      </w:r>
      <w:r>
        <w:rPr>
          <w:rFonts w:hint="eastAsia"/>
          <w:sz w:val="24"/>
        </w:rPr>
        <w:t>高防水门槛，门槛使用混凝土砌筑，四周贴深色门槛石。要求施工完后将地板清扫干净</w:t>
      </w:r>
      <w:r>
        <w:rPr>
          <w:rFonts w:hint="eastAsia"/>
          <w:sz w:val="24"/>
        </w:rPr>
        <w:t>。</w:t>
      </w:r>
    </w:p>
    <w:p w:rsidR="00E50567" w:rsidRDefault="001D3935" w:rsidP="00E50567">
      <w:pPr>
        <w:spacing w:line="500" w:lineRule="exact"/>
        <w:ind w:leftChars="200" w:left="420"/>
        <w:rPr>
          <w:sz w:val="24"/>
        </w:rPr>
      </w:pPr>
      <w:r>
        <w:rPr>
          <w:rFonts w:hint="eastAsia"/>
          <w:sz w:val="24"/>
        </w:rPr>
        <w:t>2.</w:t>
      </w:r>
      <w:r>
        <w:rPr>
          <w:rFonts w:hint="eastAsia"/>
          <w:sz w:val="24"/>
        </w:rPr>
        <w:t>门</w:t>
      </w:r>
    </w:p>
    <w:p w:rsidR="00E50567" w:rsidRDefault="001D3935">
      <w:pPr>
        <w:spacing w:line="500" w:lineRule="exact"/>
        <w:ind w:firstLine="480"/>
        <w:rPr>
          <w:sz w:val="24"/>
        </w:rPr>
      </w:pPr>
      <w:r>
        <w:rPr>
          <w:rFonts w:hint="eastAsia"/>
          <w:sz w:val="24"/>
        </w:rPr>
        <w:t>原有钢质防火门利旧</w:t>
      </w:r>
      <w:r>
        <w:rPr>
          <w:rFonts w:hint="eastAsia"/>
          <w:sz w:val="24"/>
        </w:rPr>
        <w:t>，</w:t>
      </w:r>
      <w:r>
        <w:rPr>
          <w:rFonts w:hint="eastAsia"/>
          <w:sz w:val="24"/>
        </w:rPr>
        <w:t>将门锁更换为</w:t>
      </w:r>
      <w:r>
        <w:rPr>
          <w:rFonts w:hint="eastAsia"/>
          <w:sz w:val="24"/>
        </w:rPr>
        <w:t>防盗锁，</w:t>
      </w:r>
      <w:r>
        <w:rPr>
          <w:rFonts w:hint="eastAsia"/>
          <w:sz w:val="24"/>
        </w:rPr>
        <w:t>进出机房由门禁刷卡系统控制。</w:t>
      </w:r>
    </w:p>
    <w:p w:rsidR="00E50567" w:rsidRDefault="001D3935">
      <w:pPr>
        <w:spacing w:line="500" w:lineRule="exact"/>
        <w:ind w:firstLineChars="200" w:firstLine="480"/>
        <w:rPr>
          <w:sz w:val="24"/>
        </w:rPr>
      </w:pPr>
      <w:r>
        <w:rPr>
          <w:rFonts w:hint="eastAsia"/>
          <w:sz w:val="24"/>
        </w:rPr>
        <w:t>3.</w:t>
      </w:r>
      <w:r>
        <w:rPr>
          <w:rFonts w:hint="eastAsia"/>
          <w:sz w:val="24"/>
        </w:rPr>
        <w:t xml:space="preserve"> </w:t>
      </w:r>
      <w:r>
        <w:rPr>
          <w:rFonts w:hint="eastAsia"/>
          <w:sz w:val="24"/>
        </w:rPr>
        <w:t>保温、防尘、防火、防水处理</w:t>
      </w:r>
    </w:p>
    <w:p w:rsidR="00E50567" w:rsidRDefault="001D3935">
      <w:pPr>
        <w:spacing w:line="500" w:lineRule="exact"/>
        <w:ind w:firstLineChars="200" w:firstLine="480"/>
        <w:rPr>
          <w:sz w:val="24"/>
        </w:rPr>
      </w:pPr>
      <w:r>
        <w:rPr>
          <w:rFonts w:hint="eastAsia"/>
          <w:sz w:val="24"/>
        </w:rPr>
        <w:t>为了满足电子设备对空气含尘量要求的特点，要求机房装饰材料需满足防尘、不起尘的要求，地面需做洁净防尘处理，保持机房内部洁净。</w:t>
      </w:r>
    </w:p>
    <w:p w:rsidR="00E50567" w:rsidRDefault="001D3935">
      <w:pPr>
        <w:spacing w:line="500" w:lineRule="exact"/>
        <w:ind w:firstLineChars="200" w:firstLine="480"/>
        <w:rPr>
          <w:sz w:val="24"/>
        </w:rPr>
      </w:pPr>
      <w:r>
        <w:rPr>
          <w:rFonts w:hint="eastAsia"/>
          <w:sz w:val="24"/>
        </w:rPr>
        <w:t>为了防火的要求，除主材选择非燃性或难燃性材料外，其它材料均选择难燃性材料，所有隐蔽装修部分不使用木作材料。</w:t>
      </w:r>
    </w:p>
    <w:p w:rsidR="00E50567" w:rsidRDefault="001D3935">
      <w:pPr>
        <w:spacing w:line="500" w:lineRule="exact"/>
        <w:ind w:firstLineChars="200" w:firstLine="480"/>
        <w:rPr>
          <w:sz w:val="24"/>
        </w:rPr>
      </w:pPr>
      <w:r>
        <w:rPr>
          <w:rFonts w:hint="eastAsia"/>
          <w:sz w:val="24"/>
        </w:rPr>
        <w:t>为保证机房内部不发生漏水现象，一要保证机房不被雨水侵入，</w:t>
      </w:r>
      <w:r>
        <w:rPr>
          <w:rFonts w:hint="eastAsia"/>
          <w:sz w:val="24"/>
        </w:rPr>
        <w:t>设置门槛</w:t>
      </w:r>
      <w:r>
        <w:rPr>
          <w:rFonts w:hint="eastAsia"/>
          <w:sz w:val="24"/>
        </w:rPr>
        <w:t>；二要保证机房空调排水管系统连接牢靠，并有一定坡度。</w:t>
      </w:r>
    </w:p>
    <w:p w:rsidR="00E50567" w:rsidRDefault="00E50567">
      <w:pPr>
        <w:spacing w:line="500" w:lineRule="exact"/>
        <w:ind w:firstLineChars="200" w:firstLine="480"/>
        <w:rPr>
          <w:sz w:val="24"/>
        </w:rPr>
      </w:pPr>
    </w:p>
    <w:p w:rsidR="00E50567" w:rsidRDefault="001D3935">
      <w:pPr>
        <w:numPr>
          <w:ilvl w:val="0"/>
          <w:numId w:val="3"/>
        </w:numPr>
        <w:spacing w:line="500" w:lineRule="exact"/>
        <w:jc w:val="center"/>
        <w:outlineLvl w:val="1"/>
        <w:rPr>
          <w:b/>
          <w:bCs/>
          <w:sz w:val="28"/>
        </w:rPr>
      </w:pPr>
      <w:r>
        <w:rPr>
          <w:rFonts w:hint="eastAsia"/>
          <w:b/>
          <w:bCs/>
          <w:sz w:val="28"/>
        </w:rPr>
        <w:t>布线设计</w:t>
      </w:r>
    </w:p>
    <w:p w:rsidR="00E50567" w:rsidRDefault="00E50567">
      <w:pPr>
        <w:spacing w:line="500" w:lineRule="exact"/>
        <w:rPr>
          <w:b/>
          <w:bCs/>
          <w:sz w:val="28"/>
        </w:rPr>
      </w:pPr>
    </w:p>
    <w:p w:rsidR="00E50567" w:rsidRDefault="001D3935">
      <w:pPr>
        <w:numPr>
          <w:ilvl w:val="0"/>
          <w:numId w:val="4"/>
        </w:numPr>
        <w:spacing w:line="500" w:lineRule="exact"/>
        <w:ind w:firstLineChars="200" w:firstLine="480"/>
        <w:rPr>
          <w:sz w:val="24"/>
        </w:rPr>
      </w:pPr>
      <w:r>
        <w:rPr>
          <w:rFonts w:hint="eastAsia"/>
          <w:sz w:val="24"/>
        </w:rPr>
        <w:t>机柜、</w:t>
      </w:r>
      <w:r>
        <w:rPr>
          <w:rFonts w:hint="eastAsia"/>
          <w:sz w:val="24"/>
        </w:rPr>
        <w:t>ODF</w:t>
      </w:r>
      <w:r>
        <w:rPr>
          <w:rFonts w:hint="eastAsia"/>
          <w:sz w:val="24"/>
        </w:rPr>
        <w:t>架</w:t>
      </w:r>
    </w:p>
    <w:p w:rsidR="00E50567" w:rsidRDefault="001D3935">
      <w:pPr>
        <w:spacing w:line="500" w:lineRule="exact"/>
        <w:ind w:firstLineChars="200" w:firstLine="480"/>
        <w:rPr>
          <w:sz w:val="24"/>
        </w:rPr>
      </w:pPr>
      <w:r>
        <w:rPr>
          <w:rFonts w:hint="eastAsia"/>
          <w:sz w:val="24"/>
        </w:rPr>
        <w:t>机房</w:t>
      </w:r>
      <w:r>
        <w:rPr>
          <w:rFonts w:hint="eastAsia"/>
          <w:sz w:val="24"/>
        </w:rPr>
        <w:t>配置</w:t>
      </w:r>
      <w:r>
        <w:rPr>
          <w:rFonts w:hint="eastAsia"/>
          <w:sz w:val="24"/>
        </w:rPr>
        <w:t>9</w:t>
      </w:r>
      <w:r>
        <w:rPr>
          <w:rFonts w:hint="eastAsia"/>
          <w:sz w:val="24"/>
        </w:rPr>
        <w:t>个传输机柜，机柜规格</w:t>
      </w:r>
      <w:r>
        <w:rPr>
          <w:sz w:val="24"/>
        </w:rPr>
        <w:t>600*</w:t>
      </w:r>
      <w:r>
        <w:rPr>
          <w:rFonts w:hint="eastAsia"/>
          <w:sz w:val="24"/>
        </w:rPr>
        <w:t>1</w:t>
      </w:r>
      <w:r>
        <w:rPr>
          <w:rFonts w:hint="eastAsia"/>
          <w:sz w:val="24"/>
        </w:rPr>
        <w:t>0</w:t>
      </w:r>
      <w:r>
        <w:rPr>
          <w:sz w:val="24"/>
        </w:rPr>
        <w:t>00*2</w:t>
      </w:r>
      <w:r>
        <w:rPr>
          <w:rFonts w:hint="eastAsia"/>
          <w:sz w:val="24"/>
        </w:rPr>
        <w:t>0</w:t>
      </w:r>
      <w:r>
        <w:rPr>
          <w:sz w:val="24"/>
        </w:rPr>
        <w:t>00</w:t>
      </w:r>
      <w:r>
        <w:rPr>
          <w:rFonts w:hint="eastAsia"/>
          <w:sz w:val="24"/>
        </w:rPr>
        <w:t xml:space="preserve"> mm</w:t>
      </w:r>
      <w:r>
        <w:rPr>
          <w:rFonts w:hint="eastAsia"/>
          <w:sz w:val="24"/>
        </w:rPr>
        <w:t>。传输机柜内配置两路</w:t>
      </w:r>
      <w:r>
        <w:rPr>
          <w:rFonts w:hint="eastAsia"/>
          <w:sz w:val="24"/>
        </w:rPr>
        <w:t>16A</w:t>
      </w:r>
      <w:r>
        <w:rPr>
          <w:rFonts w:hint="eastAsia"/>
          <w:sz w:val="24"/>
        </w:rPr>
        <w:t>或</w:t>
      </w:r>
      <w:r>
        <w:rPr>
          <w:rFonts w:hint="eastAsia"/>
          <w:sz w:val="24"/>
        </w:rPr>
        <w:t>32A</w:t>
      </w:r>
      <w:r>
        <w:rPr>
          <w:rFonts w:hint="eastAsia"/>
          <w:sz w:val="24"/>
        </w:rPr>
        <w:t>电源插排，</w:t>
      </w:r>
      <w:r>
        <w:rPr>
          <w:rFonts w:hint="eastAsia"/>
          <w:sz w:val="24"/>
        </w:rPr>
        <w:t>柜内垂直</w:t>
      </w:r>
      <w:r>
        <w:rPr>
          <w:rFonts w:hint="eastAsia"/>
          <w:sz w:val="24"/>
        </w:rPr>
        <w:t>安装，每路</w:t>
      </w:r>
      <w:r>
        <w:rPr>
          <w:rFonts w:hint="eastAsia"/>
          <w:sz w:val="24"/>
        </w:rPr>
        <w:t>PDU</w:t>
      </w:r>
      <w:r>
        <w:rPr>
          <w:rFonts w:hint="eastAsia"/>
          <w:sz w:val="24"/>
        </w:rPr>
        <w:t>要求</w:t>
      </w:r>
      <w:r>
        <w:rPr>
          <w:rFonts w:hint="eastAsia"/>
          <w:sz w:val="24"/>
        </w:rPr>
        <w:t>1</w:t>
      </w:r>
      <w:r>
        <w:rPr>
          <w:rFonts w:hint="eastAsia"/>
          <w:sz w:val="24"/>
        </w:rPr>
        <w:t>6</w:t>
      </w:r>
      <w:r>
        <w:rPr>
          <w:rFonts w:hint="eastAsia"/>
          <w:sz w:val="24"/>
        </w:rPr>
        <w:t>个插口且</w:t>
      </w:r>
      <w:r>
        <w:rPr>
          <w:rFonts w:hint="eastAsia"/>
          <w:sz w:val="24"/>
        </w:rPr>
        <w:t>至少</w:t>
      </w:r>
      <w:r>
        <w:rPr>
          <w:rFonts w:hint="eastAsia"/>
          <w:sz w:val="24"/>
        </w:rPr>
        <w:t>有</w:t>
      </w:r>
      <w:r>
        <w:rPr>
          <w:rFonts w:hint="eastAsia"/>
          <w:sz w:val="24"/>
        </w:rPr>
        <w:t>4</w:t>
      </w:r>
      <w:r>
        <w:rPr>
          <w:rFonts w:hint="eastAsia"/>
          <w:sz w:val="24"/>
        </w:rPr>
        <w:t>个</w:t>
      </w:r>
      <w:r>
        <w:rPr>
          <w:rFonts w:hint="eastAsia"/>
          <w:sz w:val="24"/>
        </w:rPr>
        <w:t>16A</w:t>
      </w:r>
      <w:r>
        <w:rPr>
          <w:rFonts w:hint="eastAsia"/>
          <w:sz w:val="24"/>
        </w:rPr>
        <w:t>插口。</w:t>
      </w:r>
    </w:p>
    <w:p w:rsidR="00E50567" w:rsidRDefault="001D3935">
      <w:pPr>
        <w:spacing w:line="500" w:lineRule="exact"/>
        <w:ind w:firstLineChars="200" w:firstLine="480"/>
        <w:rPr>
          <w:color w:val="00B0F0"/>
          <w:sz w:val="24"/>
        </w:rPr>
      </w:pPr>
      <w:r>
        <w:rPr>
          <w:rFonts w:hint="eastAsia"/>
          <w:sz w:val="24"/>
        </w:rPr>
        <w:t>机房</w:t>
      </w:r>
      <w:r>
        <w:rPr>
          <w:rFonts w:hint="eastAsia"/>
          <w:sz w:val="24"/>
        </w:rPr>
        <w:t>内原有</w:t>
      </w:r>
      <w:r>
        <w:rPr>
          <w:rFonts w:hint="eastAsia"/>
          <w:sz w:val="24"/>
        </w:rPr>
        <w:t>2</w:t>
      </w:r>
      <w:r>
        <w:rPr>
          <w:rFonts w:hint="eastAsia"/>
          <w:sz w:val="24"/>
        </w:rPr>
        <w:t>个</w:t>
      </w:r>
      <w:r>
        <w:rPr>
          <w:rFonts w:hint="eastAsia"/>
          <w:sz w:val="24"/>
        </w:rPr>
        <w:t>ODF</w:t>
      </w:r>
      <w:r>
        <w:rPr>
          <w:rFonts w:hint="eastAsia"/>
          <w:sz w:val="24"/>
        </w:rPr>
        <w:t>架利旧，新增</w:t>
      </w:r>
      <w:r>
        <w:rPr>
          <w:rFonts w:hint="eastAsia"/>
          <w:sz w:val="24"/>
        </w:rPr>
        <w:t>840*300*2</w:t>
      </w:r>
      <w:r>
        <w:rPr>
          <w:rFonts w:hint="eastAsia"/>
          <w:sz w:val="24"/>
        </w:rPr>
        <w:t>0</w:t>
      </w:r>
      <w:r>
        <w:rPr>
          <w:rFonts w:hint="eastAsia"/>
          <w:sz w:val="24"/>
        </w:rPr>
        <w:t>00mm</w:t>
      </w:r>
      <w:r>
        <w:rPr>
          <w:rFonts w:hint="eastAsia"/>
          <w:sz w:val="24"/>
        </w:rPr>
        <w:t>规格</w:t>
      </w:r>
      <w:r>
        <w:rPr>
          <w:rFonts w:hint="eastAsia"/>
          <w:sz w:val="24"/>
        </w:rPr>
        <w:t>ODF</w:t>
      </w:r>
      <w:r>
        <w:rPr>
          <w:rFonts w:hint="eastAsia"/>
          <w:sz w:val="24"/>
        </w:rPr>
        <w:t>架</w:t>
      </w:r>
      <w:r>
        <w:rPr>
          <w:rFonts w:hint="eastAsia"/>
          <w:sz w:val="24"/>
        </w:rPr>
        <w:t>6</w:t>
      </w:r>
      <w:r>
        <w:rPr>
          <w:rFonts w:hint="eastAsia"/>
          <w:sz w:val="24"/>
        </w:rPr>
        <w:t>个</w:t>
      </w:r>
      <w:r>
        <w:rPr>
          <w:rFonts w:hint="eastAsia"/>
          <w:sz w:val="24"/>
        </w:rPr>
        <w:t>，</w:t>
      </w:r>
      <w:r>
        <w:rPr>
          <w:rFonts w:hint="eastAsia"/>
          <w:sz w:val="24"/>
        </w:rPr>
        <w:t>ODF</w:t>
      </w:r>
      <w:r>
        <w:rPr>
          <w:rFonts w:hint="eastAsia"/>
          <w:sz w:val="24"/>
        </w:rPr>
        <w:t>架满配</w:t>
      </w:r>
      <w:r>
        <w:rPr>
          <w:rFonts w:hint="eastAsia"/>
          <w:sz w:val="24"/>
        </w:rPr>
        <w:t>。</w:t>
      </w:r>
    </w:p>
    <w:p w:rsidR="00E50567" w:rsidRDefault="001D3935">
      <w:pPr>
        <w:numPr>
          <w:ilvl w:val="0"/>
          <w:numId w:val="4"/>
        </w:numPr>
        <w:spacing w:line="500" w:lineRule="exact"/>
        <w:ind w:firstLineChars="200" w:firstLine="480"/>
        <w:rPr>
          <w:sz w:val="24"/>
        </w:rPr>
      </w:pPr>
      <w:r>
        <w:rPr>
          <w:rFonts w:hint="eastAsia"/>
          <w:sz w:val="24"/>
        </w:rPr>
        <w:t>走线架</w:t>
      </w:r>
    </w:p>
    <w:p w:rsidR="00E50567" w:rsidRDefault="001D3935">
      <w:pPr>
        <w:spacing w:line="500" w:lineRule="exact"/>
        <w:ind w:firstLineChars="200" w:firstLine="480"/>
        <w:rPr>
          <w:sz w:val="24"/>
        </w:rPr>
      </w:pPr>
      <w:r>
        <w:rPr>
          <w:rFonts w:hint="eastAsia"/>
          <w:sz w:val="24"/>
        </w:rPr>
        <w:t>机房主要采用上走线方式。</w:t>
      </w:r>
      <w:r>
        <w:rPr>
          <w:rFonts w:hint="eastAsia"/>
          <w:sz w:val="24"/>
        </w:rPr>
        <w:t>拆除机房内原有</w:t>
      </w:r>
      <w:r>
        <w:rPr>
          <w:rFonts w:hint="eastAsia"/>
          <w:sz w:val="24"/>
        </w:rPr>
        <w:t>梯式</w:t>
      </w:r>
      <w:r>
        <w:rPr>
          <w:rFonts w:hint="eastAsia"/>
          <w:sz w:val="24"/>
        </w:rPr>
        <w:t>桥架，</w:t>
      </w:r>
      <w:r>
        <w:rPr>
          <w:rFonts w:hint="eastAsia"/>
          <w:sz w:val="24"/>
        </w:rPr>
        <w:t>在机柜和</w:t>
      </w:r>
      <w:r>
        <w:rPr>
          <w:rFonts w:hint="eastAsia"/>
          <w:sz w:val="24"/>
        </w:rPr>
        <w:t>ODF</w:t>
      </w:r>
      <w:r>
        <w:rPr>
          <w:rFonts w:hint="eastAsia"/>
          <w:sz w:val="24"/>
        </w:rPr>
        <w:t>架上方</w:t>
      </w:r>
      <w:r>
        <w:rPr>
          <w:rFonts w:hint="eastAsia"/>
          <w:sz w:val="24"/>
        </w:rPr>
        <w:t>重新</w:t>
      </w:r>
      <w:r>
        <w:rPr>
          <w:rFonts w:hint="eastAsia"/>
          <w:sz w:val="24"/>
        </w:rPr>
        <w:t>布置三层走线架，第一层为光纤槽道，采用工程塑料制作，作为尾纤铺设专用；第二层为弱电走线架，采用铝合金桥架；第三层为强电走线架，采用铝合金桥架。在</w:t>
      </w:r>
      <w:r>
        <w:rPr>
          <w:rFonts w:hint="eastAsia"/>
          <w:sz w:val="24"/>
        </w:rPr>
        <w:t>配电柜</w:t>
      </w:r>
      <w:r>
        <w:rPr>
          <w:rFonts w:hint="eastAsia"/>
          <w:sz w:val="24"/>
        </w:rPr>
        <w:t>上方、</w:t>
      </w:r>
      <w:r>
        <w:rPr>
          <w:rFonts w:hint="eastAsia"/>
          <w:sz w:val="24"/>
        </w:rPr>
        <w:t>UPS</w:t>
      </w:r>
      <w:r>
        <w:rPr>
          <w:rFonts w:hint="eastAsia"/>
          <w:sz w:val="24"/>
        </w:rPr>
        <w:t>主机及电池</w:t>
      </w:r>
      <w:r>
        <w:rPr>
          <w:rFonts w:hint="eastAsia"/>
          <w:sz w:val="24"/>
        </w:rPr>
        <w:t>架</w:t>
      </w:r>
      <w:r>
        <w:rPr>
          <w:rFonts w:hint="eastAsia"/>
          <w:sz w:val="24"/>
        </w:rPr>
        <w:t>附近架设垂直铝合金走线架；具体线槽安装布置详见《强电线槽布置图》、《弱电线槽布置图》、《尾纤槽道布置图》。</w:t>
      </w:r>
    </w:p>
    <w:p w:rsidR="00E50567" w:rsidRDefault="001D3935">
      <w:pPr>
        <w:spacing w:line="500" w:lineRule="exact"/>
        <w:ind w:firstLineChars="200" w:firstLine="480"/>
        <w:rPr>
          <w:sz w:val="24"/>
        </w:rPr>
      </w:pPr>
      <w:r>
        <w:rPr>
          <w:rFonts w:hint="eastAsia"/>
          <w:sz w:val="24"/>
        </w:rPr>
        <w:t>尾纤槽尺寸</w:t>
      </w:r>
      <w:r>
        <w:rPr>
          <w:sz w:val="24"/>
        </w:rPr>
        <w:t>240*1</w:t>
      </w:r>
      <w:r>
        <w:rPr>
          <w:rFonts w:hint="eastAsia"/>
          <w:sz w:val="24"/>
        </w:rPr>
        <w:t>0</w:t>
      </w:r>
      <w:r>
        <w:rPr>
          <w:sz w:val="24"/>
        </w:rPr>
        <w:t>0mm</w:t>
      </w:r>
      <w:r>
        <w:rPr>
          <w:rFonts w:hint="eastAsia"/>
          <w:sz w:val="24"/>
        </w:rPr>
        <w:t>，在机柜、</w:t>
      </w:r>
      <w:r>
        <w:rPr>
          <w:rFonts w:hint="eastAsia"/>
          <w:sz w:val="24"/>
        </w:rPr>
        <w:t>ODF</w:t>
      </w:r>
      <w:r>
        <w:rPr>
          <w:rFonts w:hint="eastAsia"/>
          <w:sz w:val="24"/>
        </w:rPr>
        <w:t>架上方使用配套固定组件安装</w:t>
      </w:r>
      <w:r>
        <w:rPr>
          <w:rFonts w:hint="eastAsia"/>
          <w:sz w:val="24"/>
        </w:rPr>
        <w:t xml:space="preserve"> </w:t>
      </w:r>
      <w:r>
        <w:rPr>
          <w:rFonts w:hint="eastAsia"/>
          <w:sz w:val="24"/>
        </w:rPr>
        <w:t>。所有穿外墙的管线槽和电缆、光缆进出线口使用防火泥封堵。</w:t>
      </w:r>
    </w:p>
    <w:p w:rsidR="00E50567" w:rsidRDefault="001D3935">
      <w:pPr>
        <w:spacing w:line="500" w:lineRule="exact"/>
        <w:ind w:firstLineChars="200" w:firstLine="480"/>
        <w:rPr>
          <w:sz w:val="24"/>
        </w:rPr>
      </w:pPr>
      <w:r>
        <w:rPr>
          <w:rFonts w:hint="eastAsia"/>
          <w:sz w:val="24"/>
        </w:rPr>
        <w:t>3</w:t>
      </w:r>
      <w:r>
        <w:rPr>
          <w:rFonts w:hint="eastAsia"/>
          <w:sz w:val="24"/>
        </w:rPr>
        <w:t>．</w:t>
      </w:r>
      <w:r>
        <w:rPr>
          <w:rFonts w:hint="eastAsia"/>
          <w:sz w:val="24"/>
        </w:rPr>
        <w:t>光纤线路布放</w:t>
      </w:r>
    </w:p>
    <w:p w:rsidR="00E50567" w:rsidRDefault="001D3935">
      <w:pPr>
        <w:spacing w:line="500" w:lineRule="exact"/>
        <w:ind w:firstLineChars="200" w:firstLine="480"/>
        <w:rPr>
          <w:sz w:val="24"/>
        </w:rPr>
      </w:pPr>
      <w:r>
        <w:rPr>
          <w:rFonts w:hint="eastAsia"/>
          <w:sz w:val="24"/>
        </w:rPr>
        <w:t>光纤</w:t>
      </w:r>
      <w:r>
        <w:rPr>
          <w:rFonts w:hint="eastAsia"/>
          <w:sz w:val="24"/>
        </w:rPr>
        <w:t>(</w:t>
      </w:r>
      <w:r>
        <w:rPr>
          <w:rFonts w:hint="eastAsia"/>
          <w:sz w:val="24"/>
        </w:rPr>
        <w:t>尾纤</w:t>
      </w:r>
      <w:r>
        <w:rPr>
          <w:rFonts w:hint="eastAsia"/>
          <w:sz w:val="24"/>
        </w:rPr>
        <w:t>)</w:t>
      </w:r>
      <w:r>
        <w:rPr>
          <w:rFonts w:hint="eastAsia"/>
          <w:sz w:val="24"/>
        </w:rPr>
        <w:t>在光纤槽道内铺设，同时在每个</w:t>
      </w:r>
      <w:r>
        <w:rPr>
          <w:rFonts w:hint="eastAsia"/>
          <w:sz w:val="24"/>
        </w:rPr>
        <w:t>ODF</w:t>
      </w:r>
      <w:r>
        <w:rPr>
          <w:rFonts w:hint="eastAsia"/>
          <w:sz w:val="24"/>
        </w:rPr>
        <w:t>架位置配置大活动出纤口，在每个机柜位置配置光纤的活动出纤口、波纹管等辅件。</w:t>
      </w:r>
    </w:p>
    <w:p w:rsidR="00E50567" w:rsidRDefault="001D3935">
      <w:pPr>
        <w:spacing w:line="500" w:lineRule="exact"/>
        <w:ind w:firstLineChars="200" w:firstLine="480"/>
        <w:rPr>
          <w:sz w:val="24"/>
        </w:rPr>
      </w:pPr>
      <w:r>
        <w:rPr>
          <w:rFonts w:hint="eastAsia"/>
          <w:sz w:val="24"/>
        </w:rPr>
        <w:t xml:space="preserve">4. </w:t>
      </w:r>
      <w:r>
        <w:rPr>
          <w:rFonts w:hint="eastAsia"/>
          <w:sz w:val="24"/>
        </w:rPr>
        <w:t>弱电线路布放</w:t>
      </w:r>
    </w:p>
    <w:p w:rsidR="00E50567" w:rsidRDefault="001D3935">
      <w:pPr>
        <w:spacing w:line="500" w:lineRule="exact"/>
        <w:ind w:firstLineChars="200" w:firstLine="480"/>
        <w:rPr>
          <w:sz w:val="24"/>
        </w:rPr>
      </w:pPr>
      <w:r>
        <w:rPr>
          <w:rFonts w:hint="eastAsia"/>
          <w:sz w:val="24"/>
        </w:rPr>
        <w:t>光缆、视音频线、射频线、五类线等弱电</w:t>
      </w:r>
      <w:r>
        <w:rPr>
          <w:rFonts w:hint="eastAsia"/>
          <w:sz w:val="24"/>
        </w:rPr>
        <w:t>线缆</w:t>
      </w:r>
      <w:r>
        <w:rPr>
          <w:rFonts w:hint="eastAsia"/>
          <w:sz w:val="24"/>
        </w:rPr>
        <w:t>在弱电走线架上敷设。</w:t>
      </w:r>
    </w:p>
    <w:p w:rsidR="00E50567" w:rsidRDefault="001D3935">
      <w:pPr>
        <w:spacing w:line="500" w:lineRule="exact"/>
        <w:ind w:firstLineChars="200" w:firstLine="480"/>
        <w:rPr>
          <w:sz w:val="24"/>
        </w:rPr>
      </w:pPr>
      <w:r>
        <w:rPr>
          <w:rFonts w:hint="eastAsia"/>
          <w:sz w:val="24"/>
        </w:rPr>
        <w:t>5</w:t>
      </w:r>
      <w:r>
        <w:rPr>
          <w:rFonts w:hint="eastAsia"/>
          <w:sz w:val="24"/>
        </w:rPr>
        <w:t>．强电线路布放</w:t>
      </w:r>
    </w:p>
    <w:p w:rsidR="00E50567" w:rsidRDefault="001D3935">
      <w:pPr>
        <w:spacing w:line="500" w:lineRule="exact"/>
        <w:ind w:firstLineChars="200" w:firstLine="480"/>
        <w:rPr>
          <w:sz w:val="24"/>
        </w:rPr>
      </w:pPr>
      <w:r>
        <w:rPr>
          <w:rFonts w:hint="eastAsia"/>
          <w:sz w:val="24"/>
        </w:rPr>
        <w:t>（</w:t>
      </w:r>
      <w:r>
        <w:rPr>
          <w:rFonts w:hint="eastAsia"/>
          <w:sz w:val="24"/>
        </w:rPr>
        <w:t>1</w:t>
      </w:r>
      <w:r>
        <w:rPr>
          <w:rFonts w:hint="eastAsia"/>
          <w:sz w:val="24"/>
        </w:rPr>
        <w:t>）动力</w:t>
      </w:r>
      <w:r>
        <w:rPr>
          <w:rFonts w:hint="eastAsia"/>
          <w:sz w:val="24"/>
        </w:rPr>
        <w:t>配电柜</w:t>
      </w:r>
      <w:r>
        <w:rPr>
          <w:rFonts w:hint="eastAsia"/>
          <w:sz w:val="24"/>
        </w:rPr>
        <w:t>输入电缆选用阻燃</w:t>
      </w:r>
      <w:r>
        <w:rPr>
          <w:rFonts w:hint="eastAsia"/>
          <w:sz w:val="24"/>
        </w:rPr>
        <w:t>YJV</w:t>
      </w:r>
      <w:r>
        <w:rPr>
          <w:rFonts w:hint="eastAsia"/>
          <w:sz w:val="24"/>
        </w:rPr>
        <w:t>电力电缆，在强电线槽内</w:t>
      </w:r>
      <w:r>
        <w:rPr>
          <w:rFonts w:hint="eastAsia"/>
          <w:sz w:val="24"/>
        </w:rPr>
        <w:t>或套保护管</w:t>
      </w:r>
      <w:r>
        <w:rPr>
          <w:rFonts w:hint="eastAsia"/>
          <w:sz w:val="24"/>
        </w:rPr>
        <w:t>走线。</w:t>
      </w:r>
    </w:p>
    <w:p w:rsidR="00E50567" w:rsidRDefault="001D3935">
      <w:pPr>
        <w:spacing w:line="500" w:lineRule="exact"/>
        <w:ind w:firstLineChars="200" w:firstLine="480"/>
        <w:rPr>
          <w:sz w:val="24"/>
        </w:rPr>
      </w:pPr>
      <w:r>
        <w:rPr>
          <w:rFonts w:hint="eastAsia"/>
          <w:sz w:val="24"/>
        </w:rPr>
        <w:t>（</w:t>
      </w:r>
      <w:r>
        <w:rPr>
          <w:rFonts w:hint="eastAsia"/>
          <w:sz w:val="24"/>
        </w:rPr>
        <w:t>2</w:t>
      </w:r>
      <w:r>
        <w:rPr>
          <w:rFonts w:hint="eastAsia"/>
          <w:sz w:val="24"/>
        </w:rPr>
        <w:t>）</w:t>
      </w:r>
      <w:r>
        <w:rPr>
          <w:rFonts w:hint="eastAsia"/>
          <w:sz w:val="24"/>
        </w:rPr>
        <w:t>UPS</w:t>
      </w:r>
      <w:r>
        <w:rPr>
          <w:rFonts w:hint="eastAsia"/>
          <w:sz w:val="24"/>
        </w:rPr>
        <w:t>主机的输入、输出电缆选用阻燃</w:t>
      </w:r>
      <w:r>
        <w:rPr>
          <w:rFonts w:hint="eastAsia"/>
          <w:sz w:val="24"/>
        </w:rPr>
        <w:t>YJV</w:t>
      </w:r>
      <w:r>
        <w:rPr>
          <w:rFonts w:hint="eastAsia"/>
          <w:sz w:val="24"/>
        </w:rPr>
        <w:t>电力电缆，在强电线槽内走线。</w:t>
      </w:r>
    </w:p>
    <w:p w:rsidR="00E50567" w:rsidRDefault="001D3935">
      <w:pPr>
        <w:spacing w:line="500" w:lineRule="exact"/>
        <w:ind w:firstLineChars="200" w:firstLine="480"/>
        <w:rPr>
          <w:sz w:val="24"/>
        </w:rPr>
      </w:pPr>
      <w:r>
        <w:rPr>
          <w:rFonts w:hint="eastAsia"/>
          <w:sz w:val="24"/>
        </w:rPr>
        <w:t>（</w:t>
      </w:r>
      <w:r>
        <w:rPr>
          <w:rFonts w:hint="eastAsia"/>
          <w:sz w:val="24"/>
        </w:rPr>
        <w:t>3</w:t>
      </w:r>
      <w:r>
        <w:rPr>
          <w:rFonts w:hint="eastAsia"/>
          <w:sz w:val="24"/>
        </w:rPr>
        <w:t>）设备</w:t>
      </w:r>
      <w:r>
        <w:rPr>
          <w:rFonts w:hint="eastAsia"/>
          <w:sz w:val="24"/>
        </w:rPr>
        <w:t>配电柜</w:t>
      </w:r>
      <w:r>
        <w:rPr>
          <w:rFonts w:hint="eastAsia"/>
          <w:sz w:val="24"/>
        </w:rPr>
        <w:t>至机柜的配电电缆选用阻燃</w:t>
      </w:r>
      <w:r>
        <w:rPr>
          <w:rFonts w:hint="eastAsia"/>
          <w:sz w:val="24"/>
        </w:rPr>
        <w:t>YJV</w:t>
      </w:r>
      <w:r>
        <w:rPr>
          <w:rFonts w:hint="eastAsia"/>
          <w:sz w:val="24"/>
        </w:rPr>
        <w:t>电力电缆，在强电线槽内走线。</w:t>
      </w:r>
    </w:p>
    <w:p w:rsidR="00E50567" w:rsidRDefault="001D3935">
      <w:pPr>
        <w:spacing w:line="500" w:lineRule="exact"/>
        <w:ind w:firstLineChars="200" w:firstLine="480"/>
        <w:rPr>
          <w:sz w:val="24"/>
        </w:rPr>
      </w:pPr>
      <w:r>
        <w:rPr>
          <w:rFonts w:hint="eastAsia"/>
          <w:sz w:val="24"/>
        </w:rPr>
        <w:t>（</w:t>
      </w:r>
      <w:r>
        <w:rPr>
          <w:rFonts w:hint="eastAsia"/>
          <w:sz w:val="24"/>
        </w:rPr>
        <w:t>4</w:t>
      </w:r>
      <w:r>
        <w:rPr>
          <w:rFonts w:hint="eastAsia"/>
          <w:sz w:val="24"/>
        </w:rPr>
        <w:t>）照明、应急照明、辅助用电、空调用电等线路</w:t>
      </w:r>
      <w:r>
        <w:rPr>
          <w:rFonts w:hint="eastAsia"/>
          <w:sz w:val="24"/>
        </w:rPr>
        <w:t>在</w:t>
      </w:r>
      <w:r>
        <w:rPr>
          <w:rFonts w:hint="eastAsia"/>
          <w:sz w:val="24"/>
        </w:rPr>
        <w:t>PVC</w:t>
      </w:r>
      <w:r>
        <w:rPr>
          <w:rFonts w:hint="eastAsia"/>
          <w:sz w:val="24"/>
        </w:rPr>
        <w:t>穿线管或墙面</w:t>
      </w:r>
      <w:r>
        <w:rPr>
          <w:rFonts w:hint="eastAsia"/>
          <w:sz w:val="24"/>
        </w:rPr>
        <w:t>PVC20*10</w:t>
      </w:r>
      <w:r>
        <w:rPr>
          <w:rFonts w:hint="eastAsia"/>
          <w:sz w:val="24"/>
        </w:rPr>
        <w:t>线槽内布放。</w:t>
      </w:r>
    </w:p>
    <w:p w:rsidR="00E50567" w:rsidRDefault="001D3935">
      <w:pPr>
        <w:spacing w:line="500" w:lineRule="exact"/>
        <w:ind w:firstLineChars="200" w:firstLine="480"/>
        <w:rPr>
          <w:sz w:val="24"/>
        </w:rPr>
      </w:pPr>
      <w:r>
        <w:rPr>
          <w:rFonts w:hint="eastAsia"/>
          <w:sz w:val="24"/>
        </w:rPr>
        <w:t>（</w:t>
      </w:r>
      <w:r>
        <w:rPr>
          <w:rFonts w:hint="eastAsia"/>
          <w:sz w:val="24"/>
        </w:rPr>
        <w:t>5</w:t>
      </w:r>
      <w:r>
        <w:rPr>
          <w:rFonts w:hint="eastAsia"/>
          <w:sz w:val="24"/>
        </w:rPr>
        <w:t>）所有</w:t>
      </w:r>
      <w:r>
        <w:rPr>
          <w:rFonts w:hint="eastAsia"/>
          <w:sz w:val="24"/>
        </w:rPr>
        <w:t>配电柜</w:t>
      </w:r>
      <w:r>
        <w:rPr>
          <w:rFonts w:hint="eastAsia"/>
          <w:sz w:val="24"/>
        </w:rPr>
        <w:t>内电缆联结均要求严格按照相关规范施工。</w:t>
      </w:r>
    </w:p>
    <w:p w:rsidR="00E50567" w:rsidRDefault="001D3935">
      <w:pPr>
        <w:spacing w:line="500" w:lineRule="exact"/>
        <w:ind w:firstLineChars="200" w:firstLine="480"/>
        <w:rPr>
          <w:sz w:val="24"/>
        </w:rPr>
      </w:pPr>
      <w:r>
        <w:rPr>
          <w:rFonts w:hint="eastAsia"/>
          <w:sz w:val="24"/>
        </w:rPr>
        <w:t>6</w:t>
      </w:r>
      <w:r>
        <w:rPr>
          <w:rFonts w:hint="eastAsia"/>
          <w:sz w:val="24"/>
        </w:rPr>
        <w:t>．接地线路布放</w:t>
      </w:r>
    </w:p>
    <w:p w:rsidR="00E50567" w:rsidRDefault="001D3935">
      <w:pPr>
        <w:spacing w:line="500" w:lineRule="exact"/>
        <w:ind w:firstLineChars="200" w:firstLine="480"/>
        <w:rPr>
          <w:sz w:val="24"/>
        </w:rPr>
      </w:pPr>
      <w:r>
        <w:rPr>
          <w:rFonts w:hint="eastAsia"/>
          <w:sz w:val="24"/>
        </w:rPr>
        <w:t>（</w:t>
      </w:r>
      <w:r>
        <w:rPr>
          <w:rFonts w:hint="eastAsia"/>
          <w:sz w:val="24"/>
        </w:rPr>
        <w:t>1</w:t>
      </w:r>
      <w:r>
        <w:rPr>
          <w:rFonts w:hint="eastAsia"/>
          <w:sz w:val="24"/>
        </w:rPr>
        <w:t>）各机房接地线电缆选用阻燃</w:t>
      </w:r>
      <w:r>
        <w:rPr>
          <w:rFonts w:hint="eastAsia"/>
          <w:sz w:val="24"/>
        </w:rPr>
        <w:t>BVR</w:t>
      </w:r>
      <w:r>
        <w:rPr>
          <w:rFonts w:hint="eastAsia"/>
          <w:sz w:val="24"/>
        </w:rPr>
        <w:t>（双色）多股软铜线，在强电线槽内布放。</w:t>
      </w:r>
    </w:p>
    <w:p w:rsidR="00E50567" w:rsidRDefault="001D3935">
      <w:pPr>
        <w:spacing w:line="500" w:lineRule="exact"/>
        <w:ind w:firstLineChars="200" w:firstLine="480"/>
        <w:rPr>
          <w:sz w:val="24"/>
        </w:rPr>
      </w:pPr>
      <w:r>
        <w:rPr>
          <w:rFonts w:hint="eastAsia"/>
          <w:sz w:val="24"/>
        </w:rPr>
        <w:t>（</w:t>
      </w:r>
      <w:r>
        <w:rPr>
          <w:rFonts w:hint="eastAsia"/>
          <w:sz w:val="24"/>
        </w:rPr>
        <w:t>2</w:t>
      </w:r>
      <w:r>
        <w:rPr>
          <w:rFonts w:hint="eastAsia"/>
          <w:sz w:val="24"/>
        </w:rPr>
        <w:t>）强、弱电走线槽，要求段与段间、段与件间、件与件间保持整体电连通，可使用</w:t>
      </w:r>
      <w:r>
        <w:rPr>
          <w:rFonts w:hint="eastAsia"/>
          <w:sz w:val="24"/>
        </w:rPr>
        <w:t>BVR</w:t>
      </w:r>
      <w:r>
        <w:rPr>
          <w:sz w:val="24"/>
        </w:rPr>
        <w:t>1</w:t>
      </w:r>
      <w:r>
        <w:rPr>
          <w:rFonts w:hint="eastAsia"/>
          <w:sz w:val="24"/>
        </w:rPr>
        <w:t>6</w:t>
      </w:r>
      <w:r>
        <w:rPr>
          <w:rFonts w:hint="eastAsia"/>
          <w:sz w:val="24"/>
        </w:rPr>
        <w:t>（双色）多股铜导线进行跨接。</w:t>
      </w:r>
    </w:p>
    <w:p w:rsidR="00E50567" w:rsidRDefault="001D3935">
      <w:pPr>
        <w:spacing w:line="500" w:lineRule="exact"/>
        <w:ind w:firstLineChars="200" w:firstLine="480"/>
        <w:rPr>
          <w:sz w:val="24"/>
        </w:rPr>
      </w:pPr>
      <w:r>
        <w:rPr>
          <w:rFonts w:hint="eastAsia"/>
          <w:sz w:val="24"/>
        </w:rPr>
        <w:t>（</w:t>
      </w:r>
      <w:r>
        <w:rPr>
          <w:rFonts w:hint="eastAsia"/>
          <w:sz w:val="24"/>
        </w:rPr>
        <w:t>3</w:t>
      </w:r>
      <w:r>
        <w:rPr>
          <w:rFonts w:hint="eastAsia"/>
          <w:sz w:val="24"/>
        </w:rPr>
        <w:t>）所有金属柜（箱）、灯具、盒、槽（架）均要求可靠接地。</w:t>
      </w:r>
    </w:p>
    <w:p w:rsidR="00E50567" w:rsidRDefault="001D3935">
      <w:pPr>
        <w:spacing w:line="500" w:lineRule="exact"/>
        <w:ind w:firstLineChars="200" w:firstLine="480"/>
        <w:rPr>
          <w:sz w:val="24"/>
        </w:rPr>
      </w:pPr>
      <w:r>
        <w:rPr>
          <w:rFonts w:hint="eastAsia"/>
          <w:sz w:val="24"/>
        </w:rPr>
        <w:t>（</w:t>
      </w:r>
      <w:r>
        <w:rPr>
          <w:rFonts w:hint="eastAsia"/>
          <w:sz w:val="24"/>
        </w:rPr>
        <w:t>4</w:t>
      </w:r>
      <w:r>
        <w:rPr>
          <w:rFonts w:hint="eastAsia"/>
          <w:sz w:val="24"/>
        </w:rPr>
        <w:t>）所有</w:t>
      </w:r>
      <w:r>
        <w:rPr>
          <w:rFonts w:hint="eastAsia"/>
          <w:sz w:val="24"/>
        </w:rPr>
        <w:t>配电柜</w:t>
      </w:r>
      <w:r>
        <w:rPr>
          <w:rFonts w:hint="eastAsia"/>
          <w:sz w:val="24"/>
        </w:rPr>
        <w:t>内接地线的联结均要求严格按照相关规范施工。</w:t>
      </w:r>
    </w:p>
    <w:p w:rsidR="00E50567" w:rsidRDefault="00E50567">
      <w:pPr>
        <w:spacing w:line="500" w:lineRule="exact"/>
        <w:rPr>
          <w:sz w:val="24"/>
        </w:rPr>
      </w:pPr>
    </w:p>
    <w:p w:rsidR="00E50567" w:rsidRDefault="001D3935">
      <w:pPr>
        <w:numPr>
          <w:ilvl w:val="0"/>
          <w:numId w:val="3"/>
        </w:numPr>
        <w:spacing w:line="500" w:lineRule="exact"/>
        <w:jc w:val="center"/>
        <w:outlineLvl w:val="1"/>
        <w:rPr>
          <w:b/>
          <w:bCs/>
          <w:sz w:val="28"/>
        </w:rPr>
      </w:pPr>
      <w:r>
        <w:rPr>
          <w:rFonts w:hint="eastAsia"/>
          <w:b/>
          <w:bCs/>
          <w:sz w:val="28"/>
        </w:rPr>
        <w:t>电气设计</w:t>
      </w:r>
    </w:p>
    <w:p w:rsidR="00E50567" w:rsidRDefault="00E50567">
      <w:pPr>
        <w:spacing w:line="500" w:lineRule="exact"/>
        <w:rPr>
          <w:b/>
          <w:bCs/>
          <w:sz w:val="24"/>
        </w:rPr>
      </w:pPr>
    </w:p>
    <w:p w:rsidR="00E50567" w:rsidRDefault="001D3935">
      <w:pPr>
        <w:tabs>
          <w:tab w:val="left" w:pos="180"/>
        </w:tabs>
        <w:spacing w:line="500" w:lineRule="exact"/>
        <w:ind w:firstLineChars="200" w:firstLine="480"/>
        <w:rPr>
          <w:sz w:val="24"/>
        </w:rPr>
      </w:pPr>
      <w:r>
        <w:rPr>
          <w:rFonts w:hint="eastAsia"/>
          <w:sz w:val="24"/>
        </w:rPr>
        <w:t>1</w:t>
      </w:r>
      <w:r>
        <w:rPr>
          <w:rFonts w:hint="eastAsia"/>
          <w:sz w:val="24"/>
        </w:rPr>
        <w:t>．供电</w:t>
      </w:r>
    </w:p>
    <w:p w:rsidR="00E50567" w:rsidRDefault="001D3935">
      <w:pPr>
        <w:pStyle w:val="a4"/>
        <w:spacing w:line="500" w:lineRule="exact"/>
      </w:pPr>
      <w:r>
        <w:rPr>
          <w:rFonts w:hint="eastAsia"/>
        </w:rPr>
        <w:t>丰泽</w:t>
      </w:r>
      <w:r>
        <w:rPr>
          <w:rFonts w:hint="eastAsia"/>
        </w:rPr>
        <w:t>分公司</w:t>
      </w:r>
      <w:r>
        <w:rPr>
          <w:rFonts w:hint="eastAsia"/>
        </w:rPr>
        <w:t>东海十二宴分前端机房</w:t>
      </w:r>
      <w:r>
        <w:rPr>
          <w:rFonts w:hint="eastAsia"/>
        </w:rPr>
        <w:t>为二级负荷供电单位，供电系统应使用应急发电机，机房动力电源使用独立电缆从大楼低压配电房引出。</w:t>
      </w:r>
    </w:p>
    <w:p w:rsidR="00E50567" w:rsidRDefault="001D3935">
      <w:pPr>
        <w:pStyle w:val="a4"/>
        <w:spacing w:line="500" w:lineRule="exact"/>
      </w:pPr>
      <w:r>
        <w:rPr>
          <w:rFonts w:hint="eastAsia"/>
        </w:rPr>
        <w:t>机房所采用的配电系统为</w:t>
      </w:r>
      <w:r>
        <w:rPr>
          <w:rFonts w:hint="eastAsia"/>
        </w:rPr>
        <w:t>TN-S</w:t>
      </w:r>
      <w:r>
        <w:rPr>
          <w:rFonts w:hint="eastAsia"/>
        </w:rPr>
        <w:t>的三相五线制、单相三线制，其三相额定电压为</w:t>
      </w:r>
      <w:r>
        <w:rPr>
          <w:rFonts w:hint="eastAsia"/>
        </w:rPr>
        <w:t>380</w:t>
      </w:r>
      <w:r>
        <w:rPr>
          <w:rFonts w:hint="eastAsia"/>
        </w:rPr>
        <w:t>伏，单相额定电压</w:t>
      </w:r>
      <w:r>
        <w:rPr>
          <w:rFonts w:hint="eastAsia"/>
        </w:rPr>
        <w:t>220</w:t>
      </w:r>
      <w:r>
        <w:rPr>
          <w:rFonts w:hint="eastAsia"/>
        </w:rPr>
        <w:t>伏，供电频率为</w:t>
      </w:r>
      <w:r>
        <w:rPr>
          <w:rFonts w:hint="eastAsia"/>
        </w:rPr>
        <w:t>50H</w:t>
      </w:r>
      <w:r>
        <w:t>z</w:t>
      </w:r>
      <w:r>
        <w:rPr>
          <w:rFonts w:hint="eastAsia"/>
        </w:rPr>
        <w:t>。</w:t>
      </w:r>
    </w:p>
    <w:p w:rsidR="00E50567" w:rsidRDefault="001D3935">
      <w:pPr>
        <w:pStyle w:val="a4"/>
        <w:spacing w:line="500" w:lineRule="exact"/>
      </w:pPr>
      <w:r>
        <w:rPr>
          <w:rFonts w:hint="eastAsia"/>
        </w:rPr>
        <w:t>动力配电柜采用</w:t>
      </w:r>
      <w:r>
        <w:rPr>
          <w:rFonts w:hint="eastAsia"/>
        </w:rPr>
        <w:t>2</w:t>
      </w:r>
      <w:r>
        <w:rPr>
          <w:rFonts w:hint="eastAsia"/>
        </w:rPr>
        <w:t>路市电切换，再加一路应急电源供电模式。</w:t>
      </w:r>
      <w:r>
        <w:rPr>
          <w:rFonts w:hint="eastAsia"/>
        </w:rPr>
        <w:t>两路</w:t>
      </w:r>
      <w:r>
        <w:rPr>
          <w:rFonts w:hint="eastAsia"/>
        </w:rPr>
        <w:t>市电其中一路为机房内已有市电，另一路市电需从大楼配电间引到机房；在车库入口处设置应急电源接口箱，提前将应急电缆引到机房</w:t>
      </w:r>
      <w:r>
        <w:rPr>
          <w:rFonts w:hint="eastAsia"/>
        </w:rPr>
        <w:t>。动力</w:t>
      </w:r>
      <w:r>
        <w:rPr>
          <w:rFonts w:hint="eastAsia"/>
        </w:rPr>
        <w:t>配电柜</w:t>
      </w:r>
      <w:r>
        <w:rPr>
          <w:rFonts w:hint="eastAsia"/>
        </w:rPr>
        <w:t>对本机房的</w:t>
      </w:r>
      <w:r>
        <w:rPr>
          <w:rFonts w:hint="eastAsia"/>
        </w:rPr>
        <w:t>UPS</w:t>
      </w:r>
      <w:r>
        <w:rPr>
          <w:rFonts w:hint="eastAsia"/>
        </w:rPr>
        <w:t>主机和照明</w:t>
      </w:r>
      <w:r>
        <w:rPr>
          <w:rFonts w:hint="eastAsia"/>
        </w:rPr>
        <w:t>、</w:t>
      </w:r>
      <w:r>
        <w:rPr>
          <w:rFonts w:hint="eastAsia"/>
        </w:rPr>
        <w:t>辅助插座、空调供电</w:t>
      </w:r>
      <w:r>
        <w:rPr>
          <w:rFonts w:hint="eastAsia"/>
        </w:rPr>
        <w:t>。</w:t>
      </w:r>
    </w:p>
    <w:p w:rsidR="00E50567" w:rsidRDefault="001D3935">
      <w:pPr>
        <w:tabs>
          <w:tab w:val="left" w:pos="180"/>
        </w:tabs>
        <w:spacing w:line="500" w:lineRule="exact"/>
        <w:ind w:firstLineChars="200" w:firstLine="480"/>
        <w:rPr>
          <w:sz w:val="24"/>
        </w:rPr>
      </w:pPr>
      <w:r>
        <w:rPr>
          <w:rFonts w:hint="eastAsia"/>
          <w:sz w:val="24"/>
        </w:rPr>
        <w:t>设备</w:t>
      </w:r>
      <w:r>
        <w:rPr>
          <w:rFonts w:hint="eastAsia"/>
          <w:sz w:val="24"/>
        </w:rPr>
        <w:t>配电柜</w:t>
      </w:r>
      <w:r>
        <w:rPr>
          <w:rFonts w:hint="eastAsia"/>
          <w:sz w:val="24"/>
        </w:rPr>
        <w:t>供电由机房内的</w:t>
      </w:r>
      <w:r>
        <w:rPr>
          <w:rFonts w:hint="eastAsia"/>
          <w:sz w:val="24"/>
        </w:rPr>
        <w:t>UPS</w:t>
      </w:r>
      <w:r>
        <w:rPr>
          <w:rFonts w:hint="eastAsia"/>
          <w:sz w:val="24"/>
        </w:rPr>
        <w:t>主机使用阻燃</w:t>
      </w:r>
      <w:r>
        <w:rPr>
          <w:rFonts w:hint="eastAsia"/>
          <w:sz w:val="24"/>
        </w:rPr>
        <w:t>YJV</w:t>
      </w:r>
      <w:r>
        <w:rPr>
          <w:rFonts w:hint="eastAsia"/>
          <w:sz w:val="24"/>
        </w:rPr>
        <w:t>铜芯电</w:t>
      </w:r>
      <w:r>
        <w:rPr>
          <w:rFonts w:hint="eastAsia"/>
          <w:sz w:val="24"/>
        </w:rPr>
        <w:t>缆引入，为机柜供电，每个机柜引入两路单相电源供电。</w:t>
      </w:r>
    </w:p>
    <w:p w:rsidR="00E50567" w:rsidRDefault="001D3935">
      <w:pPr>
        <w:pStyle w:val="a4"/>
        <w:spacing w:line="500" w:lineRule="exact"/>
      </w:pPr>
      <w:r>
        <w:rPr>
          <w:rFonts w:hint="eastAsia"/>
        </w:rPr>
        <w:t>配电柜</w:t>
      </w:r>
      <w:r>
        <w:rPr>
          <w:rFonts w:hint="eastAsia"/>
        </w:rPr>
        <w:t>内部配置配电详见《动力</w:t>
      </w:r>
      <w:r>
        <w:rPr>
          <w:rFonts w:hint="eastAsia"/>
        </w:rPr>
        <w:t>配电柜</w:t>
      </w:r>
      <w:r>
        <w:rPr>
          <w:rFonts w:hint="eastAsia"/>
        </w:rPr>
        <w:t>系统图》、《设备</w:t>
      </w:r>
      <w:r>
        <w:rPr>
          <w:rFonts w:hint="eastAsia"/>
        </w:rPr>
        <w:t>配电柜</w:t>
      </w:r>
      <w:r>
        <w:rPr>
          <w:rFonts w:hint="eastAsia"/>
        </w:rPr>
        <w:t>系统图》。</w:t>
      </w:r>
    </w:p>
    <w:p w:rsidR="00E50567" w:rsidRDefault="001D3935">
      <w:pPr>
        <w:pStyle w:val="a4"/>
        <w:spacing w:line="500" w:lineRule="exact"/>
      </w:pPr>
      <w:r>
        <w:rPr>
          <w:rFonts w:hint="eastAsia"/>
        </w:rPr>
        <w:t>2</w:t>
      </w:r>
      <w:r>
        <w:rPr>
          <w:rFonts w:hint="eastAsia"/>
        </w:rPr>
        <w:t>．用电容量：</w:t>
      </w:r>
    </w:p>
    <w:p w:rsidR="00E50567" w:rsidRDefault="001D3935">
      <w:pPr>
        <w:pStyle w:val="a4"/>
        <w:spacing w:line="500" w:lineRule="exact"/>
      </w:pPr>
      <w:r>
        <w:rPr>
          <w:rFonts w:hint="eastAsia"/>
        </w:rPr>
        <w:t>（</w:t>
      </w:r>
      <w:r>
        <w:rPr>
          <w:rFonts w:hint="eastAsia"/>
        </w:rPr>
        <w:t>1</w:t>
      </w:r>
      <w:r>
        <w:rPr>
          <w:rFonts w:hint="eastAsia"/>
        </w:rPr>
        <w:t>）机柜用电</w:t>
      </w:r>
    </w:p>
    <w:p w:rsidR="00E50567" w:rsidRDefault="001D3935">
      <w:pPr>
        <w:pStyle w:val="a4"/>
        <w:spacing w:line="500" w:lineRule="exact"/>
      </w:pPr>
      <w:r>
        <w:rPr>
          <w:rFonts w:hint="eastAsia"/>
        </w:rPr>
        <w:t>机房内安装</w:t>
      </w:r>
      <w:r>
        <w:rPr>
          <w:rFonts w:hint="eastAsia"/>
        </w:rPr>
        <w:t>9</w:t>
      </w:r>
      <w:r>
        <w:rPr>
          <w:rFonts w:hint="eastAsia"/>
        </w:rPr>
        <w:t>台传输机柜，</w:t>
      </w:r>
      <w:r>
        <w:rPr>
          <w:rFonts w:hint="eastAsia"/>
        </w:rPr>
        <w:t>1~7</w:t>
      </w:r>
      <w:r>
        <w:rPr>
          <w:rFonts w:hint="eastAsia"/>
        </w:rPr>
        <w:t>号</w:t>
      </w:r>
      <w:r>
        <w:rPr>
          <w:rFonts w:hint="eastAsia"/>
        </w:rPr>
        <w:t>机柜按每台平均耗电</w:t>
      </w:r>
      <w:r>
        <w:t>1</w:t>
      </w:r>
      <w:r>
        <w:rPr>
          <w:rFonts w:hint="eastAsia"/>
        </w:rPr>
        <w:t>.2kW</w:t>
      </w:r>
      <w:r>
        <w:rPr>
          <w:rFonts w:hint="eastAsia"/>
        </w:rPr>
        <w:t>规划，</w:t>
      </w:r>
      <w:r>
        <w:rPr>
          <w:rFonts w:hint="eastAsia"/>
        </w:rPr>
        <w:t>8~9</w:t>
      </w:r>
      <w:r>
        <w:rPr>
          <w:rFonts w:hint="eastAsia"/>
        </w:rPr>
        <w:t>号</w:t>
      </w:r>
      <w:r>
        <w:rPr>
          <w:rFonts w:hint="eastAsia"/>
        </w:rPr>
        <w:t>机柜按每台平均耗电</w:t>
      </w:r>
      <w:r>
        <w:rPr>
          <w:rFonts w:hint="eastAsia"/>
        </w:rPr>
        <w:t>2.0</w:t>
      </w:r>
      <w:r>
        <w:rPr>
          <w:rFonts w:hint="eastAsia"/>
        </w:rPr>
        <w:t>kW</w:t>
      </w:r>
      <w:r>
        <w:rPr>
          <w:rFonts w:hint="eastAsia"/>
        </w:rPr>
        <w:t>规划，用电容量</w:t>
      </w:r>
      <w:r>
        <w:rPr>
          <w:rFonts w:hint="eastAsia"/>
        </w:rPr>
        <w:t>7</w:t>
      </w:r>
      <w:r>
        <w:rPr>
          <w:rFonts w:hint="eastAsia"/>
        </w:rPr>
        <w:t>*</w:t>
      </w:r>
      <w:r>
        <w:t>1</w:t>
      </w:r>
      <w:r>
        <w:rPr>
          <w:rFonts w:hint="eastAsia"/>
        </w:rPr>
        <w:t>.2kW</w:t>
      </w:r>
      <w:r>
        <w:rPr>
          <w:rFonts w:hint="eastAsia"/>
        </w:rPr>
        <w:t>+2</w:t>
      </w:r>
      <w:r>
        <w:rPr>
          <w:rFonts w:hint="eastAsia"/>
        </w:rPr>
        <w:t>*</w:t>
      </w:r>
      <w:r>
        <w:rPr>
          <w:rFonts w:hint="eastAsia"/>
        </w:rPr>
        <w:t>2.0</w:t>
      </w:r>
      <w:r>
        <w:rPr>
          <w:rFonts w:hint="eastAsia"/>
        </w:rPr>
        <w:t>kW=1</w:t>
      </w:r>
      <w:r>
        <w:rPr>
          <w:rFonts w:hint="eastAsia"/>
        </w:rPr>
        <w:t>2.4</w:t>
      </w:r>
      <w:r>
        <w:rPr>
          <w:rFonts w:hint="eastAsia"/>
        </w:rPr>
        <w:t>kW</w:t>
      </w:r>
      <w:r>
        <w:rPr>
          <w:rFonts w:hint="eastAsia"/>
        </w:rPr>
        <w:t>，共需</w:t>
      </w:r>
      <w:r>
        <w:rPr>
          <w:rFonts w:hint="eastAsia"/>
        </w:rPr>
        <w:t>1</w:t>
      </w:r>
      <w:r>
        <w:rPr>
          <w:rFonts w:hint="eastAsia"/>
        </w:rPr>
        <w:t>2.4</w:t>
      </w:r>
      <w:r>
        <w:rPr>
          <w:rFonts w:hint="eastAsia"/>
        </w:rPr>
        <w:t>kW</w:t>
      </w:r>
      <w:r>
        <w:rPr>
          <w:rFonts w:hint="eastAsia"/>
        </w:rPr>
        <w:t>。</w:t>
      </w:r>
    </w:p>
    <w:p w:rsidR="00E50567" w:rsidRDefault="001D3935">
      <w:pPr>
        <w:pStyle w:val="a4"/>
        <w:spacing w:line="500" w:lineRule="exact"/>
      </w:pPr>
      <w:r>
        <w:rPr>
          <w:rFonts w:hint="eastAsia"/>
        </w:rPr>
        <w:t>（</w:t>
      </w:r>
      <w:r>
        <w:rPr>
          <w:rFonts w:hint="eastAsia"/>
        </w:rPr>
        <w:t>2</w:t>
      </w:r>
      <w:r>
        <w:rPr>
          <w:rFonts w:hint="eastAsia"/>
        </w:rPr>
        <w:t>）</w:t>
      </w:r>
      <w:r>
        <w:rPr>
          <w:rFonts w:hint="eastAsia"/>
        </w:rPr>
        <w:t>UPS</w:t>
      </w:r>
      <w:r>
        <w:rPr>
          <w:rFonts w:hint="eastAsia"/>
        </w:rPr>
        <w:t>损耗</w:t>
      </w:r>
    </w:p>
    <w:p w:rsidR="00E50567" w:rsidRDefault="001D3935">
      <w:pPr>
        <w:pStyle w:val="a4"/>
        <w:spacing w:line="500" w:lineRule="exact"/>
      </w:pPr>
      <w:r>
        <w:rPr>
          <w:rFonts w:hint="eastAsia"/>
        </w:rPr>
        <w:t>按照机柜设备用电容量，配置两台</w:t>
      </w:r>
      <w:r>
        <w:rPr>
          <w:rFonts w:hint="eastAsia"/>
        </w:rPr>
        <w:t>20KVA</w:t>
      </w:r>
      <w:r>
        <w:rPr>
          <w:rFonts w:hint="eastAsia"/>
        </w:rPr>
        <w:t>的</w:t>
      </w:r>
      <w:r>
        <w:rPr>
          <w:rFonts w:hint="eastAsia"/>
        </w:rPr>
        <w:t>UPS</w:t>
      </w:r>
      <w:r>
        <w:rPr>
          <w:rFonts w:hint="eastAsia"/>
        </w:rPr>
        <w:t>双柜双路运行，</w:t>
      </w:r>
      <w:r>
        <w:rPr>
          <w:rFonts w:hint="eastAsia"/>
        </w:rPr>
        <w:t>UPS</w:t>
      </w:r>
      <w:r>
        <w:rPr>
          <w:rFonts w:hint="eastAsia"/>
        </w:rPr>
        <w:t>最大可带载</w:t>
      </w:r>
      <w:r>
        <w:rPr>
          <w:rFonts w:hint="eastAsia"/>
        </w:rPr>
        <w:t>18KW</w:t>
      </w:r>
      <w:r>
        <w:rPr>
          <w:rFonts w:hint="eastAsia"/>
        </w:rPr>
        <w:t>，按</w:t>
      </w:r>
      <w:r>
        <w:rPr>
          <w:rFonts w:hint="eastAsia"/>
        </w:rPr>
        <w:t>UPS</w:t>
      </w:r>
      <w:r>
        <w:rPr>
          <w:rFonts w:hint="eastAsia"/>
        </w:rPr>
        <w:t>转换效率</w:t>
      </w:r>
      <w:r>
        <w:rPr>
          <w:rFonts w:hint="eastAsia"/>
        </w:rPr>
        <w:t>0.95</w:t>
      </w:r>
      <w:r>
        <w:rPr>
          <w:rFonts w:hint="eastAsia"/>
        </w:rPr>
        <w:t>计算，则</w:t>
      </w:r>
      <w:r>
        <w:rPr>
          <w:rFonts w:hint="eastAsia"/>
        </w:rPr>
        <w:t>UPS</w:t>
      </w:r>
      <w:r>
        <w:rPr>
          <w:rFonts w:hint="eastAsia"/>
        </w:rPr>
        <w:t>主机本身消耗功率</w:t>
      </w:r>
      <w:r>
        <w:rPr>
          <w:rFonts w:hint="eastAsia"/>
        </w:rPr>
        <w:t>18kW*(1-0</w:t>
      </w:r>
      <w:r>
        <w:rPr>
          <w:rFonts w:hint="eastAsia"/>
        </w:rPr>
        <w:t>.95)=0.9kW</w:t>
      </w:r>
      <w:r>
        <w:rPr>
          <w:rFonts w:hint="eastAsia"/>
        </w:rPr>
        <w:t>。</w:t>
      </w:r>
    </w:p>
    <w:p w:rsidR="00E50567" w:rsidRDefault="001D3935">
      <w:pPr>
        <w:pStyle w:val="a4"/>
        <w:spacing w:line="500" w:lineRule="exact"/>
      </w:pPr>
      <w:r>
        <w:rPr>
          <w:rFonts w:hint="eastAsia"/>
        </w:rPr>
        <w:t>单台</w:t>
      </w:r>
      <w:r>
        <w:rPr>
          <w:rFonts w:hint="eastAsia"/>
        </w:rPr>
        <w:t>UPS</w:t>
      </w:r>
      <w:r>
        <w:rPr>
          <w:rFonts w:hint="eastAsia"/>
        </w:rPr>
        <w:t>电池充电电流按</w:t>
      </w:r>
      <w:r>
        <w:rPr>
          <w:rFonts w:hint="eastAsia"/>
        </w:rPr>
        <w:t>0.1</w:t>
      </w:r>
      <w:r>
        <w:t>C</w:t>
      </w:r>
      <w:r>
        <w:t>计算，则充电功率为</w:t>
      </w:r>
      <w:r>
        <w:t>0.1*100*</w:t>
      </w:r>
      <w:r>
        <w:rPr>
          <w:rFonts w:hint="eastAsia"/>
        </w:rPr>
        <w:t>480</w:t>
      </w:r>
      <w:r>
        <w:t>=</w:t>
      </w:r>
      <w:r>
        <w:rPr>
          <w:rFonts w:hint="eastAsia"/>
        </w:rPr>
        <w:t>48</w:t>
      </w:r>
      <w:r>
        <w:t>0</w:t>
      </w:r>
      <w:r>
        <w:rPr>
          <w:rFonts w:hint="eastAsia"/>
        </w:rPr>
        <w:t>0</w:t>
      </w:r>
      <w:r>
        <w:t>W</w:t>
      </w:r>
      <w:r>
        <w:t>，</w:t>
      </w:r>
      <w:r>
        <w:rPr>
          <w:rFonts w:hint="eastAsia"/>
        </w:rPr>
        <w:t>则</w:t>
      </w:r>
      <w:r>
        <w:rPr>
          <w:rFonts w:hint="eastAsia"/>
        </w:rPr>
        <w:t>UPS</w:t>
      </w:r>
      <w:r>
        <w:rPr>
          <w:rFonts w:hint="eastAsia"/>
        </w:rPr>
        <w:t>充电功率为</w:t>
      </w:r>
      <w:r>
        <w:rPr>
          <w:rFonts w:hint="eastAsia"/>
        </w:rPr>
        <w:t>4.8</w:t>
      </w:r>
      <w:r>
        <w:t>kW</w:t>
      </w:r>
      <w:r>
        <w:rPr>
          <w:rFonts w:hint="eastAsia"/>
        </w:rPr>
        <w:t>。</w:t>
      </w:r>
    </w:p>
    <w:p w:rsidR="00E50567" w:rsidRDefault="001D3935">
      <w:pPr>
        <w:pStyle w:val="a4"/>
        <w:spacing w:line="500" w:lineRule="exact"/>
      </w:pPr>
      <w:r>
        <w:rPr>
          <w:rFonts w:hint="eastAsia"/>
        </w:rPr>
        <w:t>（</w:t>
      </w:r>
      <w:r>
        <w:rPr>
          <w:rFonts w:hint="eastAsia"/>
        </w:rPr>
        <w:t>3</w:t>
      </w:r>
      <w:r>
        <w:rPr>
          <w:rFonts w:hint="eastAsia"/>
        </w:rPr>
        <w:t>）空调用电</w:t>
      </w:r>
    </w:p>
    <w:p w:rsidR="00E50567" w:rsidRDefault="001D3935">
      <w:pPr>
        <w:pStyle w:val="a4"/>
        <w:spacing w:line="500" w:lineRule="exact"/>
      </w:pPr>
      <w:r>
        <w:rPr>
          <w:rFonts w:hint="eastAsia"/>
        </w:rPr>
        <w:t>根据机房用电功率所产生的热负载，机房内需配置</w:t>
      </w:r>
      <w:r>
        <w:rPr>
          <w:rFonts w:hint="eastAsia"/>
        </w:rPr>
        <w:t>2</w:t>
      </w:r>
      <w:r>
        <w:rPr>
          <w:rFonts w:hint="eastAsia"/>
        </w:rPr>
        <w:t>台</w:t>
      </w:r>
      <w:r>
        <w:rPr>
          <w:rFonts w:hint="eastAsia"/>
        </w:rPr>
        <w:t>5P</w:t>
      </w:r>
      <w:r>
        <w:rPr>
          <w:rFonts w:hint="eastAsia"/>
        </w:rPr>
        <w:t>柜</w:t>
      </w:r>
      <w:r>
        <w:rPr>
          <w:rFonts w:hint="eastAsia"/>
        </w:rPr>
        <w:t>式空调，单台</w:t>
      </w:r>
      <w:r>
        <w:rPr>
          <w:rFonts w:hint="eastAsia"/>
        </w:rPr>
        <w:t>5P</w:t>
      </w:r>
      <w:r>
        <w:rPr>
          <w:rFonts w:hint="eastAsia"/>
        </w:rPr>
        <w:t>空调用电量按</w:t>
      </w:r>
      <w:r>
        <w:rPr>
          <w:rFonts w:hint="eastAsia"/>
        </w:rPr>
        <w:t>4</w:t>
      </w:r>
      <w:r>
        <w:rPr>
          <w:rFonts w:hint="eastAsia"/>
        </w:rPr>
        <w:t>.0kW</w:t>
      </w:r>
      <w:r>
        <w:rPr>
          <w:rFonts w:hint="eastAsia"/>
        </w:rPr>
        <w:t>计算，则空调用电功率</w:t>
      </w:r>
      <w:r>
        <w:rPr>
          <w:rFonts w:hint="eastAsia"/>
        </w:rPr>
        <w:t>4</w:t>
      </w:r>
      <w:r>
        <w:rPr>
          <w:rFonts w:hint="eastAsia"/>
        </w:rPr>
        <w:t>.0kW *2=</w:t>
      </w:r>
      <w:r>
        <w:rPr>
          <w:rFonts w:hint="eastAsia"/>
        </w:rPr>
        <w:t>8</w:t>
      </w:r>
      <w:r>
        <w:rPr>
          <w:rFonts w:hint="eastAsia"/>
        </w:rPr>
        <w:t>.0kW</w:t>
      </w:r>
      <w:r>
        <w:rPr>
          <w:rFonts w:hint="eastAsia"/>
        </w:rPr>
        <w:t>。</w:t>
      </w:r>
    </w:p>
    <w:p w:rsidR="00E50567" w:rsidRDefault="001D3935">
      <w:pPr>
        <w:pStyle w:val="a4"/>
        <w:spacing w:line="500" w:lineRule="exact"/>
      </w:pPr>
      <w:r>
        <w:rPr>
          <w:rFonts w:hint="eastAsia"/>
        </w:rPr>
        <w:t>（</w:t>
      </w:r>
      <w:r>
        <w:rPr>
          <w:rFonts w:hint="eastAsia"/>
        </w:rPr>
        <w:t>4</w:t>
      </w:r>
      <w:r>
        <w:rPr>
          <w:rFonts w:hint="eastAsia"/>
        </w:rPr>
        <w:t>）照明及插座用电</w:t>
      </w:r>
    </w:p>
    <w:p w:rsidR="00E50567" w:rsidRDefault="001D3935">
      <w:pPr>
        <w:pStyle w:val="a4"/>
        <w:spacing w:line="500" w:lineRule="exact"/>
      </w:pPr>
      <w:r>
        <w:rPr>
          <w:rFonts w:hint="eastAsia"/>
        </w:rPr>
        <w:t>根据机房照明灯具布置数量</w:t>
      </w:r>
      <w:r>
        <w:rPr>
          <w:rFonts w:hint="eastAsia"/>
        </w:rPr>
        <w:t>2*1</w:t>
      </w:r>
      <w:r>
        <w:rPr>
          <w:rFonts w:hint="eastAsia"/>
        </w:rPr>
        <w:t>6</w:t>
      </w:r>
      <w:r>
        <w:rPr>
          <w:rFonts w:hint="eastAsia"/>
        </w:rPr>
        <w:t>W*</w:t>
      </w:r>
      <w:r>
        <w:rPr>
          <w:rFonts w:hint="eastAsia"/>
        </w:rPr>
        <w:t>3</w:t>
      </w:r>
      <w:r>
        <w:rPr>
          <w:rFonts w:hint="eastAsia"/>
        </w:rPr>
        <w:t>=</w:t>
      </w:r>
      <w:r>
        <w:rPr>
          <w:rFonts w:hint="eastAsia"/>
        </w:rPr>
        <w:t>96</w:t>
      </w:r>
      <w:r>
        <w:rPr>
          <w:rFonts w:hint="eastAsia"/>
        </w:rPr>
        <w:t>W</w:t>
      </w:r>
      <w:r>
        <w:rPr>
          <w:rFonts w:hint="eastAsia"/>
        </w:rPr>
        <w:t>≈</w:t>
      </w:r>
      <w:r>
        <w:rPr>
          <w:rFonts w:hint="eastAsia"/>
        </w:rPr>
        <w:t>0.</w:t>
      </w:r>
      <w:r>
        <w:rPr>
          <w:rFonts w:hint="eastAsia"/>
        </w:rPr>
        <w:t>1k</w:t>
      </w:r>
      <w:r>
        <w:rPr>
          <w:rFonts w:hint="eastAsia"/>
        </w:rPr>
        <w:t>W</w:t>
      </w:r>
      <w:r>
        <w:rPr>
          <w:rFonts w:hint="eastAsia"/>
        </w:rPr>
        <w:t>，插座用电量按</w:t>
      </w:r>
      <w:r>
        <w:rPr>
          <w:rFonts w:hint="eastAsia"/>
        </w:rPr>
        <w:t>1.5kW</w:t>
      </w:r>
      <w:r>
        <w:rPr>
          <w:rFonts w:hint="eastAsia"/>
        </w:rPr>
        <w:t>估算，共计</w:t>
      </w:r>
      <w:r>
        <w:rPr>
          <w:rFonts w:hint="eastAsia"/>
        </w:rPr>
        <w:t>1.</w:t>
      </w:r>
      <w:r>
        <w:rPr>
          <w:rFonts w:hint="eastAsia"/>
        </w:rPr>
        <w:t>6</w:t>
      </w:r>
      <w:r>
        <w:rPr>
          <w:rFonts w:hint="eastAsia"/>
        </w:rPr>
        <w:t>kW</w:t>
      </w:r>
      <w:r>
        <w:rPr>
          <w:rFonts w:hint="eastAsia"/>
        </w:rPr>
        <w:t>。</w:t>
      </w:r>
    </w:p>
    <w:p w:rsidR="00E50567" w:rsidRDefault="001D3935">
      <w:pPr>
        <w:pStyle w:val="a4"/>
        <w:spacing w:line="500" w:lineRule="exact"/>
      </w:pPr>
      <w:r>
        <w:rPr>
          <w:rFonts w:hint="eastAsia"/>
        </w:rPr>
        <w:t>机房总用电容量</w:t>
      </w:r>
      <w:r>
        <w:rPr>
          <w:rFonts w:hint="eastAsia"/>
        </w:rPr>
        <w:t>（最大）</w:t>
      </w:r>
      <w:r>
        <w:rPr>
          <w:rFonts w:hint="eastAsia"/>
        </w:rPr>
        <w:t>:</w:t>
      </w:r>
    </w:p>
    <w:tbl>
      <w:tblPr>
        <w:tblStyle w:val="a7"/>
        <w:tblW w:w="0" w:type="auto"/>
        <w:tblInd w:w="148" w:type="dxa"/>
        <w:tblLook w:val="04A0"/>
      </w:tblPr>
      <w:tblGrid>
        <w:gridCol w:w="1134"/>
        <w:gridCol w:w="1165"/>
        <w:gridCol w:w="1207"/>
        <w:gridCol w:w="1191"/>
        <w:gridCol w:w="1191"/>
        <w:gridCol w:w="1191"/>
        <w:gridCol w:w="1209"/>
      </w:tblGrid>
      <w:tr w:rsidR="00E50567">
        <w:trPr>
          <w:trHeight w:val="1000"/>
        </w:trPr>
        <w:tc>
          <w:tcPr>
            <w:tcW w:w="1178" w:type="dxa"/>
            <w:vAlign w:val="center"/>
          </w:tcPr>
          <w:p w:rsidR="00E50567" w:rsidRDefault="001D3935">
            <w:pPr>
              <w:jc w:val="center"/>
              <w:rPr>
                <w:sz w:val="24"/>
              </w:rPr>
            </w:pPr>
            <w:r>
              <w:rPr>
                <w:rFonts w:hint="eastAsia"/>
                <w:sz w:val="24"/>
              </w:rPr>
              <w:t>名称</w:t>
            </w:r>
          </w:p>
        </w:tc>
        <w:tc>
          <w:tcPr>
            <w:tcW w:w="1232" w:type="dxa"/>
            <w:vAlign w:val="center"/>
          </w:tcPr>
          <w:p w:rsidR="00E50567" w:rsidRDefault="001D3935">
            <w:pPr>
              <w:jc w:val="center"/>
              <w:rPr>
                <w:sz w:val="24"/>
              </w:rPr>
            </w:pPr>
            <w:r>
              <w:rPr>
                <w:rFonts w:hint="eastAsia"/>
                <w:sz w:val="24"/>
              </w:rPr>
              <w:t>UPS</w:t>
            </w:r>
            <w:r>
              <w:rPr>
                <w:rFonts w:hint="eastAsia"/>
                <w:sz w:val="24"/>
              </w:rPr>
              <w:t>最大带载</w:t>
            </w:r>
          </w:p>
        </w:tc>
        <w:tc>
          <w:tcPr>
            <w:tcW w:w="1279" w:type="dxa"/>
            <w:vAlign w:val="center"/>
          </w:tcPr>
          <w:p w:rsidR="00E50567" w:rsidRDefault="001D3935">
            <w:pPr>
              <w:jc w:val="center"/>
              <w:rPr>
                <w:rFonts w:asciiTheme="minorEastAsia" w:eastAsiaTheme="minorEastAsia" w:hAnsiTheme="minorEastAsia" w:cstheme="minorEastAsia"/>
                <w:sz w:val="24"/>
              </w:rPr>
            </w:pPr>
            <w:r>
              <w:rPr>
                <w:rFonts w:hint="eastAsia"/>
                <w:sz w:val="24"/>
              </w:rPr>
              <w:t>UPS</w:t>
            </w:r>
            <w:r>
              <w:rPr>
                <w:rFonts w:hint="eastAsia"/>
                <w:sz w:val="24"/>
              </w:rPr>
              <w:t>损耗</w:t>
            </w:r>
          </w:p>
        </w:tc>
        <w:tc>
          <w:tcPr>
            <w:tcW w:w="1279" w:type="dxa"/>
            <w:vAlign w:val="center"/>
          </w:tcPr>
          <w:p w:rsidR="00E50567" w:rsidRDefault="001D3935">
            <w:pPr>
              <w:jc w:val="center"/>
              <w:rPr>
                <w:sz w:val="24"/>
              </w:rPr>
            </w:pPr>
            <w:r>
              <w:rPr>
                <w:rFonts w:hint="eastAsia"/>
                <w:sz w:val="24"/>
              </w:rPr>
              <w:t>电池充电</w:t>
            </w:r>
          </w:p>
        </w:tc>
        <w:tc>
          <w:tcPr>
            <w:tcW w:w="1279" w:type="dxa"/>
            <w:vAlign w:val="center"/>
          </w:tcPr>
          <w:p w:rsidR="00E50567" w:rsidRDefault="001D3935">
            <w:pPr>
              <w:jc w:val="center"/>
              <w:rPr>
                <w:rFonts w:asciiTheme="minorEastAsia" w:eastAsiaTheme="minorEastAsia" w:hAnsiTheme="minorEastAsia" w:cstheme="minorEastAsia"/>
                <w:sz w:val="24"/>
              </w:rPr>
            </w:pPr>
            <w:r>
              <w:rPr>
                <w:rFonts w:hint="eastAsia"/>
                <w:sz w:val="24"/>
              </w:rPr>
              <w:t>空调</w:t>
            </w:r>
          </w:p>
        </w:tc>
        <w:tc>
          <w:tcPr>
            <w:tcW w:w="1279" w:type="dxa"/>
            <w:vAlign w:val="center"/>
          </w:tcPr>
          <w:p w:rsidR="00E50567" w:rsidRDefault="001D3935">
            <w:pPr>
              <w:rPr>
                <w:rFonts w:asciiTheme="minorEastAsia" w:eastAsiaTheme="minorEastAsia" w:hAnsiTheme="minorEastAsia" w:cstheme="minorEastAsia"/>
                <w:sz w:val="24"/>
              </w:rPr>
            </w:pPr>
            <w:r>
              <w:rPr>
                <w:rFonts w:hint="eastAsia"/>
                <w:sz w:val="24"/>
              </w:rPr>
              <w:t>照明及插座</w:t>
            </w:r>
          </w:p>
        </w:tc>
        <w:tc>
          <w:tcPr>
            <w:tcW w:w="1284" w:type="dxa"/>
            <w:vAlign w:val="center"/>
          </w:tcPr>
          <w:p w:rsidR="00E50567" w:rsidRDefault="001D3935">
            <w:pPr>
              <w:jc w:val="center"/>
              <w:rPr>
                <w:rFonts w:asciiTheme="minorEastAsia" w:eastAsiaTheme="minorEastAsia" w:hAnsiTheme="minorEastAsia" w:cstheme="minorEastAsia"/>
                <w:sz w:val="24"/>
              </w:rPr>
            </w:pPr>
            <w:r>
              <w:rPr>
                <w:rFonts w:hint="eastAsia"/>
                <w:sz w:val="24"/>
              </w:rPr>
              <w:t>合计</w:t>
            </w:r>
          </w:p>
        </w:tc>
      </w:tr>
      <w:tr w:rsidR="00E50567">
        <w:trPr>
          <w:trHeight w:val="1000"/>
        </w:trPr>
        <w:tc>
          <w:tcPr>
            <w:tcW w:w="1178" w:type="dxa"/>
            <w:vAlign w:val="center"/>
          </w:tcPr>
          <w:p w:rsidR="00E50567" w:rsidRDefault="001D3935">
            <w:pPr>
              <w:jc w:val="center"/>
              <w:rPr>
                <w:sz w:val="24"/>
              </w:rPr>
            </w:pPr>
            <w:r>
              <w:rPr>
                <w:rFonts w:hint="eastAsia"/>
                <w:sz w:val="24"/>
              </w:rPr>
              <w:t>用电量（单位：</w:t>
            </w:r>
            <w:r>
              <w:rPr>
                <w:rFonts w:hint="eastAsia"/>
                <w:sz w:val="24"/>
              </w:rPr>
              <w:t>kW</w:t>
            </w:r>
            <w:r>
              <w:rPr>
                <w:rFonts w:hint="eastAsia"/>
                <w:sz w:val="24"/>
              </w:rPr>
              <w:t>）</w:t>
            </w:r>
          </w:p>
        </w:tc>
        <w:tc>
          <w:tcPr>
            <w:tcW w:w="1232" w:type="dxa"/>
            <w:vAlign w:val="center"/>
          </w:tcPr>
          <w:p w:rsidR="00E50567" w:rsidRDefault="001D3935">
            <w:pPr>
              <w:jc w:val="center"/>
              <w:rPr>
                <w:sz w:val="24"/>
              </w:rPr>
            </w:pPr>
            <w:r>
              <w:rPr>
                <w:rFonts w:hint="eastAsia"/>
                <w:sz w:val="24"/>
              </w:rPr>
              <w:t>18</w:t>
            </w:r>
          </w:p>
        </w:tc>
        <w:tc>
          <w:tcPr>
            <w:tcW w:w="1279" w:type="dxa"/>
            <w:vAlign w:val="center"/>
          </w:tcPr>
          <w:p w:rsidR="00E50567" w:rsidRDefault="001D3935">
            <w:pPr>
              <w:jc w:val="center"/>
              <w:rPr>
                <w:sz w:val="24"/>
              </w:rPr>
            </w:pPr>
            <w:r>
              <w:rPr>
                <w:rFonts w:hint="eastAsia"/>
                <w:sz w:val="24"/>
              </w:rPr>
              <w:t>0.9</w:t>
            </w:r>
          </w:p>
        </w:tc>
        <w:tc>
          <w:tcPr>
            <w:tcW w:w="1279" w:type="dxa"/>
            <w:vAlign w:val="center"/>
          </w:tcPr>
          <w:p w:rsidR="00E50567" w:rsidRDefault="001D3935">
            <w:pPr>
              <w:jc w:val="center"/>
              <w:rPr>
                <w:sz w:val="24"/>
              </w:rPr>
            </w:pPr>
            <w:r>
              <w:rPr>
                <w:rFonts w:hint="eastAsia"/>
                <w:sz w:val="24"/>
              </w:rPr>
              <w:t>4.8</w:t>
            </w:r>
          </w:p>
        </w:tc>
        <w:tc>
          <w:tcPr>
            <w:tcW w:w="1279" w:type="dxa"/>
            <w:vAlign w:val="center"/>
          </w:tcPr>
          <w:p w:rsidR="00E50567" w:rsidRDefault="001D3935">
            <w:pPr>
              <w:jc w:val="center"/>
              <w:rPr>
                <w:sz w:val="24"/>
              </w:rPr>
            </w:pPr>
            <w:r>
              <w:rPr>
                <w:rFonts w:hint="eastAsia"/>
                <w:sz w:val="24"/>
              </w:rPr>
              <w:t>8.0</w:t>
            </w:r>
          </w:p>
        </w:tc>
        <w:tc>
          <w:tcPr>
            <w:tcW w:w="1279" w:type="dxa"/>
            <w:vAlign w:val="center"/>
          </w:tcPr>
          <w:p w:rsidR="00E50567" w:rsidRDefault="001D3935">
            <w:pPr>
              <w:jc w:val="center"/>
              <w:rPr>
                <w:sz w:val="24"/>
              </w:rPr>
            </w:pPr>
            <w:r>
              <w:rPr>
                <w:rFonts w:hint="eastAsia"/>
                <w:sz w:val="24"/>
              </w:rPr>
              <w:t>1.6</w:t>
            </w:r>
          </w:p>
        </w:tc>
        <w:tc>
          <w:tcPr>
            <w:tcW w:w="1284" w:type="dxa"/>
            <w:vAlign w:val="center"/>
          </w:tcPr>
          <w:p w:rsidR="00E50567" w:rsidRDefault="001D3935">
            <w:pPr>
              <w:jc w:val="center"/>
              <w:rPr>
                <w:sz w:val="24"/>
              </w:rPr>
            </w:pPr>
            <w:r>
              <w:rPr>
                <w:rFonts w:hint="eastAsia"/>
                <w:sz w:val="24"/>
              </w:rPr>
              <w:t>33.3</w:t>
            </w:r>
          </w:p>
        </w:tc>
      </w:tr>
    </w:tbl>
    <w:p w:rsidR="00E50567" w:rsidRDefault="00E50567">
      <w:pPr>
        <w:pStyle w:val="a4"/>
        <w:spacing w:line="500" w:lineRule="exact"/>
        <w:ind w:firstLineChars="0" w:firstLine="0"/>
      </w:pPr>
    </w:p>
    <w:p w:rsidR="00E50567" w:rsidRDefault="001D3935">
      <w:pPr>
        <w:pStyle w:val="a4"/>
        <w:spacing w:line="500" w:lineRule="exact"/>
      </w:pPr>
      <w:r>
        <w:rPr>
          <w:rFonts w:hint="eastAsia"/>
        </w:rPr>
        <w:t>3. UPS</w:t>
      </w:r>
      <w:r>
        <w:rPr>
          <w:rFonts w:hint="eastAsia"/>
        </w:rPr>
        <w:t>延迟工作时间及电池数量配置：</w:t>
      </w:r>
    </w:p>
    <w:p w:rsidR="00E50567" w:rsidRDefault="001D3935">
      <w:pPr>
        <w:pStyle w:val="a4"/>
        <w:spacing w:line="500" w:lineRule="exact"/>
      </w:pPr>
      <w:r>
        <w:rPr>
          <w:rFonts w:hint="eastAsia"/>
        </w:rPr>
        <w:t>根据集团对</w:t>
      </w:r>
      <w:r>
        <w:rPr>
          <w:rFonts w:hint="eastAsia"/>
        </w:rPr>
        <w:t>UPS</w:t>
      </w:r>
      <w:r>
        <w:rPr>
          <w:rFonts w:hint="eastAsia"/>
        </w:rPr>
        <w:t>延迟工作时间的指导意见，按机房设备用电功率</w:t>
      </w:r>
      <w:r>
        <w:rPr>
          <w:rFonts w:hint="eastAsia"/>
        </w:rPr>
        <w:t>20KVA</w:t>
      </w:r>
      <w:r>
        <w:rPr>
          <w:rFonts w:hint="eastAsia"/>
        </w:rPr>
        <w:t>计算，设</w:t>
      </w:r>
      <w:r>
        <w:rPr>
          <w:rFonts w:hint="eastAsia"/>
        </w:rPr>
        <w:t>UPS</w:t>
      </w:r>
      <w:r>
        <w:rPr>
          <w:rFonts w:hint="eastAsia"/>
        </w:rPr>
        <w:t>直流工作电压</w:t>
      </w:r>
      <w:r>
        <w:rPr>
          <w:rFonts w:hint="eastAsia"/>
        </w:rPr>
        <w:t>12V</w:t>
      </w:r>
      <w:r>
        <w:rPr>
          <w:rFonts w:hint="eastAsia"/>
        </w:rPr>
        <w:t>×</w:t>
      </w:r>
      <w:r>
        <w:rPr>
          <w:rFonts w:hint="eastAsia"/>
        </w:rPr>
        <w:t>20</w:t>
      </w:r>
      <w:r>
        <w:rPr>
          <w:rFonts w:hint="eastAsia"/>
        </w:rPr>
        <w:t>节</w:t>
      </w:r>
      <w:r>
        <w:rPr>
          <w:rFonts w:hint="eastAsia"/>
        </w:rPr>
        <w:t>=240V</w:t>
      </w:r>
      <w:r>
        <w:rPr>
          <w:rFonts w:hint="eastAsia"/>
        </w:rPr>
        <w:t>，则直流工作电流</w:t>
      </w:r>
      <w:r>
        <w:rPr>
          <w:rFonts w:hint="eastAsia"/>
        </w:rPr>
        <w:t>20000VA</w:t>
      </w:r>
      <w:r>
        <w:rPr>
          <w:rFonts w:hint="eastAsia"/>
        </w:rPr>
        <w:t>÷</w:t>
      </w:r>
      <w:r>
        <w:rPr>
          <w:rFonts w:hint="eastAsia"/>
        </w:rPr>
        <w:t>240V=83.33A</w:t>
      </w:r>
      <w:r>
        <w:rPr>
          <w:rFonts w:hint="eastAsia"/>
        </w:rPr>
        <w:t>，实际电池容量</w:t>
      </w:r>
      <w:r>
        <w:rPr>
          <w:rFonts w:hint="eastAsia"/>
        </w:rPr>
        <w:t>C</w:t>
      </w:r>
      <w:r>
        <w:rPr>
          <w:rFonts w:hint="eastAsia"/>
        </w:rPr>
        <w:t>：</w:t>
      </w:r>
      <w:r>
        <w:rPr>
          <w:rFonts w:hint="eastAsia"/>
        </w:rPr>
        <w:t>C=I</w:t>
      </w:r>
      <w:r>
        <w:rPr>
          <w:rFonts w:hint="eastAsia"/>
        </w:rPr>
        <w:t>×</w:t>
      </w:r>
      <w:r>
        <w:rPr>
          <w:rFonts w:hint="eastAsia"/>
        </w:rPr>
        <w:t>T</w:t>
      </w:r>
      <w:r>
        <w:rPr>
          <w:rFonts w:hint="eastAsia"/>
        </w:rPr>
        <w:t>÷</w:t>
      </w:r>
      <w:r>
        <w:rPr>
          <w:rFonts w:hint="eastAsia"/>
        </w:rPr>
        <w:t>Kh =83.33A</w:t>
      </w:r>
      <w:r>
        <w:rPr>
          <w:rFonts w:hint="eastAsia"/>
        </w:rPr>
        <w:t>×</w:t>
      </w:r>
      <w:r>
        <w:rPr>
          <w:rFonts w:hint="eastAsia"/>
        </w:rPr>
        <w:t>4.32H</w:t>
      </w:r>
      <w:r>
        <w:rPr>
          <w:rFonts w:hint="eastAsia"/>
        </w:rPr>
        <w:t>÷</w:t>
      </w:r>
      <w:r>
        <w:rPr>
          <w:rFonts w:hint="eastAsia"/>
        </w:rPr>
        <w:t>0.9=400AH</w:t>
      </w:r>
      <w:r>
        <w:rPr>
          <w:rFonts w:hint="eastAsia"/>
        </w:rPr>
        <w:t>，则：每台</w:t>
      </w:r>
      <w:r>
        <w:rPr>
          <w:rFonts w:hint="eastAsia"/>
        </w:rPr>
        <w:t>UPS</w:t>
      </w:r>
      <w:r>
        <w:rPr>
          <w:rFonts w:hint="eastAsia"/>
        </w:rPr>
        <w:t>主机各配置</w:t>
      </w:r>
      <w:r>
        <w:rPr>
          <w:rFonts w:hint="eastAsia"/>
        </w:rPr>
        <w:t>100AH</w:t>
      </w:r>
      <w:r>
        <w:rPr>
          <w:rFonts w:hint="eastAsia"/>
        </w:rPr>
        <w:t>电池数量</w:t>
      </w:r>
      <w:r>
        <w:rPr>
          <w:rFonts w:hint="eastAsia"/>
        </w:rPr>
        <w:t>40</w:t>
      </w:r>
      <w:r>
        <w:rPr>
          <w:rFonts w:hint="eastAsia"/>
        </w:rPr>
        <w:t>节，共需</w:t>
      </w:r>
      <w:r>
        <w:rPr>
          <w:rFonts w:hint="eastAsia"/>
        </w:rPr>
        <w:t>80</w:t>
      </w:r>
      <w:r>
        <w:rPr>
          <w:rFonts w:hint="eastAsia"/>
        </w:rPr>
        <w:t>节电池。电池满载后备时间为</w:t>
      </w:r>
      <w:r>
        <w:rPr>
          <w:rFonts w:hint="eastAsia"/>
        </w:rPr>
        <w:t>4.32</w:t>
      </w:r>
      <w:r>
        <w:rPr>
          <w:rFonts w:hint="eastAsia"/>
        </w:rPr>
        <w:t>小时。</w:t>
      </w:r>
    </w:p>
    <w:p w:rsidR="00E50567" w:rsidRDefault="001D3935">
      <w:pPr>
        <w:pStyle w:val="a4"/>
        <w:spacing w:line="500" w:lineRule="exact"/>
      </w:pPr>
      <w:r>
        <w:rPr>
          <w:rFonts w:hint="eastAsia"/>
        </w:rPr>
        <w:t>(</w:t>
      </w:r>
      <w:r>
        <w:rPr>
          <w:rFonts w:hint="eastAsia"/>
        </w:rPr>
        <w:t>备注：</w:t>
      </w:r>
      <w:r>
        <w:rPr>
          <w:rFonts w:hint="eastAsia"/>
        </w:rPr>
        <w:t>Kh</w:t>
      </w:r>
      <w:r>
        <w:rPr>
          <w:rFonts w:hint="eastAsia"/>
        </w:rPr>
        <w:t>为电池容量换算系数</w:t>
      </w:r>
      <w:r>
        <w:rPr>
          <w:rFonts w:hint="eastAsia"/>
        </w:rPr>
        <w:t>(Ct/C10)</w:t>
      </w:r>
      <w:r>
        <w:rPr>
          <w:rFonts w:hint="eastAsia"/>
        </w:rPr>
        <w:t>，</w:t>
      </w:r>
      <w:r>
        <w:rPr>
          <w:rFonts w:hint="eastAsia"/>
        </w:rPr>
        <w:t xml:space="preserve"> 3-5</w:t>
      </w:r>
      <w:r>
        <w:rPr>
          <w:rFonts w:hint="eastAsia"/>
        </w:rPr>
        <w:t>小时放电率</w:t>
      </w:r>
      <w:r>
        <w:rPr>
          <w:rFonts w:hint="eastAsia"/>
        </w:rPr>
        <w:t>0.9</w:t>
      </w:r>
      <w:r>
        <w:rPr>
          <w:rFonts w:hint="eastAsia"/>
        </w:rPr>
        <w:t>，</w:t>
      </w:r>
      <w:r>
        <w:rPr>
          <w:rFonts w:hint="eastAsia"/>
        </w:rPr>
        <w:t>1-3</w:t>
      </w:r>
      <w:r>
        <w:rPr>
          <w:rFonts w:hint="eastAsia"/>
        </w:rPr>
        <w:t>小时放电率为</w:t>
      </w:r>
      <w:r>
        <w:rPr>
          <w:rFonts w:hint="eastAsia"/>
        </w:rPr>
        <w:t>0.75</w:t>
      </w:r>
      <w:r>
        <w:rPr>
          <w:rFonts w:hint="eastAsia"/>
        </w:rPr>
        <w:t>，</w:t>
      </w:r>
      <w:r>
        <w:rPr>
          <w:rFonts w:hint="eastAsia"/>
        </w:rPr>
        <w:t>1</w:t>
      </w:r>
      <w:r>
        <w:rPr>
          <w:rFonts w:hint="eastAsia"/>
        </w:rPr>
        <w:t>小时以下放电率为</w:t>
      </w:r>
      <w:r>
        <w:rPr>
          <w:rFonts w:hint="eastAsia"/>
        </w:rPr>
        <w:t>0.6</w:t>
      </w:r>
      <w:r>
        <w:t>2</w:t>
      </w:r>
      <w:r>
        <w:rPr>
          <w:rFonts w:hint="eastAsia"/>
        </w:rPr>
        <w:t>。</w:t>
      </w:r>
      <w:r>
        <w:rPr>
          <w:rFonts w:hint="eastAsia"/>
        </w:rPr>
        <w:t>)</w:t>
      </w:r>
    </w:p>
    <w:p w:rsidR="00E50567" w:rsidRDefault="001D3935">
      <w:pPr>
        <w:pStyle w:val="a4"/>
        <w:spacing w:line="500" w:lineRule="exact"/>
      </w:pPr>
      <w:r>
        <w:rPr>
          <w:rFonts w:hint="eastAsia"/>
        </w:rPr>
        <w:t>4</w:t>
      </w:r>
      <w:r>
        <w:rPr>
          <w:rFonts w:hint="eastAsia"/>
        </w:rPr>
        <w:t>．</w:t>
      </w:r>
      <w:r>
        <w:rPr>
          <w:rFonts w:hint="eastAsia"/>
        </w:rPr>
        <w:t>配电柜技术要求</w:t>
      </w:r>
    </w:p>
    <w:p w:rsidR="00E50567" w:rsidRDefault="001D3935">
      <w:pPr>
        <w:pStyle w:val="a4"/>
        <w:spacing w:line="500" w:lineRule="exact"/>
      </w:pPr>
      <w:r>
        <w:rPr>
          <w:rFonts w:hint="eastAsia"/>
        </w:rPr>
        <w:t>动力</w:t>
      </w:r>
      <w:r>
        <w:rPr>
          <w:rFonts w:hint="eastAsia"/>
        </w:rPr>
        <w:t>配电柜</w:t>
      </w:r>
      <w:r>
        <w:rPr>
          <w:rFonts w:hint="eastAsia"/>
        </w:rPr>
        <w:t>和设备</w:t>
      </w:r>
      <w:r>
        <w:rPr>
          <w:rFonts w:hint="eastAsia"/>
        </w:rPr>
        <w:t>配电柜</w:t>
      </w:r>
      <w:r>
        <w:rPr>
          <w:rFonts w:hint="eastAsia"/>
        </w:rPr>
        <w:t>的各相负荷须均衡配置，其均衡度应符合不小于</w:t>
      </w:r>
      <w:r>
        <w:rPr>
          <w:rFonts w:hint="eastAsia"/>
        </w:rPr>
        <w:t>80%</w:t>
      </w:r>
      <w:r>
        <w:rPr>
          <w:rFonts w:hint="eastAsia"/>
        </w:rPr>
        <w:t>的技术要求。</w:t>
      </w:r>
    </w:p>
    <w:p w:rsidR="00E50567" w:rsidRDefault="001D3935">
      <w:pPr>
        <w:pStyle w:val="a4"/>
        <w:spacing w:line="500" w:lineRule="exact"/>
      </w:pPr>
      <w:r>
        <w:rPr>
          <w:rFonts w:hint="eastAsia"/>
        </w:rPr>
        <w:t>对机房</w:t>
      </w:r>
      <w:r>
        <w:rPr>
          <w:rFonts w:hint="eastAsia"/>
        </w:rPr>
        <w:t>接口</w:t>
      </w:r>
      <w:r>
        <w:rPr>
          <w:rFonts w:hint="eastAsia"/>
        </w:rPr>
        <w:t>箱技术要求如下：</w:t>
      </w:r>
    </w:p>
    <w:p w:rsidR="00E50567" w:rsidRDefault="001D3935">
      <w:pPr>
        <w:spacing w:line="500" w:lineRule="exact"/>
        <w:ind w:firstLineChars="200" w:firstLine="480"/>
        <w:rPr>
          <w:sz w:val="24"/>
        </w:rPr>
      </w:pPr>
      <w:r>
        <w:rPr>
          <w:rFonts w:hint="eastAsia"/>
          <w:sz w:val="24"/>
        </w:rPr>
        <w:t>1</w:t>
      </w:r>
      <w:r>
        <w:rPr>
          <w:rFonts w:hint="eastAsia"/>
          <w:sz w:val="24"/>
        </w:rPr>
        <w:t>）</w:t>
      </w:r>
      <w:r>
        <w:rPr>
          <w:rFonts w:hint="eastAsia"/>
          <w:sz w:val="24"/>
        </w:rPr>
        <w:t xml:space="preserve"> </w:t>
      </w:r>
      <w:r>
        <w:rPr>
          <w:rFonts w:hint="eastAsia"/>
          <w:sz w:val="24"/>
        </w:rPr>
        <w:t>接口</w:t>
      </w:r>
      <w:r>
        <w:rPr>
          <w:rFonts w:hint="eastAsia"/>
          <w:sz w:val="24"/>
        </w:rPr>
        <w:t>箱选用有电力生产牌照、有产品出厂检测合格证的正规厂家产品。</w:t>
      </w:r>
    </w:p>
    <w:p w:rsidR="00E50567" w:rsidRDefault="001D3935">
      <w:pPr>
        <w:spacing w:line="500" w:lineRule="exact"/>
        <w:ind w:firstLineChars="200" w:firstLine="480"/>
        <w:rPr>
          <w:sz w:val="24"/>
        </w:rPr>
      </w:pPr>
      <w:r>
        <w:rPr>
          <w:rFonts w:hint="eastAsia"/>
          <w:sz w:val="24"/>
        </w:rPr>
        <w:t>2</w:t>
      </w:r>
      <w:r>
        <w:rPr>
          <w:rFonts w:hint="eastAsia"/>
          <w:sz w:val="24"/>
        </w:rPr>
        <w:t>）</w:t>
      </w:r>
      <w:r>
        <w:rPr>
          <w:rFonts w:hint="eastAsia"/>
          <w:sz w:val="24"/>
        </w:rPr>
        <w:t>接口</w:t>
      </w:r>
      <w:r>
        <w:rPr>
          <w:rFonts w:hint="eastAsia"/>
          <w:sz w:val="24"/>
        </w:rPr>
        <w:t>箱配置</w:t>
      </w:r>
      <w:r>
        <w:rPr>
          <w:rFonts w:hint="eastAsia"/>
          <w:sz w:val="24"/>
        </w:rPr>
        <w:t>3*20</w:t>
      </w:r>
      <w:r>
        <w:rPr>
          <w:rFonts w:hint="eastAsia"/>
          <w:sz w:val="24"/>
        </w:rPr>
        <w:t>紫铜零排（</w:t>
      </w:r>
      <w:r>
        <w:rPr>
          <w:rFonts w:hint="eastAsia"/>
          <w:sz w:val="24"/>
        </w:rPr>
        <w:t>N</w:t>
      </w:r>
      <w:r>
        <w:rPr>
          <w:rFonts w:hint="eastAsia"/>
          <w:sz w:val="24"/>
        </w:rPr>
        <w:t>）和地排（</w:t>
      </w:r>
      <w:r>
        <w:rPr>
          <w:rFonts w:hint="eastAsia"/>
          <w:sz w:val="24"/>
        </w:rPr>
        <w:t>PE</w:t>
      </w:r>
      <w:r>
        <w:rPr>
          <w:rFonts w:hint="eastAsia"/>
          <w:sz w:val="24"/>
        </w:rPr>
        <w:t>），适合于铜接线端子连接。</w:t>
      </w:r>
    </w:p>
    <w:p w:rsidR="00E50567" w:rsidRDefault="001D3935">
      <w:pPr>
        <w:spacing w:line="500" w:lineRule="exact"/>
        <w:ind w:firstLineChars="200" w:firstLine="480"/>
        <w:rPr>
          <w:sz w:val="24"/>
        </w:rPr>
      </w:pPr>
      <w:r>
        <w:rPr>
          <w:rFonts w:hint="eastAsia"/>
          <w:sz w:val="24"/>
        </w:rPr>
        <w:t>3</w:t>
      </w:r>
      <w:r>
        <w:rPr>
          <w:rFonts w:hint="eastAsia"/>
          <w:sz w:val="24"/>
        </w:rPr>
        <w:t>）</w:t>
      </w:r>
      <w:r>
        <w:rPr>
          <w:rFonts w:hint="eastAsia"/>
          <w:sz w:val="24"/>
        </w:rPr>
        <w:t>接口</w:t>
      </w:r>
      <w:r>
        <w:rPr>
          <w:rFonts w:hint="eastAsia"/>
          <w:sz w:val="24"/>
        </w:rPr>
        <w:t>箱配置五孔航空插座，容量</w:t>
      </w:r>
      <w:r>
        <w:rPr>
          <w:rFonts w:hint="eastAsia"/>
          <w:sz w:val="24"/>
        </w:rPr>
        <w:t>/</w:t>
      </w:r>
      <w:r>
        <w:rPr>
          <w:rFonts w:hint="eastAsia"/>
          <w:sz w:val="24"/>
        </w:rPr>
        <w:t>规格与发电车相匹配。</w:t>
      </w:r>
    </w:p>
    <w:p w:rsidR="00E50567" w:rsidRDefault="001D3935">
      <w:pPr>
        <w:spacing w:line="500" w:lineRule="exact"/>
        <w:ind w:firstLineChars="200" w:firstLine="480"/>
        <w:rPr>
          <w:sz w:val="24"/>
        </w:rPr>
      </w:pPr>
      <w:r>
        <w:rPr>
          <w:rFonts w:hint="eastAsia"/>
          <w:sz w:val="24"/>
        </w:rPr>
        <w:t>4</w:t>
      </w:r>
      <w:r>
        <w:rPr>
          <w:rFonts w:hint="eastAsia"/>
          <w:sz w:val="24"/>
        </w:rPr>
        <w:t>）</w:t>
      </w:r>
      <w:r>
        <w:rPr>
          <w:rFonts w:hint="eastAsia"/>
          <w:sz w:val="24"/>
        </w:rPr>
        <w:t>接口</w:t>
      </w:r>
      <w:r>
        <w:rPr>
          <w:rFonts w:hint="eastAsia"/>
          <w:sz w:val="24"/>
        </w:rPr>
        <w:t>箱配置</w:t>
      </w:r>
      <w:r>
        <w:rPr>
          <w:rFonts w:hint="eastAsia"/>
          <w:sz w:val="24"/>
        </w:rPr>
        <w:t>4</w:t>
      </w:r>
      <w:r>
        <w:rPr>
          <w:rFonts w:hint="eastAsia"/>
          <w:sz w:val="24"/>
        </w:rPr>
        <w:t>极断路器</w:t>
      </w:r>
      <w:r>
        <w:rPr>
          <w:rFonts w:hint="eastAsia"/>
          <w:sz w:val="24"/>
        </w:rPr>
        <w:t>，</w:t>
      </w:r>
      <w:r>
        <w:rPr>
          <w:rFonts w:hint="eastAsia"/>
          <w:sz w:val="24"/>
        </w:rPr>
        <w:t>断路器</w:t>
      </w:r>
      <w:r>
        <w:rPr>
          <w:rFonts w:hint="eastAsia"/>
          <w:sz w:val="24"/>
        </w:rPr>
        <w:t>选用施耐德</w:t>
      </w:r>
      <w:r>
        <w:rPr>
          <w:rFonts w:hint="eastAsia"/>
          <w:sz w:val="24"/>
        </w:rPr>
        <w:t>/ABB</w:t>
      </w:r>
      <w:r>
        <w:rPr>
          <w:rFonts w:hint="eastAsia"/>
          <w:sz w:val="24"/>
        </w:rPr>
        <w:t>品牌。</w:t>
      </w:r>
    </w:p>
    <w:p w:rsidR="00E50567" w:rsidRDefault="001D3935">
      <w:pPr>
        <w:pStyle w:val="a4"/>
        <w:spacing w:line="500" w:lineRule="exact"/>
      </w:pPr>
      <w:r>
        <w:rPr>
          <w:rFonts w:hint="eastAsia"/>
        </w:rPr>
        <w:t>对机房动力</w:t>
      </w:r>
      <w:r>
        <w:rPr>
          <w:rFonts w:hint="eastAsia"/>
        </w:rPr>
        <w:t>配电柜</w:t>
      </w:r>
      <w:r>
        <w:rPr>
          <w:rFonts w:hint="eastAsia"/>
        </w:rPr>
        <w:t>技术要求如下：</w:t>
      </w:r>
    </w:p>
    <w:p w:rsidR="00E50567" w:rsidRDefault="001D3935">
      <w:pPr>
        <w:spacing w:line="500" w:lineRule="exact"/>
        <w:ind w:firstLineChars="200" w:firstLine="480"/>
        <w:rPr>
          <w:sz w:val="24"/>
        </w:rPr>
      </w:pPr>
      <w:r>
        <w:rPr>
          <w:rFonts w:hint="eastAsia"/>
          <w:sz w:val="24"/>
        </w:rPr>
        <w:t>1</w:t>
      </w:r>
      <w:r>
        <w:rPr>
          <w:rFonts w:hint="eastAsia"/>
          <w:sz w:val="24"/>
        </w:rPr>
        <w:t>）</w:t>
      </w:r>
      <w:r>
        <w:rPr>
          <w:rFonts w:hint="eastAsia"/>
          <w:sz w:val="24"/>
        </w:rPr>
        <w:t xml:space="preserve"> </w:t>
      </w:r>
      <w:r>
        <w:rPr>
          <w:rFonts w:hint="eastAsia"/>
          <w:sz w:val="24"/>
        </w:rPr>
        <w:t>动力</w:t>
      </w:r>
      <w:r>
        <w:rPr>
          <w:rFonts w:hint="eastAsia"/>
          <w:sz w:val="24"/>
        </w:rPr>
        <w:t>配电柜</w:t>
      </w:r>
      <w:r>
        <w:rPr>
          <w:rFonts w:hint="eastAsia"/>
          <w:sz w:val="24"/>
        </w:rPr>
        <w:t>均选用有电力生产牌照、有产品出厂检测合格证的正规厂家产品。</w:t>
      </w:r>
    </w:p>
    <w:p w:rsidR="00E50567" w:rsidRDefault="001D3935">
      <w:pPr>
        <w:spacing w:line="500" w:lineRule="exact"/>
        <w:ind w:firstLineChars="200" w:firstLine="480"/>
        <w:rPr>
          <w:sz w:val="24"/>
        </w:rPr>
      </w:pPr>
      <w:r>
        <w:rPr>
          <w:rFonts w:hint="eastAsia"/>
          <w:sz w:val="24"/>
        </w:rPr>
        <w:t>2</w:t>
      </w:r>
      <w:r>
        <w:rPr>
          <w:rFonts w:hint="eastAsia"/>
          <w:sz w:val="24"/>
        </w:rPr>
        <w:t>）动力</w:t>
      </w:r>
      <w:r>
        <w:rPr>
          <w:rFonts w:hint="eastAsia"/>
          <w:sz w:val="24"/>
        </w:rPr>
        <w:t>配电柜</w:t>
      </w:r>
      <w:r>
        <w:rPr>
          <w:rFonts w:hint="eastAsia"/>
          <w:sz w:val="24"/>
        </w:rPr>
        <w:t>内空气断路器均选用</w:t>
      </w:r>
      <w:r>
        <w:rPr>
          <w:rFonts w:hint="eastAsia"/>
          <w:sz w:val="24"/>
        </w:rPr>
        <w:t>ABB/</w:t>
      </w:r>
      <w:r>
        <w:rPr>
          <w:rFonts w:hint="eastAsia"/>
          <w:sz w:val="24"/>
        </w:rPr>
        <w:t>施耐德品牌。</w:t>
      </w:r>
    </w:p>
    <w:p w:rsidR="00E50567" w:rsidRDefault="001D3935">
      <w:pPr>
        <w:spacing w:line="500" w:lineRule="exact"/>
        <w:ind w:firstLineChars="200" w:firstLine="480"/>
        <w:rPr>
          <w:sz w:val="24"/>
        </w:rPr>
      </w:pPr>
      <w:r>
        <w:rPr>
          <w:rFonts w:hint="eastAsia"/>
          <w:sz w:val="24"/>
        </w:rPr>
        <w:t>3</w:t>
      </w:r>
      <w:r>
        <w:rPr>
          <w:rFonts w:hint="eastAsia"/>
          <w:sz w:val="24"/>
        </w:rPr>
        <w:t>）动力</w:t>
      </w:r>
      <w:r>
        <w:rPr>
          <w:rFonts w:hint="eastAsia"/>
          <w:sz w:val="24"/>
        </w:rPr>
        <w:t>配电柜</w:t>
      </w:r>
      <w:r>
        <w:rPr>
          <w:rFonts w:hint="eastAsia"/>
          <w:sz w:val="24"/>
        </w:rPr>
        <w:t>配置</w:t>
      </w:r>
      <w:r>
        <w:rPr>
          <w:rFonts w:hint="eastAsia"/>
          <w:sz w:val="24"/>
        </w:rPr>
        <w:t>3*</w:t>
      </w:r>
      <w:r>
        <w:rPr>
          <w:rFonts w:hint="eastAsia"/>
          <w:sz w:val="24"/>
        </w:rPr>
        <w:t>3</w:t>
      </w:r>
      <w:r>
        <w:rPr>
          <w:rFonts w:hint="eastAsia"/>
          <w:sz w:val="24"/>
        </w:rPr>
        <w:t>0</w:t>
      </w:r>
      <w:r>
        <w:rPr>
          <w:rFonts w:hint="eastAsia"/>
          <w:sz w:val="24"/>
        </w:rPr>
        <w:t>紫铜零排</w:t>
      </w:r>
      <w:r>
        <w:rPr>
          <w:rFonts w:hint="eastAsia"/>
          <w:sz w:val="24"/>
        </w:rPr>
        <w:t>N</w:t>
      </w:r>
      <w:r>
        <w:rPr>
          <w:rFonts w:hint="eastAsia"/>
          <w:sz w:val="24"/>
        </w:rPr>
        <w:t>和地排</w:t>
      </w:r>
      <w:r>
        <w:rPr>
          <w:rFonts w:hint="eastAsia"/>
          <w:sz w:val="24"/>
        </w:rPr>
        <w:t>PE</w:t>
      </w:r>
      <w:r>
        <w:rPr>
          <w:rFonts w:hint="eastAsia"/>
          <w:sz w:val="24"/>
        </w:rPr>
        <w:t>，适合于铜接线端子连接。</w:t>
      </w:r>
    </w:p>
    <w:p w:rsidR="00E50567" w:rsidRDefault="001D3935">
      <w:pPr>
        <w:spacing w:line="500" w:lineRule="exact"/>
        <w:ind w:firstLineChars="200" w:firstLine="480"/>
        <w:rPr>
          <w:sz w:val="24"/>
        </w:rPr>
      </w:pPr>
      <w:r>
        <w:rPr>
          <w:rFonts w:hint="eastAsia"/>
          <w:sz w:val="24"/>
        </w:rPr>
        <w:t>4</w:t>
      </w:r>
      <w:r>
        <w:rPr>
          <w:rFonts w:hint="eastAsia"/>
          <w:sz w:val="24"/>
        </w:rPr>
        <w:t>）动力</w:t>
      </w:r>
      <w:r>
        <w:rPr>
          <w:rFonts w:hint="eastAsia"/>
          <w:sz w:val="24"/>
        </w:rPr>
        <w:t>配电柜</w:t>
      </w:r>
      <w:r>
        <w:rPr>
          <w:rFonts w:hint="eastAsia"/>
          <w:sz w:val="24"/>
        </w:rPr>
        <w:t>应具有相电压、相电流等基本参数检测的智能数字电量仪，具有监控接口。</w:t>
      </w:r>
    </w:p>
    <w:p w:rsidR="00E50567" w:rsidRDefault="001D3935">
      <w:pPr>
        <w:spacing w:line="500" w:lineRule="exact"/>
        <w:ind w:firstLineChars="200" w:firstLine="480"/>
        <w:rPr>
          <w:sz w:val="24"/>
        </w:rPr>
      </w:pPr>
      <w:r>
        <w:rPr>
          <w:rFonts w:hint="eastAsia"/>
          <w:sz w:val="24"/>
        </w:rPr>
        <w:t>5</w:t>
      </w:r>
      <w:r>
        <w:rPr>
          <w:rFonts w:hint="eastAsia"/>
          <w:sz w:val="24"/>
        </w:rPr>
        <w:t>）动力</w:t>
      </w:r>
      <w:r>
        <w:rPr>
          <w:rFonts w:hint="eastAsia"/>
          <w:sz w:val="24"/>
        </w:rPr>
        <w:t>配电柜</w:t>
      </w:r>
      <w:r>
        <w:rPr>
          <w:rFonts w:hint="eastAsia"/>
          <w:sz w:val="24"/>
        </w:rPr>
        <w:t>输入端安装施耐德四模块</w:t>
      </w:r>
      <w:r>
        <w:rPr>
          <w:rFonts w:hint="eastAsia"/>
          <w:sz w:val="24"/>
        </w:rPr>
        <w:t>40KA</w:t>
      </w:r>
      <w:r>
        <w:rPr>
          <w:rFonts w:hint="eastAsia"/>
          <w:sz w:val="24"/>
        </w:rPr>
        <w:t>浪涌保护模块和后备保护断路器，防止供电线路的感应雷击、瞬态过电压对机柜设备的冲击破坏。</w:t>
      </w:r>
    </w:p>
    <w:p w:rsidR="00E50567" w:rsidRDefault="001D3935">
      <w:pPr>
        <w:spacing w:line="500" w:lineRule="exact"/>
        <w:ind w:firstLineChars="200" w:firstLine="480"/>
        <w:rPr>
          <w:sz w:val="24"/>
        </w:rPr>
      </w:pPr>
      <w:r>
        <w:rPr>
          <w:rFonts w:hint="eastAsia"/>
          <w:sz w:val="24"/>
        </w:rPr>
        <w:t>6</w:t>
      </w:r>
      <w:r>
        <w:rPr>
          <w:rFonts w:hint="eastAsia"/>
          <w:sz w:val="24"/>
        </w:rPr>
        <w:t>）</w:t>
      </w:r>
      <w:r>
        <w:rPr>
          <w:rFonts w:hint="eastAsia"/>
          <w:sz w:val="24"/>
        </w:rPr>
        <w:t>动力</w:t>
      </w:r>
      <w:r>
        <w:rPr>
          <w:rFonts w:hint="eastAsia"/>
          <w:sz w:val="24"/>
        </w:rPr>
        <w:t>配电柜</w:t>
      </w:r>
      <w:r>
        <w:rPr>
          <w:rFonts w:hint="eastAsia"/>
          <w:sz w:val="24"/>
        </w:rPr>
        <w:t>配置施耐德</w:t>
      </w:r>
      <w:r>
        <w:rPr>
          <w:rFonts w:hint="eastAsia"/>
          <w:sz w:val="24"/>
        </w:rPr>
        <w:t>WATSNB</w:t>
      </w:r>
      <w:r>
        <w:rPr>
          <w:rFonts w:hint="eastAsia"/>
          <w:sz w:val="24"/>
        </w:rPr>
        <w:t>面</w:t>
      </w:r>
      <w:r>
        <w:rPr>
          <w:rFonts w:hint="eastAsia"/>
          <w:sz w:val="24"/>
        </w:rPr>
        <w:t>板安装型</w:t>
      </w:r>
      <w:r>
        <w:rPr>
          <w:rFonts w:hint="eastAsia"/>
          <w:sz w:val="24"/>
        </w:rPr>
        <w:t>CB</w:t>
      </w:r>
      <w:r>
        <w:rPr>
          <w:rFonts w:hint="eastAsia"/>
          <w:sz w:val="24"/>
        </w:rPr>
        <w:t>级双电源切换开关，配置</w:t>
      </w:r>
      <w:r>
        <w:rPr>
          <w:rFonts w:hint="eastAsia"/>
          <w:sz w:val="24"/>
        </w:rPr>
        <w:t>80A</w:t>
      </w:r>
      <w:r>
        <w:rPr>
          <w:rFonts w:hint="eastAsia"/>
          <w:sz w:val="24"/>
        </w:rPr>
        <w:t>执行机构，要求</w:t>
      </w:r>
      <w:r>
        <w:rPr>
          <w:rFonts w:hint="eastAsia"/>
          <w:sz w:val="24"/>
        </w:rPr>
        <w:t>ATS</w:t>
      </w:r>
      <w:r>
        <w:rPr>
          <w:rFonts w:hint="eastAsia"/>
          <w:sz w:val="24"/>
        </w:rPr>
        <w:t>具备两路电源同时切断的功能，具备消防联动功能；应急电源断路器要求与市电进行机械互锁，平时未使用时应处于断开状态。</w:t>
      </w:r>
    </w:p>
    <w:p w:rsidR="00E50567" w:rsidRDefault="001D3935">
      <w:pPr>
        <w:spacing w:line="500" w:lineRule="exact"/>
        <w:ind w:firstLineChars="200" w:firstLine="480"/>
        <w:rPr>
          <w:sz w:val="24"/>
        </w:rPr>
      </w:pPr>
      <w:r>
        <w:rPr>
          <w:rFonts w:hint="eastAsia"/>
          <w:sz w:val="24"/>
        </w:rPr>
        <w:t>7</w:t>
      </w:r>
      <w:r>
        <w:rPr>
          <w:rFonts w:hint="eastAsia"/>
          <w:sz w:val="24"/>
        </w:rPr>
        <w:t>）动力</w:t>
      </w:r>
      <w:r>
        <w:rPr>
          <w:rFonts w:hint="eastAsia"/>
          <w:sz w:val="24"/>
        </w:rPr>
        <w:t>配电柜</w:t>
      </w:r>
      <w:r>
        <w:rPr>
          <w:rFonts w:hint="eastAsia"/>
          <w:sz w:val="24"/>
        </w:rPr>
        <w:t>均预留若干备用供电空气开关，以便设备扩容和维护使用。</w:t>
      </w:r>
    </w:p>
    <w:p w:rsidR="00E50567" w:rsidRDefault="001D3935">
      <w:pPr>
        <w:pStyle w:val="a4"/>
        <w:spacing w:line="500" w:lineRule="exact"/>
      </w:pPr>
      <w:r>
        <w:rPr>
          <w:rFonts w:hint="eastAsia"/>
        </w:rPr>
        <w:t>对机房设备</w:t>
      </w:r>
      <w:r>
        <w:rPr>
          <w:rFonts w:hint="eastAsia"/>
        </w:rPr>
        <w:t>配电柜</w:t>
      </w:r>
      <w:r>
        <w:rPr>
          <w:rFonts w:hint="eastAsia"/>
        </w:rPr>
        <w:t>技术要求如下：</w:t>
      </w:r>
    </w:p>
    <w:p w:rsidR="00E50567" w:rsidRDefault="001D3935">
      <w:pPr>
        <w:spacing w:line="500" w:lineRule="exact"/>
        <w:ind w:firstLineChars="200" w:firstLine="480"/>
        <w:rPr>
          <w:sz w:val="24"/>
        </w:rPr>
      </w:pPr>
      <w:r>
        <w:rPr>
          <w:rFonts w:hint="eastAsia"/>
          <w:sz w:val="24"/>
        </w:rPr>
        <w:t>1</w:t>
      </w:r>
      <w:r>
        <w:rPr>
          <w:rFonts w:hint="eastAsia"/>
          <w:sz w:val="24"/>
        </w:rPr>
        <w:t>）</w:t>
      </w:r>
      <w:r>
        <w:rPr>
          <w:rFonts w:hint="eastAsia"/>
          <w:sz w:val="24"/>
        </w:rPr>
        <w:t xml:space="preserve"> </w:t>
      </w:r>
      <w:r>
        <w:rPr>
          <w:rFonts w:hint="eastAsia"/>
          <w:sz w:val="24"/>
        </w:rPr>
        <w:t>设备</w:t>
      </w:r>
      <w:r>
        <w:rPr>
          <w:rFonts w:hint="eastAsia"/>
          <w:sz w:val="24"/>
        </w:rPr>
        <w:t>配电柜</w:t>
      </w:r>
      <w:r>
        <w:rPr>
          <w:rFonts w:hint="eastAsia"/>
          <w:sz w:val="24"/>
        </w:rPr>
        <w:t>均选用有电力生产牌照、有产品出厂检测合格证的正规厂家产品。</w:t>
      </w:r>
    </w:p>
    <w:p w:rsidR="00E50567" w:rsidRDefault="001D3935">
      <w:pPr>
        <w:spacing w:line="500" w:lineRule="exact"/>
        <w:ind w:firstLineChars="200" w:firstLine="480"/>
        <w:rPr>
          <w:sz w:val="24"/>
        </w:rPr>
      </w:pPr>
      <w:r>
        <w:rPr>
          <w:rFonts w:hint="eastAsia"/>
          <w:sz w:val="24"/>
        </w:rPr>
        <w:t>2</w:t>
      </w:r>
      <w:r>
        <w:rPr>
          <w:rFonts w:hint="eastAsia"/>
          <w:sz w:val="24"/>
        </w:rPr>
        <w:t>）设备</w:t>
      </w:r>
      <w:r>
        <w:rPr>
          <w:rFonts w:hint="eastAsia"/>
          <w:sz w:val="24"/>
        </w:rPr>
        <w:t>配电柜</w:t>
      </w:r>
      <w:r>
        <w:rPr>
          <w:rFonts w:hint="eastAsia"/>
          <w:sz w:val="24"/>
        </w:rPr>
        <w:t>内空气断路器均选用</w:t>
      </w:r>
      <w:r>
        <w:rPr>
          <w:rFonts w:hint="eastAsia"/>
          <w:sz w:val="24"/>
        </w:rPr>
        <w:t>ABB/</w:t>
      </w:r>
      <w:r>
        <w:rPr>
          <w:rFonts w:hint="eastAsia"/>
          <w:sz w:val="24"/>
        </w:rPr>
        <w:t>施耐德品牌。</w:t>
      </w:r>
    </w:p>
    <w:p w:rsidR="00E50567" w:rsidRDefault="001D3935">
      <w:pPr>
        <w:spacing w:line="500" w:lineRule="exact"/>
        <w:ind w:firstLineChars="200" w:firstLine="480"/>
        <w:rPr>
          <w:sz w:val="24"/>
        </w:rPr>
      </w:pPr>
      <w:r>
        <w:rPr>
          <w:rFonts w:hint="eastAsia"/>
          <w:sz w:val="24"/>
        </w:rPr>
        <w:t>3</w:t>
      </w:r>
      <w:r>
        <w:rPr>
          <w:rFonts w:hint="eastAsia"/>
          <w:sz w:val="24"/>
        </w:rPr>
        <w:t>）设备</w:t>
      </w:r>
      <w:r>
        <w:rPr>
          <w:rFonts w:hint="eastAsia"/>
          <w:sz w:val="24"/>
        </w:rPr>
        <w:t>配电柜</w:t>
      </w:r>
      <w:r>
        <w:rPr>
          <w:rFonts w:hint="eastAsia"/>
          <w:sz w:val="24"/>
        </w:rPr>
        <w:t>配置</w:t>
      </w:r>
      <w:r>
        <w:rPr>
          <w:rFonts w:hint="eastAsia"/>
          <w:sz w:val="24"/>
        </w:rPr>
        <w:t>3*</w:t>
      </w:r>
      <w:r>
        <w:rPr>
          <w:rFonts w:hint="eastAsia"/>
          <w:sz w:val="24"/>
        </w:rPr>
        <w:t>3</w:t>
      </w:r>
      <w:r>
        <w:rPr>
          <w:rFonts w:hint="eastAsia"/>
          <w:sz w:val="24"/>
        </w:rPr>
        <w:t>0</w:t>
      </w:r>
      <w:r>
        <w:rPr>
          <w:rFonts w:hint="eastAsia"/>
          <w:sz w:val="24"/>
        </w:rPr>
        <w:t>紫铜零排</w:t>
      </w:r>
      <w:r>
        <w:rPr>
          <w:rFonts w:hint="eastAsia"/>
          <w:sz w:val="24"/>
        </w:rPr>
        <w:t>N</w:t>
      </w:r>
      <w:r>
        <w:rPr>
          <w:rFonts w:hint="eastAsia"/>
          <w:sz w:val="24"/>
        </w:rPr>
        <w:t>（</w:t>
      </w:r>
      <w:r>
        <w:rPr>
          <w:rFonts w:hint="eastAsia"/>
          <w:sz w:val="24"/>
        </w:rPr>
        <w:t>2</w:t>
      </w:r>
      <w:r>
        <w:rPr>
          <w:rFonts w:hint="eastAsia"/>
          <w:sz w:val="24"/>
        </w:rPr>
        <w:t>个</w:t>
      </w:r>
      <w:r>
        <w:rPr>
          <w:rFonts w:hint="eastAsia"/>
          <w:sz w:val="24"/>
        </w:rPr>
        <w:t>）</w:t>
      </w:r>
      <w:r>
        <w:rPr>
          <w:rFonts w:hint="eastAsia"/>
          <w:sz w:val="24"/>
        </w:rPr>
        <w:t>和地排</w:t>
      </w:r>
      <w:r>
        <w:rPr>
          <w:rFonts w:hint="eastAsia"/>
          <w:sz w:val="24"/>
        </w:rPr>
        <w:t>PE</w:t>
      </w:r>
      <w:r>
        <w:rPr>
          <w:rFonts w:hint="eastAsia"/>
          <w:sz w:val="24"/>
        </w:rPr>
        <w:t>，</w:t>
      </w:r>
      <w:r>
        <w:rPr>
          <w:rFonts w:hint="eastAsia"/>
          <w:sz w:val="24"/>
        </w:rPr>
        <w:t>适合于铜接线端子连接。</w:t>
      </w:r>
    </w:p>
    <w:p w:rsidR="00E50567" w:rsidRDefault="001D3935">
      <w:pPr>
        <w:spacing w:line="500" w:lineRule="exact"/>
        <w:ind w:firstLineChars="200" w:firstLine="480"/>
        <w:rPr>
          <w:sz w:val="24"/>
        </w:rPr>
      </w:pPr>
      <w:r>
        <w:rPr>
          <w:rFonts w:hint="eastAsia"/>
          <w:sz w:val="24"/>
        </w:rPr>
        <w:t>4</w:t>
      </w:r>
      <w:r>
        <w:rPr>
          <w:rFonts w:hint="eastAsia"/>
          <w:sz w:val="24"/>
        </w:rPr>
        <w:t>）设备</w:t>
      </w:r>
      <w:r>
        <w:rPr>
          <w:rFonts w:hint="eastAsia"/>
          <w:sz w:val="24"/>
        </w:rPr>
        <w:t>配电柜</w:t>
      </w:r>
      <w:r>
        <w:rPr>
          <w:rFonts w:hint="eastAsia"/>
          <w:sz w:val="24"/>
        </w:rPr>
        <w:t>均预留若干备用供电空气开关，以便设备扩容和维护使用。</w:t>
      </w:r>
    </w:p>
    <w:p w:rsidR="00E50567" w:rsidRDefault="001D3935">
      <w:pPr>
        <w:spacing w:line="500" w:lineRule="exact"/>
        <w:ind w:firstLineChars="200" w:firstLine="480"/>
        <w:rPr>
          <w:sz w:val="24"/>
        </w:rPr>
      </w:pPr>
      <w:r>
        <w:rPr>
          <w:rFonts w:hint="eastAsia"/>
          <w:sz w:val="24"/>
        </w:rPr>
        <w:t>5</w:t>
      </w:r>
      <w:r>
        <w:rPr>
          <w:rFonts w:hint="eastAsia"/>
          <w:sz w:val="24"/>
        </w:rPr>
        <w:t>．照明</w:t>
      </w:r>
    </w:p>
    <w:p w:rsidR="00E50567" w:rsidRDefault="001D3935">
      <w:pPr>
        <w:spacing w:line="500" w:lineRule="exact"/>
        <w:ind w:firstLineChars="200" w:firstLine="480"/>
        <w:rPr>
          <w:sz w:val="24"/>
        </w:rPr>
      </w:pPr>
      <w:r>
        <w:rPr>
          <w:rFonts w:hint="eastAsia"/>
          <w:sz w:val="24"/>
        </w:rPr>
        <w:t>根据机房的有关照度要求，以及各机房设备实际布置情况，对机房的照明进行合理的分布和数量调整。在机房内采用双管</w:t>
      </w:r>
      <w:r>
        <w:rPr>
          <w:rFonts w:hint="eastAsia"/>
          <w:sz w:val="24"/>
        </w:rPr>
        <w:t>LED</w:t>
      </w:r>
      <w:r>
        <w:rPr>
          <w:rFonts w:hint="eastAsia"/>
          <w:sz w:val="24"/>
        </w:rPr>
        <w:t>灯，</w:t>
      </w:r>
      <w:r>
        <w:rPr>
          <w:rFonts w:hint="eastAsia"/>
          <w:sz w:val="24"/>
        </w:rPr>
        <w:t>吸顶</w:t>
      </w:r>
      <w:r>
        <w:rPr>
          <w:rFonts w:hint="eastAsia"/>
          <w:sz w:val="24"/>
        </w:rPr>
        <w:t>安装，灯管选用雷士或欧普高效无眩光</w:t>
      </w:r>
      <w:r>
        <w:rPr>
          <w:rFonts w:hint="eastAsia"/>
          <w:sz w:val="24"/>
        </w:rPr>
        <w:t>LED</w:t>
      </w:r>
      <w:r>
        <w:rPr>
          <w:rFonts w:hint="eastAsia"/>
          <w:sz w:val="24"/>
        </w:rPr>
        <w:t>灯管，以防止对机房设备干扰。机房照明布置详见《照明布置图》。</w:t>
      </w:r>
    </w:p>
    <w:p w:rsidR="00E50567" w:rsidRDefault="001D3935">
      <w:pPr>
        <w:spacing w:line="500" w:lineRule="exact"/>
        <w:ind w:firstLineChars="200" w:firstLine="480"/>
        <w:rPr>
          <w:sz w:val="24"/>
        </w:rPr>
      </w:pPr>
      <w:r>
        <w:rPr>
          <w:rFonts w:hint="eastAsia"/>
          <w:sz w:val="24"/>
        </w:rPr>
        <w:t>应急照明</w:t>
      </w:r>
      <w:r>
        <w:rPr>
          <w:rFonts w:hint="eastAsia"/>
          <w:sz w:val="24"/>
        </w:rPr>
        <w:t>采用</w:t>
      </w:r>
      <w:r>
        <w:rPr>
          <w:rFonts w:hint="eastAsia"/>
          <w:sz w:val="24"/>
        </w:rPr>
        <w:t>双管</w:t>
      </w:r>
      <w:r>
        <w:rPr>
          <w:rFonts w:hint="eastAsia"/>
          <w:sz w:val="24"/>
        </w:rPr>
        <w:t>LED</w:t>
      </w:r>
      <w:r>
        <w:rPr>
          <w:rFonts w:hint="eastAsia"/>
          <w:sz w:val="24"/>
        </w:rPr>
        <w:t>灯，</w:t>
      </w:r>
      <w:r>
        <w:rPr>
          <w:rFonts w:hint="eastAsia"/>
          <w:sz w:val="24"/>
        </w:rPr>
        <w:t>由</w:t>
      </w:r>
      <w:r>
        <w:rPr>
          <w:rFonts w:hint="eastAsia"/>
          <w:sz w:val="24"/>
        </w:rPr>
        <w:t>UPS</w:t>
      </w:r>
      <w:r>
        <w:rPr>
          <w:rFonts w:hint="eastAsia"/>
          <w:sz w:val="24"/>
        </w:rPr>
        <w:t>供电，吸顶</w:t>
      </w:r>
      <w:r>
        <w:rPr>
          <w:rFonts w:hint="eastAsia"/>
          <w:sz w:val="24"/>
        </w:rPr>
        <w:t>安装，灯管选用雷士或欧普高效无眩光</w:t>
      </w:r>
      <w:r>
        <w:rPr>
          <w:rFonts w:hint="eastAsia"/>
          <w:sz w:val="24"/>
        </w:rPr>
        <w:t>LED</w:t>
      </w:r>
      <w:r>
        <w:rPr>
          <w:rFonts w:hint="eastAsia"/>
          <w:sz w:val="24"/>
        </w:rPr>
        <w:t>灯管，以防止对机房设备干扰。</w:t>
      </w:r>
    </w:p>
    <w:p w:rsidR="00E50567" w:rsidRDefault="001D3935">
      <w:pPr>
        <w:spacing w:line="500" w:lineRule="exact"/>
        <w:ind w:firstLineChars="200" w:firstLine="480"/>
        <w:rPr>
          <w:sz w:val="24"/>
        </w:rPr>
      </w:pPr>
      <w:r>
        <w:rPr>
          <w:rFonts w:hint="eastAsia"/>
          <w:sz w:val="24"/>
        </w:rPr>
        <w:t>所有灯具安装应均匀分布，即应满足机房照度要求，而且还应保持协调、美观。照明控制开关可选用西门子、</w:t>
      </w:r>
      <w:r>
        <w:rPr>
          <w:rFonts w:hint="eastAsia"/>
          <w:sz w:val="24"/>
        </w:rPr>
        <w:t>TCL</w:t>
      </w:r>
      <w:r>
        <w:rPr>
          <w:rFonts w:hint="eastAsia"/>
          <w:sz w:val="24"/>
        </w:rPr>
        <w:t>等知名品牌的产品，并合理布置于机房入口处墙面上，距玻化砖地面</w:t>
      </w:r>
      <w:r>
        <w:rPr>
          <w:rFonts w:hint="eastAsia"/>
          <w:sz w:val="24"/>
        </w:rPr>
        <w:t>1400</w:t>
      </w:r>
      <w:r>
        <w:rPr>
          <w:sz w:val="24"/>
        </w:rPr>
        <w:t>m</w:t>
      </w:r>
      <w:r>
        <w:rPr>
          <w:rFonts w:hint="eastAsia"/>
          <w:sz w:val="24"/>
        </w:rPr>
        <w:t>m</w:t>
      </w:r>
      <w:r>
        <w:rPr>
          <w:rFonts w:hint="eastAsia"/>
          <w:sz w:val="24"/>
        </w:rPr>
        <w:t>安装。</w:t>
      </w:r>
    </w:p>
    <w:p w:rsidR="00E50567" w:rsidRDefault="001D3935">
      <w:pPr>
        <w:spacing w:line="500" w:lineRule="exact"/>
        <w:ind w:firstLineChars="200" w:firstLine="480"/>
        <w:rPr>
          <w:sz w:val="24"/>
        </w:rPr>
      </w:pPr>
      <w:r>
        <w:rPr>
          <w:rFonts w:hint="eastAsia"/>
          <w:sz w:val="24"/>
        </w:rPr>
        <w:t>6</w:t>
      </w:r>
      <w:r>
        <w:rPr>
          <w:rFonts w:hint="eastAsia"/>
          <w:sz w:val="24"/>
        </w:rPr>
        <w:t>．插座</w:t>
      </w:r>
    </w:p>
    <w:p w:rsidR="00E50567" w:rsidRDefault="001D3935">
      <w:pPr>
        <w:spacing w:line="500" w:lineRule="exact"/>
        <w:ind w:firstLineChars="200" w:firstLine="480"/>
        <w:rPr>
          <w:sz w:val="24"/>
        </w:rPr>
      </w:pPr>
      <w:r>
        <w:rPr>
          <w:rFonts w:hint="eastAsia"/>
          <w:sz w:val="24"/>
        </w:rPr>
        <w:t>根据插座用途机房插座可分为二类，一类是由设备</w:t>
      </w:r>
      <w:r>
        <w:rPr>
          <w:rFonts w:hint="eastAsia"/>
          <w:sz w:val="24"/>
        </w:rPr>
        <w:t>配电柜</w:t>
      </w:r>
      <w:r>
        <w:rPr>
          <w:rFonts w:hint="eastAsia"/>
          <w:sz w:val="24"/>
        </w:rPr>
        <w:t>引出的提供给设备供电的</w:t>
      </w:r>
      <w:r>
        <w:rPr>
          <w:rFonts w:hint="eastAsia"/>
          <w:sz w:val="24"/>
        </w:rPr>
        <w:t>PDU</w:t>
      </w:r>
      <w:r>
        <w:rPr>
          <w:rFonts w:hint="eastAsia"/>
          <w:sz w:val="24"/>
        </w:rPr>
        <w:t>插座；另一类为动力</w:t>
      </w:r>
      <w:r>
        <w:rPr>
          <w:rFonts w:hint="eastAsia"/>
          <w:sz w:val="24"/>
        </w:rPr>
        <w:t>配电柜</w:t>
      </w:r>
      <w:r>
        <w:rPr>
          <w:rFonts w:hint="eastAsia"/>
          <w:sz w:val="24"/>
        </w:rPr>
        <w:t>引出的辅助插座。</w:t>
      </w:r>
    </w:p>
    <w:p w:rsidR="00E50567" w:rsidRDefault="001D3935">
      <w:pPr>
        <w:spacing w:line="500" w:lineRule="exact"/>
        <w:ind w:firstLineChars="200" w:firstLine="480"/>
        <w:rPr>
          <w:sz w:val="24"/>
        </w:rPr>
      </w:pPr>
      <w:r>
        <w:rPr>
          <w:rFonts w:hint="eastAsia"/>
          <w:sz w:val="24"/>
        </w:rPr>
        <w:t>辅助插座一般布置在墙面上，选用西门子、</w:t>
      </w:r>
      <w:r>
        <w:rPr>
          <w:rFonts w:hint="eastAsia"/>
          <w:sz w:val="24"/>
        </w:rPr>
        <w:t>TCL</w:t>
      </w:r>
      <w:r>
        <w:rPr>
          <w:rFonts w:hint="eastAsia"/>
          <w:sz w:val="24"/>
        </w:rPr>
        <w:t>等知名品牌的产品，离地</w:t>
      </w:r>
      <w:r>
        <w:rPr>
          <w:rFonts w:hint="eastAsia"/>
          <w:sz w:val="24"/>
        </w:rPr>
        <w:t>3</w:t>
      </w:r>
      <w:r>
        <w:rPr>
          <w:sz w:val="24"/>
        </w:rPr>
        <w:t>0</w:t>
      </w:r>
      <w:r>
        <w:rPr>
          <w:rFonts w:hint="eastAsia"/>
          <w:sz w:val="24"/>
        </w:rPr>
        <w:t>0</w:t>
      </w:r>
      <w:r>
        <w:rPr>
          <w:sz w:val="24"/>
        </w:rPr>
        <w:t>mm</w:t>
      </w:r>
      <w:r>
        <w:rPr>
          <w:rFonts w:hint="eastAsia"/>
          <w:sz w:val="24"/>
        </w:rPr>
        <w:t>安装；空调电源直接通过铜芯电缆连接至</w:t>
      </w:r>
      <w:r>
        <w:rPr>
          <w:rFonts w:hint="eastAsia"/>
          <w:sz w:val="24"/>
        </w:rPr>
        <w:t>配电柜</w:t>
      </w:r>
      <w:r>
        <w:rPr>
          <w:rFonts w:hint="eastAsia"/>
          <w:sz w:val="24"/>
        </w:rPr>
        <w:t>内空开。机房辅助插座和空调配电布置情况详见《辅助插座布置图》和《空调电源布置图》。</w:t>
      </w:r>
    </w:p>
    <w:p w:rsidR="00E50567" w:rsidRDefault="001D3935">
      <w:pPr>
        <w:spacing w:line="500" w:lineRule="exact"/>
        <w:ind w:firstLineChars="200" w:firstLine="480"/>
        <w:rPr>
          <w:sz w:val="24"/>
        </w:rPr>
      </w:pPr>
      <w:r>
        <w:rPr>
          <w:rFonts w:hint="eastAsia"/>
          <w:sz w:val="24"/>
        </w:rPr>
        <w:t>7</w:t>
      </w:r>
      <w:r>
        <w:rPr>
          <w:rFonts w:hint="eastAsia"/>
          <w:sz w:val="24"/>
        </w:rPr>
        <w:t>．接地</w:t>
      </w:r>
    </w:p>
    <w:p w:rsidR="00E50567" w:rsidRDefault="001D3935">
      <w:pPr>
        <w:spacing w:line="500" w:lineRule="exact"/>
        <w:ind w:firstLineChars="150" w:firstLine="366"/>
        <w:rPr>
          <w:b/>
          <w:bCs/>
          <w:sz w:val="28"/>
        </w:rPr>
      </w:pPr>
      <w:r>
        <w:rPr>
          <w:rFonts w:ascii="宋体" w:hAnsi="宋体" w:cs="宋体" w:hint="eastAsia"/>
          <w:spacing w:val="2"/>
          <w:sz w:val="24"/>
        </w:rPr>
        <w:t>从</w:t>
      </w:r>
      <w:r>
        <w:rPr>
          <w:rFonts w:ascii="宋体" w:hAnsi="宋体" w:cs="宋体" w:hint="eastAsia"/>
          <w:spacing w:val="2"/>
          <w:sz w:val="24"/>
        </w:rPr>
        <w:t>配电间内大楼接地扁铁</w:t>
      </w:r>
      <w:r>
        <w:rPr>
          <w:rFonts w:ascii="宋体" w:hAnsi="宋体" w:cs="宋体" w:hint="eastAsia"/>
          <w:spacing w:val="2"/>
          <w:sz w:val="24"/>
        </w:rPr>
        <w:t>引</w:t>
      </w:r>
      <w:r>
        <w:rPr>
          <w:rFonts w:hint="eastAsia"/>
          <w:sz w:val="24"/>
        </w:rPr>
        <w:t>2</w:t>
      </w:r>
      <w:r>
        <w:rPr>
          <w:rFonts w:ascii="宋体" w:hAnsi="宋体" w:cs="宋体" w:hint="eastAsia"/>
          <w:spacing w:val="2"/>
          <w:sz w:val="24"/>
        </w:rPr>
        <w:t>条</w:t>
      </w:r>
      <w:r>
        <w:rPr>
          <w:rFonts w:hint="eastAsia"/>
          <w:sz w:val="24"/>
        </w:rPr>
        <w:t>ZC-BVR35</w:t>
      </w:r>
      <w:r>
        <w:rPr>
          <w:rFonts w:ascii="宋体" w:hAnsi="宋体" w:cs="宋体" w:hint="eastAsia"/>
          <w:spacing w:val="2"/>
          <w:sz w:val="24"/>
        </w:rPr>
        <w:t>双色接地线到机房，接地</w:t>
      </w:r>
      <w:r>
        <w:rPr>
          <w:rFonts w:ascii="宋体" w:hAnsi="宋体" w:cs="宋体" w:hint="eastAsia"/>
          <w:spacing w:val="2"/>
          <w:sz w:val="24"/>
        </w:rPr>
        <w:t>线在钢制线槽内布放</w:t>
      </w:r>
      <w:r>
        <w:rPr>
          <w:rFonts w:ascii="宋体" w:hAnsi="宋体" w:cs="宋体" w:hint="eastAsia"/>
          <w:spacing w:val="2"/>
          <w:sz w:val="24"/>
        </w:rPr>
        <w:t>；机房</w:t>
      </w:r>
      <w:r>
        <w:rPr>
          <w:rFonts w:ascii="宋体" w:hAnsi="宋体" w:cs="宋体" w:hint="eastAsia"/>
          <w:spacing w:val="2"/>
          <w:sz w:val="24"/>
        </w:rPr>
        <w:t>设置</w:t>
      </w:r>
      <w:r>
        <w:rPr>
          <w:rFonts w:hint="eastAsia"/>
          <w:sz w:val="24"/>
        </w:rPr>
        <w:t>2</w:t>
      </w:r>
      <w:r>
        <w:rPr>
          <w:rFonts w:ascii="宋体" w:hAnsi="宋体" w:cs="宋体" w:hint="eastAsia"/>
          <w:spacing w:val="2"/>
          <w:sz w:val="24"/>
        </w:rPr>
        <w:t>个接地</w:t>
      </w:r>
      <w:r>
        <w:rPr>
          <w:rFonts w:ascii="宋体" w:hAnsi="宋体" w:cs="宋体" w:hint="eastAsia"/>
          <w:spacing w:val="2"/>
          <w:sz w:val="24"/>
        </w:rPr>
        <w:t>汇流</w:t>
      </w:r>
      <w:r>
        <w:rPr>
          <w:rFonts w:ascii="宋体" w:hAnsi="宋体" w:cs="宋体" w:hint="eastAsia"/>
          <w:spacing w:val="2"/>
          <w:sz w:val="24"/>
        </w:rPr>
        <w:t>铜排</w:t>
      </w:r>
      <w:r>
        <w:rPr>
          <w:rFonts w:ascii="宋体" w:hAnsi="宋体" w:cs="宋体" w:hint="eastAsia"/>
          <w:spacing w:val="2"/>
          <w:sz w:val="24"/>
        </w:rPr>
        <w:t>（</w:t>
      </w:r>
      <w:r>
        <w:rPr>
          <w:rFonts w:ascii="宋体" w:hAnsi="宋体" w:cs="宋体" w:hint="eastAsia"/>
          <w:spacing w:val="2"/>
          <w:sz w:val="24"/>
        </w:rPr>
        <w:t>保护地和防雷地</w:t>
      </w:r>
      <w:r>
        <w:rPr>
          <w:rFonts w:ascii="宋体" w:hAnsi="宋体" w:cs="宋体" w:hint="eastAsia"/>
          <w:spacing w:val="2"/>
          <w:sz w:val="24"/>
        </w:rPr>
        <w:t>）</w:t>
      </w:r>
      <w:r>
        <w:rPr>
          <w:rFonts w:ascii="宋体" w:hAnsi="宋体" w:cs="宋体" w:hint="eastAsia"/>
          <w:spacing w:val="2"/>
          <w:sz w:val="24"/>
        </w:rPr>
        <w:t>，离地</w:t>
      </w:r>
      <w:r>
        <w:rPr>
          <w:rFonts w:hint="eastAsia"/>
          <w:sz w:val="24"/>
        </w:rPr>
        <w:t>2.</w:t>
      </w:r>
      <w:r>
        <w:rPr>
          <w:rFonts w:hint="eastAsia"/>
          <w:sz w:val="24"/>
        </w:rPr>
        <w:t>6</w:t>
      </w:r>
      <w:r>
        <w:rPr>
          <w:rFonts w:hint="eastAsia"/>
          <w:sz w:val="24"/>
        </w:rPr>
        <w:t>m</w:t>
      </w:r>
      <w:r>
        <w:rPr>
          <w:rFonts w:ascii="宋体" w:hAnsi="宋体" w:cs="宋体" w:hint="eastAsia"/>
          <w:spacing w:val="2"/>
          <w:sz w:val="24"/>
        </w:rPr>
        <w:t>安装，从总接地铜排引</w:t>
      </w:r>
      <w:r>
        <w:rPr>
          <w:rFonts w:hint="eastAsia"/>
          <w:sz w:val="24"/>
        </w:rPr>
        <w:t>ZC-BVR25</w:t>
      </w:r>
      <w:r>
        <w:rPr>
          <w:rFonts w:ascii="宋体" w:hAnsi="宋体" w:cs="宋体" w:hint="eastAsia"/>
          <w:spacing w:val="2"/>
          <w:sz w:val="24"/>
        </w:rPr>
        <w:t>双色接地线分别和分接地铜排连接。</w:t>
      </w:r>
    </w:p>
    <w:p w:rsidR="00E50567" w:rsidRDefault="001D3935">
      <w:pPr>
        <w:spacing w:line="500" w:lineRule="exact"/>
        <w:ind w:firstLineChars="150" w:firstLine="360"/>
        <w:rPr>
          <w:sz w:val="24"/>
        </w:rPr>
      </w:pPr>
      <w:r>
        <w:rPr>
          <w:rFonts w:hint="eastAsia"/>
          <w:sz w:val="24"/>
        </w:rPr>
        <w:t>机房内部机柜、</w:t>
      </w:r>
      <w:r>
        <w:rPr>
          <w:rFonts w:hint="eastAsia"/>
          <w:sz w:val="24"/>
        </w:rPr>
        <w:t>ODF</w:t>
      </w:r>
      <w:r>
        <w:rPr>
          <w:rFonts w:hint="eastAsia"/>
          <w:sz w:val="24"/>
        </w:rPr>
        <w:t>架</w:t>
      </w:r>
      <w:r>
        <w:rPr>
          <w:rFonts w:hint="eastAsia"/>
          <w:sz w:val="24"/>
        </w:rPr>
        <w:t>外壳</w:t>
      </w:r>
      <w:r>
        <w:rPr>
          <w:rFonts w:hint="eastAsia"/>
          <w:sz w:val="24"/>
        </w:rPr>
        <w:t>、</w:t>
      </w:r>
      <w:r>
        <w:rPr>
          <w:rFonts w:hint="eastAsia"/>
          <w:sz w:val="24"/>
        </w:rPr>
        <w:t>UPS</w:t>
      </w:r>
      <w:r>
        <w:rPr>
          <w:rFonts w:hint="eastAsia"/>
          <w:sz w:val="24"/>
        </w:rPr>
        <w:t>主机、电池</w:t>
      </w:r>
      <w:r>
        <w:rPr>
          <w:rFonts w:hint="eastAsia"/>
          <w:sz w:val="24"/>
        </w:rPr>
        <w:t>柜</w:t>
      </w:r>
      <w:r>
        <w:rPr>
          <w:rFonts w:hint="eastAsia"/>
          <w:sz w:val="24"/>
        </w:rPr>
        <w:t>使用</w:t>
      </w:r>
      <w:r>
        <w:rPr>
          <w:rFonts w:hint="eastAsia"/>
          <w:sz w:val="24"/>
        </w:rPr>
        <w:t xml:space="preserve"> Z</w:t>
      </w:r>
      <w:r>
        <w:rPr>
          <w:rFonts w:hint="eastAsia"/>
          <w:sz w:val="24"/>
        </w:rPr>
        <w:t>C</w:t>
      </w:r>
      <w:r>
        <w:rPr>
          <w:rFonts w:hint="eastAsia"/>
          <w:sz w:val="24"/>
        </w:rPr>
        <w:t>-BVR10</w:t>
      </w:r>
      <w:r>
        <w:rPr>
          <w:rFonts w:hint="eastAsia"/>
          <w:sz w:val="24"/>
        </w:rPr>
        <w:t>多股铜芯线与保护地</w:t>
      </w:r>
      <w:r>
        <w:rPr>
          <w:rFonts w:ascii="宋体" w:hAnsi="宋体" w:cs="宋体" w:hint="eastAsia"/>
          <w:spacing w:val="2"/>
          <w:sz w:val="24"/>
        </w:rPr>
        <w:t>汇流铜排</w:t>
      </w:r>
      <w:r>
        <w:rPr>
          <w:rFonts w:hint="eastAsia"/>
          <w:sz w:val="24"/>
        </w:rPr>
        <w:t>连接，起到保护接地作用；桥架使用</w:t>
      </w:r>
      <w:r>
        <w:rPr>
          <w:rFonts w:hint="eastAsia"/>
          <w:sz w:val="24"/>
        </w:rPr>
        <w:t>Z</w:t>
      </w:r>
      <w:r>
        <w:rPr>
          <w:rFonts w:hint="eastAsia"/>
          <w:sz w:val="24"/>
        </w:rPr>
        <w:t>C</w:t>
      </w:r>
      <w:r>
        <w:rPr>
          <w:rFonts w:hint="eastAsia"/>
          <w:sz w:val="24"/>
        </w:rPr>
        <w:t>- BVR16</w:t>
      </w:r>
      <w:r>
        <w:rPr>
          <w:rFonts w:hint="eastAsia"/>
          <w:sz w:val="24"/>
        </w:rPr>
        <w:t>多股铜芯线与保护地</w:t>
      </w:r>
      <w:r>
        <w:rPr>
          <w:rFonts w:ascii="宋体" w:hAnsi="宋体" w:cs="宋体" w:hint="eastAsia"/>
          <w:spacing w:val="2"/>
          <w:sz w:val="24"/>
        </w:rPr>
        <w:t>汇流铜排</w:t>
      </w:r>
      <w:r>
        <w:rPr>
          <w:rFonts w:hint="eastAsia"/>
          <w:sz w:val="24"/>
        </w:rPr>
        <w:t>连接，起到保护接地作用；动力</w:t>
      </w:r>
      <w:r>
        <w:rPr>
          <w:rFonts w:hint="eastAsia"/>
          <w:sz w:val="24"/>
        </w:rPr>
        <w:t>/</w:t>
      </w:r>
      <w:r>
        <w:rPr>
          <w:rFonts w:hint="eastAsia"/>
          <w:sz w:val="24"/>
        </w:rPr>
        <w:t>设备</w:t>
      </w:r>
      <w:r>
        <w:rPr>
          <w:rFonts w:hint="eastAsia"/>
          <w:sz w:val="24"/>
        </w:rPr>
        <w:t>配电柜</w:t>
      </w:r>
      <w:r>
        <w:rPr>
          <w:rFonts w:hint="eastAsia"/>
          <w:sz w:val="24"/>
        </w:rPr>
        <w:t>内接地排使用</w:t>
      </w:r>
      <w:r>
        <w:rPr>
          <w:rFonts w:hint="eastAsia"/>
          <w:sz w:val="24"/>
        </w:rPr>
        <w:t>Z</w:t>
      </w:r>
      <w:r>
        <w:rPr>
          <w:rFonts w:hint="eastAsia"/>
          <w:sz w:val="24"/>
        </w:rPr>
        <w:t>C</w:t>
      </w:r>
      <w:r>
        <w:rPr>
          <w:rFonts w:hint="eastAsia"/>
          <w:sz w:val="24"/>
        </w:rPr>
        <w:t>-BVR16</w:t>
      </w:r>
      <w:r>
        <w:rPr>
          <w:rFonts w:hint="eastAsia"/>
          <w:sz w:val="24"/>
        </w:rPr>
        <w:t>多股铜芯线和保护地</w:t>
      </w:r>
      <w:r>
        <w:rPr>
          <w:rFonts w:ascii="宋体" w:hAnsi="宋体" w:cs="宋体" w:hint="eastAsia"/>
          <w:spacing w:val="2"/>
          <w:sz w:val="24"/>
        </w:rPr>
        <w:t>汇流铜排</w:t>
      </w:r>
      <w:r>
        <w:rPr>
          <w:rFonts w:hint="eastAsia"/>
          <w:sz w:val="24"/>
        </w:rPr>
        <w:t>连接，起到重复接地作用</w:t>
      </w:r>
      <w:r>
        <w:rPr>
          <w:rFonts w:hint="eastAsia"/>
          <w:sz w:val="24"/>
        </w:rPr>
        <w:t>；</w:t>
      </w:r>
      <w:r>
        <w:rPr>
          <w:rFonts w:hint="eastAsia"/>
          <w:sz w:val="24"/>
        </w:rPr>
        <w:t>ODF</w:t>
      </w:r>
      <w:r>
        <w:rPr>
          <w:rFonts w:hint="eastAsia"/>
          <w:sz w:val="24"/>
        </w:rPr>
        <w:t>架光缆加强芯固定板使用</w:t>
      </w:r>
      <w:r>
        <w:rPr>
          <w:rFonts w:hint="eastAsia"/>
          <w:sz w:val="24"/>
        </w:rPr>
        <w:t>ZC-BVR16</w:t>
      </w:r>
      <w:r>
        <w:rPr>
          <w:rFonts w:hint="eastAsia"/>
          <w:sz w:val="24"/>
        </w:rPr>
        <w:t>多股铜芯线和防雷接地汇流排连接，起防雷接地作用。</w:t>
      </w:r>
    </w:p>
    <w:p w:rsidR="00E50567" w:rsidRDefault="00E50567">
      <w:pPr>
        <w:spacing w:line="500" w:lineRule="exact"/>
        <w:rPr>
          <w:sz w:val="24"/>
        </w:rPr>
      </w:pPr>
    </w:p>
    <w:p w:rsidR="00E50567" w:rsidRDefault="001D3935">
      <w:pPr>
        <w:numPr>
          <w:ilvl w:val="0"/>
          <w:numId w:val="3"/>
        </w:numPr>
        <w:spacing w:line="500" w:lineRule="exact"/>
        <w:jc w:val="center"/>
        <w:outlineLvl w:val="1"/>
        <w:rPr>
          <w:b/>
          <w:bCs/>
          <w:sz w:val="28"/>
        </w:rPr>
      </w:pPr>
      <w:r>
        <w:rPr>
          <w:rFonts w:hint="eastAsia"/>
          <w:b/>
          <w:bCs/>
          <w:sz w:val="28"/>
        </w:rPr>
        <w:t>空调设计</w:t>
      </w:r>
    </w:p>
    <w:p w:rsidR="00E50567" w:rsidRDefault="00E50567">
      <w:pPr>
        <w:spacing w:line="500" w:lineRule="exact"/>
        <w:ind w:firstLine="480"/>
        <w:rPr>
          <w:sz w:val="24"/>
        </w:rPr>
      </w:pPr>
    </w:p>
    <w:p w:rsidR="00E50567" w:rsidRDefault="001D3935">
      <w:pPr>
        <w:spacing w:line="500" w:lineRule="exact"/>
        <w:ind w:firstLineChars="200" w:firstLine="480"/>
        <w:rPr>
          <w:sz w:val="24"/>
        </w:rPr>
      </w:pPr>
      <w:r>
        <w:rPr>
          <w:rFonts w:hint="eastAsia"/>
          <w:sz w:val="24"/>
        </w:rPr>
        <w:t>机房空调供冷系统采取</w:t>
      </w:r>
      <w:r>
        <w:rPr>
          <w:rFonts w:hint="eastAsia"/>
          <w:color w:val="000000" w:themeColor="text1"/>
          <w:sz w:val="24"/>
        </w:rPr>
        <w:t>风冷式空调</w:t>
      </w:r>
      <w:r>
        <w:rPr>
          <w:rFonts w:hint="eastAsia"/>
          <w:sz w:val="24"/>
        </w:rPr>
        <w:t>，空调采用三相</w:t>
      </w:r>
      <w:r>
        <w:rPr>
          <w:rFonts w:hint="eastAsia"/>
          <w:sz w:val="24"/>
        </w:rPr>
        <w:t>380V</w:t>
      </w:r>
      <w:r>
        <w:rPr>
          <w:rFonts w:hint="eastAsia"/>
          <w:sz w:val="24"/>
        </w:rPr>
        <w:t>供电，用于在各季节对机房进行供冷和除湿。</w:t>
      </w:r>
    </w:p>
    <w:p w:rsidR="00E50567" w:rsidRDefault="001D3935">
      <w:pPr>
        <w:spacing w:line="500" w:lineRule="exact"/>
        <w:ind w:firstLineChars="200" w:firstLine="480"/>
        <w:rPr>
          <w:sz w:val="24"/>
        </w:rPr>
      </w:pPr>
      <w:r>
        <w:rPr>
          <w:rFonts w:hint="eastAsia"/>
          <w:sz w:val="24"/>
        </w:rPr>
        <w:t>空调内机安装位置须考虑出风口正对机柜正面通道，并让冷气到达尽可能远的地方。空调外机置于</w:t>
      </w:r>
      <w:r>
        <w:rPr>
          <w:rFonts w:hint="eastAsia"/>
          <w:sz w:val="24"/>
        </w:rPr>
        <w:t>室外花圃适宜安装位置</w:t>
      </w:r>
      <w:r>
        <w:rPr>
          <w:rFonts w:hint="eastAsia"/>
          <w:sz w:val="24"/>
        </w:rPr>
        <w:t>，同时注意空调外机热风的交换效果。</w:t>
      </w:r>
    </w:p>
    <w:p w:rsidR="00E50567" w:rsidRDefault="001D3935">
      <w:pPr>
        <w:spacing w:line="500" w:lineRule="exact"/>
        <w:ind w:firstLineChars="200" w:firstLine="480"/>
        <w:rPr>
          <w:sz w:val="24"/>
        </w:rPr>
      </w:pPr>
      <w:r>
        <w:rPr>
          <w:rFonts w:hint="eastAsia"/>
          <w:sz w:val="24"/>
        </w:rPr>
        <w:t>空调排水管采用</w:t>
      </w:r>
      <w:r>
        <w:rPr>
          <w:rFonts w:hint="eastAsia"/>
          <w:sz w:val="24"/>
        </w:rPr>
        <w:t>PVC</w:t>
      </w:r>
      <w:r>
        <w:rPr>
          <w:rFonts w:hint="eastAsia"/>
          <w:sz w:val="24"/>
        </w:rPr>
        <w:t>排水管引至</w:t>
      </w:r>
      <w:r>
        <w:rPr>
          <w:rFonts w:hint="eastAsia"/>
          <w:sz w:val="24"/>
        </w:rPr>
        <w:t>室外</w:t>
      </w:r>
      <w:r>
        <w:rPr>
          <w:rFonts w:hint="eastAsia"/>
          <w:sz w:val="24"/>
        </w:rPr>
        <w:t>。机房内空调排水管沿墙面铺设，并有不小于千分之五的坡度。</w:t>
      </w:r>
    </w:p>
    <w:p w:rsidR="00E50567" w:rsidRDefault="001D3935">
      <w:pPr>
        <w:snapToGrid w:val="0"/>
        <w:spacing w:line="500" w:lineRule="exact"/>
        <w:ind w:left="2" w:firstLineChars="200" w:firstLine="488"/>
        <w:rPr>
          <w:rFonts w:ascii="宋体" w:hAnsi="宋体" w:cs="宋体"/>
          <w:spacing w:val="2"/>
          <w:sz w:val="24"/>
        </w:rPr>
      </w:pPr>
      <w:r>
        <w:rPr>
          <w:spacing w:val="2"/>
          <w:sz w:val="24"/>
        </w:rPr>
        <w:t>1</w:t>
      </w:r>
      <w:r>
        <w:rPr>
          <w:rFonts w:ascii="宋体" w:hAnsi="宋体" w:cs="宋体" w:hint="eastAsia"/>
          <w:spacing w:val="2"/>
          <w:sz w:val="24"/>
        </w:rPr>
        <w:t xml:space="preserve">. </w:t>
      </w:r>
      <w:r>
        <w:rPr>
          <w:rFonts w:ascii="宋体" w:hAnsi="宋体" w:cs="宋体" w:hint="eastAsia"/>
          <w:spacing w:val="2"/>
          <w:sz w:val="24"/>
        </w:rPr>
        <w:t>空调冷量核算</w:t>
      </w:r>
    </w:p>
    <w:p w:rsidR="00E50567" w:rsidRDefault="001D3935">
      <w:pPr>
        <w:spacing w:line="500" w:lineRule="exact"/>
        <w:ind w:firstLineChars="200" w:firstLine="480"/>
        <w:rPr>
          <w:sz w:val="24"/>
        </w:rPr>
      </w:pPr>
      <w:r>
        <w:rPr>
          <w:rFonts w:hint="eastAsia"/>
          <w:sz w:val="24"/>
        </w:rPr>
        <w:t>（</w:t>
      </w:r>
      <w:r>
        <w:rPr>
          <w:rFonts w:hint="eastAsia"/>
          <w:sz w:val="24"/>
        </w:rPr>
        <w:t>1</w:t>
      </w:r>
      <w:r>
        <w:rPr>
          <w:rFonts w:hint="eastAsia"/>
          <w:sz w:val="24"/>
        </w:rPr>
        <w:t>）机房发热量</w:t>
      </w:r>
    </w:p>
    <w:p w:rsidR="00E50567" w:rsidRDefault="001D3935">
      <w:pPr>
        <w:spacing w:line="500" w:lineRule="exact"/>
        <w:ind w:firstLineChars="200" w:firstLine="480"/>
        <w:rPr>
          <w:sz w:val="24"/>
        </w:rPr>
      </w:pPr>
      <w:r>
        <w:rPr>
          <w:rFonts w:hint="eastAsia"/>
          <w:sz w:val="24"/>
        </w:rPr>
        <w:t>根据机柜耗电量</w:t>
      </w:r>
      <w:r>
        <w:rPr>
          <w:rFonts w:hint="eastAsia"/>
          <w:sz w:val="24"/>
        </w:rPr>
        <w:t>按照</w:t>
      </w:r>
      <w:r>
        <w:rPr>
          <w:rFonts w:hint="eastAsia"/>
          <w:sz w:val="24"/>
        </w:rPr>
        <w:t>UPS</w:t>
      </w:r>
      <w:r>
        <w:rPr>
          <w:rFonts w:hint="eastAsia"/>
          <w:sz w:val="24"/>
        </w:rPr>
        <w:t>负载</w:t>
      </w:r>
      <w:r>
        <w:rPr>
          <w:rFonts w:hint="eastAsia"/>
          <w:sz w:val="24"/>
        </w:rPr>
        <w:t>80%</w:t>
      </w:r>
      <w:r>
        <w:rPr>
          <w:rFonts w:hint="eastAsia"/>
          <w:sz w:val="24"/>
        </w:rPr>
        <w:t>计</w:t>
      </w:r>
      <w:r>
        <w:rPr>
          <w:rFonts w:hint="eastAsia"/>
          <w:sz w:val="24"/>
        </w:rPr>
        <w:t>算</w:t>
      </w:r>
      <w:r>
        <w:rPr>
          <w:rFonts w:hint="eastAsia"/>
          <w:sz w:val="24"/>
        </w:rPr>
        <w:t>，则机柜发热量为</w:t>
      </w:r>
      <w:r>
        <w:rPr>
          <w:rFonts w:hint="eastAsia"/>
          <w:sz w:val="24"/>
        </w:rPr>
        <w:t>1</w:t>
      </w:r>
      <w:r>
        <w:rPr>
          <w:rFonts w:hint="eastAsia"/>
          <w:sz w:val="24"/>
        </w:rPr>
        <w:t>8</w:t>
      </w:r>
      <w:r>
        <w:rPr>
          <w:rFonts w:hint="eastAsia"/>
          <w:sz w:val="24"/>
        </w:rPr>
        <w:t>kW*</w:t>
      </w:r>
      <w:r>
        <w:rPr>
          <w:rFonts w:hint="eastAsia"/>
          <w:sz w:val="24"/>
        </w:rPr>
        <w:t>0.8</w:t>
      </w:r>
      <w:r>
        <w:rPr>
          <w:rFonts w:hint="eastAsia"/>
          <w:sz w:val="24"/>
        </w:rPr>
        <w:t>=1</w:t>
      </w:r>
      <w:r>
        <w:rPr>
          <w:rFonts w:hint="eastAsia"/>
          <w:sz w:val="24"/>
        </w:rPr>
        <w:t>4.4</w:t>
      </w:r>
      <w:r>
        <w:rPr>
          <w:rFonts w:hint="eastAsia"/>
          <w:sz w:val="24"/>
        </w:rPr>
        <w:t>kW</w:t>
      </w:r>
      <w:r>
        <w:rPr>
          <w:rFonts w:hint="eastAsia"/>
          <w:sz w:val="24"/>
        </w:rPr>
        <w:t>；根据</w:t>
      </w:r>
      <w:r>
        <w:rPr>
          <w:rFonts w:hint="eastAsia"/>
          <w:sz w:val="24"/>
        </w:rPr>
        <w:t>UPS</w:t>
      </w:r>
      <w:r>
        <w:rPr>
          <w:rFonts w:hint="eastAsia"/>
          <w:sz w:val="24"/>
        </w:rPr>
        <w:t>的能效比，则发热量</w:t>
      </w:r>
      <w:r>
        <w:rPr>
          <w:rFonts w:hint="eastAsia"/>
          <w:sz w:val="24"/>
        </w:rPr>
        <w:t>18kW*</w:t>
      </w:r>
      <w:r>
        <w:rPr>
          <w:rFonts w:hint="eastAsia"/>
          <w:sz w:val="24"/>
        </w:rPr>
        <w:t>（</w:t>
      </w:r>
      <w:r>
        <w:rPr>
          <w:rFonts w:hint="eastAsia"/>
          <w:sz w:val="24"/>
        </w:rPr>
        <w:t>1-0.95</w:t>
      </w:r>
      <w:r>
        <w:rPr>
          <w:rFonts w:hint="eastAsia"/>
          <w:sz w:val="24"/>
        </w:rPr>
        <w:t>）</w:t>
      </w:r>
      <w:r>
        <w:rPr>
          <w:rFonts w:hint="eastAsia"/>
          <w:sz w:val="24"/>
        </w:rPr>
        <w:t>=0.9kW</w:t>
      </w:r>
      <w:r>
        <w:rPr>
          <w:rFonts w:hint="eastAsia"/>
          <w:sz w:val="24"/>
        </w:rPr>
        <w:t>；根据机房楼层、朝向、墙体结构等因素，则传输机房外部向内传导面积热量估算值为每平方米按</w:t>
      </w:r>
      <w:r>
        <w:rPr>
          <w:color w:val="000000" w:themeColor="text1"/>
          <w:sz w:val="24"/>
        </w:rPr>
        <w:t>0.</w:t>
      </w:r>
      <w:r>
        <w:rPr>
          <w:rFonts w:hint="eastAsia"/>
          <w:color w:val="000000" w:themeColor="text1"/>
          <w:sz w:val="24"/>
        </w:rPr>
        <w:t>1</w:t>
      </w:r>
      <w:r>
        <w:rPr>
          <w:rFonts w:hint="eastAsia"/>
          <w:sz w:val="24"/>
        </w:rPr>
        <w:t>kW</w:t>
      </w:r>
      <w:r>
        <w:rPr>
          <w:rFonts w:hint="eastAsia"/>
          <w:sz w:val="24"/>
        </w:rPr>
        <w:t>，传输机房约</w:t>
      </w:r>
      <w:r>
        <w:rPr>
          <w:rFonts w:hint="eastAsia"/>
          <w:sz w:val="24"/>
        </w:rPr>
        <w:t>31.93</w:t>
      </w:r>
      <w:r>
        <w:rPr>
          <w:rFonts w:hint="eastAsia"/>
          <w:sz w:val="24"/>
        </w:rPr>
        <w:t>平方米，外部发热量为</w:t>
      </w:r>
      <w:r>
        <w:rPr>
          <w:rFonts w:hint="eastAsia"/>
          <w:color w:val="000000" w:themeColor="text1"/>
          <w:sz w:val="24"/>
        </w:rPr>
        <w:t>3.19</w:t>
      </w:r>
      <w:r>
        <w:rPr>
          <w:rFonts w:hint="eastAsia"/>
          <w:sz w:val="24"/>
        </w:rPr>
        <w:t>kW</w:t>
      </w:r>
      <w:r>
        <w:rPr>
          <w:rFonts w:hint="eastAsia"/>
          <w:sz w:val="24"/>
        </w:rPr>
        <w:t>。总发热量合计</w:t>
      </w:r>
      <w:r>
        <w:rPr>
          <w:rFonts w:hint="eastAsia"/>
          <w:color w:val="000000" w:themeColor="text1"/>
          <w:sz w:val="24"/>
        </w:rPr>
        <w:t>1</w:t>
      </w:r>
      <w:r>
        <w:rPr>
          <w:rFonts w:hint="eastAsia"/>
          <w:color w:val="000000" w:themeColor="text1"/>
          <w:sz w:val="24"/>
        </w:rPr>
        <w:t>8.49</w:t>
      </w:r>
      <w:r>
        <w:rPr>
          <w:rFonts w:hint="eastAsia"/>
          <w:sz w:val="24"/>
        </w:rPr>
        <w:t>kW</w:t>
      </w:r>
      <w:r>
        <w:rPr>
          <w:rFonts w:hint="eastAsia"/>
          <w:sz w:val="24"/>
        </w:rPr>
        <w:t>。</w:t>
      </w:r>
    </w:p>
    <w:p w:rsidR="00E50567" w:rsidRDefault="001D3935">
      <w:pPr>
        <w:spacing w:line="500" w:lineRule="exact"/>
        <w:ind w:firstLineChars="200" w:firstLine="480"/>
        <w:rPr>
          <w:sz w:val="24"/>
        </w:rPr>
      </w:pPr>
      <w:r>
        <w:rPr>
          <w:rFonts w:hint="eastAsia"/>
          <w:sz w:val="24"/>
        </w:rPr>
        <w:t>（</w:t>
      </w:r>
      <w:r>
        <w:rPr>
          <w:rFonts w:hint="eastAsia"/>
          <w:sz w:val="24"/>
        </w:rPr>
        <w:t>2</w:t>
      </w:r>
      <w:r>
        <w:rPr>
          <w:rFonts w:hint="eastAsia"/>
          <w:sz w:val="24"/>
        </w:rPr>
        <w:t>）机房制冷量</w:t>
      </w:r>
    </w:p>
    <w:p w:rsidR="00E50567" w:rsidRDefault="001D3935">
      <w:pPr>
        <w:spacing w:line="500" w:lineRule="exact"/>
        <w:ind w:firstLineChars="200" w:firstLine="480"/>
        <w:rPr>
          <w:sz w:val="24"/>
        </w:rPr>
      </w:pPr>
      <w:r>
        <w:rPr>
          <w:rFonts w:hint="eastAsia"/>
          <w:sz w:val="24"/>
        </w:rPr>
        <w:t>制冷量须大于等于总的发热量，按照</w:t>
      </w:r>
      <w:r>
        <w:rPr>
          <w:rFonts w:hint="eastAsia"/>
          <w:sz w:val="24"/>
        </w:rPr>
        <w:t>单台</w:t>
      </w:r>
      <w:r>
        <w:rPr>
          <w:rFonts w:hint="eastAsia"/>
          <w:sz w:val="24"/>
        </w:rPr>
        <w:t>5</w:t>
      </w:r>
      <w:r>
        <w:rPr>
          <w:rFonts w:hint="eastAsia"/>
          <w:sz w:val="24"/>
        </w:rPr>
        <w:t>匹</w:t>
      </w:r>
      <w:r>
        <w:rPr>
          <w:rFonts w:hint="eastAsia"/>
          <w:sz w:val="24"/>
        </w:rPr>
        <w:t>柜</w:t>
      </w:r>
      <w:r>
        <w:rPr>
          <w:rFonts w:hint="eastAsia"/>
          <w:sz w:val="24"/>
        </w:rPr>
        <w:t>式</w:t>
      </w:r>
      <w:r>
        <w:rPr>
          <w:rFonts w:hint="eastAsia"/>
          <w:sz w:val="24"/>
        </w:rPr>
        <w:t>空调制冷量</w:t>
      </w:r>
      <w:r>
        <w:rPr>
          <w:rFonts w:hint="eastAsia"/>
          <w:sz w:val="24"/>
        </w:rPr>
        <w:t>12.</w:t>
      </w:r>
      <w:r>
        <w:rPr>
          <w:rFonts w:hint="eastAsia"/>
          <w:sz w:val="24"/>
        </w:rPr>
        <w:t>5</w:t>
      </w:r>
      <w:r>
        <w:rPr>
          <w:rFonts w:hint="eastAsia"/>
          <w:sz w:val="24"/>
        </w:rPr>
        <w:t>kW</w:t>
      </w:r>
      <w:r>
        <w:rPr>
          <w:rFonts w:hint="eastAsia"/>
          <w:sz w:val="24"/>
        </w:rPr>
        <w:t>，故机房配置</w:t>
      </w:r>
      <w:r>
        <w:rPr>
          <w:rFonts w:hint="eastAsia"/>
          <w:sz w:val="24"/>
        </w:rPr>
        <w:t>2</w:t>
      </w:r>
      <w:r>
        <w:rPr>
          <w:rFonts w:hint="eastAsia"/>
          <w:sz w:val="24"/>
        </w:rPr>
        <w:t>台</w:t>
      </w:r>
      <w:r>
        <w:rPr>
          <w:rFonts w:hint="eastAsia"/>
          <w:sz w:val="24"/>
        </w:rPr>
        <w:t>5</w:t>
      </w:r>
      <w:r>
        <w:rPr>
          <w:rFonts w:hint="eastAsia"/>
          <w:sz w:val="24"/>
        </w:rPr>
        <w:t>匹</w:t>
      </w:r>
      <w:r>
        <w:rPr>
          <w:rFonts w:hint="eastAsia"/>
          <w:sz w:val="24"/>
        </w:rPr>
        <w:t>柜</w:t>
      </w:r>
      <w:r>
        <w:rPr>
          <w:rFonts w:hint="eastAsia"/>
          <w:sz w:val="24"/>
        </w:rPr>
        <w:t>式空调</w:t>
      </w:r>
      <w:r>
        <w:rPr>
          <w:rFonts w:hint="eastAsia"/>
          <w:sz w:val="24"/>
        </w:rPr>
        <w:t>满足制冷量要求</w:t>
      </w:r>
      <w:r>
        <w:rPr>
          <w:sz w:val="24"/>
        </w:rPr>
        <w:t>。</w:t>
      </w:r>
    </w:p>
    <w:p w:rsidR="00E50567" w:rsidRDefault="00E50567">
      <w:pPr>
        <w:spacing w:line="500" w:lineRule="exact"/>
        <w:ind w:firstLineChars="200" w:firstLine="480"/>
        <w:rPr>
          <w:sz w:val="24"/>
        </w:rPr>
      </w:pPr>
    </w:p>
    <w:p w:rsidR="00E50567" w:rsidRDefault="001D3935">
      <w:pPr>
        <w:numPr>
          <w:ilvl w:val="0"/>
          <w:numId w:val="3"/>
        </w:numPr>
        <w:spacing w:line="500" w:lineRule="exact"/>
        <w:jc w:val="center"/>
        <w:outlineLvl w:val="1"/>
        <w:rPr>
          <w:b/>
          <w:bCs/>
          <w:sz w:val="28"/>
        </w:rPr>
      </w:pPr>
      <w:r>
        <w:rPr>
          <w:rFonts w:hint="eastAsia"/>
          <w:b/>
          <w:bCs/>
          <w:sz w:val="28"/>
        </w:rPr>
        <w:t>动环监控</w:t>
      </w:r>
      <w:r>
        <w:rPr>
          <w:rFonts w:hint="eastAsia"/>
          <w:b/>
          <w:bCs/>
          <w:sz w:val="28"/>
        </w:rPr>
        <w:t>设计</w:t>
      </w:r>
    </w:p>
    <w:p w:rsidR="00E50567" w:rsidRDefault="00E50567">
      <w:pPr>
        <w:spacing w:line="500" w:lineRule="exact"/>
        <w:ind w:firstLineChars="200" w:firstLine="480"/>
        <w:jc w:val="left"/>
        <w:rPr>
          <w:rFonts w:ascii="宋体" w:hAnsi="宋体"/>
          <w:sz w:val="24"/>
          <w:lang w:val="zh-CN"/>
        </w:rPr>
      </w:pP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本次</w:t>
      </w:r>
      <w:r>
        <w:rPr>
          <w:rFonts w:ascii="宋体" w:hAnsi="宋体" w:hint="eastAsia"/>
          <w:sz w:val="24"/>
        </w:rPr>
        <w:t>丰泽区东海十二宴分前端</w:t>
      </w:r>
      <w:r>
        <w:rPr>
          <w:rFonts w:ascii="宋体" w:hAnsi="宋体" w:hint="eastAsia"/>
          <w:sz w:val="24"/>
          <w:lang w:val="zh-CN"/>
        </w:rPr>
        <w:t>机房动环监控内容：机房</w:t>
      </w:r>
      <w:r>
        <w:rPr>
          <w:rFonts w:ascii="宋体" w:hAnsi="宋体" w:hint="eastAsia"/>
          <w:sz w:val="24"/>
        </w:rPr>
        <w:t>动力</w:t>
      </w:r>
      <w:r>
        <w:rPr>
          <w:rFonts w:ascii="宋体" w:hAnsi="宋体" w:hint="eastAsia"/>
          <w:sz w:val="24"/>
          <w:lang w:val="zh-CN"/>
        </w:rPr>
        <w:t>配电</w:t>
      </w:r>
      <w:r>
        <w:rPr>
          <w:rFonts w:ascii="宋体" w:hAnsi="宋体" w:hint="eastAsia"/>
          <w:sz w:val="24"/>
        </w:rPr>
        <w:t>柜</w:t>
      </w:r>
      <w:r>
        <w:rPr>
          <w:rFonts w:ascii="宋体" w:hAnsi="宋体" w:hint="eastAsia"/>
          <w:sz w:val="24"/>
          <w:lang w:val="zh-CN"/>
        </w:rPr>
        <w:t>、</w:t>
      </w:r>
      <w:r>
        <w:rPr>
          <w:rFonts w:ascii="宋体" w:hAnsi="宋体" w:hint="eastAsia"/>
          <w:sz w:val="24"/>
          <w:lang w:val="zh-CN"/>
        </w:rPr>
        <w:t>UPS</w:t>
      </w:r>
      <w:r>
        <w:rPr>
          <w:rFonts w:ascii="宋体" w:hAnsi="宋体" w:hint="eastAsia"/>
          <w:sz w:val="24"/>
          <w:lang w:val="zh-CN"/>
        </w:rPr>
        <w:t>、空调、温湿度、漏水、门禁、视频、</w:t>
      </w:r>
      <w:r>
        <w:rPr>
          <w:rFonts w:ascii="宋体" w:hAnsi="宋体" w:hint="eastAsia"/>
          <w:sz w:val="24"/>
        </w:rPr>
        <w:t>防盗、消防</w:t>
      </w:r>
      <w:r>
        <w:rPr>
          <w:rFonts w:ascii="宋体" w:hAnsi="宋体" w:hint="eastAsia"/>
          <w:sz w:val="24"/>
          <w:lang w:val="zh-CN"/>
        </w:rPr>
        <w:t>。</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配电</w:t>
      </w:r>
      <w:r>
        <w:rPr>
          <w:rFonts w:ascii="宋体" w:hAnsi="宋体" w:hint="eastAsia"/>
          <w:sz w:val="24"/>
        </w:rPr>
        <w:t>柜</w:t>
      </w:r>
      <w:r>
        <w:rPr>
          <w:rFonts w:ascii="宋体" w:hAnsi="宋体" w:hint="eastAsia"/>
          <w:sz w:val="24"/>
          <w:lang w:val="zh-CN"/>
        </w:rPr>
        <w:t>监测</w:t>
      </w:r>
    </w:p>
    <w:p w:rsidR="00E50567" w:rsidRDefault="001D3935">
      <w:pPr>
        <w:spacing w:line="500" w:lineRule="exact"/>
        <w:ind w:firstLineChars="200" w:firstLine="480"/>
        <w:jc w:val="left"/>
        <w:rPr>
          <w:rFonts w:ascii="宋体" w:hAnsi="宋体"/>
          <w:sz w:val="24"/>
          <w:lang w:val="zh-CN"/>
        </w:rPr>
      </w:pPr>
      <w:bookmarkStart w:id="6" w:name="_Toc207009866"/>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对机房内市电配电</w:t>
      </w:r>
      <w:r>
        <w:rPr>
          <w:rFonts w:ascii="宋体" w:hAnsi="宋体" w:hint="eastAsia"/>
          <w:sz w:val="24"/>
        </w:rPr>
        <w:t>柜</w:t>
      </w:r>
      <w:r>
        <w:rPr>
          <w:rFonts w:ascii="宋体" w:hAnsi="宋体" w:hint="eastAsia"/>
          <w:sz w:val="24"/>
          <w:lang w:val="zh-CN"/>
        </w:rPr>
        <w:t>进行监测，通过</w:t>
      </w:r>
      <w:r>
        <w:rPr>
          <w:rFonts w:ascii="宋体" w:hAnsi="宋体" w:hint="eastAsia"/>
          <w:sz w:val="24"/>
        </w:rPr>
        <w:t>动力</w:t>
      </w:r>
      <w:r>
        <w:rPr>
          <w:rFonts w:ascii="宋体" w:hAnsi="宋体" w:hint="eastAsia"/>
          <w:sz w:val="24"/>
          <w:lang w:val="zh-CN"/>
        </w:rPr>
        <w:t>配电</w:t>
      </w:r>
      <w:r>
        <w:rPr>
          <w:rFonts w:ascii="宋体" w:hAnsi="宋体" w:hint="eastAsia"/>
          <w:sz w:val="24"/>
        </w:rPr>
        <w:t>柜内加装智能</w:t>
      </w:r>
      <w:r>
        <w:rPr>
          <w:rFonts w:ascii="宋体" w:hAnsi="宋体" w:hint="eastAsia"/>
          <w:sz w:val="24"/>
          <w:lang w:val="zh-CN"/>
        </w:rPr>
        <w:t>电量仪对各配电参数进行监测。</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bookmarkStart w:id="7" w:name="OLE_LINK9"/>
      <w:r>
        <w:rPr>
          <w:rFonts w:ascii="宋体" w:hAnsi="宋体" w:hint="eastAsia"/>
          <w:sz w:val="24"/>
          <w:lang w:val="zh-CN"/>
        </w:rPr>
        <w:t>通过电量仪智能接口和通讯协议采用总线的方式将信号接入</w:t>
      </w:r>
      <w:r>
        <w:rPr>
          <w:rFonts w:ascii="宋体" w:hAnsi="宋体" w:hint="eastAsia"/>
          <w:sz w:val="24"/>
          <w:lang w:val="zh-CN"/>
        </w:rPr>
        <w:t>FSU</w:t>
      </w:r>
      <w:r>
        <w:rPr>
          <w:rFonts w:ascii="宋体" w:hAnsi="宋体" w:hint="eastAsia"/>
          <w:sz w:val="24"/>
          <w:lang w:val="zh-CN"/>
        </w:rPr>
        <w:t>，由监控平台软件进行</w:t>
      </w:r>
      <w:r>
        <w:rPr>
          <w:rFonts w:ascii="宋体" w:hAnsi="宋体" w:hint="eastAsia"/>
          <w:sz w:val="24"/>
        </w:rPr>
        <w:t>动力</w:t>
      </w:r>
      <w:r>
        <w:rPr>
          <w:rFonts w:ascii="宋体" w:hAnsi="宋体" w:hint="eastAsia"/>
          <w:sz w:val="24"/>
          <w:lang w:val="zh-CN"/>
        </w:rPr>
        <w:t>配电</w:t>
      </w:r>
      <w:r>
        <w:rPr>
          <w:rFonts w:ascii="宋体" w:hAnsi="宋体" w:hint="eastAsia"/>
          <w:sz w:val="24"/>
        </w:rPr>
        <w:t>柜</w:t>
      </w:r>
      <w:r>
        <w:rPr>
          <w:rFonts w:ascii="宋体" w:hAnsi="宋体" w:hint="eastAsia"/>
          <w:sz w:val="24"/>
          <w:lang w:val="zh-CN"/>
        </w:rPr>
        <w:t>配电参数的实时监测。</w:t>
      </w:r>
      <w:bookmarkEnd w:id="7"/>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实时监测市电进线三相电的相电压、线电压、相电流、频率、功率因数、有功功率、无功功率的最大值、最小值、当前值及电压、电流峰值等参数。</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系统可对监测到的各项参数设定越限阀值（包括上下限、恢复上下限），一旦市电发生越限报警，通过双击相关告警信息，系统将自动切换到相应的监控界面，且发生报警的该项状态或参数会变红色并闪烁显示，同时产生报警事件进行记录存储并有相应的处理提示，并第一时间发出声光、手机短信等对外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提供曲线记录，直观显示实时及历史曲线，可查询</w:t>
      </w:r>
      <w:r>
        <w:rPr>
          <w:rFonts w:ascii="宋体" w:hAnsi="宋体" w:hint="eastAsia"/>
          <w:sz w:val="24"/>
          <w:lang w:val="zh-CN"/>
        </w:rPr>
        <w:t>3</w:t>
      </w:r>
      <w:r>
        <w:rPr>
          <w:rFonts w:ascii="宋体" w:hAnsi="宋体" w:hint="eastAsia"/>
          <w:sz w:val="24"/>
          <w:lang w:val="zh-CN"/>
        </w:rPr>
        <w:t>年内相应参数的历史曲线及具体时间的参数值（包括最大值、最小值），并可将历史曲线导出为</w:t>
      </w:r>
      <w:r>
        <w:rPr>
          <w:rFonts w:ascii="宋体" w:hAnsi="宋体" w:hint="eastAsia"/>
          <w:sz w:val="24"/>
          <w:lang w:val="zh-CN"/>
        </w:rPr>
        <w:t>EXCEL</w:t>
      </w:r>
      <w:r>
        <w:rPr>
          <w:rFonts w:ascii="宋体" w:hAnsi="宋体" w:hint="eastAsia"/>
          <w:sz w:val="24"/>
          <w:lang w:val="zh-CN"/>
        </w:rPr>
        <w:t>格式，方便管理员全面了解市电的供电状况。</w:t>
      </w:r>
      <w:bookmarkEnd w:id="6"/>
    </w:p>
    <w:p w:rsidR="00E50567" w:rsidRDefault="001D3935">
      <w:pPr>
        <w:spacing w:line="500" w:lineRule="exact"/>
        <w:ind w:firstLineChars="200" w:firstLine="480"/>
        <w:jc w:val="left"/>
        <w:rPr>
          <w:rFonts w:ascii="宋体" w:hAnsi="宋体"/>
          <w:sz w:val="24"/>
          <w:lang w:val="zh-CN"/>
        </w:rPr>
      </w:pPr>
      <w:bookmarkStart w:id="8" w:name="_Toc155195298"/>
      <w:bookmarkStart w:id="9" w:name="_Toc91643249"/>
      <w:bookmarkStart w:id="10" w:name="_Toc364692484"/>
      <w:bookmarkStart w:id="11" w:name="_Toc510022551"/>
      <w:bookmarkStart w:id="12" w:name="_Toc259110011"/>
      <w:bookmarkStart w:id="13" w:name="_Toc425196608"/>
      <w:bookmarkStart w:id="14" w:name="_Toc291435954"/>
      <w:r>
        <w:rPr>
          <w:rFonts w:ascii="宋体" w:hAnsi="宋体" w:hint="eastAsia"/>
          <w:sz w:val="24"/>
        </w:rPr>
        <w:t>2</w:t>
      </w:r>
      <w:r>
        <w:rPr>
          <w:rFonts w:ascii="宋体" w:hAnsi="宋体" w:hint="eastAsia"/>
          <w:sz w:val="24"/>
        </w:rPr>
        <w:t>、</w:t>
      </w:r>
      <w:r>
        <w:rPr>
          <w:rFonts w:ascii="宋体" w:hAnsi="宋体" w:hint="eastAsia"/>
          <w:sz w:val="24"/>
          <w:lang w:val="zh-CN"/>
        </w:rPr>
        <w:t xml:space="preserve"> UPS</w:t>
      </w:r>
      <w:bookmarkEnd w:id="8"/>
      <w:bookmarkEnd w:id="9"/>
      <w:r>
        <w:rPr>
          <w:rFonts w:ascii="宋体" w:hAnsi="宋体" w:hint="eastAsia"/>
          <w:sz w:val="24"/>
          <w:lang w:val="zh-CN"/>
        </w:rPr>
        <w:t>监测</w:t>
      </w:r>
      <w:bookmarkEnd w:id="10"/>
      <w:bookmarkEnd w:id="11"/>
      <w:bookmarkEnd w:id="12"/>
      <w:bookmarkEnd w:id="13"/>
      <w:bookmarkEnd w:id="14"/>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UPS</w:t>
      </w:r>
      <w:r>
        <w:rPr>
          <w:rFonts w:ascii="宋体" w:hAnsi="宋体" w:hint="eastAsia"/>
          <w:sz w:val="24"/>
          <w:lang w:val="zh-CN"/>
        </w:rPr>
        <w:t>属于机房内重要的</w:t>
      </w:r>
      <w:r>
        <w:rPr>
          <w:rFonts w:ascii="宋体" w:hAnsi="宋体" w:hint="eastAsia"/>
          <w:sz w:val="24"/>
          <w:lang w:val="zh-CN"/>
        </w:rPr>
        <w:t>电力供应系统，</w:t>
      </w:r>
      <w:r>
        <w:rPr>
          <w:rFonts w:ascii="宋体" w:hAnsi="宋体" w:hint="eastAsia"/>
          <w:sz w:val="24"/>
          <w:lang w:val="zh-CN"/>
        </w:rPr>
        <w:t>UPS</w:t>
      </w:r>
      <w:r>
        <w:rPr>
          <w:rFonts w:ascii="宋体" w:hAnsi="宋体" w:hint="eastAsia"/>
          <w:sz w:val="24"/>
          <w:lang w:val="zh-CN"/>
        </w:rPr>
        <w:t>的稳定运行是机房供电的有力保障；对配电区</w:t>
      </w:r>
      <w:r>
        <w:rPr>
          <w:rFonts w:ascii="宋体" w:hAnsi="宋体" w:hint="eastAsia"/>
          <w:sz w:val="24"/>
          <w:lang w:val="zh-CN"/>
        </w:rPr>
        <w:t>UPS</w:t>
      </w:r>
      <w:r>
        <w:rPr>
          <w:rFonts w:ascii="宋体" w:hAnsi="宋体" w:hint="eastAsia"/>
          <w:sz w:val="24"/>
          <w:lang w:val="zh-CN"/>
        </w:rPr>
        <w:t>电源的各部件工作状态、运行参数等进行实时监测，一旦发生故障及报警通过监控平台发出对外报警。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通过</w:t>
      </w:r>
      <w:r>
        <w:rPr>
          <w:rFonts w:ascii="宋体" w:hAnsi="宋体" w:hint="eastAsia"/>
          <w:sz w:val="24"/>
          <w:lang w:val="zh-CN"/>
        </w:rPr>
        <w:t>UPS</w:t>
      </w:r>
      <w:r>
        <w:rPr>
          <w:rFonts w:ascii="宋体" w:hAnsi="宋体" w:hint="eastAsia"/>
          <w:sz w:val="24"/>
          <w:lang w:val="zh-CN"/>
        </w:rPr>
        <w:t>设备提供的智能接口及通讯协议，</w:t>
      </w:r>
      <w:bookmarkStart w:id="15" w:name="OLE_LINK10"/>
      <w:bookmarkStart w:id="16" w:name="OLE_LINK11"/>
      <w:r>
        <w:rPr>
          <w:rFonts w:ascii="宋体" w:hAnsi="宋体" w:hint="eastAsia"/>
          <w:sz w:val="24"/>
          <w:lang w:val="zh-CN"/>
        </w:rPr>
        <w:t>由监控平台软件进行</w:t>
      </w:r>
      <w:r>
        <w:rPr>
          <w:rFonts w:ascii="宋体" w:hAnsi="宋体" w:hint="eastAsia"/>
          <w:sz w:val="24"/>
          <w:lang w:val="zh-CN"/>
        </w:rPr>
        <w:t>UPS</w:t>
      </w:r>
      <w:r>
        <w:rPr>
          <w:rFonts w:ascii="宋体" w:hAnsi="宋体" w:hint="eastAsia"/>
          <w:sz w:val="24"/>
          <w:lang w:val="zh-CN"/>
        </w:rPr>
        <w:t>的实时监测。</w:t>
      </w:r>
      <w:bookmarkEnd w:id="15"/>
      <w:bookmarkEnd w:id="16"/>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实现功能（只监不控）</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实时监视</w:t>
      </w:r>
      <w:r>
        <w:rPr>
          <w:rFonts w:ascii="宋体" w:hAnsi="宋体" w:hint="eastAsia"/>
          <w:sz w:val="24"/>
          <w:lang w:val="zh-CN"/>
        </w:rPr>
        <w:t>UPS</w:t>
      </w:r>
      <w:r>
        <w:rPr>
          <w:rFonts w:ascii="宋体" w:hAnsi="宋体" w:hint="eastAsia"/>
          <w:sz w:val="24"/>
          <w:lang w:val="zh-CN"/>
        </w:rPr>
        <w:t>输入电力参数（电压、频率、输入负载数据等）、</w:t>
      </w:r>
      <w:r>
        <w:rPr>
          <w:rFonts w:ascii="宋体" w:hAnsi="宋体" w:hint="eastAsia"/>
          <w:sz w:val="24"/>
          <w:lang w:val="zh-CN"/>
        </w:rPr>
        <w:t>UPS</w:t>
      </w:r>
      <w:r>
        <w:rPr>
          <w:rFonts w:ascii="宋体" w:hAnsi="宋体" w:hint="eastAsia"/>
          <w:sz w:val="24"/>
          <w:lang w:val="zh-CN"/>
        </w:rPr>
        <w:t>旁路电力参数（电压、频率、旁路负载数据等）、</w:t>
      </w:r>
      <w:r>
        <w:rPr>
          <w:rFonts w:ascii="宋体" w:hAnsi="宋体" w:hint="eastAsia"/>
          <w:sz w:val="24"/>
          <w:lang w:val="zh-CN"/>
        </w:rPr>
        <w:t>UPS</w:t>
      </w:r>
      <w:r>
        <w:rPr>
          <w:rFonts w:ascii="宋体" w:hAnsi="宋体" w:hint="eastAsia"/>
          <w:sz w:val="24"/>
          <w:lang w:val="zh-CN"/>
        </w:rPr>
        <w:t>输出电力参数（电压、频率、负载数据等）、电池参数（总电压、总充放电电流、温度、后备时间等）、工作状态（工作模式、整流器部件</w:t>
      </w:r>
      <w:r>
        <w:rPr>
          <w:rFonts w:ascii="宋体" w:hAnsi="宋体" w:hint="eastAsia"/>
          <w:sz w:val="24"/>
          <w:lang w:val="zh-CN"/>
        </w:rPr>
        <w:t>工作状态、逆变器部件工作状态、旁路部件工作状态、电池部件工作状态等）、故障状态（整流器、逆变器、各吸合器部件故障状态等）。电力参数越限或状态异常时，要求系统自动报警，报警记录可检索、查询、打印、输出；可对各参数生成实时曲线记录和历史曲线记录，并可查询、导出；可生成巡检报表和数据分析报表。若</w:t>
      </w:r>
      <w:r>
        <w:rPr>
          <w:rFonts w:ascii="宋体" w:hAnsi="宋体" w:hint="eastAsia"/>
          <w:sz w:val="24"/>
          <w:lang w:val="zh-CN"/>
        </w:rPr>
        <w:t>UPS</w:t>
      </w:r>
      <w:r>
        <w:rPr>
          <w:rFonts w:ascii="宋体" w:hAnsi="宋体" w:hint="eastAsia"/>
          <w:sz w:val="24"/>
          <w:lang w:val="zh-CN"/>
        </w:rPr>
        <w:t>自带有数据接口，要求详细监测内容需符合</w:t>
      </w:r>
      <w:r>
        <w:rPr>
          <w:rFonts w:ascii="宋体" w:hAnsi="宋体" w:hint="eastAsia"/>
          <w:sz w:val="24"/>
          <w:lang w:val="zh-CN"/>
        </w:rPr>
        <w:t>UPS</w:t>
      </w:r>
      <w:r>
        <w:rPr>
          <w:rFonts w:ascii="宋体" w:hAnsi="宋体" w:hint="eastAsia"/>
          <w:sz w:val="24"/>
          <w:lang w:val="zh-CN"/>
        </w:rPr>
        <w:t>厂家提供的配套协议内容；若</w:t>
      </w:r>
      <w:r>
        <w:rPr>
          <w:rFonts w:ascii="宋体" w:hAnsi="宋体" w:hint="eastAsia"/>
          <w:sz w:val="24"/>
          <w:lang w:val="zh-CN"/>
        </w:rPr>
        <w:t>UPS</w:t>
      </w:r>
      <w:r>
        <w:rPr>
          <w:rFonts w:ascii="宋体" w:hAnsi="宋体" w:hint="eastAsia"/>
          <w:sz w:val="24"/>
          <w:lang w:val="zh-CN"/>
        </w:rPr>
        <w:t>不带数据接口，要求增加电量仪等方式对</w:t>
      </w:r>
      <w:r>
        <w:rPr>
          <w:rFonts w:ascii="宋体" w:hAnsi="宋体" w:hint="eastAsia"/>
          <w:sz w:val="24"/>
          <w:lang w:val="zh-CN"/>
        </w:rPr>
        <w:t>UPS</w:t>
      </w:r>
      <w:r>
        <w:rPr>
          <w:rFonts w:ascii="宋体" w:hAnsi="宋体" w:hint="eastAsia"/>
          <w:sz w:val="24"/>
          <w:lang w:val="zh-CN"/>
        </w:rPr>
        <w:t>输入、输出电压、电流情况进行监测。</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系统可对监测到的各项参数设定越限阀值（包括上下限、恢复上下限）</w:t>
      </w:r>
      <w:r>
        <w:rPr>
          <w:rFonts w:ascii="宋体" w:hAnsi="宋体" w:hint="eastAsia"/>
          <w:sz w:val="24"/>
          <w:lang w:val="zh-CN"/>
        </w:rPr>
        <w:t>，一旦</w:t>
      </w:r>
      <w:r>
        <w:rPr>
          <w:rFonts w:ascii="宋体" w:hAnsi="宋体" w:hint="eastAsia"/>
          <w:sz w:val="24"/>
          <w:lang w:val="zh-CN"/>
        </w:rPr>
        <w:t>UPS</w:t>
      </w:r>
      <w:r>
        <w:rPr>
          <w:rFonts w:ascii="宋体" w:hAnsi="宋体" w:hint="eastAsia"/>
          <w:sz w:val="24"/>
          <w:lang w:val="zh-CN"/>
        </w:rPr>
        <w:t>发生越限报警或故障，通过双击相关告警信息，系统将自动切换到相应的监控界面，且发生报警的该项状态或参数会变红色并闪烁显示，同时产生报警事件进行记录存储并有相应的处理提示，并第一时间发出声光、手机短信等对外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提供曲线记录，直观显示实时及历史曲线，可查询</w:t>
      </w:r>
      <w:r>
        <w:rPr>
          <w:rFonts w:ascii="宋体" w:hAnsi="宋体" w:hint="eastAsia"/>
          <w:sz w:val="24"/>
          <w:lang w:val="zh-CN"/>
        </w:rPr>
        <w:t>3</w:t>
      </w:r>
      <w:r>
        <w:rPr>
          <w:rFonts w:ascii="宋体" w:hAnsi="宋体" w:hint="eastAsia"/>
          <w:sz w:val="24"/>
          <w:lang w:val="zh-CN"/>
        </w:rPr>
        <w:t>年内相应参数的历史曲线及具体时间的参数值（包括最大值、最小值），并可将历史曲线导出为</w:t>
      </w:r>
      <w:r>
        <w:rPr>
          <w:rFonts w:ascii="宋体" w:hAnsi="宋体" w:hint="eastAsia"/>
          <w:sz w:val="24"/>
          <w:lang w:val="zh-CN"/>
        </w:rPr>
        <w:t>EXCEL</w:t>
      </w:r>
      <w:r>
        <w:rPr>
          <w:rFonts w:ascii="宋体" w:hAnsi="宋体" w:hint="eastAsia"/>
          <w:sz w:val="24"/>
          <w:lang w:val="zh-CN"/>
        </w:rPr>
        <w:t>格式，方便管理员全面了解</w:t>
      </w:r>
      <w:r>
        <w:rPr>
          <w:rFonts w:ascii="宋体" w:hAnsi="宋体" w:hint="eastAsia"/>
          <w:sz w:val="24"/>
          <w:lang w:val="zh-CN"/>
        </w:rPr>
        <w:t>UPS</w:t>
      </w:r>
      <w:r>
        <w:rPr>
          <w:rFonts w:ascii="宋体" w:hAnsi="宋体" w:hint="eastAsia"/>
          <w:sz w:val="24"/>
          <w:lang w:val="zh-CN"/>
        </w:rPr>
        <w:t>的运行状况。</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空调监控</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机房温度出现异常时，将导致机房其他设备运行所需的环境失去保障，因此设计对机房内</w:t>
      </w:r>
      <w:r>
        <w:rPr>
          <w:rFonts w:ascii="宋体" w:hAnsi="宋体" w:hint="eastAsia"/>
          <w:sz w:val="24"/>
          <w:lang w:val="zh-CN"/>
        </w:rPr>
        <w:t>普通空调、精密空调的运行状态和参数进行实时监测，同时可对普通空调进行远程的开关机控制。</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智能空调：通过智能空调设备提供的通讯板（智能接口）及通讯协议，采用总线的方式将空调的监控信号直接接入到</w:t>
      </w:r>
      <w:r>
        <w:rPr>
          <w:rFonts w:ascii="宋体" w:hAnsi="宋体" w:hint="eastAsia"/>
          <w:sz w:val="24"/>
          <w:lang w:val="zh-CN"/>
        </w:rPr>
        <w:t>FSU</w:t>
      </w:r>
      <w:r>
        <w:rPr>
          <w:rFonts w:ascii="宋体" w:hAnsi="宋体" w:hint="eastAsia"/>
          <w:sz w:val="24"/>
          <w:lang w:val="zh-CN"/>
        </w:rPr>
        <w:t>，由监控平台软件进行空调的实时监测。</w:t>
      </w:r>
      <w:bookmarkStart w:id="17" w:name="_GoBack"/>
      <w:bookmarkEnd w:id="17"/>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能够监测空调的开关机及状态监控。</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系统可对监测到的各项参数设定越限阀值（包括上下限、恢复上下限），一旦空调发生故障，通过双击相关告警信息，系统将自动切换到相应的监控界面，且发生报警的该项状态或参数会变红色并闪烁显示，同时产生报警事件进行记录存储并有相应的处理提示，并第一时间发出声光、手机短信等对外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提供曲线记录，直观显示实时及历史曲线，可查询</w:t>
      </w:r>
      <w:r>
        <w:rPr>
          <w:rFonts w:ascii="宋体" w:hAnsi="宋体" w:hint="eastAsia"/>
          <w:sz w:val="24"/>
          <w:lang w:val="zh-CN"/>
        </w:rPr>
        <w:t>3</w:t>
      </w:r>
      <w:r>
        <w:rPr>
          <w:rFonts w:ascii="宋体" w:hAnsi="宋体" w:hint="eastAsia"/>
          <w:sz w:val="24"/>
          <w:lang w:val="zh-CN"/>
        </w:rPr>
        <w:t>年内相应参数的历史曲线及具体时间的参数值（包括最大值、最小值），并可将历史曲线导出为</w:t>
      </w:r>
      <w:r>
        <w:rPr>
          <w:rFonts w:ascii="宋体" w:hAnsi="宋体" w:hint="eastAsia"/>
          <w:sz w:val="24"/>
          <w:lang w:val="zh-CN"/>
        </w:rPr>
        <w:t>EXCEL</w:t>
      </w:r>
      <w:r>
        <w:rPr>
          <w:rFonts w:ascii="宋体" w:hAnsi="宋体" w:hint="eastAsia"/>
          <w:sz w:val="24"/>
          <w:lang w:val="zh-CN"/>
        </w:rPr>
        <w:t>格式，方便管理员全面了解空调的运行状况。</w:t>
      </w:r>
    </w:p>
    <w:p w:rsidR="00E50567" w:rsidRDefault="001D3935">
      <w:pPr>
        <w:spacing w:line="500" w:lineRule="exact"/>
        <w:ind w:firstLineChars="200" w:firstLine="480"/>
        <w:jc w:val="left"/>
        <w:rPr>
          <w:rFonts w:ascii="宋体" w:hAnsi="宋体"/>
          <w:sz w:val="24"/>
          <w:lang w:val="zh-CN"/>
        </w:rPr>
      </w:pPr>
      <w:bookmarkStart w:id="18" w:name="_Toc364692486"/>
      <w:bookmarkStart w:id="19" w:name="_Toc425196610"/>
      <w:bookmarkStart w:id="20" w:name="_Toc259110023"/>
      <w:bookmarkStart w:id="21" w:name="_Toc510022554"/>
      <w:bookmarkStart w:id="22" w:name="_Toc291435963"/>
      <w:bookmarkStart w:id="23" w:name="_Toc179790833"/>
      <w:r>
        <w:rPr>
          <w:rFonts w:ascii="宋体" w:hAnsi="宋体" w:hint="eastAsia"/>
          <w:sz w:val="24"/>
        </w:rPr>
        <w:t>4</w:t>
      </w:r>
      <w:r>
        <w:rPr>
          <w:rFonts w:ascii="宋体" w:hAnsi="宋体" w:hint="eastAsia"/>
          <w:sz w:val="24"/>
        </w:rPr>
        <w:t>、</w:t>
      </w:r>
      <w:r>
        <w:rPr>
          <w:rFonts w:ascii="宋体" w:hAnsi="宋体" w:hint="eastAsia"/>
          <w:sz w:val="24"/>
          <w:lang w:val="zh-CN"/>
        </w:rPr>
        <w:t xml:space="preserve"> </w:t>
      </w:r>
      <w:r>
        <w:rPr>
          <w:rFonts w:ascii="宋体" w:hAnsi="宋体" w:hint="eastAsia"/>
          <w:sz w:val="24"/>
          <w:lang w:val="zh-CN"/>
        </w:rPr>
        <w:t>温湿度监测</w:t>
      </w:r>
      <w:bookmarkEnd w:id="18"/>
      <w:bookmarkEnd w:id="19"/>
      <w:bookmarkEnd w:id="20"/>
      <w:bookmarkEnd w:id="21"/>
      <w:bookmarkEnd w:id="22"/>
      <w:bookmarkEnd w:id="23"/>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对于机房内的电子设备，其正</w:t>
      </w:r>
      <w:r>
        <w:rPr>
          <w:rFonts w:ascii="宋体" w:hAnsi="宋体" w:hint="eastAsia"/>
          <w:sz w:val="24"/>
          <w:lang w:val="zh-CN"/>
        </w:rPr>
        <w:t>常运行对环境温湿度有较高的要求。因此在机房的各个重要部位（根据现场需要），安装温湿度传感器（带液晶显示），一旦发现异常立即启动报警。温湿度传感器不允许安装在设备热出风口。</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每个分前端机房至少设置两个监测点，其中一个设置于电源设备附近，另一个设置与机柜附近。单机柜平均功耗超过</w:t>
      </w:r>
      <w:r>
        <w:rPr>
          <w:rFonts w:ascii="宋体" w:hAnsi="宋体" w:hint="eastAsia"/>
          <w:sz w:val="24"/>
          <w:lang w:val="zh-CN"/>
        </w:rPr>
        <w:t>3KW</w:t>
      </w:r>
      <w:r>
        <w:rPr>
          <w:rFonts w:ascii="宋体" w:hAnsi="宋体" w:hint="eastAsia"/>
          <w:sz w:val="24"/>
          <w:lang w:val="zh-CN"/>
        </w:rPr>
        <w:t>的机房，应根据实际情况对监测点进行加密。</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通过在机房重要部位安装带液晶显示的温湿度传感器对环境温湿度实现监测，既可在温湿度传感器表面实时看到当前的温度和湿度数值，亦可通过温湿度传感器的智能接口和通讯协议采用总线的方式将</w:t>
      </w:r>
      <w:r>
        <w:rPr>
          <w:rFonts w:ascii="宋体" w:hAnsi="宋体" w:hint="eastAsia"/>
          <w:sz w:val="24"/>
          <w:lang w:val="zh-CN"/>
        </w:rPr>
        <w:t>信号接入</w:t>
      </w:r>
      <w:r>
        <w:rPr>
          <w:rFonts w:ascii="宋体" w:hAnsi="宋体" w:hint="eastAsia"/>
          <w:sz w:val="24"/>
          <w:lang w:val="zh-CN"/>
        </w:rPr>
        <w:t>FSU</w:t>
      </w:r>
      <w:r>
        <w:rPr>
          <w:rFonts w:ascii="宋体" w:hAnsi="宋体" w:hint="eastAsia"/>
          <w:sz w:val="24"/>
          <w:lang w:val="zh-CN"/>
        </w:rPr>
        <w:t>，由监控平台软件进行温湿度的实时监测。</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实时监测机房区域内的温度和湿度值，同时支持与其它子系统的联动控制，如当温度过高时自动联动启动空调进行制冷。</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系统可对温度和湿度参数设定越限阀值（包括上下限、恢复上下限），一旦温湿度发生越限报警，通过双击相关告警信息，系统将自动切换到相应的监控界面，且发生报警的参数会变红色并闪烁显示，同时产生报警事件进行记录存储并有相应的处理提示，并第一时间发出声光、手机短信等对外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提供曲线记录，直观显示实时及历史曲线，可查询</w:t>
      </w:r>
      <w:r>
        <w:rPr>
          <w:rFonts w:ascii="宋体" w:hAnsi="宋体" w:hint="eastAsia"/>
          <w:sz w:val="24"/>
          <w:lang w:val="zh-CN"/>
        </w:rPr>
        <w:t>3</w:t>
      </w:r>
      <w:r>
        <w:rPr>
          <w:rFonts w:ascii="宋体" w:hAnsi="宋体" w:hint="eastAsia"/>
          <w:sz w:val="24"/>
          <w:lang w:val="zh-CN"/>
        </w:rPr>
        <w:t>年内相应参数的历史曲线及</w:t>
      </w:r>
      <w:r>
        <w:rPr>
          <w:rFonts w:ascii="宋体" w:hAnsi="宋体" w:hint="eastAsia"/>
          <w:sz w:val="24"/>
          <w:lang w:val="zh-CN"/>
        </w:rPr>
        <w:t>具体时间的参数值（包括最大值、最小值），并可将历史曲线导出为</w:t>
      </w:r>
      <w:r>
        <w:rPr>
          <w:rFonts w:ascii="宋体" w:hAnsi="宋体" w:hint="eastAsia"/>
          <w:sz w:val="24"/>
          <w:lang w:val="zh-CN"/>
        </w:rPr>
        <w:t>EXCEL</w:t>
      </w:r>
      <w:r>
        <w:rPr>
          <w:rFonts w:ascii="宋体" w:hAnsi="宋体" w:hint="eastAsia"/>
          <w:sz w:val="24"/>
          <w:lang w:val="zh-CN"/>
        </w:rPr>
        <w:t>格式，方便管理员全面了解机房内的温湿度状况。</w:t>
      </w:r>
    </w:p>
    <w:p w:rsidR="00E50567" w:rsidRDefault="001D3935">
      <w:pPr>
        <w:spacing w:line="500" w:lineRule="exact"/>
        <w:ind w:firstLineChars="200" w:firstLine="480"/>
        <w:jc w:val="left"/>
        <w:rPr>
          <w:rFonts w:ascii="宋体" w:hAnsi="宋体"/>
          <w:sz w:val="24"/>
          <w:lang w:val="zh-CN"/>
        </w:rPr>
      </w:pPr>
      <w:bookmarkStart w:id="24" w:name="_Toc179790834"/>
      <w:bookmarkStart w:id="25" w:name="_Toc364692487"/>
      <w:bookmarkStart w:id="26" w:name="_Toc291435964"/>
      <w:bookmarkStart w:id="27" w:name="_Toc425196611"/>
      <w:bookmarkStart w:id="28" w:name="_Toc510022555"/>
      <w:bookmarkStart w:id="29" w:name="_Toc259110024"/>
      <w:r>
        <w:rPr>
          <w:rFonts w:ascii="宋体" w:hAnsi="宋体" w:hint="eastAsia"/>
          <w:sz w:val="24"/>
          <w:lang w:val="zh-CN"/>
        </w:rPr>
        <w:t>5</w:t>
      </w:r>
      <w:r>
        <w:rPr>
          <w:rFonts w:ascii="宋体" w:hAnsi="宋体" w:hint="eastAsia"/>
          <w:sz w:val="24"/>
          <w:lang w:val="zh-CN"/>
        </w:rPr>
        <w:t>、</w:t>
      </w:r>
      <w:r>
        <w:rPr>
          <w:rFonts w:ascii="宋体" w:hAnsi="宋体" w:hint="eastAsia"/>
          <w:sz w:val="24"/>
          <w:lang w:val="zh-CN"/>
        </w:rPr>
        <w:t xml:space="preserve"> </w:t>
      </w:r>
      <w:r>
        <w:rPr>
          <w:rFonts w:ascii="宋体" w:hAnsi="宋体" w:hint="eastAsia"/>
          <w:sz w:val="24"/>
          <w:lang w:val="zh-CN"/>
        </w:rPr>
        <w:t>漏水</w:t>
      </w:r>
      <w:bookmarkEnd w:id="24"/>
      <w:r>
        <w:rPr>
          <w:rFonts w:ascii="宋体" w:hAnsi="宋体" w:hint="eastAsia"/>
          <w:sz w:val="24"/>
          <w:lang w:val="zh-CN"/>
        </w:rPr>
        <w:t>监测</w:t>
      </w:r>
      <w:bookmarkEnd w:id="25"/>
      <w:bookmarkEnd w:id="26"/>
      <w:bookmarkEnd w:id="27"/>
      <w:bookmarkEnd w:id="28"/>
      <w:bookmarkEnd w:id="29"/>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在机房有水源的地方安装</w:t>
      </w:r>
      <w:r>
        <w:rPr>
          <w:rFonts w:ascii="宋体" w:hAnsi="宋体" w:hint="eastAsia"/>
          <w:sz w:val="24"/>
        </w:rPr>
        <w:t>电极式</w:t>
      </w:r>
      <w:r>
        <w:rPr>
          <w:rFonts w:ascii="宋体" w:hAnsi="宋体" w:hint="eastAsia"/>
          <w:sz w:val="24"/>
          <w:lang w:val="zh-CN"/>
        </w:rPr>
        <w:t>漏水检测设备，</w:t>
      </w:r>
      <w:r>
        <w:rPr>
          <w:rFonts w:ascii="宋体" w:hAnsi="宋体" w:hint="eastAsia"/>
          <w:sz w:val="24"/>
          <w:lang w:val="zh-CN"/>
        </w:rPr>
        <w:t>保证机房设备的稳定运行。</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在空调主机下方或前方区域安装电极式漏水感应器，当发生漏水时，采用总线的方式将漏水报警信号直接接入</w:t>
      </w:r>
      <w:r>
        <w:rPr>
          <w:rFonts w:ascii="宋体" w:hAnsi="宋体" w:hint="eastAsia"/>
          <w:sz w:val="24"/>
          <w:lang w:val="zh-CN"/>
        </w:rPr>
        <w:t>FSU</w:t>
      </w:r>
      <w:r>
        <w:rPr>
          <w:rFonts w:ascii="宋体" w:hAnsi="宋体" w:hint="eastAsia"/>
          <w:sz w:val="24"/>
          <w:lang w:val="zh-CN"/>
        </w:rPr>
        <w:t>，由监控平台软件进行漏水的实时监测。</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w:t>
      </w:r>
      <w:r>
        <w:rPr>
          <w:rFonts w:ascii="宋体" w:hAnsi="宋体" w:hint="eastAsia"/>
          <w:sz w:val="24"/>
        </w:rPr>
        <w:t>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实时监测机房的漏水情况，通过双击相关告警信息，发生漏水时系统自动切换到漏水监控界面，并显示漏水位置，同时产生报警事件进行记录存储及有相应的处理提示，并第一时间对外报警。</w:t>
      </w:r>
    </w:p>
    <w:p w:rsidR="00E50567" w:rsidRDefault="001D3935">
      <w:pPr>
        <w:spacing w:line="500" w:lineRule="exact"/>
        <w:ind w:firstLineChars="200" w:firstLine="480"/>
        <w:jc w:val="left"/>
        <w:rPr>
          <w:rFonts w:ascii="宋体" w:hAnsi="宋体"/>
          <w:sz w:val="24"/>
        </w:rPr>
      </w:pPr>
      <w:r>
        <w:rPr>
          <w:rFonts w:ascii="宋体" w:hAnsi="宋体" w:hint="eastAsia"/>
          <w:sz w:val="24"/>
        </w:rPr>
        <w:t>6</w:t>
      </w:r>
      <w:r>
        <w:rPr>
          <w:rFonts w:ascii="宋体" w:hAnsi="宋体" w:hint="eastAsia"/>
          <w:sz w:val="24"/>
        </w:rPr>
        <w:t>、</w:t>
      </w:r>
      <w:r>
        <w:rPr>
          <w:rFonts w:ascii="宋体" w:hAnsi="宋体" w:hint="eastAsia"/>
          <w:sz w:val="24"/>
        </w:rPr>
        <w:t>视频监控</w:t>
      </w:r>
    </w:p>
    <w:p w:rsidR="00E50567" w:rsidRDefault="001D3935">
      <w:pPr>
        <w:spacing w:line="50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w:t>
      </w:r>
      <w:r>
        <w:rPr>
          <w:rFonts w:ascii="宋体" w:hAnsi="宋体" w:hint="eastAsia"/>
          <w:sz w:val="24"/>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在机房进出口位置、机房动力设备区域、机房机柜通道区域布放摄像机。</w:t>
      </w:r>
    </w:p>
    <w:p w:rsidR="00E50567" w:rsidRDefault="001D3935">
      <w:pPr>
        <w:spacing w:line="50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w:t>
      </w:r>
      <w:r>
        <w:rPr>
          <w:rFonts w:ascii="宋体" w:hAnsi="宋体" w:hint="eastAsia"/>
          <w:sz w:val="24"/>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网络摄像机、网络硬盘录像机接入与监控主机相同的内部网络中，通过监控平台软件进行图像监控。</w:t>
      </w:r>
    </w:p>
    <w:p w:rsidR="00E50567" w:rsidRDefault="001D3935">
      <w:pPr>
        <w:spacing w:line="50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w:t>
      </w:r>
      <w:r>
        <w:rPr>
          <w:rFonts w:ascii="宋体" w:hAnsi="宋体" w:hint="eastAsia"/>
          <w:sz w:val="24"/>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实时监视各路视频图像，通过在电子地图上点击相应的图标即可查看该摄像机的当前画面。</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灵活设置录像方式，包括</w:t>
      </w:r>
      <w:r>
        <w:rPr>
          <w:rFonts w:ascii="宋体" w:hAnsi="宋体" w:hint="eastAsia"/>
          <w:sz w:val="24"/>
          <w:lang w:val="zh-CN"/>
        </w:rPr>
        <w:t>24</w:t>
      </w:r>
      <w:r>
        <w:rPr>
          <w:rFonts w:ascii="宋体" w:hAnsi="宋体" w:hint="eastAsia"/>
          <w:sz w:val="24"/>
          <w:lang w:val="zh-CN"/>
        </w:rPr>
        <w:t>小时录像、预设时间段录像、报警预录像、移动侦测录像以及联动触发录像等多种方式。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要求选用</w:t>
      </w:r>
      <w:r>
        <w:rPr>
          <w:rFonts w:ascii="宋体" w:hAnsi="宋体" w:hint="eastAsia"/>
          <w:sz w:val="24"/>
        </w:rPr>
        <w:t>4</w:t>
      </w:r>
      <w:r>
        <w:rPr>
          <w:rFonts w:ascii="宋体" w:hAnsi="宋体" w:hint="eastAsia"/>
          <w:sz w:val="24"/>
          <w:lang w:val="zh-CN"/>
        </w:rPr>
        <w:t>00</w:t>
      </w:r>
      <w:r>
        <w:rPr>
          <w:rFonts w:ascii="宋体" w:hAnsi="宋体" w:hint="eastAsia"/>
          <w:sz w:val="24"/>
          <w:lang w:val="zh-CN"/>
        </w:rPr>
        <w:t>万像素摄像机并支持存储为录像。系统支持硬盘存满时自动从头覆盖，循环录像。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支持历史视频检索回放功能，可根据录像的类型、通道、时间等条件进行检索，回放速度可调。</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支持与其它子系统的联动功能，如：门打开或发生防盗报警时联动摄像机进行录像，同时弹出相应的视频画面窗口等。</w:t>
      </w:r>
    </w:p>
    <w:p w:rsidR="00E50567" w:rsidRDefault="001D3935">
      <w:pPr>
        <w:spacing w:line="500" w:lineRule="exact"/>
        <w:ind w:firstLineChars="200" w:firstLine="480"/>
        <w:jc w:val="left"/>
        <w:rPr>
          <w:rFonts w:ascii="宋体" w:hAnsi="宋体"/>
          <w:sz w:val="24"/>
        </w:rPr>
      </w:pPr>
      <w:bookmarkStart w:id="30" w:name="_Toc179790846"/>
      <w:bookmarkStart w:id="31" w:name="_Toc510022560"/>
      <w:r>
        <w:rPr>
          <w:rFonts w:ascii="宋体" w:hAnsi="宋体" w:hint="eastAsia"/>
          <w:sz w:val="24"/>
        </w:rPr>
        <w:t>7</w:t>
      </w:r>
      <w:r>
        <w:rPr>
          <w:rFonts w:ascii="宋体" w:hAnsi="宋体" w:hint="eastAsia"/>
          <w:sz w:val="24"/>
        </w:rPr>
        <w:t>、</w:t>
      </w:r>
      <w:r>
        <w:rPr>
          <w:rFonts w:ascii="宋体" w:hAnsi="宋体" w:hint="eastAsia"/>
          <w:sz w:val="24"/>
        </w:rPr>
        <w:t xml:space="preserve"> </w:t>
      </w:r>
      <w:r>
        <w:rPr>
          <w:rFonts w:ascii="宋体" w:hAnsi="宋体" w:hint="eastAsia"/>
          <w:sz w:val="24"/>
        </w:rPr>
        <w:t>门禁</w:t>
      </w:r>
      <w:bookmarkEnd w:id="30"/>
      <w:r>
        <w:rPr>
          <w:rFonts w:ascii="宋体" w:hAnsi="宋体" w:hint="eastAsia"/>
          <w:sz w:val="24"/>
        </w:rPr>
        <w:t>监控</w:t>
      </w:r>
      <w:bookmarkEnd w:id="31"/>
    </w:p>
    <w:p w:rsidR="00E50567" w:rsidRDefault="001D3935">
      <w:pPr>
        <w:spacing w:line="50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w:t>
      </w:r>
      <w:r>
        <w:rPr>
          <w:rFonts w:ascii="宋体" w:hAnsi="宋体" w:hint="eastAsia"/>
          <w:sz w:val="24"/>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出于对机房安全的考虑，设计对机房主出入口进行门禁管理，采用进门刷卡，出门按钮的进出验证方式，由监</w:t>
      </w:r>
      <w:r>
        <w:rPr>
          <w:rFonts w:ascii="宋体" w:hAnsi="宋体" w:hint="eastAsia"/>
          <w:sz w:val="24"/>
          <w:lang w:val="zh-CN"/>
        </w:rPr>
        <w:t>控平台软件进行机房出入的门禁管理。门禁系统可以实现集中授权，分区域机房设定权限，实时查看和控制各门的状态，并且记录开门、人员信息等事件。</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动环系统集成消防、视频监控系统的，门禁系统须具备与消防系统、视频监控系统联动功能。如：消防报警后门禁自动打开，有人刷卡时可以联系视频进行录像。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系统内需具备门禁告警功能，如规定时间内未进机房巡检，应产生相应的门禁告警信息。</w:t>
      </w:r>
    </w:p>
    <w:p w:rsidR="00E50567" w:rsidRDefault="001D3935">
      <w:pPr>
        <w:spacing w:line="50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w:t>
      </w:r>
      <w:r>
        <w:rPr>
          <w:rFonts w:ascii="宋体" w:hAnsi="宋体" w:hint="eastAsia"/>
          <w:sz w:val="24"/>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使用网络型门禁控制器，通过门禁控制器设备提供的</w:t>
      </w:r>
      <w:r>
        <w:rPr>
          <w:rFonts w:ascii="宋体" w:hAnsi="宋体" w:hint="eastAsia"/>
          <w:sz w:val="24"/>
          <w:lang w:val="zh-CN"/>
        </w:rPr>
        <w:t>RJ45</w:t>
      </w:r>
      <w:r>
        <w:rPr>
          <w:rFonts w:ascii="宋体" w:hAnsi="宋体" w:hint="eastAsia"/>
          <w:sz w:val="24"/>
          <w:lang w:val="zh-CN"/>
        </w:rPr>
        <w:t>智能接口及通讯协议，将数据接入与门禁控制器在同一网络中的监控服务器，由监控平台软件</w:t>
      </w:r>
      <w:r>
        <w:rPr>
          <w:rFonts w:ascii="宋体" w:hAnsi="宋体" w:hint="eastAsia"/>
          <w:sz w:val="24"/>
          <w:lang w:val="zh-CN"/>
        </w:rPr>
        <w:t>进行门禁的实时监测。</w:t>
      </w:r>
    </w:p>
    <w:p w:rsidR="00E50567" w:rsidRDefault="001D3935">
      <w:pPr>
        <w:spacing w:line="50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w:t>
      </w:r>
      <w:r>
        <w:rPr>
          <w:rFonts w:ascii="宋体" w:hAnsi="宋体" w:hint="eastAsia"/>
          <w:sz w:val="24"/>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实时监控各道门人员进出的情况，并进行记录。</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可对人员的进出区域、有效日期、进出时段等进行授权，并可对人员进行权限组划分。</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可对门控器进行远程设置操作。</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支持集中发卡功能。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支持与其它子系统的联动功能，如：发生火警时联动门禁控制器自动打开各道门的电锁以便逃生等。</w:t>
      </w:r>
    </w:p>
    <w:p w:rsidR="00E50567" w:rsidRDefault="001D3935">
      <w:pPr>
        <w:spacing w:line="500" w:lineRule="exact"/>
        <w:ind w:firstLineChars="200" w:firstLine="480"/>
        <w:rPr>
          <w:sz w:val="24"/>
        </w:rPr>
      </w:pPr>
      <w:r>
        <w:rPr>
          <w:rFonts w:hint="eastAsia"/>
          <w:sz w:val="24"/>
        </w:rPr>
        <w:t>机房内动力环境监控信号、</w:t>
      </w:r>
      <w:r>
        <w:rPr>
          <w:rFonts w:hint="eastAsia"/>
          <w:sz w:val="24"/>
        </w:rPr>
        <w:t>图像信号通过</w:t>
      </w:r>
      <w:r>
        <w:rPr>
          <w:rFonts w:hint="eastAsia"/>
          <w:sz w:val="24"/>
        </w:rPr>
        <w:t>网络交换机</w:t>
      </w:r>
      <w:r>
        <w:rPr>
          <w:rFonts w:hint="eastAsia"/>
          <w:sz w:val="24"/>
        </w:rPr>
        <w:t>上传到分公司监控中心</w:t>
      </w:r>
      <w:r>
        <w:rPr>
          <w:rFonts w:hint="eastAsia"/>
          <w:sz w:val="24"/>
        </w:rPr>
        <w:t>。</w:t>
      </w:r>
    </w:p>
    <w:p w:rsidR="00E50567" w:rsidRDefault="001D3935">
      <w:pPr>
        <w:spacing w:line="500" w:lineRule="exact"/>
        <w:rPr>
          <w:sz w:val="24"/>
        </w:rPr>
      </w:pPr>
      <w:r>
        <w:rPr>
          <w:rFonts w:hint="eastAsia"/>
          <w:sz w:val="24"/>
        </w:rPr>
        <w:t>8</w:t>
      </w:r>
      <w:r>
        <w:rPr>
          <w:rFonts w:hint="eastAsia"/>
          <w:sz w:val="24"/>
        </w:rPr>
        <w:t>、消防监控</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在机房安装烟感探头监测机房烟感值，实现机房内的消防报警。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机房新安装的烟感、温感探测器，第一时间发出报警可与视频系统实现联动，录取当前火灾情况，以便事后查证。</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在机房内安装烟感探头，烟感探头提供报警干接点信号，通过相关通讯协议及模块实现监控平台监测机房内的消防状态。</w:t>
      </w:r>
    </w:p>
    <w:p w:rsidR="00E50567" w:rsidRDefault="001D3935">
      <w:pPr>
        <w:spacing w:line="50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测各个防区的报警情况和设备运行情况，同时产生报警事件进行记录存储及有相应的处理提示，并第一时间发出声光、手机短信等对外报警。并与门禁、空调等子系统进行联动，即当消防报警产生时，门禁处于打开状态，空调关机。</w:t>
      </w:r>
    </w:p>
    <w:p w:rsidR="00E50567" w:rsidRDefault="001D3935">
      <w:pPr>
        <w:spacing w:line="500" w:lineRule="exact"/>
        <w:rPr>
          <w:rFonts w:ascii="宋体" w:hAnsi="宋体" w:cs="宋体"/>
          <w:sz w:val="24"/>
        </w:rPr>
      </w:pPr>
      <w:r>
        <w:rPr>
          <w:rFonts w:ascii="宋体" w:hAnsi="宋体" w:cs="宋体" w:hint="eastAsia"/>
          <w:sz w:val="24"/>
        </w:rPr>
        <w:t>9</w:t>
      </w:r>
      <w:r>
        <w:rPr>
          <w:rFonts w:ascii="宋体" w:hAnsi="宋体" w:cs="宋体" w:hint="eastAsia"/>
          <w:sz w:val="24"/>
        </w:rPr>
        <w:t>、防盗入侵监测</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1</w:t>
      </w:r>
      <w:r>
        <w:rPr>
          <w:rFonts w:ascii="宋体" w:hAnsi="宋体" w:hint="eastAsia"/>
          <w:sz w:val="24"/>
        </w:rPr>
        <w:t>）</w:t>
      </w:r>
      <w:r>
        <w:rPr>
          <w:rFonts w:ascii="宋体" w:hAnsi="宋体" w:hint="eastAsia"/>
          <w:sz w:val="24"/>
          <w:lang w:val="zh-CN"/>
        </w:rPr>
        <w:t>监控内容</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在机房安装红外双鉴探测器监测人员活动情况，实现机房内的非法入侵报警。</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红外入侵报警要求可实现按甲方要求与门禁授权关联自动撤防的控制方式。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2</w:t>
      </w:r>
      <w:r>
        <w:rPr>
          <w:rFonts w:ascii="宋体" w:hAnsi="宋体" w:hint="eastAsia"/>
          <w:sz w:val="24"/>
        </w:rPr>
        <w:t>）</w:t>
      </w:r>
      <w:r>
        <w:rPr>
          <w:rFonts w:ascii="宋体" w:hAnsi="宋体" w:hint="eastAsia"/>
          <w:sz w:val="24"/>
          <w:lang w:val="zh-CN"/>
        </w:rPr>
        <w:t>实现方式</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在机房内安装红外探测器，通过通讯协议和相关模块，由监控平台监测机房内的人员进出情况。</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红外传感器安装在机房进门的墙面上，离地面高度</w:t>
      </w:r>
      <w:r>
        <w:rPr>
          <w:rFonts w:ascii="宋体" w:hAnsi="宋体" w:hint="eastAsia"/>
          <w:sz w:val="24"/>
          <w:lang w:val="zh-CN"/>
        </w:rPr>
        <w:t>1.4</w:t>
      </w:r>
      <w:r>
        <w:rPr>
          <w:rFonts w:ascii="宋体" w:hAnsi="宋体" w:hint="eastAsia"/>
          <w:sz w:val="24"/>
          <w:lang w:val="zh-CN"/>
        </w:rPr>
        <w:t>—</w:t>
      </w:r>
      <w:r>
        <w:rPr>
          <w:rFonts w:ascii="宋体" w:hAnsi="宋体" w:hint="eastAsia"/>
          <w:sz w:val="24"/>
          <w:lang w:val="zh-CN"/>
        </w:rPr>
        <w:t>2</w:t>
      </w:r>
      <w:r>
        <w:rPr>
          <w:rFonts w:ascii="宋体" w:hAnsi="宋体" w:hint="eastAsia"/>
          <w:sz w:val="24"/>
          <w:lang w:val="zh-CN"/>
        </w:rPr>
        <w:t>米左右，便于对进门位置的监测。为避免红外传感器误告警，红外传感器不能直接对空调出风口安装。探测器的安装必须牢固可靠。</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rPr>
        <w:t>3</w:t>
      </w:r>
      <w:r>
        <w:rPr>
          <w:rFonts w:ascii="宋体" w:hAnsi="宋体" w:hint="eastAsia"/>
          <w:sz w:val="24"/>
        </w:rPr>
        <w:t>）</w:t>
      </w:r>
      <w:r>
        <w:rPr>
          <w:rFonts w:ascii="宋体" w:hAnsi="宋体" w:hint="eastAsia"/>
          <w:sz w:val="24"/>
          <w:lang w:val="zh-CN"/>
        </w:rPr>
        <w:t>实现功能</w:t>
      </w:r>
    </w:p>
    <w:p w:rsidR="00E50567" w:rsidRDefault="001D3935">
      <w:pPr>
        <w:spacing w:line="500" w:lineRule="exact"/>
        <w:ind w:firstLineChars="200" w:firstLine="480"/>
        <w:jc w:val="left"/>
        <w:rPr>
          <w:rFonts w:ascii="宋体" w:hAnsi="宋体"/>
          <w:sz w:val="24"/>
          <w:lang w:val="zh-CN"/>
        </w:rPr>
      </w:pPr>
      <w:r>
        <w:rPr>
          <w:rFonts w:ascii="宋体" w:hAnsi="宋体" w:hint="eastAsia"/>
          <w:sz w:val="24"/>
          <w:lang w:val="zh-CN"/>
        </w:rPr>
        <w:t>实时监测非法入侵，并第一时间发出声光、手机短信等对外报警。并与照明、视频等子系统进行联动</w:t>
      </w:r>
      <w:r>
        <w:rPr>
          <w:rFonts w:ascii="宋体" w:hAnsi="宋体" w:hint="eastAsia"/>
          <w:sz w:val="24"/>
          <w:lang w:val="zh-CN"/>
        </w:rPr>
        <w:t>，即当非法入侵报警产生时，联动灯光开启，摄像机录像。</w:t>
      </w:r>
    </w:p>
    <w:p w:rsidR="00E50567" w:rsidRDefault="00E50567">
      <w:pPr>
        <w:spacing w:line="500" w:lineRule="exact"/>
        <w:rPr>
          <w:b/>
          <w:bCs/>
          <w:sz w:val="28"/>
        </w:rPr>
      </w:pPr>
    </w:p>
    <w:p w:rsidR="00E50567" w:rsidRDefault="001D3935">
      <w:pPr>
        <w:numPr>
          <w:ilvl w:val="0"/>
          <w:numId w:val="3"/>
        </w:numPr>
        <w:spacing w:line="500" w:lineRule="exact"/>
        <w:jc w:val="center"/>
        <w:outlineLvl w:val="1"/>
        <w:rPr>
          <w:b/>
          <w:bCs/>
          <w:sz w:val="28"/>
        </w:rPr>
      </w:pPr>
      <w:r>
        <w:rPr>
          <w:rFonts w:hint="eastAsia"/>
          <w:b/>
          <w:bCs/>
          <w:sz w:val="28"/>
        </w:rPr>
        <w:t>消防设计</w:t>
      </w:r>
    </w:p>
    <w:p w:rsidR="00E50567" w:rsidRDefault="00E50567">
      <w:pPr>
        <w:spacing w:line="500" w:lineRule="exact"/>
        <w:rPr>
          <w:b/>
          <w:bCs/>
          <w:sz w:val="28"/>
        </w:rPr>
      </w:pPr>
    </w:p>
    <w:p w:rsidR="00E50567" w:rsidRDefault="001D3935">
      <w:pPr>
        <w:spacing w:line="500" w:lineRule="exact"/>
        <w:ind w:firstLineChars="200" w:firstLine="480"/>
        <w:rPr>
          <w:sz w:val="24"/>
        </w:rPr>
      </w:pPr>
      <w:r>
        <w:rPr>
          <w:rFonts w:hint="eastAsia"/>
          <w:sz w:val="24"/>
        </w:rPr>
        <w:t>机房</w:t>
      </w:r>
      <w:r>
        <w:rPr>
          <w:rFonts w:hint="eastAsia"/>
          <w:sz w:val="24"/>
        </w:rPr>
        <w:t>内配置</w:t>
      </w:r>
      <w:r>
        <w:rPr>
          <w:rFonts w:hint="eastAsia"/>
          <w:sz w:val="24"/>
        </w:rPr>
        <w:t>2</w:t>
      </w:r>
      <w:r>
        <w:rPr>
          <w:rFonts w:hint="eastAsia"/>
          <w:sz w:val="24"/>
        </w:rPr>
        <w:t>套手提式气体灭火器，放置于方便拿取处。</w:t>
      </w:r>
    </w:p>
    <w:p w:rsidR="00E50567" w:rsidRDefault="00E50567">
      <w:pPr>
        <w:spacing w:line="500" w:lineRule="exact"/>
        <w:ind w:firstLineChars="200" w:firstLine="480"/>
        <w:rPr>
          <w:sz w:val="24"/>
        </w:rPr>
      </w:pPr>
    </w:p>
    <w:p w:rsidR="00E50567" w:rsidRDefault="00E50567">
      <w:pPr>
        <w:spacing w:line="500" w:lineRule="exact"/>
        <w:ind w:firstLineChars="200" w:firstLine="480"/>
        <w:rPr>
          <w:sz w:val="24"/>
        </w:rPr>
      </w:pPr>
    </w:p>
    <w:sectPr w:rsidR="00E50567" w:rsidSect="00E50567">
      <w:headerReference w:type="default" r:id="rId9"/>
      <w:footerReference w:type="default" r:id="rId10"/>
      <w:footerReference w:type="first" r:id="rId11"/>
      <w:pgSz w:w="11906" w:h="16838"/>
      <w:pgMar w:top="1418" w:right="1701" w:bottom="1134" w:left="1701" w:header="851" w:footer="737" w:gutter="284"/>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567" w:rsidRDefault="00E50567" w:rsidP="00E50567">
      <w:r>
        <w:separator/>
      </w:r>
    </w:p>
  </w:endnote>
  <w:endnote w:type="continuationSeparator" w:id="1">
    <w:p w:rsidR="00E50567" w:rsidRDefault="00E50567" w:rsidP="00E505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67" w:rsidRDefault="00E50567">
    <w:pPr>
      <w:pStyle w:val="font6"/>
      <w:jc w:val="right"/>
      <w:rPr>
        <w:rFonts w:hint="default"/>
      </w:rPr>
    </w:pPr>
    <w:r>
      <w:rPr>
        <w:rFonts w:hint="default"/>
      </w:rPr>
      <w:pict>
        <v:shapetype id="_x0000_t202" coordsize="21600,21600" o:spt="202" path="m,l,21600r21600,l21600,xe">
          <v:stroke joinstyle="miter"/>
          <v:path gradientshapeok="t" o:connecttype="rect"/>
        </v:shapetype>
        <v:shape id="文本框 3506" o:spid="_x0000_s1026" type="#_x0000_t202" style="position:absolute;left:0;text-align:left;margin-left:191.15pt;margin-top:-25.2pt;width:9.05pt;height:55.6pt;z-index:251659264;mso-wrap-style:none;mso-position-horizontal-relative:margin;mso-width-relative:page;mso-height-relative:page" o:gfxdata="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WwW3O1wAAAAoBAAAPAAAAAAAAAAEAIAAAACIA&#10;AABkcnMvZG93bnJldi54bWxQSwECFAAUAAAACACHTuJA4HR0ZtEBAACTAwAADgAAAAAAAAABACAA&#10;AAAmAQAAZHJzL2Uyb0RvYy54bWxQSwUGAAAAAAYABgBZAQAAaQUAAAAA&#10;" filled="f" stroked="f">
          <v:textbox inset="0,0,0,0">
            <w:txbxContent>
              <w:p w:rsidR="00E50567" w:rsidRDefault="00E50567">
                <w:pPr>
                  <w:pStyle w:val="font6"/>
                  <w:jc w:val="center"/>
                  <w:rPr>
                    <w:rFonts w:hint="default"/>
                  </w:rPr>
                </w:pPr>
              </w:p>
              <w:p w:rsidR="00E50567" w:rsidRDefault="00E50567">
                <w:pPr>
                  <w:pStyle w:val="font6"/>
                  <w:jc w:val="center"/>
                  <w:rPr>
                    <w:rFonts w:hint="default"/>
                  </w:rPr>
                </w:pPr>
                <w:r>
                  <w:rPr>
                    <w:rFonts w:hint="default"/>
                  </w:rPr>
                  <w:fldChar w:fldCharType="begin"/>
                </w:r>
                <w:r w:rsidR="001D3935">
                  <w:instrText xml:space="preserve"> PAGE </w:instrText>
                </w:r>
                <w:r>
                  <w:rPr>
                    <w:rFonts w:hint="default"/>
                  </w:rPr>
                  <w:fldChar w:fldCharType="separate"/>
                </w:r>
                <w:r w:rsidR="001D3935">
                  <w:rPr>
                    <w:rFonts w:hint="default"/>
                    <w:noProof/>
                  </w:rPr>
                  <w:t>3</w:t>
                </w:r>
                <w:r>
                  <w:rPr>
                    <w:rFonts w:hint="default"/>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67" w:rsidRDefault="00E50567">
    <w:pPr>
      <w:pStyle w:val="font6"/>
      <w:wordWrap w:val="0"/>
      <w:jc w:val="right"/>
      <w:rPr>
        <w:rFonts w:hint="defaul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567" w:rsidRDefault="00E50567" w:rsidP="00E50567">
      <w:r>
        <w:separator/>
      </w:r>
    </w:p>
  </w:footnote>
  <w:footnote w:type="continuationSeparator" w:id="1">
    <w:p w:rsidR="00E50567" w:rsidRDefault="00E50567" w:rsidP="00E505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67" w:rsidRDefault="001D3935">
    <w:pPr>
      <w:pStyle w:val="a6"/>
    </w:pPr>
    <w:r>
      <w:t>福建广电网络</w:t>
    </w:r>
    <w:r>
      <w:rPr>
        <w:rFonts w:hint="eastAsia"/>
      </w:rPr>
      <w:t>实业发展有限公司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50AE2"/>
    <w:multiLevelType w:val="singleLevel"/>
    <w:tmpl w:val="0A250AE2"/>
    <w:lvl w:ilvl="0">
      <w:start w:val="1"/>
      <w:numFmt w:val="decimal"/>
      <w:suff w:val="space"/>
      <w:lvlText w:val="%1."/>
      <w:lvlJc w:val="left"/>
    </w:lvl>
  </w:abstractNum>
  <w:abstractNum w:abstractNumId="1">
    <w:nsid w:val="2F811D52"/>
    <w:multiLevelType w:val="multilevel"/>
    <w:tmpl w:val="2F811D52"/>
    <w:lvl w:ilvl="0">
      <w:start w:val="1"/>
      <w:numFmt w:val="japaneseCounting"/>
      <w:lvlText w:val="第%1章"/>
      <w:lvlJc w:val="left"/>
      <w:pPr>
        <w:tabs>
          <w:tab w:val="left" w:pos="1080"/>
        </w:tabs>
        <w:ind w:left="1080" w:hanging="1080"/>
      </w:pPr>
      <w:rPr>
        <w:rFonts w:hint="eastAsia"/>
      </w:rPr>
    </w:lvl>
    <w:lvl w:ilvl="1">
      <w:start w:val="1"/>
      <w:numFmt w:val="japaneseCounting"/>
      <w:lvlText w:val="%2、"/>
      <w:lvlJc w:val="left"/>
      <w:pPr>
        <w:tabs>
          <w:tab w:val="left" w:pos="1410"/>
        </w:tabs>
        <w:ind w:left="1410" w:hanging="990"/>
      </w:pPr>
      <w:rPr>
        <w:rFonts w:ascii="Times New Roman" w:eastAsia="宋体" w:hAnsi="Times New Roman" w:cs="Times New Roman"/>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DCD79B5"/>
    <w:multiLevelType w:val="multilevel"/>
    <w:tmpl w:val="4DCD79B5"/>
    <w:lvl w:ilvl="0">
      <w:start w:val="1"/>
      <w:numFmt w:val="japaneseCounting"/>
      <w:lvlText w:val="第%1节"/>
      <w:lvlJc w:val="left"/>
      <w:pPr>
        <w:tabs>
          <w:tab w:val="left" w:pos="975"/>
        </w:tabs>
        <w:ind w:left="975" w:hanging="975"/>
      </w:pPr>
      <w:rPr>
        <w:rFonts w:hint="eastAsia"/>
        <w:lang w:val="en-US"/>
      </w:rPr>
    </w:lvl>
    <w:lvl w:ilvl="1">
      <w:start w:val="1"/>
      <w:numFmt w:val="japaneseCounting"/>
      <w:lvlText w:val="第%2节"/>
      <w:lvlJc w:val="left"/>
      <w:pPr>
        <w:tabs>
          <w:tab w:val="left" w:pos="1380"/>
        </w:tabs>
        <w:ind w:left="1380" w:hanging="9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513409CC"/>
    <w:multiLevelType w:val="multilevel"/>
    <w:tmpl w:val="513409CC"/>
    <w:lvl w:ilvl="0">
      <w:start w:val="1"/>
      <w:numFmt w:val="japaneseCounting"/>
      <w:lvlText w:val="第%1节"/>
      <w:lvlJc w:val="left"/>
      <w:pPr>
        <w:tabs>
          <w:tab w:val="left" w:pos="1125"/>
        </w:tabs>
        <w:ind w:left="1125" w:hanging="1125"/>
      </w:pPr>
      <w:rPr>
        <w:rFonts w:hint="eastAsia"/>
      </w:rPr>
    </w:lvl>
    <w:lvl w:ilvl="1">
      <w:start w:val="1"/>
      <w:numFmt w:val="japaneseCounting"/>
      <w:lvlText w:val="第%2章"/>
      <w:lvlJc w:val="left"/>
      <w:pPr>
        <w:tabs>
          <w:tab w:val="left" w:pos="1530"/>
        </w:tabs>
        <w:ind w:left="1530" w:hanging="111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revisionView w:markup="0"/>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0D10"/>
    <w:rsid w:val="00023E53"/>
    <w:rsid w:val="000249EE"/>
    <w:rsid w:val="00025394"/>
    <w:rsid w:val="0004229E"/>
    <w:rsid w:val="00055386"/>
    <w:rsid w:val="00090C62"/>
    <w:rsid w:val="000B6B90"/>
    <w:rsid w:val="000C0F28"/>
    <w:rsid w:val="000C107D"/>
    <w:rsid w:val="000D7770"/>
    <w:rsid w:val="000E5283"/>
    <w:rsid w:val="000F1D68"/>
    <w:rsid w:val="00101151"/>
    <w:rsid w:val="00135F40"/>
    <w:rsid w:val="0014767C"/>
    <w:rsid w:val="001557EF"/>
    <w:rsid w:val="00172A27"/>
    <w:rsid w:val="00177719"/>
    <w:rsid w:val="00181CD6"/>
    <w:rsid w:val="00182443"/>
    <w:rsid w:val="001824FC"/>
    <w:rsid w:val="00192270"/>
    <w:rsid w:val="001946C2"/>
    <w:rsid w:val="001951CF"/>
    <w:rsid w:val="00196A71"/>
    <w:rsid w:val="001A283D"/>
    <w:rsid w:val="001B61FA"/>
    <w:rsid w:val="001B6532"/>
    <w:rsid w:val="001C72EB"/>
    <w:rsid w:val="001D0AC8"/>
    <w:rsid w:val="001D21A3"/>
    <w:rsid w:val="001D3935"/>
    <w:rsid w:val="001E5BB6"/>
    <w:rsid w:val="001F2811"/>
    <w:rsid w:val="001F3C71"/>
    <w:rsid w:val="001F5959"/>
    <w:rsid w:val="00202820"/>
    <w:rsid w:val="00205ADF"/>
    <w:rsid w:val="00206225"/>
    <w:rsid w:val="00207C53"/>
    <w:rsid w:val="002127CB"/>
    <w:rsid w:val="002175B1"/>
    <w:rsid w:val="002308A4"/>
    <w:rsid w:val="002340FE"/>
    <w:rsid w:val="00234C75"/>
    <w:rsid w:val="002465C4"/>
    <w:rsid w:val="00255450"/>
    <w:rsid w:val="002615B4"/>
    <w:rsid w:val="00265374"/>
    <w:rsid w:val="0028226B"/>
    <w:rsid w:val="00287278"/>
    <w:rsid w:val="00290DB5"/>
    <w:rsid w:val="002946E2"/>
    <w:rsid w:val="00295B88"/>
    <w:rsid w:val="00297B11"/>
    <w:rsid w:val="002A2F0E"/>
    <w:rsid w:val="002B1AAF"/>
    <w:rsid w:val="002B4A1D"/>
    <w:rsid w:val="002B54D3"/>
    <w:rsid w:val="002C223A"/>
    <w:rsid w:val="002D172C"/>
    <w:rsid w:val="002D69F5"/>
    <w:rsid w:val="002E3B55"/>
    <w:rsid w:val="002F0107"/>
    <w:rsid w:val="00301C7E"/>
    <w:rsid w:val="00335A26"/>
    <w:rsid w:val="0034045B"/>
    <w:rsid w:val="00342843"/>
    <w:rsid w:val="00351D6A"/>
    <w:rsid w:val="00353319"/>
    <w:rsid w:val="003637CF"/>
    <w:rsid w:val="00365AB8"/>
    <w:rsid w:val="003807BC"/>
    <w:rsid w:val="00382E00"/>
    <w:rsid w:val="003904BA"/>
    <w:rsid w:val="00391EA5"/>
    <w:rsid w:val="003923DC"/>
    <w:rsid w:val="003A7858"/>
    <w:rsid w:val="003C39DA"/>
    <w:rsid w:val="003E0380"/>
    <w:rsid w:val="003E5153"/>
    <w:rsid w:val="003F456E"/>
    <w:rsid w:val="00406C32"/>
    <w:rsid w:val="00415E2F"/>
    <w:rsid w:val="004440A4"/>
    <w:rsid w:val="00445BD0"/>
    <w:rsid w:val="004603C2"/>
    <w:rsid w:val="00477482"/>
    <w:rsid w:val="00491408"/>
    <w:rsid w:val="0049298F"/>
    <w:rsid w:val="004965F3"/>
    <w:rsid w:val="00497C9B"/>
    <w:rsid w:val="004A3852"/>
    <w:rsid w:val="004B2690"/>
    <w:rsid w:val="004B7036"/>
    <w:rsid w:val="004C6B6B"/>
    <w:rsid w:val="004D0745"/>
    <w:rsid w:val="004E0ECE"/>
    <w:rsid w:val="004E5327"/>
    <w:rsid w:val="004F0BDA"/>
    <w:rsid w:val="005011DA"/>
    <w:rsid w:val="00505E5F"/>
    <w:rsid w:val="00516BD0"/>
    <w:rsid w:val="005179DF"/>
    <w:rsid w:val="00522951"/>
    <w:rsid w:val="00530028"/>
    <w:rsid w:val="00537E90"/>
    <w:rsid w:val="005468F7"/>
    <w:rsid w:val="005549DC"/>
    <w:rsid w:val="00555FC4"/>
    <w:rsid w:val="00571B9B"/>
    <w:rsid w:val="005735F5"/>
    <w:rsid w:val="00584477"/>
    <w:rsid w:val="005A0EE4"/>
    <w:rsid w:val="005A380A"/>
    <w:rsid w:val="005C69F5"/>
    <w:rsid w:val="005D3C1A"/>
    <w:rsid w:val="005F2143"/>
    <w:rsid w:val="005F4551"/>
    <w:rsid w:val="005F4836"/>
    <w:rsid w:val="005F64A1"/>
    <w:rsid w:val="005F728C"/>
    <w:rsid w:val="006106FE"/>
    <w:rsid w:val="00615A83"/>
    <w:rsid w:val="00623101"/>
    <w:rsid w:val="00623DFD"/>
    <w:rsid w:val="006258F2"/>
    <w:rsid w:val="00635521"/>
    <w:rsid w:val="00652E02"/>
    <w:rsid w:val="00663C86"/>
    <w:rsid w:val="006706EC"/>
    <w:rsid w:val="00674F80"/>
    <w:rsid w:val="0067638C"/>
    <w:rsid w:val="00680842"/>
    <w:rsid w:val="006A348D"/>
    <w:rsid w:val="006A40DA"/>
    <w:rsid w:val="006A54EA"/>
    <w:rsid w:val="006B6FC2"/>
    <w:rsid w:val="006C0215"/>
    <w:rsid w:val="006C0666"/>
    <w:rsid w:val="006C157E"/>
    <w:rsid w:val="006C5868"/>
    <w:rsid w:val="006C598D"/>
    <w:rsid w:val="006C758C"/>
    <w:rsid w:val="006D6CA4"/>
    <w:rsid w:val="006E478D"/>
    <w:rsid w:val="006F14F6"/>
    <w:rsid w:val="006F1C44"/>
    <w:rsid w:val="006F6A96"/>
    <w:rsid w:val="007036C5"/>
    <w:rsid w:val="007273FC"/>
    <w:rsid w:val="00731916"/>
    <w:rsid w:val="00731F66"/>
    <w:rsid w:val="00734EED"/>
    <w:rsid w:val="00737881"/>
    <w:rsid w:val="00744856"/>
    <w:rsid w:val="00750F3A"/>
    <w:rsid w:val="007807CD"/>
    <w:rsid w:val="007926DB"/>
    <w:rsid w:val="007935D8"/>
    <w:rsid w:val="00794278"/>
    <w:rsid w:val="007A1ACC"/>
    <w:rsid w:val="007A7245"/>
    <w:rsid w:val="007B621F"/>
    <w:rsid w:val="007B712D"/>
    <w:rsid w:val="007C2F09"/>
    <w:rsid w:val="007D1557"/>
    <w:rsid w:val="007D1831"/>
    <w:rsid w:val="007D4E90"/>
    <w:rsid w:val="007E3766"/>
    <w:rsid w:val="007F2A53"/>
    <w:rsid w:val="00803D5B"/>
    <w:rsid w:val="0081226B"/>
    <w:rsid w:val="008149F0"/>
    <w:rsid w:val="00821F86"/>
    <w:rsid w:val="008344A5"/>
    <w:rsid w:val="0084201E"/>
    <w:rsid w:val="00843814"/>
    <w:rsid w:val="0084586A"/>
    <w:rsid w:val="0085067B"/>
    <w:rsid w:val="00851615"/>
    <w:rsid w:val="00861010"/>
    <w:rsid w:val="00861BA4"/>
    <w:rsid w:val="00863FBE"/>
    <w:rsid w:val="00871289"/>
    <w:rsid w:val="0087577E"/>
    <w:rsid w:val="00876411"/>
    <w:rsid w:val="00881E7E"/>
    <w:rsid w:val="00882058"/>
    <w:rsid w:val="00896C40"/>
    <w:rsid w:val="008A6044"/>
    <w:rsid w:val="008C360F"/>
    <w:rsid w:val="008F0267"/>
    <w:rsid w:val="0090212F"/>
    <w:rsid w:val="009043A5"/>
    <w:rsid w:val="00922E9A"/>
    <w:rsid w:val="00925291"/>
    <w:rsid w:val="00947EAF"/>
    <w:rsid w:val="009613E4"/>
    <w:rsid w:val="00963A44"/>
    <w:rsid w:val="00971594"/>
    <w:rsid w:val="0097363D"/>
    <w:rsid w:val="0098640E"/>
    <w:rsid w:val="0098697E"/>
    <w:rsid w:val="009872F2"/>
    <w:rsid w:val="00992B20"/>
    <w:rsid w:val="009A3053"/>
    <w:rsid w:val="009B2686"/>
    <w:rsid w:val="009B763E"/>
    <w:rsid w:val="009C5767"/>
    <w:rsid w:val="009D636B"/>
    <w:rsid w:val="009E085E"/>
    <w:rsid w:val="009E0B61"/>
    <w:rsid w:val="009E2DCD"/>
    <w:rsid w:val="009E5CF5"/>
    <w:rsid w:val="009F649A"/>
    <w:rsid w:val="00A01AEF"/>
    <w:rsid w:val="00A0662E"/>
    <w:rsid w:val="00A2652C"/>
    <w:rsid w:val="00A41872"/>
    <w:rsid w:val="00A41E98"/>
    <w:rsid w:val="00A45229"/>
    <w:rsid w:val="00A61122"/>
    <w:rsid w:val="00A62FCE"/>
    <w:rsid w:val="00A64374"/>
    <w:rsid w:val="00A64B04"/>
    <w:rsid w:val="00A66EB0"/>
    <w:rsid w:val="00A7147D"/>
    <w:rsid w:val="00AA3787"/>
    <w:rsid w:val="00AB1A65"/>
    <w:rsid w:val="00AB7EC5"/>
    <w:rsid w:val="00AC61FE"/>
    <w:rsid w:val="00AE10ED"/>
    <w:rsid w:val="00AF2980"/>
    <w:rsid w:val="00AF3C83"/>
    <w:rsid w:val="00AF6C73"/>
    <w:rsid w:val="00B04123"/>
    <w:rsid w:val="00B058B3"/>
    <w:rsid w:val="00B13ED4"/>
    <w:rsid w:val="00B149E0"/>
    <w:rsid w:val="00B21BBB"/>
    <w:rsid w:val="00B36788"/>
    <w:rsid w:val="00B37445"/>
    <w:rsid w:val="00B41E62"/>
    <w:rsid w:val="00B50ECD"/>
    <w:rsid w:val="00B54F9E"/>
    <w:rsid w:val="00B578C9"/>
    <w:rsid w:val="00B64A8D"/>
    <w:rsid w:val="00B85753"/>
    <w:rsid w:val="00B87D83"/>
    <w:rsid w:val="00B90F0B"/>
    <w:rsid w:val="00B914C2"/>
    <w:rsid w:val="00BA0453"/>
    <w:rsid w:val="00BD0ABA"/>
    <w:rsid w:val="00BD3E38"/>
    <w:rsid w:val="00BD3F96"/>
    <w:rsid w:val="00BE4824"/>
    <w:rsid w:val="00BE540B"/>
    <w:rsid w:val="00BE590B"/>
    <w:rsid w:val="00BF0E86"/>
    <w:rsid w:val="00C06F77"/>
    <w:rsid w:val="00C10D2C"/>
    <w:rsid w:val="00C152B9"/>
    <w:rsid w:val="00C27CF7"/>
    <w:rsid w:val="00C3424D"/>
    <w:rsid w:val="00C363B8"/>
    <w:rsid w:val="00C531D7"/>
    <w:rsid w:val="00C708F3"/>
    <w:rsid w:val="00C71164"/>
    <w:rsid w:val="00C72233"/>
    <w:rsid w:val="00C76230"/>
    <w:rsid w:val="00C8186A"/>
    <w:rsid w:val="00C820D7"/>
    <w:rsid w:val="00CA0C57"/>
    <w:rsid w:val="00CA71F3"/>
    <w:rsid w:val="00CB5A14"/>
    <w:rsid w:val="00CC4C58"/>
    <w:rsid w:val="00CD6493"/>
    <w:rsid w:val="00CF171E"/>
    <w:rsid w:val="00CF6161"/>
    <w:rsid w:val="00D00A22"/>
    <w:rsid w:val="00D060FD"/>
    <w:rsid w:val="00D10765"/>
    <w:rsid w:val="00D14D8D"/>
    <w:rsid w:val="00D211E3"/>
    <w:rsid w:val="00D26587"/>
    <w:rsid w:val="00D4100C"/>
    <w:rsid w:val="00D429C0"/>
    <w:rsid w:val="00D44E35"/>
    <w:rsid w:val="00D572D2"/>
    <w:rsid w:val="00D6214A"/>
    <w:rsid w:val="00D640E7"/>
    <w:rsid w:val="00D6767B"/>
    <w:rsid w:val="00D73C51"/>
    <w:rsid w:val="00D779F3"/>
    <w:rsid w:val="00D91755"/>
    <w:rsid w:val="00D92384"/>
    <w:rsid w:val="00D96029"/>
    <w:rsid w:val="00DA1986"/>
    <w:rsid w:val="00DA4EB5"/>
    <w:rsid w:val="00DC08D7"/>
    <w:rsid w:val="00DD1CDF"/>
    <w:rsid w:val="00DD53B2"/>
    <w:rsid w:val="00DD5B14"/>
    <w:rsid w:val="00DE1628"/>
    <w:rsid w:val="00DE186F"/>
    <w:rsid w:val="00E15AC6"/>
    <w:rsid w:val="00E21700"/>
    <w:rsid w:val="00E33022"/>
    <w:rsid w:val="00E33B03"/>
    <w:rsid w:val="00E50567"/>
    <w:rsid w:val="00E54014"/>
    <w:rsid w:val="00E64C9C"/>
    <w:rsid w:val="00E748AE"/>
    <w:rsid w:val="00E75A2E"/>
    <w:rsid w:val="00E8091A"/>
    <w:rsid w:val="00E846F6"/>
    <w:rsid w:val="00E9495E"/>
    <w:rsid w:val="00E95A51"/>
    <w:rsid w:val="00E95FA6"/>
    <w:rsid w:val="00EA284F"/>
    <w:rsid w:val="00EB2B9D"/>
    <w:rsid w:val="00EC31EB"/>
    <w:rsid w:val="00EC4546"/>
    <w:rsid w:val="00EC7FA3"/>
    <w:rsid w:val="00ED5B59"/>
    <w:rsid w:val="00EE0046"/>
    <w:rsid w:val="00EE5171"/>
    <w:rsid w:val="00EF2D5C"/>
    <w:rsid w:val="00F10FBF"/>
    <w:rsid w:val="00F12502"/>
    <w:rsid w:val="00F12C7C"/>
    <w:rsid w:val="00F16904"/>
    <w:rsid w:val="00F20E9F"/>
    <w:rsid w:val="00F21B87"/>
    <w:rsid w:val="00F23D6E"/>
    <w:rsid w:val="00F31222"/>
    <w:rsid w:val="00F366F6"/>
    <w:rsid w:val="00F377BB"/>
    <w:rsid w:val="00F44BF2"/>
    <w:rsid w:val="00F47A25"/>
    <w:rsid w:val="00F55B96"/>
    <w:rsid w:val="00F61E81"/>
    <w:rsid w:val="00F63395"/>
    <w:rsid w:val="00F800E0"/>
    <w:rsid w:val="00F8223C"/>
    <w:rsid w:val="00FB50F0"/>
    <w:rsid w:val="00FB7F69"/>
    <w:rsid w:val="00FC2591"/>
    <w:rsid w:val="00FC2BB3"/>
    <w:rsid w:val="00FC5D63"/>
    <w:rsid w:val="00FC6505"/>
    <w:rsid w:val="00FC6FB5"/>
    <w:rsid w:val="00FD5CC0"/>
    <w:rsid w:val="00FD7C30"/>
    <w:rsid w:val="00FE0DEE"/>
    <w:rsid w:val="00FE6175"/>
    <w:rsid w:val="00FF66C1"/>
    <w:rsid w:val="00FF70B6"/>
    <w:rsid w:val="0154110D"/>
    <w:rsid w:val="05051DE7"/>
    <w:rsid w:val="06377F37"/>
    <w:rsid w:val="066E3EB7"/>
    <w:rsid w:val="072C6515"/>
    <w:rsid w:val="08475D62"/>
    <w:rsid w:val="09D34AA7"/>
    <w:rsid w:val="09DE5374"/>
    <w:rsid w:val="0A73767C"/>
    <w:rsid w:val="0AEF6C41"/>
    <w:rsid w:val="0BDC6B84"/>
    <w:rsid w:val="0C93116E"/>
    <w:rsid w:val="0D7579B6"/>
    <w:rsid w:val="0DC476FA"/>
    <w:rsid w:val="0F7A338A"/>
    <w:rsid w:val="128B4900"/>
    <w:rsid w:val="12FA44C3"/>
    <w:rsid w:val="15747D24"/>
    <w:rsid w:val="173715FC"/>
    <w:rsid w:val="1B0F753E"/>
    <w:rsid w:val="1B69771C"/>
    <w:rsid w:val="20FB3476"/>
    <w:rsid w:val="20FE0D68"/>
    <w:rsid w:val="213F2172"/>
    <w:rsid w:val="2171636C"/>
    <w:rsid w:val="229F56EE"/>
    <w:rsid w:val="23A9534B"/>
    <w:rsid w:val="23AC4B97"/>
    <w:rsid w:val="26B31297"/>
    <w:rsid w:val="273455E2"/>
    <w:rsid w:val="2785300F"/>
    <w:rsid w:val="2829693E"/>
    <w:rsid w:val="287907E2"/>
    <w:rsid w:val="29287704"/>
    <w:rsid w:val="29F079B2"/>
    <w:rsid w:val="2B877BE5"/>
    <w:rsid w:val="2BB34221"/>
    <w:rsid w:val="2C9D2EC0"/>
    <w:rsid w:val="2D562701"/>
    <w:rsid w:val="2DC96C74"/>
    <w:rsid w:val="30C30BBD"/>
    <w:rsid w:val="32AC3EF8"/>
    <w:rsid w:val="32DC119F"/>
    <w:rsid w:val="34DA6848"/>
    <w:rsid w:val="356576A4"/>
    <w:rsid w:val="35BE5A30"/>
    <w:rsid w:val="37965653"/>
    <w:rsid w:val="387533B6"/>
    <w:rsid w:val="38DC23B7"/>
    <w:rsid w:val="39A03495"/>
    <w:rsid w:val="3C1B6D38"/>
    <w:rsid w:val="3DD71ED4"/>
    <w:rsid w:val="3E6166C3"/>
    <w:rsid w:val="3E780464"/>
    <w:rsid w:val="3ECF3A34"/>
    <w:rsid w:val="4121334E"/>
    <w:rsid w:val="43A65FFD"/>
    <w:rsid w:val="43B1325E"/>
    <w:rsid w:val="45BD625F"/>
    <w:rsid w:val="45EB0327"/>
    <w:rsid w:val="465227E7"/>
    <w:rsid w:val="46D75981"/>
    <w:rsid w:val="47917555"/>
    <w:rsid w:val="482A031F"/>
    <w:rsid w:val="48A6274D"/>
    <w:rsid w:val="4993175F"/>
    <w:rsid w:val="49DE3603"/>
    <w:rsid w:val="49F221B7"/>
    <w:rsid w:val="4A79062C"/>
    <w:rsid w:val="4B173286"/>
    <w:rsid w:val="4C906DB1"/>
    <w:rsid w:val="4F286084"/>
    <w:rsid w:val="50CB08F0"/>
    <w:rsid w:val="51385EDC"/>
    <w:rsid w:val="528D14FE"/>
    <w:rsid w:val="54C11292"/>
    <w:rsid w:val="55610159"/>
    <w:rsid w:val="55A72D48"/>
    <w:rsid w:val="560F1140"/>
    <w:rsid w:val="56133803"/>
    <w:rsid w:val="5A3C7034"/>
    <w:rsid w:val="5AA7655C"/>
    <w:rsid w:val="5BCE61C7"/>
    <w:rsid w:val="5C7A6938"/>
    <w:rsid w:val="5D065576"/>
    <w:rsid w:val="5D8908D3"/>
    <w:rsid w:val="5EE556E7"/>
    <w:rsid w:val="5EF11980"/>
    <w:rsid w:val="5F284E78"/>
    <w:rsid w:val="5FD02C69"/>
    <w:rsid w:val="61B00209"/>
    <w:rsid w:val="61FC6C54"/>
    <w:rsid w:val="646C3432"/>
    <w:rsid w:val="65581742"/>
    <w:rsid w:val="67747F73"/>
    <w:rsid w:val="679D4441"/>
    <w:rsid w:val="67DD6277"/>
    <w:rsid w:val="6AA54FC2"/>
    <w:rsid w:val="6B7E16C3"/>
    <w:rsid w:val="6BBB56F8"/>
    <w:rsid w:val="705B7276"/>
    <w:rsid w:val="743121C2"/>
    <w:rsid w:val="7479691E"/>
    <w:rsid w:val="749C2AA6"/>
    <w:rsid w:val="755C1035"/>
    <w:rsid w:val="76CE754B"/>
    <w:rsid w:val="781F61AB"/>
    <w:rsid w:val="7A192869"/>
    <w:rsid w:val="7ADB7A5B"/>
    <w:rsid w:val="7BBA0E2F"/>
    <w:rsid w:val="7C4540CC"/>
    <w:rsid w:val="7C630661"/>
    <w:rsid w:val="7E457DB6"/>
    <w:rsid w:val="7E994D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iPriority="99" w:unhideWhenUsed="0" w:qFormat="1"/>
    <w:lsdException w:name="caption" w:uiPriority="35" w:qFormat="1"/>
    <w:lsdException w:name="page number" w:unhideWhenUsed="0" w:qFormat="1"/>
    <w:lsdException w:name="Title" w:semiHidden="0" w:uiPriority="10" w:unhideWhenUsed="0" w:qFormat="1"/>
    <w:lsdException w:name="Default Paragraph Font" w:uiPriority="1" w:qFormat="1"/>
    <w:lsdException w:name="Body Text" w:unhideWhenUsed="0" w:qFormat="1"/>
    <w:lsdException w:name="Body Text Indent" w:unhideWhenUsed="0" w:qFormat="1"/>
    <w:lsdException w:name="Subtitle" w:semiHidden="0" w:uiPriority="11" w:unhideWhenUsed="0" w:qFormat="1"/>
    <w:lsdException w:name="Body Text Indent 2" w:unhideWhenUsed="0" w:qFormat="1"/>
    <w:lsdException w:name="Body Text Indent 3"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5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sid w:val="00E50567"/>
    <w:pPr>
      <w:spacing w:line="460" w:lineRule="exact"/>
      <w:jc w:val="center"/>
    </w:pPr>
    <w:rPr>
      <w:rFonts w:eastAsia="黑体"/>
      <w:b/>
      <w:bCs/>
      <w:sz w:val="72"/>
    </w:rPr>
  </w:style>
  <w:style w:type="paragraph" w:styleId="a4">
    <w:name w:val="Body Text Indent"/>
    <w:basedOn w:val="a"/>
    <w:semiHidden/>
    <w:qFormat/>
    <w:rsid w:val="00E50567"/>
    <w:pPr>
      <w:spacing w:line="400" w:lineRule="exact"/>
      <w:ind w:firstLineChars="200" w:firstLine="480"/>
    </w:pPr>
    <w:rPr>
      <w:sz w:val="24"/>
    </w:rPr>
  </w:style>
  <w:style w:type="paragraph" w:styleId="2">
    <w:name w:val="Body Text Indent 2"/>
    <w:basedOn w:val="a"/>
    <w:semiHidden/>
    <w:qFormat/>
    <w:rsid w:val="00E50567"/>
    <w:pPr>
      <w:ind w:firstLineChars="150" w:firstLine="360"/>
    </w:pPr>
    <w:rPr>
      <w:sz w:val="24"/>
    </w:rPr>
  </w:style>
  <w:style w:type="paragraph" w:styleId="a5">
    <w:name w:val="footer"/>
    <w:basedOn w:val="a"/>
    <w:link w:val="Char"/>
    <w:uiPriority w:val="99"/>
    <w:qFormat/>
    <w:rsid w:val="00E50567"/>
    <w:pPr>
      <w:tabs>
        <w:tab w:val="center" w:pos="4153"/>
        <w:tab w:val="right" w:pos="8306"/>
      </w:tabs>
      <w:snapToGrid w:val="0"/>
      <w:jc w:val="left"/>
    </w:pPr>
    <w:rPr>
      <w:sz w:val="18"/>
      <w:szCs w:val="18"/>
    </w:rPr>
  </w:style>
  <w:style w:type="paragraph" w:styleId="a6">
    <w:name w:val="header"/>
    <w:basedOn w:val="a"/>
    <w:semiHidden/>
    <w:qFormat/>
    <w:rsid w:val="00E50567"/>
    <w:pPr>
      <w:pBdr>
        <w:bottom w:val="single" w:sz="6" w:space="1" w:color="auto"/>
      </w:pBdr>
      <w:tabs>
        <w:tab w:val="center" w:pos="4153"/>
        <w:tab w:val="right" w:pos="8306"/>
      </w:tabs>
      <w:snapToGrid w:val="0"/>
      <w:jc w:val="center"/>
    </w:pPr>
    <w:rPr>
      <w:sz w:val="18"/>
      <w:szCs w:val="18"/>
    </w:rPr>
  </w:style>
  <w:style w:type="paragraph" w:styleId="3">
    <w:name w:val="Body Text Indent 3"/>
    <w:basedOn w:val="a"/>
    <w:semiHidden/>
    <w:qFormat/>
    <w:rsid w:val="00E50567"/>
    <w:pPr>
      <w:ind w:left="-105" w:firstLineChars="193" w:firstLine="463"/>
    </w:pPr>
    <w:rPr>
      <w:rFonts w:ascii="宋体" w:hAnsi="宋体"/>
      <w:sz w:val="24"/>
    </w:rPr>
  </w:style>
  <w:style w:type="table" w:styleId="a7">
    <w:name w:val="Table Grid"/>
    <w:basedOn w:val="a1"/>
    <w:uiPriority w:val="59"/>
    <w:qFormat/>
    <w:rsid w:val="00E5056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semiHidden/>
    <w:qFormat/>
    <w:rsid w:val="00E50567"/>
  </w:style>
  <w:style w:type="paragraph" w:customStyle="1" w:styleId="font5">
    <w:name w:val="font5"/>
    <w:basedOn w:val="a"/>
    <w:qFormat/>
    <w:rsid w:val="00E50567"/>
    <w:pPr>
      <w:widowControl/>
      <w:spacing w:before="100" w:beforeAutospacing="1" w:after="100" w:afterAutospacing="1"/>
      <w:jc w:val="left"/>
    </w:pPr>
    <w:rPr>
      <w:kern w:val="0"/>
      <w:szCs w:val="21"/>
    </w:rPr>
  </w:style>
  <w:style w:type="paragraph" w:customStyle="1" w:styleId="font6">
    <w:name w:val="font6"/>
    <w:basedOn w:val="a"/>
    <w:qFormat/>
    <w:rsid w:val="00E50567"/>
    <w:pPr>
      <w:widowControl/>
      <w:spacing w:before="100" w:beforeAutospacing="1" w:after="100" w:afterAutospacing="1"/>
      <w:jc w:val="left"/>
    </w:pPr>
    <w:rPr>
      <w:rFonts w:ascii="宋体" w:hAnsi="宋体" w:hint="eastAsia"/>
      <w:kern w:val="0"/>
      <w:szCs w:val="21"/>
    </w:rPr>
  </w:style>
  <w:style w:type="paragraph" w:customStyle="1" w:styleId="font7">
    <w:name w:val="font7"/>
    <w:basedOn w:val="a"/>
    <w:qFormat/>
    <w:rsid w:val="00E50567"/>
    <w:pPr>
      <w:widowControl/>
      <w:spacing w:before="100" w:beforeAutospacing="1" w:after="100" w:afterAutospacing="1"/>
      <w:jc w:val="left"/>
    </w:pPr>
    <w:rPr>
      <w:rFonts w:ascii="宋体" w:hAnsi="宋体" w:hint="eastAsia"/>
      <w:kern w:val="0"/>
      <w:sz w:val="18"/>
      <w:szCs w:val="18"/>
    </w:rPr>
  </w:style>
  <w:style w:type="paragraph" w:customStyle="1" w:styleId="font8">
    <w:name w:val="font8"/>
    <w:basedOn w:val="a"/>
    <w:qFormat/>
    <w:rsid w:val="00E50567"/>
    <w:pPr>
      <w:widowControl/>
      <w:spacing w:before="100" w:beforeAutospacing="1" w:after="100" w:afterAutospacing="1"/>
      <w:jc w:val="left"/>
    </w:pPr>
    <w:rPr>
      <w:kern w:val="0"/>
      <w:szCs w:val="21"/>
    </w:rPr>
  </w:style>
  <w:style w:type="paragraph" w:customStyle="1" w:styleId="xl24">
    <w:name w:val="xl24"/>
    <w:basedOn w:val="a"/>
    <w:qFormat/>
    <w:rsid w:val="00E50567"/>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xl25">
    <w:name w:val="xl25"/>
    <w:basedOn w:val="a"/>
    <w:qFormat/>
    <w:rsid w:val="00E50567"/>
    <w:pPr>
      <w:widowControl/>
      <w:pBdr>
        <w:left w:val="single" w:sz="4" w:space="0" w:color="auto"/>
        <w:bottom w:val="single" w:sz="4" w:space="0" w:color="auto"/>
        <w:right w:val="single" w:sz="4" w:space="0" w:color="auto"/>
      </w:pBdr>
      <w:spacing w:before="100" w:beforeAutospacing="1" w:after="100" w:afterAutospacing="1"/>
      <w:jc w:val="center"/>
      <w:textAlignment w:val="top"/>
    </w:pPr>
    <w:rPr>
      <w:kern w:val="0"/>
      <w:szCs w:val="21"/>
    </w:rPr>
  </w:style>
  <w:style w:type="paragraph" w:customStyle="1" w:styleId="xl26">
    <w:name w:val="xl26"/>
    <w:basedOn w:val="a"/>
    <w:qFormat/>
    <w:rsid w:val="00E50567"/>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xl27">
    <w:name w:val="xl27"/>
    <w:basedOn w:val="a"/>
    <w:qFormat/>
    <w:rsid w:val="00E50567"/>
    <w:pPr>
      <w:widowControl/>
      <w:pBdr>
        <w:bottom w:val="single" w:sz="4" w:space="0" w:color="auto"/>
        <w:right w:val="single" w:sz="4" w:space="0" w:color="auto"/>
      </w:pBdr>
      <w:spacing w:before="100" w:beforeAutospacing="1" w:after="100" w:afterAutospacing="1"/>
      <w:jc w:val="center"/>
      <w:textAlignment w:val="top"/>
    </w:pPr>
    <w:rPr>
      <w:kern w:val="0"/>
      <w:szCs w:val="21"/>
    </w:rPr>
  </w:style>
  <w:style w:type="paragraph" w:customStyle="1" w:styleId="xl28">
    <w:name w:val="xl28"/>
    <w:basedOn w:val="a"/>
    <w:qFormat/>
    <w:rsid w:val="00E50567"/>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xl29">
    <w:name w:val="xl29"/>
    <w:basedOn w:val="a"/>
    <w:qFormat/>
    <w:rsid w:val="00E50567"/>
    <w:pPr>
      <w:widowControl/>
      <w:pBdr>
        <w:bottom w:val="single" w:sz="4" w:space="0" w:color="auto"/>
        <w:right w:val="single" w:sz="4" w:space="0" w:color="auto"/>
      </w:pBdr>
      <w:spacing w:before="100" w:beforeAutospacing="1" w:after="100" w:afterAutospacing="1"/>
      <w:jc w:val="center"/>
      <w:textAlignment w:val="top"/>
    </w:pPr>
    <w:rPr>
      <w:kern w:val="0"/>
      <w:szCs w:val="21"/>
    </w:rPr>
  </w:style>
  <w:style w:type="paragraph" w:customStyle="1" w:styleId="xl30">
    <w:name w:val="xl30"/>
    <w:basedOn w:val="a"/>
    <w:qFormat/>
    <w:rsid w:val="00E50567"/>
    <w:pPr>
      <w:widowControl/>
      <w:pBdr>
        <w:bottom w:val="single" w:sz="4" w:space="0" w:color="auto"/>
        <w:right w:val="single" w:sz="4" w:space="0" w:color="auto"/>
      </w:pBdr>
      <w:spacing w:before="100" w:beforeAutospacing="1" w:after="100" w:afterAutospacing="1"/>
    </w:pPr>
    <w:rPr>
      <w:kern w:val="0"/>
      <w:szCs w:val="21"/>
    </w:rPr>
  </w:style>
  <w:style w:type="paragraph" w:customStyle="1" w:styleId="xl31">
    <w:name w:val="xl31"/>
    <w:basedOn w:val="a"/>
    <w:qFormat/>
    <w:rsid w:val="00E50567"/>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xl32">
    <w:name w:val="xl32"/>
    <w:basedOn w:val="a"/>
    <w:qFormat/>
    <w:rsid w:val="00E50567"/>
    <w:pPr>
      <w:widowControl/>
      <w:pBdr>
        <w:bottom w:val="single" w:sz="4" w:space="0" w:color="auto"/>
        <w:right w:val="single" w:sz="4" w:space="0" w:color="auto"/>
      </w:pBdr>
      <w:spacing w:before="100" w:beforeAutospacing="1" w:after="100" w:afterAutospacing="1"/>
      <w:jc w:val="center"/>
      <w:textAlignment w:val="top"/>
    </w:pPr>
    <w:rPr>
      <w:kern w:val="0"/>
      <w:szCs w:val="21"/>
    </w:rPr>
  </w:style>
  <w:style w:type="paragraph" w:customStyle="1" w:styleId="xl33">
    <w:name w:val="xl33"/>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xl34">
    <w:name w:val="xl34"/>
    <w:basedOn w:val="a"/>
    <w:qFormat/>
    <w:rsid w:val="00E50567"/>
    <w:pPr>
      <w:widowControl/>
      <w:pBdr>
        <w:top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xl35">
    <w:name w:val="xl35"/>
    <w:basedOn w:val="a"/>
    <w:qFormat/>
    <w:rsid w:val="00E50567"/>
    <w:pPr>
      <w:widowControl/>
      <w:pBdr>
        <w:top w:val="single" w:sz="4" w:space="0" w:color="auto"/>
        <w:bottom w:val="single" w:sz="4" w:space="0" w:color="auto"/>
        <w:right w:val="single" w:sz="4" w:space="0" w:color="auto"/>
      </w:pBdr>
      <w:spacing w:before="100" w:beforeAutospacing="1" w:after="100" w:afterAutospacing="1"/>
    </w:pPr>
    <w:rPr>
      <w:kern w:val="0"/>
      <w:szCs w:val="21"/>
    </w:rPr>
  </w:style>
  <w:style w:type="paragraph" w:customStyle="1" w:styleId="xl36">
    <w:name w:val="xl36"/>
    <w:basedOn w:val="a"/>
    <w:qFormat/>
    <w:rsid w:val="00E50567"/>
    <w:pPr>
      <w:widowControl/>
      <w:pBdr>
        <w:bottom w:val="single" w:sz="4" w:space="0" w:color="auto"/>
        <w:right w:val="single" w:sz="4" w:space="0" w:color="auto"/>
      </w:pBdr>
      <w:spacing w:before="100" w:beforeAutospacing="1" w:after="100" w:afterAutospacing="1"/>
    </w:pPr>
    <w:rPr>
      <w:rFonts w:ascii="宋体" w:hAnsi="宋体"/>
      <w:kern w:val="0"/>
      <w:szCs w:val="21"/>
    </w:rPr>
  </w:style>
  <w:style w:type="paragraph" w:customStyle="1" w:styleId="xl37">
    <w:name w:val="xl37"/>
    <w:basedOn w:val="a"/>
    <w:qFormat/>
    <w:rsid w:val="00E50567"/>
    <w:pPr>
      <w:widowControl/>
      <w:pBdr>
        <w:left w:val="single" w:sz="4" w:space="0" w:color="auto"/>
        <w:right w:val="single" w:sz="4" w:space="0" w:color="auto"/>
      </w:pBdr>
      <w:spacing w:before="100" w:beforeAutospacing="1" w:after="100" w:afterAutospacing="1"/>
      <w:jc w:val="center"/>
    </w:pPr>
    <w:rPr>
      <w:kern w:val="0"/>
      <w:szCs w:val="21"/>
    </w:rPr>
  </w:style>
  <w:style w:type="paragraph" w:customStyle="1" w:styleId="xl38">
    <w:name w:val="xl38"/>
    <w:basedOn w:val="a"/>
    <w:qFormat/>
    <w:rsid w:val="00E50567"/>
    <w:pPr>
      <w:widowControl/>
      <w:pBdr>
        <w:right w:val="single" w:sz="4" w:space="0" w:color="auto"/>
      </w:pBdr>
      <w:spacing w:before="100" w:beforeAutospacing="1" w:after="100" w:afterAutospacing="1"/>
      <w:jc w:val="center"/>
    </w:pPr>
    <w:rPr>
      <w:kern w:val="0"/>
      <w:szCs w:val="21"/>
    </w:rPr>
  </w:style>
  <w:style w:type="paragraph" w:customStyle="1" w:styleId="xl39">
    <w:name w:val="xl39"/>
    <w:basedOn w:val="a"/>
    <w:qFormat/>
    <w:rsid w:val="00E50567"/>
    <w:pPr>
      <w:widowControl/>
      <w:pBdr>
        <w:right w:val="single" w:sz="4" w:space="0" w:color="auto"/>
      </w:pBdr>
      <w:spacing w:before="100" w:beforeAutospacing="1" w:after="100" w:afterAutospacing="1"/>
      <w:jc w:val="center"/>
      <w:textAlignment w:val="top"/>
    </w:pPr>
    <w:rPr>
      <w:kern w:val="0"/>
      <w:szCs w:val="21"/>
    </w:rPr>
  </w:style>
  <w:style w:type="paragraph" w:customStyle="1" w:styleId="xl40">
    <w:name w:val="xl40"/>
    <w:basedOn w:val="a"/>
    <w:qFormat/>
    <w:rsid w:val="00E50567"/>
    <w:pPr>
      <w:widowControl/>
      <w:pBdr>
        <w:right w:val="single" w:sz="4" w:space="0" w:color="auto"/>
      </w:pBdr>
      <w:spacing w:before="100" w:beforeAutospacing="1" w:after="100" w:afterAutospacing="1"/>
      <w:jc w:val="right"/>
      <w:textAlignment w:val="top"/>
    </w:pPr>
    <w:rPr>
      <w:kern w:val="0"/>
      <w:szCs w:val="21"/>
    </w:rPr>
  </w:style>
  <w:style w:type="paragraph" w:customStyle="1" w:styleId="xl41">
    <w:name w:val="xl41"/>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Cs w:val="21"/>
    </w:rPr>
  </w:style>
  <w:style w:type="paragraph" w:customStyle="1" w:styleId="xl42">
    <w:name w:val="xl42"/>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Cs w:val="21"/>
    </w:rPr>
  </w:style>
  <w:style w:type="paragraph" w:customStyle="1" w:styleId="xl43">
    <w:name w:val="xl43"/>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Cs w:val="21"/>
    </w:rPr>
  </w:style>
  <w:style w:type="paragraph" w:customStyle="1" w:styleId="xl44">
    <w:name w:val="xl44"/>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4"/>
    </w:rPr>
  </w:style>
  <w:style w:type="paragraph" w:customStyle="1" w:styleId="xl45">
    <w:name w:val="xl45"/>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18"/>
      <w:szCs w:val="18"/>
    </w:rPr>
  </w:style>
  <w:style w:type="paragraph" w:customStyle="1" w:styleId="xl46">
    <w:name w:val="xl46"/>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47">
    <w:name w:val="xl47"/>
    <w:basedOn w:val="a"/>
    <w:qFormat/>
    <w:rsid w:val="00E50567"/>
    <w:pPr>
      <w:widowControl/>
      <w:pBdr>
        <w:left w:val="single" w:sz="4" w:space="0" w:color="auto"/>
        <w:right w:val="single" w:sz="4" w:space="0" w:color="auto"/>
      </w:pBdr>
      <w:spacing w:before="100" w:beforeAutospacing="1" w:after="100" w:afterAutospacing="1"/>
      <w:jc w:val="center"/>
    </w:pPr>
    <w:rPr>
      <w:kern w:val="0"/>
      <w:sz w:val="20"/>
      <w:szCs w:val="20"/>
    </w:rPr>
  </w:style>
  <w:style w:type="paragraph" w:customStyle="1" w:styleId="xl48">
    <w:name w:val="xl48"/>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49">
    <w:name w:val="xl49"/>
    <w:basedOn w:val="a"/>
    <w:qFormat/>
    <w:rsid w:val="00E5056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50">
    <w:name w:val="xl50"/>
    <w:basedOn w:val="a"/>
    <w:qFormat/>
    <w:rsid w:val="00E50567"/>
    <w:pPr>
      <w:widowControl/>
      <w:pBdr>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51">
    <w:name w:val="xl51"/>
    <w:basedOn w:val="a"/>
    <w:qFormat/>
    <w:rsid w:val="00E50567"/>
    <w:pPr>
      <w:widowControl/>
      <w:pBdr>
        <w:left w:val="single" w:sz="4" w:space="0" w:color="auto"/>
        <w:right w:val="single" w:sz="4" w:space="0" w:color="auto"/>
      </w:pBdr>
      <w:spacing w:before="100" w:beforeAutospacing="1" w:after="100" w:afterAutospacing="1"/>
      <w:jc w:val="right"/>
    </w:pPr>
    <w:rPr>
      <w:kern w:val="0"/>
      <w:sz w:val="20"/>
      <w:szCs w:val="20"/>
    </w:rPr>
  </w:style>
  <w:style w:type="paragraph" w:customStyle="1" w:styleId="xl52">
    <w:name w:val="xl52"/>
    <w:basedOn w:val="a"/>
    <w:qFormat/>
    <w:rsid w:val="00E50567"/>
    <w:pPr>
      <w:widowControl/>
      <w:pBdr>
        <w:left w:val="single" w:sz="4" w:space="0" w:color="auto"/>
        <w:right w:val="single" w:sz="4" w:space="0" w:color="auto"/>
      </w:pBdr>
      <w:spacing w:before="100" w:beforeAutospacing="1" w:after="100" w:afterAutospacing="1"/>
      <w:jc w:val="right"/>
    </w:pPr>
    <w:rPr>
      <w:kern w:val="0"/>
      <w:sz w:val="20"/>
      <w:szCs w:val="20"/>
    </w:rPr>
  </w:style>
  <w:style w:type="paragraph" w:customStyle="1" w:styleId="xl53">
    <w:name w:val="xl53"/>
    <w:basedOn w:val="a"/>
    <w:qFormat/>
    <w:rsid w:val="00E50567"/>
    <w:pPr>
      <w:widowControl/>
      <w:pBdr>
        <w:left w:val="single" w:sz="4" w:space="0" w:color="auto"/>
        <w:right w:val="single" w:sz="4" w:space="0" w:color="auto"/>
      </w:pBdr>
      <w:spacing w:before="100" w:beforeAutospacing="1" w:after="100" w:afterAutospacing="1"/>
      <w:jc w:val="right"/>
      <w:textAlignment w:val="top"/>
    </w:pPr>
    <w:rPr>
      <w:kern w:val="0"/>
      <w:sz w:val="20"/>
      <w:szCs w:val="20"/>
    </w:rPr>
  </w:style>
  <w:style w:type="paragraph" w:customStyle="1" w:styleId="xl54">
    <w:name w:val="xl54"/>
    <w:basedOn w:val="a"/>
    <w:qFormat/>
    <w:rsid w:val="00E50567"/>
    <w:pPr>
      <w:widowControl/>
      <w:spacing w:before="100" w:beforeAutospacing="1" w:after="100" w:afterAutospacing="1"/>
      <w:textAlignment w:val="top"/>
    </w:pPr>
    <w:rPr>
      <w:rFonts w:ascii="宋体" w:hAnsi="宋体"/>
      <w:kern w:val="0"/>
      <w:szCs w:val="21"/>
    </w:rPr>
  </w:style>
  <w:style w:type="paragraph" w:customStyle="1" w:styleId="1">
    <w:name w:val="列出段落1"/>
    <w:basedOn w:val="a"/>
    <w:uiPriority w:val="34"/>
    <w:qFormat/>
    <w:rsid w:val="00E50567"/>
    <w:pPr>
      <w:ind w:firstLineChars="200" w:firstLine="420"/>
    </w:pPr>
  </w:style>
  <w:style w:type="character" w:customStyle="1" w:styleId="font21">
    <w:name w:val="font21"/>
    <w:basedOn w:val="a0"/>
    <w:qFormat/>
    <w:rsid w:val="00E50567"/>
    <w:rPr>
      <w:rFonts w:ascii="宋体" w:eastAsia="宋体" w:hAnsi="宋体" w:cs="宋体" w:hint="eastAsia"/>
      <w:color w:val="000000"/>
      <w:sz w:val="21"/>
      <w:szCs w:val="21"/>
      <w:u w:val="none"/>
    </w:rPr>
  </w:style>
  <w:style w:type="character" w:customStyle="1" w:styleId="font01">
    <w:name w:val="font01"/>
    <w:basedOn w:val="a0"/>
    <w:qFormat/>
    <w:rsid w:val="00E50567"/>
    <w:rPr>
      <w:rFonts w:ascii="宋体" w:eastAsia="宋体" w:hAnsi="宋体" w:cs="宋体" w:hint="eastAsia"/>
      <w:color w:val="000000"/>
      <w:sz w:val="21"/>
      <w:szCs w:val="21"/>
      <w:u w:val="none"/>
      <w:vertAlign w:val="superscript"/>
    </w:rPr>
  </w:style>
  <w:style w:type="character" w:customStyle="1" w:styleId="font11">
    <w:name w:val="font11"/>
    <w:basedOn w:val="a0"/>
    <w:qFormat/>
    <w:rsid w:val="00E50567"/>
    <w:rPr>
      <w:rFonts w:ascii="宋体" w:eastAsia="宋体" w:hAnsi="宋体" w:cs="宋体" w:hint="eastAsia"/>
      <w:color w:val="000000"/>
      <w:sz w:val="21"/>
      <w:szCs w:val="21"/>
      <w:u w:val="none"/>
    </w:rPr>
  </w:style>
  <w:style w:type="character" w:customStyle="1" w:styleId="font51">
    <w:name w:val="font51"/>
    <w:basedOn w:val="a0"/>
    <w:qFormat/>
    <w:rsid w:val="00E50567"/>
    <w:rPr>
      <w:rFonts w:ascii="宋体" w:eastAsia="宋体" w:hAnsi="宋体" w:cs="宋体" w:hint="eastAsia"/>
      <w:color w:val="000000"/>
      <w:sz w:val="22"/>
      <w:szCs w:val="22"/>
      <w:u w:val="none"/>
    </w:rPr>
  </w:style>
  <w:style w:type="character" w:customStyle="1" w:styleId="font41">
    <w:name w:val="font41"/>
    <w:basedOn w:val="a0"/>
    <w:qFormat/>
    <w:rsid w:val="00E50567"/>
    <w:rPr>
      <w:rFonts w:ascii="宋体" w:eastAsia="宋体" w:hAnsi="宋体" w:cs="宋体" w:hint="eastAsia"/>
      <w:color w:val="000000"/>
      <w:sz w:val="20"/>
      <w:szCs w:val="20"/>
      <w:u w:val="none"/>
    </w:rPr>
  </w:style>
  <w:style w:type="character" w:customStyle="1" w:styleId="font31">
    <w:name w:val="font31"/>
    <w:basedOn w:val="a0"/>
    <w:qFormat/>
    <w:rsid w:val="00E50567"/>
    <w:rPr>
      <w:rFonts w:ascii="宋体" w:eastAsia="宋体" w:hAnsi="宋体" w:cs="宋体" w:hint="eastAsia"/>
      <w:color w:val="000000"/>
      <w:sz w:val="20"/>
      <w:szCs w:val="20"/>
      <w:u w:val="none"/>
    </w:rPr>
  </w:style>
  <w:style w:type="character" w:customStyle="1" w:styleId="Char">
    <w:name w:val="页脚 Char"/>
    <w:basedOn w:val="a0"/>
    <w:link w:val="a5"/>
    <w:uiPriority w:val="99"/>
    <w:qFormat/>
    <w:rsid w:val="00E5056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34D2BD-1DC9-4CC8-AE22-7176D477A80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1403</Words>
  <Characters>8001</Characters>
  <Application>Microsoft Office Word</Application>
  <DocSecurity>0</DocSecurity>
  <Lines>66</Lines>
  <Paragraphs>18</Paragraphs>
  <ScaleCrop>false</ScaleCrop>
  <Company>sgdw</Company>
  <LinksUpToDate>false</LinksUpToDate>
  <CharactersWithSpaces>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总体设计要求</dc:title>
  <dc:creator>jsb</dc:creator>
  <cp:lastModifiedBy>谢聪林</cp:lastModifiedBy>
  <cp:revision>28</cp:revision>
  <cp:lastPrinted>2005-06-30T03:21:00Z</cp:lastPrinted>
  <dcterms:created xsi:type="dcterms:W3CDTF">2016-03-01T07:33:00Z</dcterms:created>
  <dcterms:modified xsi:type="dcterms:W3CDTF">2021-10-13T01:05:00Z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