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16D" w:rsidRDefault="006D016D">
      <w:pPr>
        <w:pStyle w:val="a6"/>
        <w:spacing w:line="0" w:lineRule="atLeast"/>
        <w:jc w:val="left"/>
        <w:outlineLvl w:val="0"/>
        <w:rPr>
          <w:rFonts w:hint="eastAsia"/>
        </w:rPr>
      </w:pPr>
    </w:p>
    <w:p w:rsidR="006D016D" w:rsidRDefault="006D016D">
      <w:pPr>
        <w:pStyle w:val="a6"/>
        <w:spacing w:line="0" w:lineRule="atLeast"/>
        <w:jc w:val="left"/>
        <w:outlineLvl w:val="0"/>
      </w:pPr>
    </w:p>
    <w:p w:rsidR="006D016D" w:rsidRDefault="006D016D">
      <w:pPr>
        <w:pStyle w:val="a6"/>
        <w:spacing w:line="0" w:lineRule="atLeast"/>
        <w:outlineLvl w:val="0"/>
      </w:pPr>
    </w:p>
    <w:p w:rsidR="006D016D" w:rsidRDefault="006D016D">
      <w:pPr>
        <w:pStyle w:val="a6"/>
        <w:spacing w:line="0" w:lineRule="atLeast"/>
        <w:jc w:val="left"/>
        <w:outlineLvl w:val="0"/>
      </w:pPr>
    </w:p>
    <w:p w:rsidR="006D016D" w:rsidRDefault="006D016D">
      <w:pPr>
        <w:pStyle w:val="a6"/>
        <w:spacing w:line="0" w:lineRule="atLeast"/>
        <w:jc w:val="left"/>
        <w:outlineLvl w:val="0"/>
      </w:pPr>
    </w:p>
    <w:p w:rsidR="006D016D" w:rsidRDefault="006D016D">
      <w:pPr>
        <w:pStyle w:val="a6"/>
        <w:spacing w:line="0" w:lineRule="atLeast"/>
        <w:jc w:val="left"/>
        <w:outlineLvl w:val="0"/>
      </w:pPr>
    </w:p>
    <w:p w:rsidR="006D016D" w:rsidRDefault="006D016D">
      <w:pPr>
        <w:jc w:val="center"/>
        <w:rPr>
          <w:b/>
          <w:sz w:val="72"/>
        </w:rPr>
      </w:pPr>
    </w:p>
    <w:p w:rsidR="006D016D" w:rsidRDefault="005C1199">
      <w:pPr>
        <w:pStyle w:val="a6"/>
        <w:spacing w:line="0" w:lineRule="atLeast"/>
        <w:jc w:val="center"/>
        <w:outlineLvl w:val="0"/>
        <w:rPr>
          <w:b/>
          <w:spacing w:val="16"/>
          <w:sz w:val="72"/>
        </w:rPr>
      </w:pPr>
      <w:r>
        <w:rPr>
          <w:rFonts w:ascii="Times New Roman" w:hAnsi="Times New Roman" w:hint="eastAsia"/>
          <w:b/>
          <w:sz w:val="72"/>
        </w:rPr>
        <w:t>比选文件</w:t>
      </w:r>
    </w:p>
    <w:p w:rsidR="006D016D" w:rsidRDefault="006D016D">
      <w:pPr>
        <w:pStyle w:val="a6"/>
        <w:spacing w:line="0" w:lineRule="atLeast"/>
        <w:jc w:val="center"/>
        <w:outlineLvl w:val="0"/>
        <w:rPr>
          <w:rFonts w:hAnsi="宋体"/>
        </w:rPr>
      </w:pPr>
    </w:p>
    <w:p w:rsidR="006D016D" w:rsidRDefault="006D016D">
      <w:pPr>
        <w:pStyle w:val="a6"/>
        <w:spacing w:line="0" w:lineRule="atLeast"/>
        <w:jc w:val="center"/>
        <w:rPr>
          <w:rFonts w:ascii="楷体_GB2312" w:eastAsia="楷体_GB2312"/>
          <w:sz w:val="36"/>
        </w:rPr>
      </w:pPr>
    </w:p>
    <w:p w:rsidR="006D016D" w:rsidRDefault="006D016D">
      <w:pPr>
        <w:pStyle w:val="a6"/>
        <w:spacing w:line="0" w:lineRule="atLeast"/>
        <w:jc w:val="left"/>
        <w:rPr>
          <w:sz w:val="28"/>
        </w:rPr>
      </w:pPr>
    </w:p>
    <w:p w:rsidR="006D016D" w:rsidRDefault="006D016D">
      <w:pPr>
        <w:pStyle w:val="a6"/>
        <w:spacing w:line="0" w:lineRule="atLeast"/>
        <w:jc w:val="left"/>
        <w:rPr>
          <w:sz w:val="28"/>
        </w:rPr>
      </w:pPr>
    </w:p>
    <w:p w:rsidR="006D016D" w:rsidRDefault="006D016D">
      <w:pPr>
        <w:pStyle w:val="a6"/>
        <w:spacing w:line="0" w:lineRule="atLeast"/>
        <w:jc w:val="left"/>
        <w:rPr>
          <w:sz w:val="28"/>
        </w:rPr>
      </w:pPr>
    </w:p>
    <w:p w:rsidR="006D016D" w:rsidRDefault="005C1199">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项目名称：福建广电网络集团安溪分公司 </w:t>
      </w:r>
    </w:p>
    <w:p w:rsidR="006D016D" w:rsidRDefault="005C1199">
      <w:pPr>
        <w:pStyle w:val="a5"/>
        <w:jc w:val="center"/>
        <w:rPr>
          <w:rFonts w:ascii="宋体" w:hAnsi="宋体"/>
          <w:b/>
          <w:bCs/>
          <w:spacing w:val="-8"/>
          <w:sz w:val="30"/>
          <w:szCs w:val="30"/>
        </w:rPr>
      </w:pPr>
      <w:r>
        <w:rPr>
          <w:rFonts w:ascii="宋体" w:hAnsi="宋体" w:hint="eastAsia"/>
          <w:b/>
          <w:bCs/>
          <w:spacing w:val="-8"/>
          <w:sz w:val="30"/>
          <w:szCs w:val="30"/>
        </w:rPr>
        <w:t>复用器采购项目</w:t>
      </w:r>
    </w:p>
    <w:p w:rsidR="006D016D" w:rsidRDefault="006D016D">
      <w:pPr>
        <w:jc w:val="left"/>
        <w:rPr>
          <w:rFonts w:ascii="宋体" w:hAnsi="宋体"/>
          <w:kern w:val="0"/>
          <w:sz w:val="30"/>
          <w:szCs w:val="30"/>
        </w:rPr>
      </w:pPr>
    </w:p>
    <w:p w:rsidR="006D016D" w:rsidRDefault="006D016D">
      <w:pPr>
        <w:pStyle w:val="a6"/>
        <w:spacing w:line="0" w:lineRule="atLeast"/>
        <w:jc w:val="center"/>
        <w:rPr>
          <w:b/>
          <w:sz w:val="28"/>
        </w:rPr>
      </w:pPr>
    </w:p>
    <w:p w:rsidR="006D016D" w:rsidRDefault="006D016D">
      <w:pPr>
        <w:pStyle w:val="a6"/>
        <w:spacing w:line="0" w:lineRule="atLeast"/>
        <w:jc w:val="center"/>
        <w:rPr>
          <w:b/>
          <w:sz w:val="28"/>
        </w:rPr>
      </w:pPr>
    </w:p>
    <w:p w:rsidR="006D016D" w:rsidRDefault="006D016D">
      <w:pPr>
        <w:pStyle w:val="a6"/>
        <w:spacing w:line="0" w:lineRule="atLeast"/>
        <w:jc w:val="center"/>
        <w:rPr>
          <w:b/>
          <w:sz w:val="28"/>
        </w:rPr>
      </w:pPr>
    </w:p>
    <w:p w:rsidR="006D016D" w:rsidRDefault="006D016D">
      <w:pPr>
        <w:pStyle w:val="a6"/>
        <w:spacing w:line="0" w:lineRule="atLeast"/>
        <w:rPr>
          <w:b/>
          <w:sz w:val="28"/>
        </w:rPr>
      </w:pPr>
    </w:p>
    <w:p w:rsidR="006D016D" w:rsidRDefault="005C1199">
      <w:pPr>
        <w:pStyle w:val="a6"/>
        <w:spacing w:line="500" w:lineRule="exact"/>
        <w:jc w:val="center"/>
        <w:outlineLvl w:val="0"/>
        <w:rPr>
          <w:rFonts w:hAnsi="宋体"/>
          <w:b/>
          <w:sz w:val="24"/>
        </w:rPr>
      </w:pPr>
      <w:r>
        <w:rPr>
          <w:rFonts w:hAnsi="宋体" w:hint="eastAsia"/>
          <w:b/>
          <w:sz w:val="24"/>
        </w:rPr>
        <w:t>二零二零年三月</w:t>
      </w:r>
    </w:p>
    <w:p w:rsidR="006D016D" w:rsidRDefault="005C1199">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D016D" w:rsidRDefault="006D016D">
      <w:pPr>
        <w:pStyle w:val="a3"/>
        <w:snapToGrid w:val="0"/>
        <w:spacing w:line="440" w:lineRule="exact"/>
        <w:ind w:firstLine="0"/>
        <w:rPr>
          <w:rFonts w:ascii="宋体" w:hAnsi="宋体"/>
          <w:sz w:val="28"/>
        </w:rPr>
      </w:pPr>
    </w:p>
    <w:p w:rsidR="006D016D" w:rsidRDefault="005C1199">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D016D" w:rsidRDefault="005C1199">
      <w:pPr>
        <w:pStyle w:val="a3"/>
        <w:snapToGrid w:val="0"/>
        <w:spacing w:line="440" w:lineRule="exact"/>
        <w:ind w:firstLine="0"/>
        <w:rPr>
          <w:rFonts w:ascii="宋体" w:hAnsi="宋体"/>
          <w:sz w:val="24"/>
        </w:rPr>
      </w:pPr>
      <w:r>
        <w:rPr>
          <w:rFonts w:ascii="宋体" w:hAnsi="宋体" w:hint="eastAsia"/>
          <w:sz w:val="24"/>
        </w:rPr>
        <w:t>第二部分    报价人须知----------------------------------------(6)</w:t>
      </w:r>
    </w:p>
    <w:p w:rsidR="006D016D" w:rsidRDefault="005C1199">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6D016D" w:rsidRDefault="005C1199">
      <w:pPr>
        <w:pStyle w:val="a3"/>
        <w:snapToGrid w:val="0"/>
        <w:spacing w:line="440" w:lineRule="exact"/>
        <w:ind w:firstLine="0"/>
        <w:rPr>
          <w:rFonts w:ascii="宋体" w:hAnsi="宋体"/>
          <w:sz w:val="24"/>
        </w:rPr>
      </w:pPr>
      <w:r>
        <w:rPr>
          <w:rFonts w:ascii="宋体" w:hAnsi="宋体" w:hint="eastAsia"/>
          <w:sz w:val="24"/>
        </w:rPr>
        <w:t>第四部分    合同格式及条款------------------------------------(16)</w:t>
      </w:r>
    </w:p>
    <w:p w:rsidR="006D016D" w:rsidRDefault="005C1199">
      <w:pPr>
        <w:pStyle w:val="a6"/>
        <w:spacing w:line="440" w:lineRule="exact"/>
        <w:outlineLvl w:val="0"/>
        <w:rPr>
          <w:rFonts w:hAnsi="宋体"/>
          <w:sz w:val="24"/>
        </w:rPr>
      </w:pPr>
      <w:r>
        <w:rPr>
          <w:rFonts w:hAnsi="宋体" w:hint="eastAsia"/>
          <w:sz w:val="24"/>
        </w:rPr>
        <w:t>第五部分    附件——报价文件格式------------------------------(20)</w:t>
      </w:r>
    </w:p>
    <w:p w:rsidR="006D016D" w:rsidRDefault="005C1199">
      <w:pPr>
        <w:widowControl/>
        <w:jc w:val="left"/>
      </w:pPr>
      <w:r>
        <w:br w:type="page"/>
      </w:r>
    </w:p>
    <w:p w:rsidR="006D016D" w:rsidRDefault="005C1199">
      <w:pPr>
        <w:jc w:val="center"/>
        <w:rPr>
          <w:b/>
          <w:bCs/>
          <w:sz w:val="36"/>
        </w:rPr>
      </w:pPr>
      <w:bookmarkStart w:id="0" w:name="_Toc415565710"/>
      <w:bookmarkStart w:id="1" w:name="_Toc430489109"/>
      <w:bookmarkStart w:id="2" w:name="_Ref414870478"/>
      <w:bookmarkStart w:id="3" w:name="_Toc430492116"/>
      <w:bookmarkStart w:id="4" w:name="_Toc415567487"/>
      <w:bookmarkStart w:id="5" w:name="_Toc430488634"/>
      <w:bookmarkStart w:id="6" w:name="_Toc430422402"/>
      <w:bookmarkStart w:id="7" w:name="_Toc430490602"/>
      <w:bookmarkStart w:id="8" w:name="_Toc430488841"/>
      <w:r>
        <w:rPr>
          <w:rFonts w:hint="eastAsia"/>
          <w:b/>
          <w:bCs/>
          <w:sz w:val="36"/>
        </w:rPr>
        <w:t>第一部分比选邀请</w:t>
      </w:r>
      <w:bookmarkEnd w:id="0"/>
      <w:bookmarkEnd w:id="1"/>
      <w:bookmarkEnd w:id="2"/>
      <w:bookmarkEnd w:id="3"/>
      <w:bookmarkEnd w:id="4"/>
      <w:bookmarkEnd w:id="5"/>
      <w:bookmarkEnd w:id="6"/>
      <w:bookmarkEnd w:id="7"/>
      <w:bookmarkEnd w:id="8"/>
    </w:p>
    <w:p w:rsidR="006D016D" w:rsidRDefault="006D016D">
      <w:pPr>
        <w:pStyle w:val="a6"/>
        <w:spacing w:line="400" w:lineRule="exact"/>
      </w:pPr>
    </w:p>
    <w:p w:rsidR="006D016D" w:rsidRDefault="005C1199">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6D016D" w:rsidRDefault="005C1199">
      <w:pPr>
        <w:spacing w:line="400" w:lineRule="exact"/>
        <w:ind w:firstLineChars="200" w:firstLine="480"/>
        <w:rPr>
          <w:rFonts w:ascii="宋体" w:hAnsi="宋体"/>
          <w:sz w:val="24"/>
        </w:rPr>
      </w:pPr>
      <w:r>
        <w:rPr>
          <w:rFonts w:ascii="宋体" w:hAnsi="宋体" w:hint="eastAsia"/>
          <w:sz w:val="24"/>
        </w:rPr>
        <w:t>1.比选文件编号</w:t>
      </w:r>
    </w:p>
    <w:p w:rsidR="006D016D" w:rsidRDefault="005C1199">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6D016D" w:rsidRDefault="005C1199">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6D016D" w:rsidRDefault="005C1199">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ins w:id="9" w:author="谢聪林" w:date="2020-03-16T09:28:00Z">
        <w:r w:rsidR="00114669">
          <w:rPr>
            <w:rFonts w:ascii="宋体" w:hAnsi="宋体" w:hint="eastAsia"/>
            <w:sz w:val="24"/>
          </w:rPr>
          <w:t>3</w:t>
        </w:r>
      </w:ins>
      <w:r>
        <w:rPr>
          <w:rFonts w:cs="仿宋_GB2312" w:hint="eastAsia"/>
          <w:bCs/>
          <w:szCs w:val="21"/>
        </w:rPr>
        <w:t>月</w:t>
      </w:r>
      <w:ins w:id="10" w:author="谢聪林" w:date="2020-03-16T09:28:00Z">
        <w:r w:rsidR="00114669">
          <w:rPr>
            <w:rFonts w:cs="仿宋_GB2312" w:hint="eastAsia"/>
            <w:bCs/>
            <w:szCs w:val="21"/>
          </w:rPr>
          <w:t>24</w:t>
        </w:r>
      </w:ins>
      <w:r>
        <w:rPr>
          <w:rFonts w:ascii="宋体" w:hAnsi="宋体" w:cs="宋体" w:hint="eastAsia"/>
          <w:sz w:val="24"/>
        </w:rPr>
        <w:t>日上午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6D016D" w:rsidRDefault="005C1199">
      <w:pPr>
        <w:spacing w:line="440" w:lineRule="exact"/>
        <w:ind w:firstLineChars="200" w:firstLine="480"/>
        <w:rPr>
          <w:rFonts w:ascii="宋体" w:hAnsi="宋体"/>
          <w:sz w:val="24"/>
        </w:rPr>
      </w:pPr>
      <w:r>
        <w:rPr>
          <w:rFonts w:ascii="宋体" w:hAnsi="宋体"/>
          <w:sz w:val="24"/>
        </w:rPr>
        <w:t>5.报价文件应在</w:t>
      </w:r>
      <w:r>
        <w:rPr>
          <w:rFonts w:ascii="宋体" w:hAnsi="宋体" w:hint="eastAsia"/>
          <w:spacing w:val="-4"/>
          <w:sz w:val="24"/>
        </w:rPr>
        <w:t>2020</w:t>
      </w:r>
      <w:r>
        <w:rPr>
          <w:rFonts w:ascii="宋体" w:hAnsi="宋体"/>
          <w:spacing w:val="-4"/>
          <w:sz w:val="24"/>
        </w:rPr>
        <w:t>年</w:t>
      </w:r>
      <w:ins w:id="11" w:author="谢聪林" w:date="2020-03-16T09:28:00Z">
        <w:r w:rsidR="00114669">
          <w:rPr>
            <w:rFonts w:ascii="宋体" w:hAnsi="宋体" w:hint="eastAsia"/>
            <w:sz w:val="24"/>
          </w:rPr>
          <w:t>3</w:t>
        </w:r>
        <w:r w:rsidR="00114669">
          <w:rPr>
            <w:rFonts w:cs="仿宋_GB2312" w:hint="eastAsia"/>
            <w:bCs/>
            <w:szCs w:val="21"/>
          </w:rPr>
          <w:t>月</w:t>
        </w:r>
        <w:r w:rsidR="00114669">
          <w:rPr>
            <w:rFonts w:cs="仿宋_GB2312" w:hint="eastAsia"/>
            <w:bCs/>
            <w:szCs w:val="21"/>
          </w:rPr>
          <w:t>24</w:t>
        </w:r>
      </w:ins>
      <w:del w:id="12" w:author="谢聪林" w:date="2020-03-16T09:28:00Z">
        <w:r w:rsidDel="00114669">
          <w:rPr>
            <w:rFonts w:cs="仿宋_GB2312" w:hint="eastAsia"/>
            <w:bCs/>
            <w:szCs w:val="21"/>
          </w:rPr>
          <w:delText>月</w:delText>
        </w:r>
      </w:del>
      <w:r>
        <w:rPr>
          <w:rFonts w:ascii="宋体" w:hAnsi="宋体" w:hint="eastAsia"/>
          <w:spacing w:val="-4"/>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（北京时间）前按下述地址送至泉州</w:t>
      </w:r>
      <w:r>
        <w:rPr>
          <w:rFonts w:ascii="宋体" w:hAnsi="宋体"/>
          <w:sz w:val="24"/>
        </w:rPr>
        <w:t>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6D016D" w:rsidRDefault="005C1199">
      <w:pPr>
        <w:spacing w:line="440" w:lineRule="exact"/>
        <w:rPr>
          <w:rFonts w:ascii="宋体" w:hAnsi="宋体"/>
          <w:sz w:val="24"/>
        </w:rPr>
      </w:pPr>
      <w:r>
        <w:rPr>
          <w:rFonts w:ascii="宋体" w:hAnsi="宋体"/>
          <w:sz w:val="24"/>
        </w:rPr>
        <w:t xml:space="preserve">    6.开标时间、地点：</w:t>
      </w:r>
      <w:r>
        <w:rPr>
          <w:rFonts w:ascii="宋体" w:hAnsi="宋体" w:hint="eastAsia"/>
          <w:sz w:val="24"/>
        </w:rPr>
        <w:t xml:space="preserve"> 2020</w:t>
      </w:r>
      <w:r>
        <w:rPr>
          <w:rFonts w:ascii="宋体" w:hAnsi="宋体"/>
          <w:spacing w:val="-4"/>
          <w:sz w:val="24"/>
        </w:rPr>
        <w:t>年</w:t>
      </w:r>
      <w:ins w:id="13" w:author="谢聪林" w:date="2020-03-16T09:28:00Z">
        <w:r w:rsidR="00114669">
          <w:rPr>
            <w:rFonts w:ascii="宋体" w:hAnsi="宋体" w:hint="eastAsia"/>
            <w:sz w:val="24"/>
          </w:rPr>
          <w:t>3</w:t>
        </w:r>
        <w:r w:rsidR="00114669">
          <w:rPr>
            <w:rFonts w:cs="仿宋_GB2312" w:hint="eastAsia"/>
            <w:bCs/>
            <w:szCs w:val="21"/>
          </w:rPr>
          <w:t>月</w:t>
        </w:r>
        <w:r w:rsidR="00114669">
          <w:rPr>
            <w:rFonts w:cs="仿宋_GB2312" w:hint="eastAsia"/>
            <w:bCs/>
            <w:szCs w:val="21"/>
          </w:rPr>
          <w:t>24</w:t>
        </w:r>
      </w:ins>
      <w:del w:id="14" w:author="谢聪林" w:date="2020-03-16T09:28:00Z">
        <w:r w:rsidDel="00114669">
          <w:rPr>
            <w:rFonts w:cs="仿宋_GB2312" w:hint="eastAsia"/>
            <w:bCs/>
            <w:szCs w:val="21"/>
          </w:rPr>
          <w:delText>月</w:delText>
        </w:r>
      </w:del>
      <w:r>
        <w:rPr>
          <w:rFonts w:ascii="宋体" w:hAnsi="宋体" w:hint="eastAsia"/>
          <w:spacing w:val="-4"/>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（北京时间）在泉州</w:t>
      </w:r>
      <w:r>
        <w:rPr>
          <w:rFonts w:ascii="宋体" w:hAnsi="宋体"/>
          <w:sz w:val="24"/>
        </w:rPr>
        <w:t>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6D016D" w:rsidRDefault="006D016D">
      <w:pPr>
        <w:spacing w:line="440" w:lineRule="exact"/>
        <w:ind w:firstLineChars="200" w:firstLine="480"/>
        <w:rPr>
          <w:rFonts w:ascii="宋体" w:hAnsi="宋体"/>
          <w:sz w:val="24"/>
        </w:rPr>
      </w:pPr>
    </w:p>
    <w:p w:rsidR="006D016D" w:rsidRDefault="005C119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6D016D" w:rsidRDefault="005C1199">
      <w:pPr>
        <w:pStyle w:val="a6"/>
        <w:spacing w:line="440" w:lineRule="exact"/>
        <w:ind w:firstLineChars="200" w:firstLine="480"/>
        <w:jc w:val="left"/>
        <w:rPr>
          <w:rFonts w:hAnsi="宋体"/>
          <w:sz w:val="24"/>
        </w:rPr>
      </w:pPr>
      <w:r>
        <w:rPr>
          <w:rFonts w:hAnsi="宋体" w:hint="eastAsia"/>
          <w:sz w:val="24"/>
        </w:rPr>
        <w:t>地址：泉州</w:t>
      </w:r>
      <w:r>
        <w:rPr>
          <w:rFonts w:hAnsi="宋体"/>
          <w:sz w:val="24"/>
        </w:rPr>
        <w:t>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6D016D" w:rsidRDefault="005C1199">
      <w:pPr>
        <w:pStyle w:val="a6"/>
        <w:spacing w:line="440" w:lineRule="exact"/>
        <w:ind w:firstLineChars="200" w:firstLine="480"/>
        <w:jc w:val="left"/>
        <w:rPr>
          <w:rFonts w:hAnsi="宋体"/>
          <w:sz w:val="24"/>
        </w:rPr>
      </w:pPr>
      <w:r>
        <w:rPr>
          <w:rFonts w:hAnsi="宋体" w:hint="eastAsia"/>
          <w:sz w:val="24"/>
        </w:rPr>
        <w:t>联系人：谢先生</w:t>
      </w:r>
    </w:p>
    <w:p w:rsidR="006D016D" w:rsidRDefault="005C1199">
      <w:pPr>
        <w:pStyle w:val="a6"/>
        <w:spacing w:line="440" w:lineRule="exact"/>
        <w:ind w:firstLineChars="200" w:firstLine="480"/>
        <w:jc w:val="left"/>
        <w:rPr>
          <w:rFonts w:hAnsi="宋体"/>
          <w:sz w:val="24"/>
        </w:rPr>
      </w:pPr>
      <w:r>
        <w:rPr>
          <w:rFonts w:hAnsi="宋体" w:hint="eastAsia"/>
          <w:sz w:val="24"/>
        </w:rPr>
        <w:t>联系电话：0595-22256055。</w:t>
      </w:r>
    </w:p>
    <w:p w:rsidR="006D016D" w:rsidRDefault="006D016D">
      <w:pPr>
        <w:pStyle w:val="a6"/>
        <w:spacing w:line="440" w:lineRule="exact"/>
        <w:ind w:firstLineChars="200" w:firstLine="480"/>
        <w:jc w:val="left"/>
        <w:rPr>
          <w:rFonts w:hAnsi="宋体"/>
          <w:sz w:val="24"/>
        </w:rPr>
      </w:pPr>
    </w:p>
    <w:p w:rsidR="006D016D" w:rsidRDefault="006D016D">
      <w:pPr>
        <w:pStyle w:val="a6"/>
        <w:spacing w:line="440" w:lineRule="exact"/>
        <w:ind w:firstLineChars="200" w:firstLine="480"/>
        <w:jc w:val="left"/>
        <w:rPr>
          <w:rFonts w:hAnsi="宋体"/>
          <w:sz w:val="24"/>
        </w:rPr>
      </w:pPr>
    </w:p>
    <w:p w:rsidR="006D016D" w:rsidRDefault="006D016D">
      <w:pPr>
        <w:pStyle w:val="a6"/>
        <w:spacing w:line="440" w:lineRule="exact"/>
        <w:ind w:firstLineChars="200" w:firstLine="480"/>
        <w:jc w:val="left"/>
        <w:rPr>
          <w:rFonts w:hAnsi="宋体"/>
          <w:sz w:val="24"/>
        </w:rPr>
      </w:pPr>
    </w:p>
    <w:p w:rsidR="006D016D" w:rsidRDefault="006D016D">
      <w:pPr>
        <w:pStyle w:val="a6"/>
        <w:spacing w:line="440" w:lineRule="exact"/>
        <w:ind w:firstLineChars="200" w:firstLine="480"/>
        <w:jc w:val="left"/>
        <w:rPr>
          <w:rFonts w:hAnsi="宋体"/>
          <w:sz w:val="24"/>
        </w:rPr>
      </w:pPr>
    </w:p>
    <w:p w:rsidR="006D016D" w:rsidRDefault="006D016D">
      <w:pPr>
        <w:pStyle w:val="a6"/>
        <w:spacing w:line="440" w:lineRule="exact"/>
        <w:ind w:firstLineChars="200" w:firstLine="480"/>
        <w:jc w:val="left"/>
        <w:rPr>
          <w:rFonts w:hAnsi="宋体"/>
          <w:sz w:val="24"/>
        </w:rPr>
      </w:pPr>
    </w:p>
    <w:p w:rsidR="006D016D" w:rsidRDefault="006D016D">
      <w:pPr>
        <w:pStyle w:val="a6"/>
        <w:spacing w:line="440" w:lineRule="exact"/>
        <w:ind w:firstLineChars="200" w:firstLine="480"/>
        <w:jc w:val="left"/>
        <w:rPr>
          <w:rFonts w:hAnsi="宋体"/>
          <w:sz w:val="24"/>
        </w:rPr>
      </w:pPr>
    </w:p>
    <w:p w:rsidR="006D016D" w:rsidRDefault="006D016D">
      <w:pPr>
        <w:pStyle w:val="a6"/>
        <w:spacing w:line="440" w:lineRule="exact"/>
        <w:ind w:firstLineChars="200" w:firstLine="480"/>
        <w:jc w:val="left"/>
        <w:rPr>
          <w:rFonts w:hAnsi="宋体"/>
          <w:sz w:val="24"/>
        </w:rPr>
      </w:pPr>
    </w:p>
    <w:p w:rsidR="006D016D" w:rsidRDefault="006D016D">
      <w:pPr>
        <w:pStyle w:val="a6"/>
        <w:spacing w:line="440" w:lineRule="exact"/>
        <w:ind w:firstLineChars="200" w:firstLine="480"/>
        <w:jc w:val="left"/>
        <w:rPr>
          <w:rFonts w:hAnsi="宋体"/>
          <w:sz w:val="24"/>
        </w:rPr>
      </w:pPr>
    </w:p>
    <w:p w:rsidR="006D016D" w:rsidRDefault="006D016D">
      <w:pPr>
        <w:pStyle w:val="a6"/>
        <w:spacing w:line="440" w:lineRule="exact"/>
        <w:ind w:firstLineChars="200" w:firstLine="480"/>
        <w:jc w:val="left"/>
        <w:rPr>
          <w:rFonts w:hAnsi="宋体"/>
          <w:sz w:val="24"/>
        </w:rPr>
      </w:pPr>
    </w:p>
    <w:p w:rsidR="006D016D" w:rsidRDefault="006D016D">
      <w:pPr>
        <w:spacing w:line="440" w:lineRule="exact"/>
        <w:ind w:firstLineChars="200" w:firstLine="480"/>
        <w:rPr>
          <w:rFonts w:ascii="宋体" w:hAnsi="宋体"/>
          <w:sz w:val="24"/>
        </w:rPr>
      </w:pPr>
    </w:p>
    <w:p w:rsidR="006D016D" w:rsidRDefault="006D016D">
      <w:pPr>
        <w:spacing w:line="400" w:lineRule="exact"/>
        <w:ind w:left="194" w:hangingChars="81" w:hanging="194"/>
        <w:rPr>
          <w:rFonts w:ascii="宋体" w:hAnsi="宋体"/>
          <w:sz w:val="24"/>
        </w:rPr>
      </w:pPr>
    </w:p>
    <w:p w:rsidR="006D016D" w:rsidRDefault="006D016D">
      <w:pPr>
        <w:widowControl/>
        <w:spacing w:line="360" w:lineRule="auto"/>
        <w:jc w:val="left"/>
        <w:rPr>
          <w:rFonts w:ascii="宋体" w:hAnsi="宋体" w:cs="宋体"/>
          <w:kern w:val="0"/>
          <w:sz w:val="24"/>
        </w:rPr>
      </w:pPr>
    </w:p>
    <w:p w:rsidR="006D016D" w:rsidRDefault="005C1199">
      <w:pPr>
        <w:pStyle w:val="a6"/>
        <w:spacing w:line="0" w:lineRule="atLeast"/>
        <w:rPr>
          <w:b/>
          <w:sz w:val="32"/>
        </w:rPr>
      </w:pPr>
      <w:r>
        <w:rPr>
          <w:rFonts w:hint="eastAsia"/>
          <w:sz w:val="24"/>
        </w:rPr>
        <w:t xml:space="preserve">附：                     </w:t>
      </w:r>
      <w:r>
        <w:rPr>
          <w:rFonts w:hint="eastAsia"/>
          <w:b/>
          <w:sz w:val="32"/>
        </w:rPr>
        <w:t>比选内容一览表</w:t>
      </w:r>
    </w:p>
    <w:p w:rsidR="006D016D" w:rsidRDefault="006D016D">
      <w:pPr>
        <w:pStyle w:val="a6"/>
        <w:spacing w:line="420" w:lineRule="exact"/>
        <w:jc w:val="left"/>
        <w:rPr>
          <w:rFonts w:hAnsi="宋体"/>
          <w:szCs w:val="24"/>
        </w:rPr>
      </w:pPr>
    </w:p>
    <w:p w:rsidR="006D016D" w:rsidRDefault="005C1199">
      <w:pPr>
        <w:pStyle w:val="a5"/>
        <w:jc w:val="left"/>
        <w:rPr>
          <w:rFonts w:hAnsi="宋体"/>
          <w:spacing w:val="-6"/>
          <w:szCs w:val="21"/>
        </w:rPr>
      </w:pPr>
      <w:r>
        <w:rPr>
          <w:rFonts w:hAnsi="宋体" w:hint="eastAsia"/>
          <w:spacing w:val="-6"/>
          <w:szCs w:val="21"/>
        </w:rPr>
        <w:t>项目名称：复用器采购项目</w:t>
      </w:r>
    </w:p>
    <w:p w:rsidR="006D016D" w:rsidRDefault="005C1199">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6D016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ind w:leftChars="-20" w:left="-42" w:rightChars="-20" w:right="-42"/>
              <w:jc w:val="center"/>
              <w:rPr>
                <w:rFonts w:ascii="宋体" w:hAnsi="宋体"/>
                <w:color w:val="FF0000"/>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6D016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240" w:lineRule="exact"/>
              <w:jc w:val="center"/>
              <w:rPr>
                <w:rFonts w:hAnsi="宋体"/>
                <w:spacing w:val="-6"/>
                <w:szCs w:val="21"/>
                <w:rPrChange w:id="15" w:author="谢聪林" w:date="2020-03-16T09:29:00Z">
                  <w:rPr>
                    <w:rFonts w:ascii="宋体" w:hAnsi="宋体"/>
                    <w:color w:val="FF0000"/>
                    <w:szCs w:val="21"/>
                  </w:rPr>
                </w:rPrChange>
              </w:rPr>
            </w:pPr>
            <w:r w:rsidRPr="00114669">
              <w:rPr>
                <w:rFonts w:hAnsi="宋体" w:hint="eastAsia"/>
                <w:spacing w:val="-6"/>
                <w:szCs w:val="21"/>
                <w:rPrChange w:id="16" w:author="谢聪林" w:date="2020-03-16T09:29:00Z">
                  <w:rPr>
                    <w:rFonts w:ascii="宋体" w:hAnsi="宋体" w:hint="eastAsia"/>
                    <w:color w:val="FF0000"/>
                    <w:szCs w:val="21"/>
                  </w:rPr>
                </w:rPrChange>
              </w:rPr>
              <w:t>1</w:t>
            </w:r>
          </w:p>
        </w:tc>
        <w:tc>
          <w:tcPr>
            <w:tcW w:w="656"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240" w:lineRule="exact"/>
              <w:jc w:val="center"/>
              <w:rPr>
                <w:rFonts w:hAnsi="宋体"/>
                <w:spacing w:val="-6"/>
                <w:szCs w:val="21"/>
                <w:rPrChange w:id="17" w:author="谢聪林" w:date="2020-03-16T09:29:00Z">
                  <w:rPr>
                    <w:rFonts w:ascii="宋体" w:hAnsi="宋体"/>
                    <w:color w:val="FF0000"/>
                    <w:szCs w:val="21"/>
                  </w:rPr>
                </w:rPrChange>
              </w:rPr>
            </w:pPr>
            <w:r w:rsidRPr="00114669">
              <w:rPr>
                <w:rFonts w:hAnsi="宋体" w:hint="eastAsia"/>
                <w:spacing w:val="-6"/>
                <w:szCs w:val="21"/>
                <w:rPrChange w:id="18" w:author="谢聪林" w:date="2020-03-16T09:29:00Z">
                  <w:rPr>
                    <w:rFonts w:ascii="宋体" w:hAnsi="宋体" w:hint="eastAsia"/>
                    <w:color w:val="FF0000"/>
                    <w:szCs w:val="21"/>
                  </w:rPr>
                </w:rPrChange>
              </w:rPr>
              <w:t>1-1</w:t>
            </w:r>
          </w:p>
        </w:tc>
        <w:tc>
          <w:tcPr>
            <w:tcW w:w="1730"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460" w:lineRule="exact"/>
              <w:ind w:leftChars="-20" w:left="-42" w:rightChars="-20" w:right="-42"/>
              <w:jc w:val="center"/>
              <w:rPr>
                <w:rFonts w:hAnsi="宋体"/>
                <w:spacing w:val="-6"/>
                <w:szCs w:val="21"/>
                <w:rPrChange w:id="19" w:author="谢聪林" w:date="2020-03-16T09:29:00Z">
                  <w:rPr>
                    <w:rFonts w:ascii="宋体" w:hAnsi="宋体"/>
                    <w:color w:val="FF0000"/>
                    <w:szCs w:val="21"/>
                  </w:rPr>
                </w:rPrChange>
              </w:rPr>
            </w:pPr>
            <w:r w:rsidRPr="00114669">
              <w:rPr>
                <w:rFonts w:hAnsi="宋体" w:hint="eastAsia"/>
                <w:spacing w:val="-6"/>
                <w:szCs w:val="21"/>
                <w:rPrChange w:id="20" w:author="谢聪林" w:date="2020-03-16T09:29:00Z">
                  <w:rPr>
                    <w:rFonts w:ascii="宋体" w:hAnsi="宋体" w:hint="eastAsia"/>
                    <w:color w:val="FF0000"/>
                    <w:szCs w:val="21"/>
                  </w:rPr>
                </w:rPrChange>
              </w:rPr>
              <w:t>数字电视处理设备机框</w:t>
            </w:r>
          </w:p>
        </w:tc>
        <w:tc>
          <w:tcPr>
            <w:tcW w:w="2182"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360" w:lineRule="auto"/>
              <w:rPr>
                <w:rFonts w:hAnsi="宋体"/>
                <w:spacing w:val="-6"/>
                <w:szCs w:val="21"/>
                <w:rPrChange w:id="21" w:author="谢聪林" w:date="2020-03-16T09:29:00Z">
                  <w:rPr>
                    <w:rFonts w:ascii="宋体" w:hAnsi="宋体"/>
                    <w:color w:val="FF0000"/>
                    <w:szCs w:val="21"/>
                  </w:rPr>
                </w:rPrChange>
              </w:rPr>
            </w:pPr>
            <w:r w:rsidRPr="00114669">
              <w:rPr>
                <w:rFonts w:hAnsi="宋体" w:hint="eastAsia"/>
                <w:spacing w:val="-6"/>
                <w:szCs w:val="21"/>
                <w:rPrChange w:id="22" w:author="谢聪林" w:date="2020-03-16T09:29:00Z">
                  <w:rPr>
                    <w:rFonts w:ascii="宋体" w:hAnsi="宋体" w:hint="eastAsia"/>
                    <w:color w:val="FF0000"/>
                  </w:rPr>
                </w:rPrChange>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360" w:lineRule="auto"/>
              <w:jc w:val="center"/>
              <w:rPr>
                <w:rFonts w:hAnsi="宋体"/>
                <w:spacing w:val="-6"/>
                <w:szCs w:val="21"/>
                <w:rPrChange w:id="23" w:author="谢聪林" w:date="2020-03-16T09:29:00Z">
                  <w:rPr>
                    <w:rFonts w:ascii="宋体" w:hAnsi="宋体"/>
                    <w:color w:val="FF0000"/>
                    <w:szCs w:val="21"/>
                  </w:rPr>
                </w:rPrChange>
              </w:rPr>
            </w:pPr>
            <w:r w:rsidRPr="00114669">
              <w:rPr>
                <w:rFonts w:hAnsi="宋体" w:hint="eastAsia"/>
                <w:spacing w:val="-6"/>
                <w:szCs w:val="21"/>
                <w:rPrChange w:id="24" w:author="谢聪林" w:date="2020-03-16T09:29:00Z">
                  <w:rPr>
                    <w:rFonts w:ascii="宋体" w:hAnsi="宋体" w:hint="eastAsia"/>
                    <w:color w:val="FF0000"/>
                    <w:szCs w:val="21"/>
                  </w:rPr>
                </w:rPrChange>
              </w:rPr>
              <w:t>1</w:t>
            </w:r>
            <w:r w:rsidRPr="00114669">
              <w:rPr>
                <w:rFonts w:hAnsi="宋体" w:hint="eastAsia"/>
                <w:spacing w:val="-6"/>
                <w:szCs w:val="21"/>
                <w:rPrChange w:id="25" w:author="谢聪林" w:date="2020-03-16T09:29:00Z">
                  <w:rPr>
                    <w:rFonts w:ascii="宋体" w:hAnsi="宋体" w:hint="eastAsia"/>
                    <w:color w:val="FF0000"/>
                    <w:szCs w:val="21"/>
                  </w:rPr>
                </w:rPrChange>
              </w:rPr>
              <w:t>台</w:t>
            </w:r>
          </w:p>
        </w:tc>
        <w:tc>
          <w:tcPr>
            <w:tcW w:w="1468" w:type="dxa"/>
            <w:vMerge w:val="restart"/>
            <w:tcBorders>
              <w:top w:val="single" w:sz="4" w:space="0" w:color="auto"/>
              <w:left w:val="single" w:sz="4" w:space="0" w:color="auto"/>
              <w:right w:val="single" w:sz="4" w:space="0" w:color="auto"/>
            </w:tcBorders>
            <w:vAlign w:val="center"/>
          </w:tcPr>
          <w:p w:rsidR="006D016D" w:rsidRPr="00114669" w:rsidRDefault="005C1199">
            <w:pPr>
              <w:spacing w:line="460" w:lineRule="exact"/>
              <w:ind w:leftChars="-20" w:left="-42" w:rightChars="-20" w:right="-42"/>
              <w:jc w:val="center"/>
              <w:rPr>
                <w:rFonts w:hAnsi="宋体"/>
                <w:spacing w:val="-6"/>
                <w:szCs w:val="21"/>
                <w:rPrChange w:id="26" w:author="谢聪林" w:date="2020-03-16T09:29:00Z">
                  <w:rPr>
                    <w:rFonts w:ascii="宋体" w:hAnsi="宋体"/>
                    <w:color w:val="FF0000"/>
                    <w:szCs w:val="21"/>
                  </w:rPr>
                </w:rPrChange>
              </w:rPr>
            </w:pPr>
            <w:r w:rsidRPr="00114669">
              <w:rPr>
                <w:rFonts w:hAnsi="宋体" w:hint="eastAsia"/>
                <w:spacing w:val="-6"/>
                <w:szCs w:val="21"/>
                <w:rPrChange w:id="27" w:author="谢聪林" w:date="2020-03-16T09:29:00Z">
                  <w:rPr>
                    <w:rFonts w:ascii="宋体" w:hAnsi="宋体" w:hint="eastAsia"/>
                    <w:color w:val="FF0000"/>
                    <w:szCs w:val="21"/>
                  </w:rPr>
                </w:rPrChange>
              </w:rPr>
              <w:t>合同签订后</w:t>
            </w:r>
            <w:r w:rsidRPr="00114669">
              <w:rPr>
                <w:rFonts w:hAnsi="宋体" w:hint="eastAsia"/>
                <w:spacing w:val="-6"/>
                <w:szCs w:val="21"/>
                <w:rPrChange w:id="28" w:author="谢聪林" w:date="2020-03-16T09:29:00Z">
                  <w:rPr>
                    <w:rFonts w:ascii="宋体" w:hAnsi="宋体" w:hint="eastAsia"/>
                    <w:color w:val="FF0000"/>
                    <w:szCs w:val="21"/>
                  </w:rPr>
                </w:rPrChange>
              </w:rPr>
              <w:t>30</w:t>
            </w:r>
            <w:r w:rsidRPr="00114669">
              <w:rPr>
                <w:rFonts w:hAnsi="宋体" w:hint="eastAsia"/>
                <w:spacing w:val="-6"/>
                <w:szCs w:val="21"/>
                <w:rPrChange w:id="29" w:author="谢聪林" w:date="2020-03-16T09:29:00Z">
                  <w:rPr>
                    <w:rFonts w:ascii="宋体" w:hAnsi="宋体" w:hint="eastAsia"/>
                    <w:color w:val="FF0000"/>
                    <w:szCs w:val="21"/>
                  </w:rPr>
                </w:rPrChange>
              </w:rPr>
              <w:t>个日历日</w:t>
            </w:r>
          </w:p>
        </w:tc>
        <w:tc>
          <w:tcPr>
            <w:tcW w:w="902" w:type="dxa"/>
            <w:vMerge w:val="restart"/>
            <w:tcBorders>
              <w:top w:val="single" w:sz="4" w:space="0" w:color="auto"/>
              <w:left w:val="single" w:sz="4" w:space="0" w:color="auto"/>
              <w:right w:val="single" w:sz="4" w:space="0" w:color="auto"/>
            </w:tcBorders>
            <w:vAlign w:val="center"/>
          </w:tcPr>
          <w:p w:rsidR="006D016D" w:rsidRPr="00114669" w:rsidRDefault="005C1199">
            <w:pPr>
              <w:spacing w:line="460" w:lineRule="exact"/>
              <w:ind w:leftChars="-20" w:left="-42" w:rightChars="-20" w:right="-42"/>
              <w:jc w:val="center"/>
              <w:rPr>
                <w:rFonts w:hAnsi="宋体"/>
                <w:spacing w:val="-6"/>
                <w:szCs w:val="21"/>
                <w:rPrChange w:id="30" w:author="谢聪林" w:date="2020-03-16T09:29:00Z">
                  <w:rPr>
                    <w:rFonts w:ascii="宋体" w:hAnsi="宋体"/>
                    <w:color w:val="FF0000"/>
                    <w:szCs w:val="21"/>
                  </w:rPr>
                </w:rPrChange>
              </w:rPr>
            </w:pPr>
            <w:r w:rsidRPr="00114669">
              <w:rPr>
                <w:rFonts w:hAnsi="宋体" w:hint="eastAsia"/>
                <w:spacing w:val="-6"/>
                <w:szCs w:val="21"/>
                <w:rPrChange w:id="31" w:author="谢聪林" w:date="2020-03-16T09:29:00Z">
                  <w:rPr>
                    <w:rFonts w:ascii="宋体" w:hAnsi="宋体" w:hint="eastAsia"/>
                    <w:color w:val="FF0000"/>
                    <w:szCs w:val="21"/>
                  </w:rPr>
                </w:rPrChange>
              </w:rPr>
              <w:t>原厂保修三年</w:t>
            </w:r>
          </w:p>
        </w:tc>
      </w:tr>
      <w:tr w:rsidR="006D016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240" w:lineRule="exact"/>
              <w:jc w:val="center"/>
              <w:rPr>
                <w:rFonts w:ascii="宋体" w:hAnsi="宋体"/>
                <w:szCs w:val="21"/>
                <w:rPrChange w:id="32" w:author="谢聪林" w:date="2020-03-16T09:29:00Z">
                  <w:rPr>
                    <w:rFonts w:ascii="宋体" w:hAnsi="宋体"/>
                    <w:color w:val="FF0000"/>
                    <w:szCs w:val="21"/>
                  </w:rPr>
                </w:rPrChange>
              </w:rPr>
            </w:pPr>
            <w:r w:rsidRPr="00114669">
              <w:rPr>
                <w:rFonts w:ascii="宋体" w:hAnsi="宋体" w:hint="eastAsia"/>
                <w:szCs w:val="21"/>
                <w:rPrChange w:id="33" w:author="谢聪林" w:date="2020-03-16T09:29:00Z">
                  <w:rPr>
                    <w:rFonts w:ascii="宋体" w:hAnsi="宋体" w:hint="eastAsia"/>
                    <w:color w:val="FF0000"/>
                    <w:szCs w:val="21"/>
                  </w:rPr>
                </w:rPrChange>
              </w:rPr>
              <w:t>1</w:t>
            </w:r>
          </w:p>
        </w:tc>
        <w:tc>
          <w:tcPr>
            <w:tcW w:w="656"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240" w:lineRule="exact"/>
              <w:jc w:val="center"/>
              <w:rPr>
                <w:rFonts w:ascii="宋体" w:hAnsi="宋体"/>
                <w:szCs w:val="21"/>
                <w:rPrChange w:id="34" w:author="谢聪林" w:date="2020-03-16T09:29:00Z">
                  <w:rPr>
                    <w:rFonts w:ascii="宋体" w:hAnsi="宋体"/>
                    <w:color w:val="FF0000"/>
                    <w:szCs w:val="21"/>
                  </w:rPr>
                </w:rPrChange>
              </w:rPr>
            </w:pPr>
            <w:r w:rsidRPr="00114669">
              <w:rPr>
                <w:rFonts w:ascii="宋体" w:hAnsi="宋体" w:hint="eastAsia"/>
                <w:szCs w:val="21"/>
                <w:rPrChange w:id="35" w:author="谢聪林" w:date="2020-03-16T09:29:00Z">
                  <w:rPr>
                    <w:rFonts w:ascii="宋体" w:hAnsi="宋体" w:hint="eastAsia"/>
                    <w:color w:val="FF0000"/>
                    <w:szCs w:val="21"/>
                  </w:rPr>
                </w:rPrChange>
              </w:rPr>
              <w:t>1</w:t>
            </w:r>
            <w:r w:rsidRPr="00114669">
              <w:rPr>
                <w:rFonts w:ascii="宋体" w:hAnsi="宋体"/>
                <w:szCs w:val="21"/>
                <w:rPrChange w:id="36" w:author="谢聪林" w:date="2020-03-16T09:29:00Z">
                  <w:rPr>
                    <w:rFonts w:ascii="宋体" w:hAnsi="宋体"/>
                    <w:color w:val="FF0000"/>
                    <w:szCs w:val="21"/>
                  </w:rPr>
                </w:rPrChange>
              </w:rPr>
              <w:t>-2</w:t>
            </w:r>
          </w:p>
        </w:tc>
        <w:tc>
          <w:tcPr>
            <w:tcW w:w="1730"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460" w:lineRule="exact"/>
              <w:ind w:leftChars="-20" w:left="-42" w:rightChars="-20" w:right="-42"/>
              <w:jc w:val="center"/>
              <w:rPr>
                <w:rFonts w:ascii="宋体" w:hAnsi="宋体"/>
                <w:szCs w:val="21"/>
                <w:rPrChange w:id="37" w:author="谢聪林" w:date="2020-03-16T09:29:00Z">
                  <w:rPr>
                    <w:rFonts w:ascii="宋体" w:hAnsi="宋体"/>
                    <w:color w:val="FF0000"/>
                    <w:szCs w:val="21"/>
                  </w:rPr>
                </w:rPrChange>
              </w:rPr>
            </w:pPr>
            <w:r w:rsidRPr="00114669">
              <w:rPr>
                <w:rFonts w:ascii="宋体" w:hAnsi="宋体" w:hint="eastAsia"/>
                <w:szCs w:val="21"/>
                <w:rPrChange w:id="38" w:author="谢聪林" w:date="2020-03-16T09:29:00Z">
                  <w:rPr>
                    <w:rFonts w:ascii="宋体" w:hAnsi="宋体" w:hint="eastAsia"/>
                    <w:color w:val="FF0000"/>
                    <w:szCs w:val="21"/>
                  </w:rPr>
                </w:rPrChange>
              </w:rPr>
              <w:t>数字电视处理设备GBE板卡</w:t>
            </w:r>
          </w:p>
        </w:tc>
        <w:tc>
          <w:tcPr>
            <w:tcW w:w="2182"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360" w:lineRule="auto"/>
              <w:rPr>
                <w:rFonts w:ascii="宋体" w:hAnsi="宋体"/>
                <w:szCs w:val="21"/>
                <w:rPrChange w:id="39" w:author="谢聪林" w:date="2020-03-16T09:29:00Z">
                  <w:rPr>
                    <w:rFonts w:ascii="宋体" w:hAnsi="宋体"/>
                    <w:color w:val="FF0000"/>
                    <w:szCs w:val="21"/>
                  </w:rPr>
                </w:rPrChange>
              </w:rPr>
            </w:pPr>
            <w:r w:rsidRPr="00114669">
              <w:rPr>
                <w:rFonts w:ascii="宋体" w:hAnsi="宋体" w:hint="eastAsia"/>
                <w:rPrChange w:id="40" w:author="谢聪林" w:date="2020-03-16T09:29:00Z">
                  <w:rPr>
                    <w:rFonts w:ascii="宋体" w:hAnsi="宋体" w:hint="eastAsia"/>
                    <w:color w:val="FF0000"/>
                  </w:rPr>
                </w:rPrChange>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360" w:lineRule="auto"/>
              <w:jc w:val="center"/>
              <w:rPr>
                <w:rFonts w:ascii="宋体" w:hAnsi="宋体"/>
                <w:szCs w:val="21"/>
                <w:rPrChange w:id="41" w:author="谢聪林" w:date="2020-03-16T09:29:00Z">
                  <w:rPr>
                    <w:rFonts w:ascii="宋体" w:hAnsi="宋体"/>
                    <w:color w:val="FF0000"/>
                    <w:szCs w:val="21"/>
                  </w:rPr>
                </w:rPrChange>
              </w:rPr>
            </w:pPr>
            <w:r w:rsidRPr="00114669">
              <w:rPr>
                <w:rFonts w:ascii="宋体" w:hAnsi="宋体" w:hint="eastAsia"/>
                <w:szCs w:val="21"/>
                <w:rPrChange w:id="42" w:author="谢聪林" w:date="2020-03-16T09:29:00Z">
                  <w:rPr>
                    <w:rFonts w:ascii="宋体" w:hAnsi="宋体" w:hint="eastAsia"/>
                    <w:color w:val="FF0000"/>
                    <w:szCs w:val="21"/>
                  </w:rPr>
                </w:rPrChange>
              </w:rPr>
              <w:t>1张</w:t>
            </w:r>
          </w:p>
        </w:tc>
        <w:tc>
          <w:tcPr>
            <w:tcW w:w="1468" w:type="dxa"/>
            <w:vMerge/>
            <w:tcBorders>
              <w:left w:val="single" w:sz="4" w:space="0" w:color="auto"/>
              <w:right w:val="single" w:sz="4" w:space="0" w:color="auto"/>
            </w:tcBorders>
            <w:vAlign w:val="center"/>
          </w:tcPr>
          <w:p w:rsidR="006D016D" w:rsidRDefault="006D016D">
            <w:pPr>
              <w:spacing w:line="460" w:lineRule="exact"/>
              <w:ind w:leftChars="-20" w:left="-42" w:rightChars="-20" w:right="-42"/>
              <w:jc w:val="center"/>
              <w:rPr>
                <w:rFonts w:ascii="宋体" w:hAnsi="宋体"/>
                <w:color w:val="FF0000"/>
                <w:szCs w:val="21"/>
              </w:rPr>
            </w:pPr>
          </w:p>
        </w:tc>
        <w:tc>
          <w:tcPr>
            <w:tcW w:w="902" w:type="dxa"/>
            <w:vMerge/>
            <w:tcBorders>
              <w:left w:val="single" w:sz="4" w:space="0" w:color="auto"/>
              <w:right w:val="single" w:sz="4" w:space="0" w:color="auto"/>
            </w:tcBorders>
            <w:vAlign w:val="center"/>
          </w:tcPr>
          <w:p w:rsidR="006D016D" w:rsidRDefault="006D016D">
            <w:pPr>
              <w:spacing w:line="460" w:lineRule="exact"/>
              <w:ind w:leftChars="-20" w:left="-42" w:rightChars="-20" w:right="-42"/>
              <w:jc w:val="center"/>
              <w:rPr>
                <w:rFonts w:ascii="宋体" w:hAnsi="宋体"/>
                <w:color w:val="FF0000"/>
                <w:szCs w:val="21"/>
              </w:rPr>
            </w:pPr>
          </w:p>
        </w:tc>
      </w:tr>
      <w:tr w:rsidR="006D016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240" w:lineRule="exact"/>
              <w:jc w:val="center"/>
              <w:rPr>
                <w:rFonts w:ascii="宋体" w:hAnsi="宋体"/>
                <w:szCs w:val="21"/>
                <w:rPrChange w:id="43" w:author="谢聪林" w:date="2020-03-16T09:29:00Z">
                  <w:rPr>
                    <w:rFonts w:ascii="宋体" w:hAnsi="宋体"/>
                    <w:color w:val="FF0000"/>
                    <w:szCs w:val="21"/>
                  </w:rPr>
                </w:rPrChange>
              </w:rPr>
            </w:pPr>
            <w:r w:rsidRPr="00114669">
              <w:rPr>
                <w:rFonts w:ascii="宋体" w:hAnsi="宋体" w:hint="eastAsia"/>
                <w:szCs w:val="21"/>
                <w:rPrChange w:id="44" w:author="谢聪林" w:date="2020-03-16T09:29:00Z">
                  <w:rPr>
                    <w:rFonts w:ascii="宋体" w:hAnsi="宋体" w:hint="eastAsia"/>
                    <w:color w:val="FF0000"/>
                    <w:szCs w:val="21"/>
                  </w:rPr>
                </w:rPrChange>
              </w:rPr>
              <w:t>1</w:t>
            </w:r>
          </w:p>
        </w:tc>
        <w:tc>
          <w:tcPr>
            <w:tcW w:w="656"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240" w:lineRule="exact"/>
              <w:jc w:val="center"/>
              <w:rPr>
                <w:rFonts w:ascii="宋体" w:hAnsi="宋体"/>
                <w:szCs w:val="21"/>
                <w:rPrChange w:id="45" w:author="谢聪林" w:date="2020-03-16T09:29:00Z">
                  <w:rPr>
                    <w:rFonts w:ascii="宋体" w:hAnsi="宋体"/>
                    <w:color w:val="FF0000"/>
                    <w:szCs w:val="21"/>
                  </w:rPr>
                </w:rPrChange>
              </w:rPr>
            </w:pPr>
            <w:r w:rsidRPr="00114669">
              <w:rPr>
                <w:rFonts w:ascii="宋体" w:hAnsi="宋体" w:hint="eastAsia"/>
                <w:szCs w:val="21"/>
                <w:rPrChange w:id="46" w:author="谢聪林" w:date="2020-03-16T09:29:00Z">
                  <w:rPr>
                    <w:rFonts w:ascii="宋体" w:hAnsi="宋体" w:hint="eastAsia"/>
                    <w:color w:val="FF0000"/>
                    <w:szCs w:val="21"/>
                  </w:rPr>
                </w:rPrChange>
              </w:rPr>
              <w:t>1</w:t>
            </w:r>
            <w:r w:rsidRPr="00114669">
              <w:rPr>
                <w:rFonts w:ascii="宋体" w:hAnsi="宋体"/>
                <w:szCs w:val="21"/>
                <w:rPrChange w:id="47" w:author="谢聪林" w:date="2020-03-16T09:29:00Z">
                  <w:rPr>
                    <w:rFonts w:ascii="宋体" w:hAnsi="宋体"/>
                    <w:color w:val="FF0000"/>
                    <w:szCs w:val="21"/>
                  </w:rPr>
                </w:rPrChange>
              </w:rPr>
              <w:t>-3</w:t>
            </w:r>
          </w:p>
        </w:tc>
        <w:tc>
          <w:tcPr>
            <w:tcW w:w="1730"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460" w:lineRule="exact"/>
              <w:ind w:leftChars="-20" w:left="-42" w:rightChars="-20" w:right="-42"/>
              <w:jc w:val="center"/>
              <w:rPr>
                <w:rFonts w:ascii="宋体" w:hAnsi="宋体"/>
                <w:szCs w:val="21"/>
                <w:rPrChange w:id="48" w:author="谢聪林" w:date="2020-03-16T09:29:00Z">
                  <w:rPr>
                    <w:rFonts w:ascii="宋体" w:hAnsi="宋体"/>
                    <w:color w:val="FF0000"/>
                    <w:szCs w:val="21"/>
                  </w:rPr>
                </w:rPrChange>
              </w:rPr>
            </w:pPr>
            <w:r w:rsidRPr="00114669">
              <w:rPr>
                <w:rFonts w:ascii="宋体" w:hAnsi="宋体" w:hint="eastAsia"/>
                <w:szCs w:val="21"/>
                <w:rPrChange w:id="49" w:author="谢聪林" w:date="2020-03-16T09:29:00Z">
                  <w:rPr>
                    <w:rFonts w:ascii="宋体" w:hAnsi="宋体" w:hint="eastAsia"/>
                    <w:color w:val="FF0000"/>
                    <w:szCs w:val="21"/>
                  </w:rPr>
                </w:rPrChange>
              </w:rPr>
              <w:t>数字电视处理设备ASI板卡</w:t>
            </w:r>
          </w:p>
        </w:tc>
        <w:tc>
          <w:tcPr>
            <w:tcW w:w="2182"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360" w:lineRule="auto"/>
              <w:rPr>
                <w:rFonts w:ascii="宋体" w:hAnsi="宋体"/>
                <w:szCs w:val="21"/>
                <w:rPrChange w:id="50" w:author="谢聪林" w:date="2020-03-16T09:29:00Z">
                  <w:rPr>
                    <w:rFonts w:ascii="宋体" w:hAnsi="宋体"/>
                    <w:color w:val="FF0000"/>
                    <w:szCs w:val="21"/>
                  </w:rPr>
                </w:rPrChange>
              </w:rPr>
            </w:pPr>
            <w:r w:rsidRPr="00114669">
              <w:rPr>
                <w:rFonts w:ascii="宋体" w:hAnsi="宋体" w:hint="eastAsia"/>
                <w:rPrChange w:id="51" w:author="谢聪林" w:date="2020-03-16T09:29:00Z">
                  <w:rPr>
                    <w:rFonts w:ascii="宋体" w:hAnsi="宋体" w:hint="eastAsia"/>
                    <w:color w:val="FF0000"/>
                  </w:rPr>
                </w:rPrChange>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D016D" w:rsidRPr="00114669" w:rsidRDefault="005C1199">
            <w:pPr>
              <w:spacing w:line="360" w:lineRule="auto"/>
              <w:jc w:val="center"/>
              <w:rPr>
                <w:rFonts w:ascii="宋体" w:hAnsi="宋体"/>
                <w:szCs w:val="21"/>
                <w:rPrChange w:id="52" w:author="谢聪林" w:date="2020-03-16T09:29:00Z">
                  <w:rPr>
                    <w:rFonts w:ascii="宋体" w:hAnsi="宋体"/>
                    <w:color w:val="FF0000"/>
                    <w:szCs w:val="21"/>
                  </w:rPr>
                </w:rPrChange>
              </w:rPr>
            </w:pPr>
            <w:r w:rsidRPr="00114669">
              <w:rPr>
                <w:rFonts w:ascii="宋体" w:hAnsi="宋体" w:hint="eastAsia"/>
                <w:szCs w:val="21"/>
                <w:rPrChange w:id="53" w:author="谢聪林" w:date="2020-03-16T09:29:00Z">
                  <w:rPr>
                    <w:rFonts w:ascii="宋体" w:hAnsi="宋体" w:hint="eastAsia"/>
                    <w:color w:val="FF0000"/>
                    <w:szCs w:val="21"/>
                  </w:rPr>
                </w:rPrChange>
              </w:rPr>
              <w:t>1张</w:t>
            </w:r>
          </w:p>
        </w:tc>
        <w:tc>
          <w:tcPr>
            <w:tcW w:w="1468" w:type="dxa"/>
            <w:vMerge/>
            <w:tcBorders>
              <w:left w:val="single" w:sz="4" w:space="0" w:color="auto"/>
              <w:bottom w:val="single" w:sz="4" w:space="0" w:color="auto"/>
              <w:right w:val="single" w:sz="4" w:space="0" w:color="auto"/>
            </w:tcBorders>
            <w:vAlign w:val="center"/>
          </w:tcPr>
          <w:p w:rsidR="006D016D" w:rsidRDefault="006D016D">
            <w:pPr>
              <w:spacing w:line="460" w:lineRule="exact"/>
              <w:ind w:leftChars="-20" w:left="-42" w:rightChars="-20" w:right="-42"/>
              <w:jc w:val="center"/>
              <w:rPr>
                <w:rFonts w:ascii="宋体" w:hAnsi="宋体"/>
                <w:color w:val="FF0000"/>
                <w:szCs w:val="21"/>
              </w:rPr>
            </w:pPr>
          </w:p>
        </w:tc>
        <w:tc>
          <w:tcPr>
            <w:tcW w:w="902" w:type="dxa"/>
            <w:vMerge/>
            <w:tcBorders>
              <w:left w:val="single" w:sz="4" w:space="0" w:color="auto"/>
              <w:bottom w:val="single" w:sz="4" w:space="0" w:color="auto"/>
              <w:right w:val="single" w:sz="4" w:space="0" w:color="auto"/>
            </w:tcBorders>
            <w:vAlign w:val="center"/>
          </w:tcPr>
          <w:p w:rsidR="006D016D" w:rsidRDefault="006D016D">
            <w:pPr>
              <w:spacing w:line="460" w:lineRule="exact"/>
              <w:ind w:leftChars="-20" w:left="-42" w:rightChars="-20" w:right="-42"/>
              <w:jc w:val="center"/>
              <w:rPr>
                <w:rFonts w:ascii="宋体" w:hAnsi="宋体"/>
                <w:color w:val="FF0000"/>
                <w:szCs w:val="21"/>
              </w:rPr>
            </w:pPr>
          </w:p>
        </w:tc>
      </w:tr>
    </w:tbl>
    <w:p w:rsidR="006D016D" w:rsidRDefault="005C1199">
      <w:pPr>
        <w:spacing w:line="340" w:lineRule="exact"/>
        <w:ind w:firstLineChars="200" w:firstLine="422"/>
        <w:rPr>
          <w:rFonts w:hAnsi="宋体"/>
          <w:b/>
        </w:rPr>
      </w:pPr>
      <w:r>
        <w:rPr>
          <w:rFonts w:hAnsi="宋体" w:hint="eastAsia"/>
          <w:b/>
        </w:rPr>
        <w:t>注：</w:t>
      </w:r>
    </w:p>
    <w:p w:rsidR="006D016D" w:rsidRDefault="005C119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D016D" w:rsidRDefault="005C119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D016D" w:rsidRDefault="005C119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D016D" w:rsidRDefault="005C119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D016D" w:rsidRDefault="005C1199">
      <w:pPr>
        <w:widowControl/>
        <w:jc w:val="left"/>
        <w:rPr>
          <w:rFonts w:ascii="宋体" w:hAnsi="宋体"/>
          <w:b/>
        </w:rPr>
      </w:pPr>
      <w:r>
        <w:rPr>
          <w:rFonts w:ascii="宋体" w:hAnsi="宋体" w:hint="eastAsia"/>
          <w:b/>
        </w:rPr>
        <w:br w:type="page"/>
      </w:r>
    </w:p>
    <w:p w:rsidR="006D016D" w:rsidRDefault="005C1199">
      <w:pPr>
        <w:jc w:val="center"/>
        <w:rPr>
          <w:b/>
          <w:bCs/>
          <w:sz w:val="36"/>
        </w:rPr>
      </w:pPr>
      <w:r>
        <w:rPr>
          <w:rFonts w:hint="eastAsia"/>
          <w:b/>
          <w:bCs/>
          <w:sz w:val="36"/>
        </w:rPr>
        <w:t>第二部分报价人须知</w:t>
      </w:r>
    </w:p>
    <w:p w:rsidR="006D016D" w:rsidRDefault="005C1199">
      <w:pPr>
        <w:spacing w:line="440" w:lineRule="exact"/>
        <w:jc w:val="center"/>
        <w:rPr>
          <w:rFonts w:ascii="宋体" w:hAnsi="宋体"/>
          <w:b/>
          <w:bCs/>
          <w:sz w:val="32"/>
        </w:rPr>
      </w:pPr>
      <w:r>
        <w:rPr>
          <w:rFonts w:ascii="宋体" w:hAnsi="宋体" w:hint="eastAsia"/>
          <w:b/>
          <w:bCs/>
          <w:sz w:val="32"/>
        </w:rPr>
        <w:t>报价人须知前附表</w:t>
      </w:r>
    </w:p>
    <w:p w:rsidR="006D016D" w:rsidRDefault="006D016D">
      <w:pPr>
        <w:spacing w:line="440" w:lineRule="exact"/>
        <w:rPr>
          <w:rFonts w:ascii="宋体" w:hAnsi="宋体"/>
          <w:sz w:val="24"/>
        </w:rPr>
      </w:pPr>
    </w:p>
    <w:p w:rsidR="006D016D" w:rsidRDefault="005C119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D016D">
        <w:trPr>
          <w:trHeight w:val="20"/>
        </w:trPr>
        <w:tc>
          <w:tcPr>
            <w:tcW w:w="900" w:type="dxa"/>
            <w:tcBorders>
              <w:top w:val="single" w:sz="4" w:space="0" w:color="auto"/>
              <w:left w:val="single" w:sz="4" w:space="0" w:color="auto"/>
              <w:bottom w:val="single" w:sz="4" w:space="0" w:color="auto"/>
              <w:right w:val="single" w:sz="4" w:space="0" w:color="auto"/>
            </w:tcBorders>
          </w:tcPr>
          <w:p w:rsidR="006D016D" w:rsidRDefault="005C119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D016D" w:rsidRDefault="005C119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D016D" w:rsidRDefault="005C1199">
            <w:pPr>
              <w:spacing w:line="420" w:lineRule="exact"/>
              <w:jc w:val="center"/>
              <w:rPr>
                <w:rFonts w:ascii="宋体" w:hAnsi="宋体"/>
                <w:sz w:val="24"/>
              </w:rPr>
            </w:pPr>
            <w:r>
              <w:rPr>
                <w:rFonts w:ascii="宋体" w:hAnsi="宋体" w:hint="eastAsia"/>
                <w:sz w:val="24"/>
              </w:rPr>
              <w:t>编列内容</w:t>
            </w:r>
          </w:p>
        </w:tc>
      </w:tr>
      <w:tr w:rsidR="006D016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：复用器采购项</w:t>
            </w:r>
            <w:r>
              <w:rPr>
                <w:rFonts w:hint="eastAsia"/>
                <w:sz w:val="24"/>
              </w:rPr>
              <w:t>目比选采购</w:t>
            </w:r>
          </w:p>
          <w:p w:rsidR="006D016D" w:rsidRDefault="005C1199">
            <w:pPr>
              <w:spacing w:line="420" w:lineRule="exact"/>
              <w:rPr>
                <w:rFonts w:ascii="宋体" w:hAnsi="宋体"/>
                <w:sz w:val="24"/>
                <w:u w:val="single"/>
              </w:rPr>
            </w:pPr>
            <w:r>
              <w:rPr>
                <w:rFonts w:ascii="宋体" w:hAnsi="宋体" w:hint="eastAsia"/>
                <w:sz w:val="24"/>
              </w:rPr>
              <w:t>买方名称：福建广电网络集团股份有限公司安溪分公司</w:t>
            </w:r>
          </w:p>
          <w:p w:rsidR="006D016D" w:rsidRDefault="005C1199">
            <w:pPr>
              <w:spacing w:line="420" w:lineRule="exact"/>
              <w:rPr>
                <w:rFonts w:ascii="宋体" w:hAnsi="宋体"/>
                <w:sz w:val="24"/>
              </w:rPr>
            </w:pPr>
            <w:r>
              <w:rPr>
                <w:rFonts w:ascii="宋体" w:hAnsi="宋体" w:hint="eastAsia"/>
                <w:sz w:val="24"/>
              </w:rPr>
              <w:t>项目内容：具体内容详见比选文件</w:t>
            </w:r>
          </w:p>
        </w:tc>
      </w:tr>
      <w:tr w:rsidR="006D016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b/>
                <w:sz w:val="24"/>
              </w:rPr>
            </w:pPr>
            <w:r>
              <w:rPr>
                <w:rFonts w:ascii="宋体" w:hAnsi="宋体" w:hint="eastAsia"/>
                <w:b/>
                <w:sz w:val="24"/>
              </w:rPr>
              <w:t>报价人基本资格标准：</w:t>
            </w:r>
          </w:p>
          <w:p w:rsidR="006D016D" w:rsidRDefault="005C1199">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w:t>
            </w:r>
            <w:r>
              <w:rPr>
                <w:rFonts w:hAnsi="宋体" w:hint="eastAsia"/>
                <w:color w:val="FF0000"/>
                <w:sz w:val="24"/>
                <w:szCs w:val="24"/>
              </w:rPr>
              <w:t>3</w:t>
            </w:r>
            <w:r>
              <w:rPr>
                <w:rFonts w:hAnsi="宋体"/>
                <w:color w:val="FF0000"/>
                <w:sz w:val="24"/>
                <w:szCs w:val="24"/>
              </w:rPr>
              <w:t>00</w:t>
            </w:r>
            <w:r>
              <w:rPr>
                <w:rFonts w:hAnsi="宋体" w:hint="eastAsia"/>
                <w:sz w:val="24"/>
                <w:szCs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6D016D" w:rsidRDefault="005C1199">
            <w:pPr>
              <w:pStyle w:val="aa"/>
              <w:widowControl/>
              <w:shd w:val="clear" w:color="auto" w:fill="FFFFFF"/>
              <w:spacing w:line="420" w:lineRule="atLeast"/>
              <w:ind w:firstLine="420"/>
              <w:rPr>
                <w:rFonts w:ascii="宋体" w:hAnsi="宋体"/>
              </w:rPr>
            </w:pPr>
            <w:r>
              <w:rPr>
                <w:rFonts w:ascii="宋体" w:hAnsi="宋体" w:hint="eastAsia"/>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6D016D" w:rsidRDefault="005C1199">
            <w:pPr>
              <w:pStyle w:val="aa"/>
              <w:widowControl/>
              <w:shd w:val="clear" w:color="auto" w:fill="FFFFFF"/>
              <w:spacing w:line="420" w:lineRule="atLeast"/>
              <w:ind w:firstLine="420"/>
              <w:rPr>
                <w:rFonts w:ascii="宋体" w:hAnsi="宋体"/>
              </w:rPr>
            </w:pPr>
            <w:r>
              <w:rPr>
                <w:rFonts w:ascii="宋体" w:hAnsi="宋体" w:hint="eastAsia"/>
              </w:rPr>
              <w:t>（3）本项目不接受联合体报价。</w:t>
            </w:r>
          </w:p>
        </w:tc>
      </w:tr>
      <w:tr w:rsidR="006D016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D016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D016D" w:rsidRDefault="005C1199">
            <w:pPr>
              <w:spacing w:line="420" w:lineRule="exact"/>
              <w:rPr>
                <w:rFonts w:ascii="宋体" w:hAnsi="宋体"/>
                <w:sz w:val="24"/>
              </w:rPr>
            </w:pPr>
            <w:r>
              <w:rPr>
                <w:rFonts w:ascii="宋体" w:hAnsi="宋体" w:cs="宋体" w:hint="eastAsia"/>
                <w:sz w:val="24"/>
              </w:rPr>
              <w:t>地  址：</w:t>
            </w:r>
            <w:r>
              <w:rPr>
                <w:rFonts w:ascii="宋体" w:hAnsi="宋体" w:hint="eastAsia"/>
                <w:sz w:val="24"/>
              </w:rPr>
              <w:t>泉州</w:t>
            </w:r>
            <w:r>
              <w:rPr>
                <w:rFonts w:ascii="宋体" w:hAnsi="宋体"/>
                <w:sz w:val="24"/>
              </w:rPr>
              <w:t>市丰泽区安吉</w:t>
            </w:r>
            <w:r>
              <w:rPr>
                <w:rFonts w:ascii="宋体" w:hAnsi="宋体" w:hint="eastAsia"/>
                <w:sz w:val="24"/>
              </w:rPr>
              <w:t>南</w:t>
            </w:r>
            <w:r>
              <w:rPr>
                <w:rFonts w:ascii="宋体" w:hAnsi="宋体"/>
                <w:sz w:val="24"/>
              </w:rPr>
              <w:t>路</w:t>
            </w:r>
            <w:r>
              <w:rPr>
                <w:rFonts w:ascii="宋体" w:hAnsi="宋体" w:hint="eastAsia"/>
                <w:sz w:val="24"/>
              </w:rPr>
              <w:t>555号</w:t>
            </w:r>
          </w:p>
          <w:p w:rsidR="006D016D" w:rsidRDefault="005C119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6D016D" w:rsidRDefault="005C1199">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w:t>
            </w:r>
            <w:ins w:id="54" w:author="谢聪林" w:date="2020-03-16T09:29:00Z">
              <w:r w:rsidR="00114669">
                <w:rPr>
                  <w:rFonts w:ascii="宋体" w:hAnsi="宋体" w:hint="eastAsia"/>
                  <w:sz w:val="24"/>
                </w:rPr>
                <w:t>3</w:t>
              </w:r>
            </w:ins>
            <w:r>
              <w:rPr>
                <w:rFonts w:ascii="宋体" w:hAnsi="宋体" w:hint="eastAsia"/>
                <w:sz w:val="24"/>
              </w:rPr>
              <w:t>月</w:t>
            </w:r>
            <w:ins w:id="55" w:author="谢聪林" w:date="2020-03-16T09:29:00Z">
              <w:r w:rsidR="00114669">
                <w:rPr>
                  <w:rFonts w:ascii="宋体" w:hAnsi="宋体" w:hint="eastAsia"/>
                  <w:sz w:val="24"/>
                </w:rPr>
                <w:t>24</w:t>
              </w:r>
            </w:ins>
            <w:r>
              <w:rPr>
                <w:rFonts w:ascii="宋体" w:hAnsi="宋体" w:hint="eastAsia"/>
                <w:sz w:val="24"/>
              </w:rPr>
              <w:t>日上午</w:t>
            </w:r>
            <w:r>
              <w:rPr>
                <w:rFonts w:ascii="宋体" w:hAnsi="宋体" w:cs="宋体" w:hint="eastAsia"/>
                <w:sz w:val="24"/>
              </w:rPr>
              <w:t>9：30（北京时间）</w:t>
            </w:r>
          </w:p>
        </w:tc>
      </w:tr>
      <w:tr w:rsidR="006D016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ascii="宋体" w:hAnsi="宋体"/>
                <w:b/>
                <w:sz w:val="24"/>
              </w:rPr>
            </w:pPr>
            <w:r>
              <w:rPr>
                <w:rFonts w:ascii="宋体" w:hAnsi="宋体" w:hint="eastAsia"/>
                <w:b/>
                <w:sz w:val="24"/>
              </w:rPr>
              <w:t>评审标准和方法:</w:t>
            </w:r>
          </w:p>
          <w:p w:rsidR="006D016D" w:rsidRDefault="005C119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D016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pStyle w:val="a3"/>
              <w:spacing w:line="420" w:lineRule="exact"/>
              <w:ind w:firstLine="0"/>
              <w:rPr>
                <w:rFonts w:ascii="宋体" w:hAnsi="宋体"/>
                <w:sz w:val="24"/>
                <w:szCs w:val="24"/>
              </w:rPr>
            </w:pPr>
            <w:r>
              <w:rPr>
                <w:rFonts w:ascii="宋体" w:hAnsi="宋体" w:hint="eastAsia"/>
                <w:b/>
                <w:kern w:val="0"/>
                <w:sz w:val="24"/>
              </w:rPr>
              <w:t>项目咨询及其他</w:t>
            </w:r>
          </w:p>
          <w:p w:rsidR="006D016D" w:rsidRDefault="005C1199">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D016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hAnsi="宋体"/>
                <w:b/>
                <w:bCs/>
                <w:sz w:val="24"/>
              </w:rPr>
            </w:pPr>
            <w:r>
              <w:rPr>
                <w:rFonts w:hAnsi="宋体" w:hint="eastAsia"/>
                <w:b/>
                <w:bCs/>
                <w:sz w:val="24"/>
              </w:rPr>
              <w:t>其他重要须知：</w:t>
            </w:r>
          </w:p>
          <w:p w:rsidR="006D016D" w:rsidRDefault="005C1199">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D016D" w:rsidRDefault="005C1199">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安溪</w:t>
            </w:r>
            <w:r>
              <w:rPr>
                <w:rFonts w:ascii="宋体" w:hAnsi="宋体"/>
                <w:sz w:val="24"/>
              </w:rPr>
              <w:t>分公司</w:t>
            </w:r>
            <w:r>
              <w:rPr>
                <w:rFonts w:ascii="宋体" w:hAnsi="宋体" w:hint="eastAsia"/>
                <w:sz w:val="24"/>
              </w:rPr>
              <w:t>所有项目的报价。</w:t>
            </w:r>
          </w:p>
          <w:p w:rsidR="006D016D" w:rsidRDefault="005C1199">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D016D" w:rsidRDefault="005C1199">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D016D" w:rsidRDefault="005C1199">
            <w:pPr>
              <w:spacing w:line="420" w:lineRule="exact"/>
              <w:ind w:firstLineChars="200" w:firstLine="482"/>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6D016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b/>
                <w:kern w:val="0"/>
                <w:sz w:val="24"/>
              </w:rPr>
            </w:pPr>
            <w:r>
              <w:rPr>
                <w:rFonts w:ascii="宋体" w:hAnsi="宋体" w:hint="eastAsia"/>
                <w:b/>
                <w:kern w:val="0"/>
                <w:sz w:val="24"/>
              </w:rPr>
              <w:t>最高限价：</w:t>
            </w:r>
          </w:p>
          <w:p w:rsidR="006D016D" w:rsidRDefault="005C119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b/>
                <w:color w:val="C00000"/>
                <w:sz w:val="24"/>
                <w:szCs w:val="20"/>
                <w:u w:val="single"/>
              </w:rPr>
              <w:t>5</w:t>
            </w:r>
            <w:r>
              <w:rPr>
                <w:rFonts w:ascii="宋体" w:hAnsi="宋体" w:hint="eastAsia"/>
                <w:b/>
                <w:color w:val="C00000"/>
                <w:sz w:val="24"/>
                <w:szCs w:val="20"/>
                <w:u w:val="single"/>
              </w:rPr>
              <w:t>.982</w:t>
            </w:r>
            <w:r>
              <w:rPr>
                <w:rFonts w:ascii="宋体" w:hAnsi="宋体" w:hint="eastAsia"/>
                <w:b/>
                <w:sz w:val="24"/>
                <w:szCs w:val="20"/>
              </w:rPr>
              <w:t>万元人民币 。</w:t>
            </w:r>
          </w:p>
          <w:p w:rsidR="006D016D" w:rsidRDefault="005C119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D016D">
        <w:trPr>
          <w:trHeight w:val="1287"/>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pStyle w:val="0"/>
              <w:autoSpaceDE/>
              <w:adjustRightInd/>
              <w:spacing w:before="0" w:after="0" w:line="380" w:lineRule="exact"/>
              <w:rPr>
                <w:rFonts w:ascii="宋体" w:hAnsi="宋体"/>
                <w:b w:val="0"/>
                <w:kern w:val="2"/>
                <w:szCs w:val="24"/>
              </w:rPr>
            </w:pPr>
            <w:r>
              <w:rPr>
                <w:rFonts w:ascii="宋体" w:hAnsi="宋体" w:hint="eastAsia"/>
                <w:b w:val="0"/>
                <w:kern w:val="2"/>
                <w:szCs w:val="24"/>
              </w:rPr>
              <w:t>履约保证金：</w:t>
            </w:r>
          </w:p>
          <w:p w:rsidR="006D016D" w:rsidRDefault="005C1199">
            <w:pPr>
              <w:spacing w:line="420" w:lineRule="exact"/>
              <w:rPr>
                <w:rFonts w:ascii="宋体" w:hAnsi="宋体"/>
                <w:sz w:val="24"/>
              </w:rPr>
            </w:pPr>
            <w:r>
              <w:rPr>
                <w:rFonts w:ascii="宋体" w:hAnsi="宋体" w:hint="eastAsia"/>
                <w:sz w:val="24"/>
              </w:rPr>
              <w:t>不需要提交履约保证金，中选公告或中选通知发出之日起十日内，中选报价人应与采购人签订合同，并履行合同条款。</w:t>
            </w:r>
          </w:p>
        </w:tc>
      </w:tr>
      <w:tr w:rsidR="006D016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rPr>
                <w:rFonts w:ascii="宋体" w:hAnsi="宋体"/>
                <w:sz w:val="24"/>
              </w:rPr>
            </w:pPr>
            <w:r>
              <w:rPr>
                <w:rFonts w:ascii="宋体" w:hAnsi="宋体" w:hint="eastAsia"/>
                <w:sz w:val="24"/>
              </w:rPr>
              <w:t>比选文件更正公告（如果有的话）等相关公告、公示发布网站：</w:t>
            </w:r>
          </w:p>
          <w:p w:rsidR="006D016D" w:rsidRDefault="005C119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D016D" w:rsidRDefault="005C119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D016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D016D" w:rsidRDefault="005C119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D016D" w:rsidRDefault="005C119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D016D" w:rsidRDefault="005C1199">
      <w:pPr>
        <w:jc w:val="center"/>
        <w:rPr>
          <w:rFonts w:ascii="宋体" w:hAnsi="宋体"/>
          <w:sz w:val="24"/>
        </w:rPr>
      </w:pPr>
      <w:r>
        <w:rPr>
          <w:b/>
          <w:bCs/>
          <w:sz w:val="32"/>
        </w:rPr>
        <w:br w:type="page"/>
      </w:r>
      <w:r>
        <w:rPr>
          <w:rFonts w:hint="eastAsia"/>
          <w:b/>
          <w:bCs/>
          <w:sz w:val="32"/>
        </w:rPr>
        <w:t>报价人须知</w:t>
      </w:r>
    </w:p>
    <w:p w:rsidR="006D016D" w:rsidRDefault="005C1199">
      <w:pPr>
        <w:spacing w:line="440" w:lineRule="exact"/>
        <w:jc w:val="center"/>
        <w:rPr>
          <w:rFonts w:ascii="宋体" w:hAnsi="宋体"/>
          <w:b/>
          <w:bCs/>
          <w:sz w:val="24"/>
        </w:rPr>
      </w:pPr>
      <w:r>
        <w:rPr>
          <w:rFonts w:ascii="宋体" w:hAnsi="宋体" w:hint="eastAsia"/>
          <w:b/>
          <w:bCs/>
          <w:sz w:val="24"/>
        </w:rPr>
        <w:t>A  说明</w:t>
      </w:r>
    </w:p>
    <w:p w:rsidR="006D016D" w:rsidRDefault="006D016D">
      <w:pPr>
        <w:spacing w:line="440" w:lineRule="exact"/>
        <w:rPr>
          <w:rFonts w:ascii="宋体" w:hAnsi="宋体"/>
          <w:sz w:val="24"/>
        </w:rPr>
      </w:pPr>
    </w:p>
    <w:p w:rsidR="006D016D" w:rsidRDefault="005C1199">
      <w:pPr>
        <w:spacing w:line="440" w:lineRule="exact"/>
        <w:rPr>
          <w:rFonts w:ascii="宋体" w:hAnsi="宋体"/>
          <w:sz w:val="24"/>
        </w:rPr>
      </w:pPr>
      <w:r>
        <w:rPr>
          <w:rFonts w:ascii="宋体" w:hAnsi="宋体" w:hint="eastAsia"/>
          <w:sz w:val="24"/>
        </w:rPr>
        <w:t>1. 适用范围</w:t>
      </w:r>
    </w:p>
    <w:p w:rsidR="006D016D" w:rsidRDefault="005C119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D016D" w:rsidRDefault="005C1199">
      <w:pPr>
        <w:spacing w:line="440" w:lineRule="exact"/>
        <w:rPr>
          <w:rFonts w:ascii="宋体" w:hAnsi="宋体"/>
          <w:sz w:val="24"/>
        </w:rPr>
      </w:pPr>
      <w:r>
        <w:rPr>
          <w:rFonts w:ascii="宋体" w:hAnsi="宋体" w:hint="eastAsia"/>
          <w:sz w:val="24"/>
        </w:rPr>
        <w:t>2. 定义</w:t>
      </w:r>
    </w:p>
    <w:p w:rsidR="006D016D" w:rsidRDefault="005C119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D016D" w:rsidRDefault="005C119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D016D" w:rsidRDefault="005C119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D016D" w:rsidRDefault="005C119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D016D" w:rsidRDefault="005C1199">
      <w:pPr>
        <w:spacing w:line="440" w:lineRule="exact"/>
        <w:rPr>
          <w:rFonts w:ascii="宋体" w:hAnsi="宋体"/>
          <w:sz w:val="24"/>
        </w:rPr>
      </w:pPr>
      <w:r>
        <w:rPr>
          <w:rFonts w:ascii="宋体" w:hAnsi="宋体" w:hint="eastAsia"/>
          <w:sz w:val="24"/>
        </w:rPr>
        <w:t>3. 合格的报价人</w:t>
      </w:r>
    </w:p>
    <w:p w:rsidR="006D016D" w:rsidRDefault="005C119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D016D" w:rsidRDefault="005C119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D016D" w:rsidRDefault="005C1199">
      <w:pPr>
        <w:spacing w:line="440" w:lineRule="exact"/>
        <w:rPr>
          <w:rFonts w:ascii="宋体" w:hAnsi="宋体"/>
          <w:sz w:val="24"/>
        </w:rPr>
      </w:pPr>
      <w:r>
        <w:rPr>
          <w:rFonts w:ascii="宋体" w:hAnsi="宋体" w:hint="eastAsia"/>
          <w:sz w:val="24"/>
        </w:rPr>
        <w:t>4. 报价费用</w:t>
      </w:r>
    </w:p>
    <w:p w:rsidR="006D016D" w:rsidRDefault="005C119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D016D" w:rsidRDefault="006D016D">
      <w:pPr>
        <w:spacing w:line="440" w:lineRule="exact"/>
        <w:rPr>
          <w:rFonts w:ascii="宋体" w:hAnsi="宋体"/>
          <w:sz w:val="24"/>
        </w:rPr>
      </w:pPr>
    </w:p>
    <w:p w:rsidR="006D016D" w:rsidRDefault="005C1199">
      <w:pPr>
        <w:spacing w:line="440" w:lineRule="exact"/>
        <w:jc w:val="center"/>
        <w:rPr>
          <w:rFonts w:ascii="宋体" w:hAnsi="宋体"/>
          <w:b/>
          <w:bCs/>
          <w:sz w:val="24"/>
        </w:rPr>
      </w:pPr>
      <w:r>
        <w:rPr>
          <w:rFonts w:ascii="宋体" w:hAnsi="宋体" w:hint="eastAsia"/>
          <w:b/>
          <w:bCs/>
          <w:sz w:val="24"/>
        </w:rPr>
        <w:t>B  比选采购文件</w:t>
      </w:r>
    </w:p>
    <w:p w:rsidR="006D016D" w:rsidRDefault="006D016D">
      <w:pPr>
        <w:spacing w:line="440" w:lineRule="exact"/>
        <w:rPr>
          <w:rFonts w:ascii="宋体" w:hAnsi="宋体"/>
          <w:sz w:val="24"/>
        </w:rPr>
      </w:pPr>
    </w:p>
    <w:p w:rsidR="006D016D" w:rsidRDefault="005C1199">
      <w:pPr>
        <w:spacing w:line="440" w:lineRule="exact"/>
        <w:rPr>
          <w:rFonts w:ascii="宋体" w:hAnsi="宋体"/>
          <w:sz w:val="24"/>
        </w:rPr>
      </w:pPr>
      <w:r>
        <w:rPr>
          <w:rFonts w:ascii="宋体" w:hAnsi="宋体" w:hint="eastAsia"/>
          <w:sz w:val="24"/>
        </w:rPr>
        <w:t>5. 比选采购文件的组成</w:t>
      </w:r>
    </w:p>
    <w:p w:rsidR="006D016D" w:rsidRDefault="005C1199">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D016D" w:rsidRDefault="005C1199">
      <w:pPr>
        <w:spacing w:line="440" w:lineRule="exact"/>
        <w:ind w:firstLineChars="200" w:firstLine="480"/>
        <w:rPr>
          <w:rFonts w:ascii="宋体" w:hAnsi="宋体"/>
          <w:sz w:val="24"/>
        </w:rPr>
      </w:pPr>
      <w:r>
        <w:rPr>
          <w:rFonts w:ascii="宋体" w:hAnsi="宋体" w:hint="eastAsia"/>
          <w:sz w:val="24"/>
        </w:rPr>
        <w:t>(1)比选邀请</w:t>
      </w:r>
    </w:p>
    <w:p w:rsidR="006D016D" w:rsidRDefault="005C1199">
      <w:pPr>
        <w:spacing w:line="440" w:lineRule="exact"/>
        <w:ind w:firstLineChars="200" w:firstLine="480"/>
        <w:rPr>
          <w:rFonts w:ascii="宋体" w:hAnsi="宋体"/>
          <w:sz w:val="24"/>
        </w:rPr>
      </w:pPr>
      <w:r>
        <w:rPr>
          <w:rFonts w:ascii="宋体" w:hAnsi="宋体" w:hint="eastAsia"/>
          <w:sz w:val="24"/>
        </w:rPr>
        <w:t>(2)报价人须知</w:t>
      </w:r>
    </w:p>
    <w:p w:rsidR="006D016D" w:rsidRDefault="005C1199">
      <w:pPr>
        <w:spacing w:line="440" w:lineRule="exact"/>
        <w:ind w:firstLineChars="200" w:firstLine="480"/>
        <w:rPr>
          <w:rFonts w:ascii="宋体" w:hAnsi="宋体"/>
          <w:sz w:val="24"/>
        </w:rPr>
      </w:pPr>
      <w:r>
        <w:rPr>
          <w:rFonts w:ascii="宋体" w:hAnsi="宋体" w:hint="eastAsia"/>
          <w:sz w:val="24"/>
        </w:rPr>
        <w:t>(3)比选内容及要求</w:t>
      </w:r>
    </w:p>
    <w:p w:rsidR="006D016D" w:rsidRDefault="005C1199">
      <w:pPr>
        <w:spacing w:line="440" w:lineRule="exact"/>
        <w:ind w:firstLineChars="200" w:firstLine="480"/>
        <w:rPr>
          <w:rFonts w:ascii="宋体" w:hAnsi="宋体"/>
          <w:sz w:val="24"/>
        </w:rPr>
      </w:pPr>
      <w:r>
        <w:rPr>
          <w:rFonts w:ascii="宋体" w:hAnsi="宋体" w:hint="eastAsia"/>
          <w:sz w:val="24"/>
        </w:rPr>
        <w:t>(4)合同主要条款</w:t>
      </w:r>
    </w:p>
    <w:p w:rsidR="006D016D" w:rsidRDefault="005C1199">
      <w:pPr>
        <w:spacing w:line="440" w:lineRule="exact"/>
        <w:ind w:firstLineChars="200" w:firstLine="480"/>
        <w:rPr>
          <w:rFonts w:ascii="宋体" w:hAnsi="宋体"/>
          <w:sz w:val="24"/>
        </w:rPr>
      </w:pPr>
      <w:r>
        <w:rPr>
          <w:rFonts w:ascii="宋体" w:hAnsi="宋体" w:hint="eastAsia"/>
          <w:sz w:val="24"/>
        </w:rPr>
        <w:t>(5)附件－报价文件格式</w:t>
      </w:r>
    </w:p>
    <w:p w:rsidR="006D016D" w:rsidRDefault="006D016D">
      <w:pPr>
        <w:spacing w:line="440" w:lineRule="exact"/>
        <w:rPr>
          <w:rFonts w:ascii="宋体" w:hAnsi="宋体"/>
          <w:sz w:val="24"/>
        </w:rPr>
      </w:pPr>
    </w:p>
    <w:p w:rsidR="006D016D" w:rsidRDefault="005C1199">
      <w:pPr>
        <w:spacing w:line="440" w:lineRule="exact"/>
        <w:jc w:val="center"/>
        <w:rPr>
          <w:rFonts w:ascii="宋体" w:hAnsi="宋体"/>
          <w:b/>
          <w:bCs/>
          <w:sz w:val="24"/>
        </w:rPr>
      </w:pPr>
      <w:r>
        <w:rPr>
          <w:rFonts w:ascii="宋体" w:hAnsi="宋体" w:hint="eastAsia"/>
          <w:b/>
          <w:bCs/>
          <w:sz w:val="24"/>
        </w:rPr>
        <w:t>C  报价文件的编写</w:t>
      </w:r>
    </w:p>
    <w:p w:rsidR="006D016D" w:rsidRDefault="006D016D">
      <w:pPr>
        <w:spacing w:line="440" w:lineRule="exact"/>
        <w:rPr>
          <w:rFonts w:ascii="宋体" w:hAnsi="宋体"/>
          <w:sz w:val="24"/>
        </w:rPr>
      </w:pPr>
    </w:p>
    <w:p w:rsidR="006D016D" w:rsidRDefault="005C1199">
      <w:pPr>
        <w:spacing w:line="440" w:lineRule="exact"/>
        <w:rPr>
          <w:rFonts w:ascii="宋体" w:hAnsi="宋体"/>
          <w:sz w:val="24"/>
        </w:rPr>
      </w:pPr>
      <w:r>
        <w:rPr>
          <w:rFonts w:ascii="宋体" w:hAnsi="宋体" w:hint="eastAsia"/>
          <w:sz w:val="24"/>
        </w:rPr>
        <w:t>6. 要求</w:t>
      </w:r>
    </w:p>
    <w:p w:rsidR="006D016D" w:rsidRDefault="005C119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D016D" w:rsidRDefault="005C1199">
      <w:pPr>
        <w:spacing w:line="440" w:lineRule="exact"/>
        <w:rPr>
          <w:rFonts w:ascii="宋体" w:hAnsi="宋体"/>
          <w:sz w:val="24"/>
        </w:rPr>
      </w:pPr>
      <w:r>
        <w:rPr>
          <w:rFonts w:ascii="宋体" w:hAnsi="宋体" w:hint="eastAsia"/>
          <w:sz w:val="24"/>
        </w:rPr>
        <w:t>7. 报价语言及报价要求</w:t>
      </w:r>
    </w:p>
    <w:p w:rsidR="006D016D" w:rsidRDefault="005C1199">
      <w:pPr>
        <w:spacing w:line="440" w:lineRule="exact"/>
        <w:rPr>
          <w:rFonts w:ascii="宋体" w:hAnsi="宋体"/>
          <w:sz w:val="24"/>
        </w:rPr>
      </w:pPr>
      <w:r>
        <w:rPr>
          <w:rFonts w:ascii="宋体" w:hAnsi="宋体" w:hint="eastAsia"/>
          <w:sz w:val="24"/>
        </w:rPr>
        <w:t xml:space="preserve">    7.1报价文件应用中文书写。</w:t>
      </w:r>
    </w:p>
    <w:p w:rsidR="006D016D" w:rsidRDefault="005C119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安溪分公司不接受有任何可选择性的报价，每一种货物只能有一个报价，否则其报价文件将被拒绝。</w:t>
      </w:r>
    </w:p>
    <w:p w:rsidR="006D016D" w:rsidRDefault="005C119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D016D" w:rsidRDefault="005C119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D016D" w:rsidRDefault="005C119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D016D" w:rsidRDefault="005C1199">
      <w:pPr>
        <w:spacing w:line="440" w:lineRule="exact"/>
        <w:rPr>
          <w:rFonts w:ascii="宋体" w:hAnsi="宋体"/>
          <w:sz w:val="24"/>
        </w:rPr>
      </w:pPr>
      <w:r>
        <w:rPr>
          <w:rFonts w:ascii="宋体" w:hAnsi="宋体" w:hint="eastAsia"/>
          <w:sz w:val="24"/>
        </w:rPr>
        <w:t>8. 报价文件的组成</w:t>
      </w:r>
    </w:p>
    <w:p w:rsidR="006D016D" w:rsidRDefault="005C1199">
      <w:pPr>
        <w:spacing w:line="440" w:lineRule="exact"/>
        <w:rPr>
          <w:rFonts w:ascii="宋体" w:hAnsi="宋体"/>
          <w:sz w:val="24"/>
        </w:rPr>
      </w:pPr>
      <w:r>
        <w:rPr>
          <w:rFonts w:ascii="宋体" w:hAnsi="宋体" w:hint="eastAsia"/>
          <w:sz w:val="24"/>
        </w:rPr>
        <w:t xml:space="preserve">    8.1报价文件应包括下列部分：</w:t>
      </w:r>
    </w:p>
    <w:p w:rsidR="006D016D" w:rsidRDefault="005C1199">
      <w:pPr>
        <w:spacing w:line="440" w:lineRule="exact"/>
        <w:ind w:firstLineChars="200" w:firstLine="480"/>
        <w:rPr>
          <w:rFonts w:ascii="宋体" w:hAnsi="宋体"/>
          <w:sz w:val="24"/>
        </w:rPr>
      </w:pPr>
      <w:r>
        <w:rPr>
          <w:rFonts w:ascii="宋体" w:hAnsi="宋体" w:hint="eastAsia"/>
          <w:sz w:val="24"/>
        </w:rPr>
        <w:t>(1)报价书</w:t>
      </w:r>
    </w:p>
    <w:p w:rsidR="006D016D" w:rsidRDefault="005C1199">
      <w:pPr>
        <w:spacing w:line="420" w:lineRule="exact"/>
        <w:ind w:firstLineChars="200" w:firstLine="480"/>
        <w:rPr>
          <w:rFonts w:ascii="宋体" w:hAnsi="宋体"/>
          <w:bCs/>
          <w:sz w:val="24"/>
        </w:rPr>
      </w:pPr>
      <w:r>
        <w:rPr>
          <w:rFonts w:ascii="宋体" w:hAnsi="宋体" w:hint="eastAsia"/>
          <w:bCs/>
          <w:sz w:val="24"/>
        </w:rPr>
        <w:t>(2)报价一览表</w:t>
      </w:r>
    </w:p>
    <w:p w:rsidR="006D016D" w:rsidRDefault="005C1199">
      <w:pPr>
        <w:spacing w:line="420" w:lineRule="exact"/>
        <w:ind w:firstLineChars="200" w:firstLine="480"/>
        <w:rPr>
          <w:rFonts w:ascii="宋体" w:hAnsi="宋体"/>
          <w:bCs/>
          <w:sz w:val="24"/>
        </w:rPr>
      </w:pPr>
      <w:r>
        <w:rPr>
          <w:rFonts w:ascii="宋体" w:hAnsi="宋体" w:hint="eastAsia"/>
          <w:bCs/>
          <w:sz w:val="24"/>
        </w:rPr>
        <w:t>(3)详细报价书</w:t>
      </w:r>
    </w:p>
    <w:p w:rsidR="006D016D" w:rsidRDefault="005C1199">
      <w:pPr>
        <w:spacing w:line="420" w:lineRule="exact"/>
        <w:ind w:firstLineChars="200" w:firstLine="480"/>
        <w:rPr>
          <w:rFonts w:ascii="宋体" w:hAnsi="宋体"/>
          <w:bCs/>
          <w:sz w:val="24"/>
        </w:rPr>
      </w:pPr>
      <w:r>
        <w:rPr>
          <w:rFonts w:ascii="宋体" w:hAnsi="宋体" w:hint="eastAsia"/>
          <w:bCs/>
          <w:sz w:val="24"/>
        </w:rPr>
        <w:t>(4)技术和商务偏离表</w:t>
      </w:r>
    </w:p>
    <w:p w:rsidR="006D016D" w:rsidRDefault="005C1199">
      <w:pPr>
        <w:spacing w:line="420" w:lineRule="exact"/>
        <w:ind w:firstLineChars="200" w:firstLine="480"/>
        <w:rPr>
          <w:rFonts w:ascii="宋体" w:hAnsi="宋体"/>
          <w:bCs/>
          <w:sz w:val="24"/>
        </w:rPr>
      </w:pPr>
      <w:r>
        <w:rPr>
          <w:rFonts w:ascii="宋体" w:hAnsi="宋体" w:hint="eastAsia"/>
          <w:bCs/>
          <w:sz w:val="24"/>
        </w:rPr>
        <w:t>(5)报价人的资格证明文件</w:t>
      </w:r>
    </w:p>
    <w:p w:rsidR="006D016D" w:rsidRDefault="005C1199">
      <w:pPr>
        <w:spacing w:line="420" w:lineRule="exact"/>
        <w:ind w:firstLineChars="200" w:firstLine="480"/>
        <w:rPr>
          <w:rFonts w:ascii="宋体" w:hAnsi="宋体"/>
          <w:bCs/>
          <w:sz w:val="24"/>
        </w:rPr>
      </w:pPr>
      <w:r>
        <w:rPr>
          <w:rFonts w:ascii="宋体" w:hAnsi="宋体" w:hint="eastAsia"/>
          <w:bCs/>
          <w:sz w:val="24"/>
        </w:rPr>
        <w:t>(6)报价人应交的其它资料</w:t>
      </w:r>
    </w:p>
    <w:p w:rsidR="006D016D" w:rsidRDefault="005C1199">
      <w:pPr>
        <w:spacing w:line="440" w:lineRule="exact"/>
        <w:rPr>
          <w:rFonts w:ascii="宋体" w:hAnsi="宋体"/>
          <w:sz w:val="24"/>
        </w:rPr>
      </w:pPr>
      <w:r>
        <w:rPr>
          <w:rFonts w:ascii="宋体" w:hAnsi="宋体" w:hint="eastAsia"/>
          <w:sz w:val="24"/>
        </w:rPr>
        <w:t>9. 报价有效期</w:t>
      </w:r>
    </w:p>
    <w:p w:rsidR="006D016D" w:rsidRDefault="005C119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6D016D" w:rsidRDefault="006D016D">
      <w:pPr>
        <w:spacing w:line="440" w:lineRule="exact"/>
        <w:ind w:firstLine="480"/>
        <w:rPr>
          <w:rFonts w:ascii="宋体" w:hAnsi="宋体"/>
          <w:sz w:val="24"/>
        </w:rPr>
      </w:pPr>
    </w:p>
    <w:p w:rsidR="006D016D" w:rsidRDefault="006D016D">
      <w:pPr>
        <w:spacing w:line="440" w:lineRule="exact"/>
        <w:rPr>
          <w:rFonts w:ascii="宋体" w:hAnsi="宋体"/>
          <w:sz w:val="24"/>
        </w:rPr>
      </w:pPr>
    </w:p>
    <w:p w:rsidR="006D016D" w:rsidRDefault="005C1199">
      <w:pPr>
        <w:spacing w:line="440" w:lineRule="exact"/>
        <w:jc w:val="center"/>
        <w:rPr>
          <w:rFonts w:ascii="宋体" w:hAnsi="宋体"/>
          <w:b/>
          <w:bCs/>
          <w:sz w:val="24"/>
        </w:rPr>
      </w:pPr>
      <w:r>
        <w:rPr>
          <w:rFonts w:ascii="宋体" w:hAnsi="宋体" w:hint="eastAsia"/>
          <w:b/>
          <w:bCs/>
          <w:sz w:val="24"/>
        </w:rPr>
        <w:t>D  报价文件的格式与递交</w:t>
      </w:r>
    </w:p>
    <w:p w:rsidR="006D016D" w:rsidRDefault="006D016D">
      <w:pPr>
        <w:spacing w:line="440" w:lineRule="exact"/>
        <w:rPr>
          <w:rFonts w:ascii="宋体" w:hAnsi="宋体"/>
          <w:sz w:val="24"/>
        </w:rPr>
      </w:pPr>
    </w:p>
    <w:p w:rsidR="006D016D" w:rsidRDefault="005C1199">
      <w:pPr>
        <w:spacing w:line="440" w:lineRule="exact"/>
        <w:rPr>
          <w:rFonts w:ascii="宋体" w:hAnsi="宋体"/>
          <w:sz w:val="24"/>
        </w:rPr>
      </w:pPr>
      <w:r>
        <w:rPr>
          <w:rFonts w:ascii="宋体" w:hAnsi="宋体" w:hint="eastAsia"/>
          <w:sz w:val="24"/>
        </w:rPr>
        <w:t>11. 报价文件的格式</w:t>
      </w:r>
    </w:p>
    <w:p w:rsidR="006D016D" w:rsidRDefault="005C1199">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D016D" w:rsidRDefault="005C1199">
      <w:pPr>
        <w:spacing w:line="440" w:lineRule="exact"/>
        <w:rPr>
          <w:rFonts w:ascii="宋体" w:hAnsi="宋体"/>
          <w:sz w:val="24"/>
        </w:rPr>
      </w:pPr>
      <w:r>
        <w:rPr>
          <w:rFonts w:ascii="宋体" w:hAnsi="宋体" w:hint="eastAsia"/>
          <w:sz w:val="24"/>
        </w:rPr>
        <w:t xml:space="preserve">    11.2报价文件应由报价人授权代表签字并加盖公章。</w:t>
      </w:r>
    </w:p>
    <w:p w:rsidR="006D016D" w:rsidRDefault="005C1199">
      <w:pPr>
        <w:spacing w:line="440" w:lineRule="exact"/>
        <w:rPr>
          <w:rFonts w:ascii="宋体" w:hAnsi="宋体"/>
          <w:sz w:val="24"/>
        </w:rPr>
      </w:pPr>
      <w:r>
        <w:rPr>
          <w:rFonts w:ascii="宋体" w:hAnsi="宋体" w:hint="eastAsia"/>
          <w:sz w:val="24"/>
        </w:rPr>
        <w:t xml:space="preserve">    11.3报价使用货币为人民币。</w:t>
      </w:r>
    </w:p>
    <w:p w:rsidR="006D016D" w:rsidRDefault="005C119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D016D" w:rsidRDefault="005C1199">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D016D" w:rsidRDefault="005C1199">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安溪分公司的指示进行的，或者是为改正报价人造成的必须修改的错误而进行的。有改动时，修改处应由授权的报价文件签署人签署证明或加盖校正章。</w:t>
      </w:r>
    </w:p>
    <w:p w:rsidR="006D016D" w:rsidRDefault="005C1199">
      <w:pPr>
        <w:spacing w:line="440" w:lineRule="exact"/>
        <w:rPr>
          <w:rFonts w:ascii="宋体" w:hAnsi="宋体"/>
          <w:sz w:val="24"/>
        </w:rPr>
      </w:pPr>
      <w:r>
        <w:rPr>
          <w:rFonts w:ascii="宋体" w:hAnsi="宋体" w:hint="eastAsia"/>
          <w:sz w:val="24"/>
        </w:rPr>
        <w:t>12. 报价文件的递交</w:t>
      </w:r>
    </w:p>
    <w:p w:rsidR="006D016D" w:rsidRDefault="005C119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D016D" w:rsidRDefault="005C1199">
      <w:pPr>
        <w:spacing w:line="440" w:lineRule="exact"/>
        <w:rPr>
          <w:rFonts w:ascii="宋体" w:hAnsi="宋体"/>
          <w:sz w:val="24"/>
        </w:rPr>
      </w:pPr>
      <w:r>
        <w:rPr>
          <w:rFonts w:ascii="宋体" w:hAnsi="宋体" w:hint="eastAsia"/>
          <w:sz w:val="24"/>
        </w:rPr>
        <w:t xml:space="preserve">    12.2报价文件可以邮寄或派人送达，传真件不被接受。</w:t>
      </w:r>
    </w:p>
    <w:p w:rsidR="006D016D" w:rsidRDefault="005C1199">
      <w:pPr>
        <w:spacing w:line="440" w:lineRule="exact"/>
        <w:rPr>
          <w:rFonts w:ascii="宋体" w:hAnsi="宋体"/>
          <w:sz w:val="24"/>
        </w:rPr>
      </w:pPr>
      <w:r>
        <w:rPr>
          <w:rFonts w:ascii="宋体" w:hAnsi="宋体" w:hint="eastAsia"/>
          <w:sz w:val="24"/>
        </w:rPr>
        <w:t xml:space="preserve">    12.3报价人提交的文件将给予保密，但不退回。</w:t>
      </w:r>
    </w:p>
    <w:p w:rsidR="006D016D" w:rsidRDefault="006D016D">
      <w:pPr>
        <w:spacing w:line="440" w:lineRule="exact"/>
        <w:rPr>
          <w:rFonts w:ascii="宋体" w:hAnsi="宋体"/>
          <w:sz w:val="24"/>
        </w:rPr>
      </w:pPr>
    </w:p>
    <w:p w:rsidR="006D016D" w:rsidRDefault="005C1199">
      <w:pPr>
        <w:spacing w:line="440" w:lineRule="exact"/>
        <w:jc w:val="center"/>
        <w:rPr>
          <w:rFonts w:ascii="宋体" w:hAnsi="宋体"/>
          <w:b/>
          <w:bCs/>
          <w:sz w:val="24"/>
        </w:rPr>
      </w:pPr>
      <w:r>
        <w:rPr>
          <w:rFonts w:ascii="宋体" w:hAnsi="宋体" w:hint="eastAsia"/>
          <w:b/>
          <w:bCs/>
          <w:sz w:val="24"/>
        </w:rPr>
        <w:t>E  报价文件的评估和比较</w:t>
      </w:r>
    </w:p>
    <w:p w:rsidR="006D016D" w:rsidRDefault="006D016D">
      <w:pPr>
        <w:spacing w:line="440" w:lineRule="exact"/>
        <w:rPr>
          <w:rFonts w:ascii="宋体" w:hAnsi="宋体"/>
          <w:sz w:val="24"/>
        </w:rPr>
      </w:pPr>
    </w:p>
    <w:p w:rsidR="006D016D" w:rsidRDefault="005C1199">
      <w:pPr>
        <w:spacing w:line="440" w:lineRule="exact"/>
        <w:rPr>
          <w:rFonts w:ascii="宋体" w:hAnsi="宋体"/>
          <w:sz w:val="24"/>
        </w:rPr>
      </w:pPr>
      <w:r>
        <w:rPr>
          <w:rFonts w:ascii="宋体" w:hAnsi="宋体" w:hint="eastAsia"/>
          <w:sz w:val="24"/>
        </w:rPr>
        <w:t>13．评议时间</w:t>
      </w:r>
    </w:p>
    <w:p w:rsidR="006D016D" w:rsidRDefault="005C119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D016D" w:rsidRDefault="005C1199">
      <w:pPr>
        <w:spacing w:line="440" w:lineRule="exact"/>
        <w:rPr>
          <w:rFonts w:ascii="宋体" w:hAnsi="宋体"/>
          <w:sz w:val="24"/>
        </w:rPr>
      </w:pPr>
      <w:r>
        <w:rPr>
          <w:rFonts w:ascii="宋体" w:hAnsi="宋体" w:hint="eastAsia"/>
          <w:sz w:val="24"/>
        </w:rPr>
        <w:t>14．评审委员会</w:t>
      </w:r>
    </w:p>
    <w:p w:rsidR="006D016D" w:rsidRDefault="005C119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D016D" w:rsidRDefault="005C1199">
      <w:pPr>
        <w:spacing w:line="440" w:lineRule="exact"/>
        <w:rPr>
          <w:rFonts w:ascii="宋体" w:hAnsi="宋体"/>
          <w:sz w:val="24"/>
        </w:rPr>
      </w:pPr>
      <w:r>
        <w:rPr>
          <w:rFonts w:ascii="宋体" w:hAnsi="宋体" w:hint="eastAsia"/>
          <w:sz w:val="24"/>
        </w:rPr>
        <w:t>15. 对报价文件的审查和响应性的确定</w:t>
      </w:r>
    </w:p>
    <w:p w:rsidR="006D016D" w:rsidRDefault="005C1199">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D016D" w:rsidRDefault="005C119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D016D" w:rsidRDefault="005C1199">
      <w:pPr>
        <w:spacing w:line="440" w:lineRule="exact"/>
        <w:rPr>
          <w:rFonts w:ascii="宋体" w:hAnsi="宋体"/>
          <w:sz w:val="24"/>
        </w:rPr>
      </w:pPr>
      <w:r>
        <w:rPr>
          <w:rFonts w:ascii="宋体" w:hAnsi="宋体" w:hint="eastAsia"/>
          <w:sz w:val="24"/>
        </w:rPr>
        <w:t>16．评估原则及方法</w:t>
      </w:r>
    </w:p>
    <w:p w:rsidR="006D016D" w:rsidRDefault="005C1199">
      <w:pPr>
        <w:spacing w:line="440" w:lineRule="exact"/>
        <w:rPr>
          <w:rFonts w:ascii="宋体" w:hAnsi="宋体"/>
          <w:sz w:val="24"/>
        </w:rPr>
      </w:pPr>
      <w:r>
        <w:rPr>
          <w:rFonts w:ascii="宋体" w:hAnsi="宋体" w:hint="eastAsia"/>
          <w:sz w:val="24"/>
        </w:rPr>
        <w:t xml:space="preserve">    16.1对所有报价人的评估，都采用相同的程序和标准。</w:t>
      </w:r>
    </w:p>
    <w:p w:rsidR="006D016D" w:rsidRDefault="005C1199">
      <w:pPr>
        <w:spacing w:line="440" w:lineRule="exact"/>
        <w:rPr>
          <w:rFonts w:ascii="宋体" w:hAnsi="宋体"/>
          <w:sz w:val="24"/>
        </w:rPr>
      </w:pPr>
      <w:r>
        <w:rPr>
          <w:rFonts w:ascii="宋体" w:hAnsi="宋体" w:hint="eastAsia"/>
          <w:sz w:val="24"/>
        </w:rPr>
        <w:t xml:space="preserve">    16.2评议过程将严格按照比选文件的要求和条件进行。</w:t>
      </w:r>
    </w:p>
    <w:p w:rsidR="006D016D" w:rsidRDefault="005C119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D016D" w:rsidRDefault="006D016D">
      <w:pPr>
        <w:spacing w:line="440" w:lineRule="exact"/>
        <w:jc w:val="center"/>
        <w:rPr>
          <w:rFonts w:ascii="宋体" w:hAnsi="宋体"/>
          <w:b/>
          <w:bCs/>
          <w:sz w:val="24"/>
        </w:rPr>
      </w:pPr>
    </w:p>
    <w:p w:rsidR="006D016D" w:rsidRDefault="005C1199">
      <w:pPr>
        <w:spacing w:line="440" w:lineRule="exact"/>
        <w:jc w:val="center"/>
        <w:rPr>
          <w:rFonts w:ascii="宋体" w:hAnsi="宋体"/>
          <w:b/>
          <w:bCs/>
          <w:sz w:val="24"/>
        </w:rPr>
      </w:pPr>
      <w:r>
        <w:rPr>
          <w:rFonts w:ascii="宋体" w:hAnsi="宋体" w:hint="eastAsia"/>
          <w:b/>
          <w:bCs/>
          <w:sz w:val="24"/>
        </w:rPr>
        <w:t>F  授予合同</w:t>
      </w:r>
    </w:p>
    <w:p w:rsidR="006D016D" w:rsidRDefault="006D016D">
      <w:pPr>
        <w:spacing w:line="440" w:lineRule="exact"/>
        <w:rPr>
          <w:rFonts w:ascii="宋体" w:hAnsi="宋体"/>
          <w:sz w:val="24"/>
        </w:rPr>
      </w:pPr>
    </w:p>
    <w:p w:rsidR="006D016D" w:rsidRDefault="005C1199">
      <w:pPr>
        <w:spacing w:line="440" w:lineRule="exact"/>
        <w:rPr>
          <w:rFonts w:ascii="宋体" w:hAnsi="宋体"/>
          <w:sz w:val="24"/>
        </w:rPr>
      </w:pPr>
      <w:r>
        <w:rPr>
          <w:rFonts w:ascii="宋体" w:hAnsi="宋体" w:hint="eastAsia"/>
          <w:sz w:val="24"/>
        </w:rPr>
        <w:t>17. 授予合同的准则</w:t>
      </w:r>
    </w:p>
    <w:p w:rsidR="006D016D" w:rsidRDefault="005C119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D016D" w:rsidRDefault="005C1199">
      <w:pPr>
        <w:spacing w:line="440" w:lineRule="exact"/>
        <w:ind w:firstLine="468"/>
        <w:rPr>
          <w:rFonts w:ascii="宋体" w:hAnsi="宋体"/>
          <w:sz w:val="24"/>
        </w:rPr>
      </w:pPr>
      <w:r>
        <w:rPr>
          <w:rFonts w:ascii="宋体" w:hAnsi="宋体" w:hint="eastAsia"/>
          <w:sz w:val="24"/>
        </w:rPr>
        <w:t>17.2 最低报价不是被授予合同的保证。</w:t>
      </w:r>
    </w:p>
    <w:p w:rsidR="006D016D" w:rsidRDefault="005C119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D016D" w:rsidRDefault="005C1199">
      <w:pPr>
        <w:spacing w:line="440" w:lineRule="exact"/>
        <w:rPr>
          <w:rFonts w:ascii="宋体" w:hAnsi="宋体"/>
          <w:sz w:val="24"/>
        </w:rPr>
      </w:pPr>
      <w:r>
        <w:rPr>
          <w:rFonts w:ascii="宋体" w:hAnsi="宋体" w:hint="eastAsia"/>
          <w:sz w:val="24"/>
        </w:rPr>
        <w:t>18. 结果通知</w:t>
      </w:r>
    </w:p>
    <w:p w:rsidR="006D016D" w:rsidRDefault="005C119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D016D" w:rsidRDefault="005C1199">
      <w:pPr>
        <w:spacing w:line="440" w:lineRule="exact"/>
        <w:rPr>
          <w:rFonts w:ascii="宋体" w:hAnsi="宋体"/>
          <w:sz w:val="24"/>
        </w:rPr>
      </w:pPr>
      <w:r>
        <w:rPr>
          <w:rFonts w:ascii="宋体" w:hAnsi="宋体" w:hint="eastAsia"/>
          <w:sz w:val="24"/>
        </w:rPr>
        <w:t>19．签订合同</w:t>
      </w:r>
    </w:p>
    <w:p w:rsidR="006D016D" w:rsidRDefault="005C119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D016D" w:rsidRDefault="005C119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D016D" w:rsidRDefault="005C1199">
      <w:pPr>
        <w:widowControl/>
        <w:jc w:val="left"/>
        <w:rPr>
          <w:rFonts w:ascii="宋体" w:hAnsi="宋体"/>
          <w:sz w:val="24"/>
        </w:rPr>
      </w:pPr>
      <w:r>
        <w:rPr>
          <w:rFonts w:ascii="宋体" w:hAnsi="宋体" w:hint="eastAsia"/>
          <w:sz w:val="24"/>
        </w:rPr>
        <w:br w:type="page"/>
      </w:r>
    </w:p>
    <w:p w:rsidR="006D016D" w:rsidRDefault="005C1199">
      <w:pPr>
        <w:jc w:val="center"/>
        <w:rPr>
          <w:b/>
          <w:bCs/>
          <w:sz w:val="36"/>
        </w:rPr>
      </w:pPr>
      <w:r>
        <w:rPr>
          <w:rFonts w:hint="eastAsia"/>
          <w:b/>
          <w:bCs/>
          <w:sz w:val="36"/>
        </w:rPr>
        <w:t>第三部分比选内容及要求</w:t>
      </w:r>
    </w:p>
    <w:p w:rsidR="006D016D" w:rsidRDefault="006D016D">
      <w:pPr>
        <w:pStyle w:val="a6"/>
        <w:snapToGrid w:val="0"/>
        <w:spacing w:line="420" w:lineRule="exact"/>
        <w:jc w:val="center"/>
        <w:rPr>
          <w:b/>
          <w:bCs/>
          <w:sz w:val="24"/>
          <w:szCs w:val="24"/>
        </w:rPr>
      </w:pPr>
    </w:p>
    <w:p w:rsidR="006D016D" w:rsidRDefault="005C1199">
      <w:pPr>
        <w:rPr>
          <w:b/>
          <w:sz w:val="24"/>
        </w:rPr>
      </w:pPr>
      <w:r>
        <w:rPr>
          <w:rFonts w:hint="eastAsia"/>
          <w:b/>
          <w:sz w:val="24"/>
        </w:rPr>
        <w:t>一、比选货物需求一览表</w:t>
      </w:r>
    </w:p>
    <w:tbl>
      <w:tblPr>
        <w:tblpPr w:leftFromText="180" w:rightFromText="180" w:vertAnchor="text" w:horzAnchor="page" w:tblpX="1897" w:tblpY="326"/>
        <w:tblOverlap w:val="neve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708"/>
        <w:gridCol w:w="426"/>
        <w:gridCol w:w="4504"/>
        <w:gridCol w:w="882"/>
        <w:gridCol w:w="709"/>
        <w:gridCol w:w="1316"/>
      </w:tblGrid>
      <w:tr w:rsidR="006D016D">
        <w:trPr>
          <w:trHeight w:val="20"/>
        </w:trPr>
        <w:tc>
          <w:tcPr>
            <w:tcW w:w="534" w:type="dxa"/>
            <w:vAlign w:val="center"/>
          </w:tcPr>
          <w:p w:rsidR="006D016D" w:rsidRDefault="005C1199">
            <w:pPr>
              <w:rPr>
                <w:rFonts w:ascii="宋体" w:hAnsi="宋体" w:cs="宋体"/>
                <w:szCs w:val="21"/>
              </w:rPr>
            </w:pPr>
            <w:r>
              <w:rPr>
                <w:rFonts w:ascii="宋体" w:hAnsi="宋体" w:cs="宋体" w:hint="eastAsia"/>
                <w:szCs w:val="21"/>
              </w:rPr>
              <w:t>合同包</w:t>
            </w:r>
          </w:p>
        </w:tc>
        <w:tc>
          <w:tcPr>
            <w:tcW w:w="708" w:type="dxa"/>
            <w:vAlign w:val="center"/>
          </w:tcPr>
          <w:p w:rsidR="006D016D" w:rsidRDefault="005C1199">
            <w:pPr>
              <w:rPr>
                <w:rFonts w:ascii="宋体" w:hAnsi="宋体" w:cs="宋体"/>
                <w:color w:val="FF0000"/>
                <w:szCs w:val="21"/>
              </w:rPr>
            </w:pPr>
            <w:r>
              <w:rPr>
                <w:rFonts w:ascii="宋体" w:hAnsi="宋体" w:cs="宋体" w:hint="eastAsia"/>
                <w:szCs w:val="21"/>
              </w:rPr>
              <w:t>货物名称</w:t>
            </w:r>
          </w:p>
        </w:tc>
        <w:tc>
          <w:tcPr>
            <w:tcW w:w="426" w:type="dxa"/>
            <w:vAlign w:val="center"/>
          </w:tcPr>
          <w:p w:rsidR="006D016D" w:rsidRDefault="005C1199">
            <w:pPr>
              <w:rPr>
                <w:rFonts w:ascii="宋体" w:hAnsi="宋体" w:cs="宋体"/>
                <w:color w:val="FF0000"/>
                <w:szCs w:val="21"/>
              </w:rPr>
            </w:pPr>
            <w:r>
              <w:rPr>
                <w:rFonts w:ascii="宋体" w:hAnsi="宋体" w:cs="宋体" w:hint="eastAsia"/>
                <w:szCs w:val="21"/>
              </w:rPr>
              <w:t>数量</w:t>
            </w:r>
          </w:p>
        </w:tc>
        <w:tc>
          <w:tcPr>
            <w:tcW w:w="4504" w:type="dxa"/>
            <w:vAlign w:val="center"/>
          </w:tcPr>
          <w:p w:rsidR="006D016D" w:rsidRDefault="005C1199">
            <w:pPr>
              <w:ind w:firstLineChars="100" w:firstLine="210"/>
              <w:jc w:val="center"/>
              <w:rPr>
                <w:rFonts w:ascii="宋体" w:hAnsi="宋体" w:cs="宋体"/>
                <w:szCs w:val="21"/>
              </w:rPr>
            </w:pPr>
            <w:r>
              <w:rPr>
                <w:rFonts w:ascii="宋体" w:hAnsi="宋体" w:cs="宋体" w:hint="eastAsia"/>
                <w:szCs w:val="21"/>
              </w:rPr>
              <w:t>主要技术规格及要求</w:t>
            </w:r>
          </w:p>
        </w:tc>
        <w:tc>
          <w:tcPr>
            <w:tcW w:w="882" w:type="dxa"/>
            <w:vAlign w:val="center"/>
          </w:tcPr>
          <w:p w:rsidR="006D016D" w:rsidRDefault="005C1199">
            <w:pPr>
              <w:ind w:firstLineChars="100" w:firstLine="210"/>
              <w:jc w:val="center"/>
              <w:rPr>
                <w:rFonts w:ascii="宋体" w:hAnsi="宋体" w:cs="宋体"/>
                <w:szCs w:val="21"/>
              </w:rPr>
            </w:pPr>
            <w:r>
              <w:rPr>
                <w:rFonts w:ascii="宋体" w:hAnsi="宋体" w:cs="宋体" w:hint="eastAsia"/>
                <w:szCs w:val="21"/>
              </w:rPr>
              <w:t>交货期</w:t>
            </w:r>
          </w:p>
        </w:tc>
        <w:tc>
          <w:tcPr>
            <w:tcW w:w="709" w:type="dxa"/>
            <w:vAlign w:val="center"/>
          </w:tcPr>
          <w:p w:rsidR="006D016D" w:rsidRDefault="005C1199">
            <w:pPr>
              <w:rPr>
                <w:rFonts w:ascii="宋体" w:hAnsi="宋体" w:cs="宋体"/>
                <w:szCs w:val="21"/>
              </w:rPr>
            </w:pPr>
            <w:r>
              <w:rPr>
                <w:rFonts w:ascii="宋体" w:hAnsi="宋体" w:cs="宋体" w:hint="eastAsia"/>
                <w:szCs w:val="21"/>
              </w:rPr>
              <w:t>保修</w:t>
            </w:r>
          </w:p>
          <w:p w:rsidR="006D016D" w:rsidRDefault="005C1199">
            <w:pPr>
              <w:rPr>
                <w:rFonts w:ascii="宋体" w:hAnsi="宋体" w:cs="宋体"/>
                <w:color w:val="FF0000"/>
                <w:szCs w:val="21"/>
              </w:rPr>
            </w:pPr>
            <w:r>
              <w:rPr>
                <w:rFonts w:ascii="宋体" w:hAnsi="宋体" w:cs="宋体" w:hint="eastAsia"/>
                <w:szCs w:val="21"/>
              </w:rPr>
              <w:t>说明</w:t>
            </w:r>
          </w:p>
        </w:tc>
        <w:tc>
          <w:tcPr>
            <w:tcW w:w="1316" w:type="dxa"/>
            <w:vAlign w:val="center"/>
          </w:tcPr>
          <w:p w:rsidR="006D016D" w:rsidRDefault="005C1199">
            <w:pPr>
              <w:widowControl/>
              <w:jc w:val="left"/>
              <w:rPr>
                <w:rFonts w:ascii="宋体" w:hAnsi="宋体" w:cs="宋体"/>
                <w:szCs w:val="21"/>
              </w:rPr>
            </w:pPr>
            <w:r>
              <w:rPr>
                <w:rFonts w:ascii="宋体" w:hAnsi="宋体" w:cs="宋体" w:hint="eastAsia"/>
                <w:szCs w:val="21"/>
              </w:rPr>
              <w:t>参考品牌</w:t>
            </w:r>
          </w:p>
        </w:tc>
      </w:tr>
      <w:tr w:rsidR="006D016D">
        <w:trPr>
          <w:trHeight w:val="20"/>
        </w:trPr>
        <w:tc>
          <w:tcPr>
            <w:tcW w:w="534" w:type="dxa"/>
            <w:vAlign w:val="center"/>
          </w:tcPr>
          <w:p w:rsidR="006D016D" w:rsidRDefault="005C1199">
            <w:pPr>
              <w:widowControl/>
              <w:jc w:val="center"/>
              <w:rPr>
                <w:rFonts w:ascii="宋体" w:hAnsi="宋体" w:cs="宋体"/>
                <w:color w:val="FF0000"/>
                <w:kern w:val="0"/>
                <w:szCs w:val="21"/>
              </w:rPr>
            </w:pPr>
            <w:r>
              <w:rPr>
                <w:rFonts w:ascii="宋体" w:hAnsi="宋体" w:cs="宋体" w:hint="eastAsia"/>
                <w:color w:val="FF0000"/>
                <w:kern w:val="0"/>
                <w:szCs w:val="21"/>
              </w:rPr>
              <w:t>1</w:t>
            </w:r>
          </w:p>
        </w:tc>
        <w:tc>
          <w:tcPr>
            <w:tcW w:w="708" w:type="dxa"/>
            <w:vAlign w:val="center"/>
          </w:tcPr>
          <w:p w:rsidR="006D016D" w:rsidRDefault="005C1199">
            <w:pPr>
              <w:adjustRightInd w:val="0"/>
              <w:snapToGrid w:val="0"/>
              <w:spacing w:line="400" w:lineRule="atLeast"/>
              <w:ind w:firstLineChars="45" w:firstLine="94"/>
              <w:jc w:val="center"/>
              <w:rPr>
                <w:rFonts w:ascii="宋体" w:hAnsi="宋体" w:cs="宋体"/>
                <w:color w:val="FF0000"/>
                <w:kern w:val="0"/>
                <w:szCs w:val="21"/>
              </w:rPr>
            </w:pPr>
            <w:r>
              <w:rPr>
                <w:rFonts w:ascii="宋体" w:hAnsi="宋体" w:hint="eastAsia"/>
                <w:color w:val="FF0000"/>
                <w:szCs w:val="21"/>
              </w:rPr>
              <w:t>数字电视处理设备机框</w:t>
            </w:r>
          </w:p>
        </w:tc>
        <w:tc>
          <w:tcPr>
            <w:tcW w:w="426" w:type="dxa"/>
            <w:vAlign w:val="center"/>
          </w:tcPr>
          <w:p w:rsidR="006D016D" w:rsidRDefault="005C1199">
            <w:pPr>
              <w:adjustRightInd w:val="0"/>
              <w:snapToGrid w:val="0"/>
              <w:spacing w:line="400" w:lineRule="atLeast"/>
              <w:rPr>
                <w:rFonts w:ascii="宋体" w:hAnsi="宋体" w:cs="Arial"/>
                <w:color w:val="FF0000"/>
                <w:szCs w:val="21"/>
              </w:rPr>
            </w:pPr>
            <w:r>
              <w:rPr>
                <w:rFonts w:ascii="宋体" w:hAnsi="宋体" w:cs="Arial" w:hint="eastAsia"/>
                <w:color w:val="FF0000"/>
                <w:szCs w:val="21"/>
              </w:rPr>
              <w:t>1台</w:t>
            </w:r>
          </w:p>
        </w:tc>
        <w:tc>
          <w:tcPr>
            <w:tcW w:w="4504" w:type="dxa"/>
            <w:vAlign w:val="center"/>
          </w:tcPr>
          <w:p w:rsidR="006D016D" w:rsidRDefault="005C1199">
            <w:pPr>
              <w:widowControl/>
              <w:spacing w:line="360" w:lineRule="auto"/>
              <w:jc w:val="left"/>
              <w:rPr>
                <w:b/>
                <w:bCs/>
                <w:sz w:val="28"/>
                <w:szCs w:val="28"/>
              </w:rPr>
            </w:pPr>
            <w:r>
              <w:rPr>
                <w:rFonts w:hint="eastAsia"/>
              </w:rPr>
              <w:t>1</w:t>
            </w:r>
            <w:r>
              <w:t>.</w:t>
            </w:r>
            <w:r>
              <w:rPr>
                <w:rFonts w:hint="eastAsia"/>
              </w:rPr>
              <w:t>设备支持双电源冗余，电源模块可以热插拔</w:t>
            </w:r>
          </w:p>
          <w:p w:rsidR="006D016D" w:rsidRDefault="005C1199">
            <w:pPr>
              <w:widowControl/>
              <w:spacing w:line="360" w:lineRule="auto"/>
              <w:jc w:val="left"/>
              <w:rPr>
                <w:b/>
                <w:bCs/>
                <w:sz w:val="28"/>
                <w:szCs w:val="28"/>
              </w:rPr>
            </w:pPr>
            <w:r>
              <w:rPr>
                <w:rFonts w:hint="eastAsia"/>
              </w:rPr>
              <w:t>设备高度</w:t>
            </w:r>
            <w:r>
              <w:rPr>
                <w:rFonts w:hint="eastAsia"/>
                <w:szCs w:val="21"/>
                <w:lang w:val="zh-CN"/>
              </w:rPr>
              <w:t>≥</w:t>
            </w:r>
            <w:r>
              <w:rPr>
                <w:rFonts w:hint="eastAsia"/>
                <w:szCs w:val="21"/>
                <w:lang w:val="zh-CN"/>
              </w:rPr>
              <w:t>2RU</w:t>
            </w:r>
            <w:r>
              <w:rPr>
                <w:rFonts w:hint="eastAsia"/>
                <w:szCs w:val="21"/>
                <w:lang w:val="zh-CN"/>
              </w:rPr>
              <w:t>；</w:t>
            </w:r>
          </w:p>
          <w:p w:rsidR="006D016D" w:rsidRDefault="005C1199">
            <w:pPr>
              <w:widowControl/>
              <w:spacing w:line="360" w:lineRule="auto"/>
              <w:jc w:val="left"/>
              <w:rPr>
                <w:b/>
                <w:bCs/>
                <w:sz w:val="28"/>
                <w:szCs w:val="28"/>
              </w:rPr>
            </w:pPr>
            <w:r>
              <w:rPr>
                <w:rFonts w:hint="eastAsia"/>
                <w:szCs w:val="21"/>
                <w:lang w:val="zh-CN"/>
              </w:rPr>
              <w:t>2</w:t>
            </w:r>
            <w:r>
              <w:rPr>
                <w:szCs w:val="21"/>
                <w:lang w:val="zh-CN"/>
              </w:rPr>
              <w:t>.</w:t>
            </w:r>
            <w:r>
              <w:rPr>
                <w:rFonts w:hint="eastAsia"/>
                <w:szCs w:val="21"/>
                <w:lang w:val="zh-CN"/>
              </w:rPr>
              <w:t>设备网管接口≥</w:t>
            </w:r>
            <w:r>
              <w:rPr>
                <w:rFonts w:hint="eastAsia"/>
                <w:szCs w:val="21"/>
                <w:lang w:val="zh-CN"/>
              </w:rPr>
              <w:t>3</w:t>
            </w:r>
            <w:r>
              <w:rPr>
                <w:rFonts w:hint="eastAsia"/>
                <w:szCs w:val="21"/>
                <w:lang w:val="zh-CN"/>
              </w:rPr>
              <w:t>且接口类型为</w:t>
            </w:r>
            <w:r>
              <w:rPr>
                <w:rFonts w:hint="eastAsia"/>
                <w:szCs w:val="21"/>
                <w:lang w:val="zh-CN"/>
              </w:rPr>
              <w:t>RJ</w:t>
            </w:r>
            <w:r>
              <w:rPr>
                <w:szCs w:val="21"/>
                <w:lang w:val="zh-CN"/>
              </w:rPr>
              <w:t>45</w:t>
            </w:r>
            <w:r>
              <w:rPr>
                <w:rFonts w:hint="eastAsia"/>
                <w:szCs w:val="21"/>
                <w:lang w:val="zh-CN"/>
              </w:rPr>
              <w:t>；</w:t>
            </w:r>
          </w:p>
          <w:p w:rsidR="006D016D" w:rsidRDefault="005C1199">
            <w:pPr>
              <w:widowControl/>
              <w:spacing w:line="360" w:lineRule="auto"/>
              <w:jc w:val="left"/>
              <w:rPr>
                <w:b/>
                <w:bCs/>
                <w:sz w:val="28"/>
                <w:szCs w:val="28"/>
              </w:rPr>
            </w:pPr>
            <w:r>
              <w:rPr>
                <w:rFonts w:hint="eastAsia"/>
              </w:rPr>
              <w:t>3</w:t>
            </w:r>
            <w:r>
              <w:t>.</w:t>
            </w:r>
            <w:r>
              <w:rPr>
                <w:rFonts w:hint="eastAsia"/>
              </w:rPr>
              <w:t>设备支持通过网管系统进行状态监控</w:t>
            </w:r>
          </w:p>
          <w:p w:rsidR="006D016D" w:rsidRDefault="005C1199">
            <w:pPr>
              <w:widowControl/>
              <w:spacing w:line="360" w:lineRule="auto"/>
              <w:jc w:val="left"/>
              <w:rPr>
                <w:b/>
                <w:bCs/>
                <w:sz w:val="28"/>
                <w:szCs w:val="28"/>
              </w:rPr>
            </w:pPr>
            <w:r>
              <w:rPr>
                <w:rFonts w:hint="eastAsia"/>
              </w:rPr>
              <w:t>4</w:t>
            </w:r>
            <w:r>
              <w:t>.</w:t>
            </w:r>
            <w:r>
              <w:rPr>
                <w:rFonts w:hint="eastAsia"/>
              </w:rPr>
              <w:t>设备支持查看设备最近的告警信息，告警信息必须带有时间信息，方便故障定位</w:t>
            </w:r>
          </w:p>
          <w:p w:rsidR="006D016D" w:rsidRDefault="005C1199">
            <w:pPr>
              <w:widowControl/>
              <w:spacing w:line="360" w:lineRule="auto"/>
              <w:jc w:val="left"/>
              <w:rPr>
                <w:b/>
                <w:bCs/>
                <w:sz w:val="28"/>
                <w:szCs w:val="28"/>
              </w:rPr>
            </w:pPr>
            <w:r>
              <w:rPr>
                <w:rFonts w:hint="eastAsia"/>
              </w:rPr>
              <w:t>5</w:t>
            </w:r>
            <w:r>
              <w:t>.</w:t>
            </w:r>
            <w:r>
              <w:rPr>
                <w:rFonts w:hint="eastAsia"/>
              </w:rPr>
              <w:t>设备可以进行冗余备份。可以采取</w:t>
            </w:r>
            <w:r>
              <w:t>1+1</w:t>
            </w:r>
            <w:r>
              <w:rPr>
                <w:rFonts w:hint="eastAsia"/>
              </w:rPr>
              <w:t>的备份方式，备份切换支持节目级、端口级、设备级多种策略，过程由系统自动完成，并且在切换完成后，系统应当提供紧急声、光、电提示</w:t>
            </w:r>
          </w:p>
          <w:p w:rsidR="006D016D" w:rsidRDefault="005C1199">
            <w:pPr>
              <w:widowControl/>
              <w:spacing w:line="360" w:lineRule="auto"/>
              <w:jc w:val="left"/>
              <w:rPr>
                <w:b/>
                <w:bCs/>
                <w:sz w:val="28"/>
                <w:szCs w:val="28"/>
              </w:rPr>
            </w:pPr>
            <w:r>
              <w:rPr>
                <w:rFonts w:hint="eastAsia"/>
              </w:rPr>
              <w:t>6</w:t>
            </w:r>
            <w:r>
              <w:t>.</w:t>
            </w:r>
            <w:r>
              <w:rPr>
                <w:rFonts w:hint="eastAsia"/>
              </w:rPr>
              <w:t>设备具有</w:t>
            </w:r>
            <w:r>
              <w:t>100Base-T</w:t>
            </w:r>
            <w:r>
              <w:rPr>
                <w:rFonts w:hint="eastAsia"/>
              </w:rPr>
              <w:t>以太网网管接口，支持基于</w:t>
            </w:r>
            <w:r>
              <w:t>Web</w:t>
            </w:r>
            <w:r>
              <w:rPr>
                <w:rFonts w:hint="eastAsia"/>
              </w:rPr>
              <w:t>的网络管理。并实现通过后台管理控制系统统一集中进行状态监控</w:t>
            </w:r>
          </w:p>
          <w:p w:rsidR="006D016D" w:rsidRDefault="005C1199">
            <w:pPr>
              <w:widowControl/>
              <w:spacing w:line="360" w:lineRule="auto"/>
              <w:jc w:val="left"/>
              <w:rPr>
                <w:b/>
                <w:bCs/>
                <w:sz w:val="28"/>
                <w:szCs w:val="28"/>
              </w:rPr>
            </w:pPr>
            <w:r>
              <w:rPr>
                <w:rFonts w:hint="eastAsia"/>
                <w:bCs/>
              </w:rPr>
              <w:t>7</w:t>
            </w:r>
            <w:r>
              <w:rPr>
                <w:bCs/>
              </w:rPr>
              <w:t>.</w:t>
            </w:r>
            <w:r>
              <w:rPr>
                <w:rFonts w:hint="eastAsia"/>
                <w:bCs/>
              </w:rPr>
              <w:t>可以对每一路输入码流进行错误监视并进行精确的码率测量</w:t>
            </w:r>
            <w:r>
              <w:rPr>
                <w:bCs/>
              </w:rPr>
              <w:t>,</w:t>
            </w:r>
            <w:r>
              <w:rPr>
                <w:rFonts w:hint="eastAsia"/>
                <w:bCs/>
              </w:rPr>
              <w:t>并且提供报警功能</w:t>
            </w:r>
            <w:r>
              <w:rPr>
                <w:bCs/>
              </w:rPr>
              <w:t>,</w:t>
            </w:r>
            <w:r>
              <w:rPr>
                <w:rFonts w:hint="eastAsia"/>
                <w:bCs/>
              </w:rPr>
              <w:t>报警路数可任意通过后台设置</w:t>
            </w:r>
          </w:p>
          <w:p w:rsidR="006D016D" w:rsidRDefault="005C1199">
            <w:pPr>
              <w:widowControl/>
              <w:spacing w:line="360" w:lineRule="auto"/>
              <w:jc w:val="left"/>
              <w:rPr>
                <w:b/>
                <w:bCs/>
                <w:sz w:val="28"/>
                <w:szCs w:val="28"/>
              </w:rPr>
            </w:pPr>
            <w:r>
              <w:rPr>
                <w:rFonts w:hint="eastAsia"/>
                <w:bCs/>
              </w:rPr>
              <w:t>8</w:t>
            </w:r>
            <w:r>
              <w:rPr>
                <w:bCs/>
              </w:rPr>
              <w:t>.</w:t>
            </w:r>
            <w:r>
              <w:rPr>
                <w:rFonts w:hint="eastAsia"/>
                <w:bCs/>
              </w:rPr>
              <w:t>支持</w:t>
            </w:r>
            <w:r>
              <w:rPr>
                <w:bCs/>
              </w:rPr>
              <w:t>PAL</w:t>
            </w:r>
            <w:r>
              <w:rPr>
                <w:rFonts w:hint="eastAsia"/>
                <w:bCs/>
              </w:rPr>
              <w:t>、</w:t>
            </w:r>
            <w:r>
              <w:rPr>
                <w:bCs/>
              </w:rPr>
              <w:t>NTSC</w:t>
            </w:r>
            <w:r>
              <w:rPr>
                <w:rFonts w:hint="eastAsia"/>
                <w:bCs/>
              </w:rPr>
              <w:t>制式自适应</w:t>
            </w:r>
          </w:p>
          <w:p w:rsidR="006D016D" w:rsidRDefault="005C1199">
            <w:pPr>
              <w:widowControl/>
              <w:spacing w:line="360" w:lineRule="auto"/>
              <w:jc w:val="left"/>
              <w:rPr>
                <w:b/>
                <w:bCs/>
                <w:sz w:val="28"/>
                <w:szCs w:val="28"/>
              </w:rPr>
            </w:pPr>
            <w:r>
              <w:rPr>
                <w:rFonts w:hint="eastAsia"/>
                <w:bCs/>
              </w:rPr>
              <w:t>9</w:t>
            </w:r>
            <w:r>
              <w:rPr>
                <w:bCs/>
              </w:rPr>
              <w:t>.</w:t>
            </w:r>
            <w:r>
              <w:rPr>
                <w:rFonts w:hint="eastAsia"/>
                <w:bCs/>
              </w:rPr>
              <w:t>同时支持</w:t>
            </w:r>
            <w:r>
              <w:rPr>
                <w:bCs/>
              </w:rPr>
              <w:t>VBR</w:t>
            </w:r>
            <w:r>
              <w:rPr>
                <w:rFonts w:hint="eastAsia"/>
                <w:bCs/>
              </w:rPr>
              <w:t>与</w:t>
            </w:r>
            <w:r>
              <w:rPr>
                <w:bCs/>
              </w:rPr>
              <w:t>CBR</w:t>
            </w:r>
          </w:p>
          <w:p w:rsidR="006D016D" w:rsidRDefault="005C1199">
            <w:pPr>
              <w:widowControl/>
              <w:spacing w:line="360" w:lineRule="auto"/>
              <w:jc w:val="left"/>
              <w:rPr>
                <w:b/>
                <w:bCs/>
                <w:sz w:val="28"/>
                <w:szCs w:val="28"/>
              </w:rPr>
            </w:pPr>
            <w:r>
              <w:rPr>
                <w:bCs/>
              </w:rPr>
              <w:t>10.</w:t>
            </w:r>
            <w:r>
              <w:rPr>
                <w:rFonts w:hint="eastAsia"/>
                <w:bCs/>
              </w:rPr>
              <w:t>支持自动检测支持</w:t>
            </w:r>
            <w:r>
              <w:rPr>
                <w:bCs/>
              </w:rPr>
              <w:t>4:3</w:t>
            </w:r>
            <w:r>
              <w:rPr>
                <w:rFonts w:hint="eastAsia"/>
                <w:bCs/>
              </w:rPr>
              <w:t>和</w:t>
            </w:r>
            <w:r>
              <w:rPr>
                <w:bCs/>
              </w:rPr>
              <w:t xml:space="preserve"> 16:9</w:t>
            </w:r>
            <w:r>
              <w:rPr>
                <w:rFonts w:hint="eastAsia"/>
                <w:bCs/>
              </w:rPr>
              <w:t>两种视频宽高比</w:t>
            </w:r>
          </w:p>
          <w:p w:rsidR="006D016D" w:rsidRDefault="005C1199">
            <w:pPr>
              <w:widowControl/>
              <w:spacing w:line="360" w:lineRule="auto"/>
              <w:jc w:val="left"/>
              <w:rPr>
                <w:b/>
                <w:bCs/>
                <w:sz w:val="28"/>
                <w:szCs w:val="28"/>
              </w:rPr>
            </w:pPr>
            <w:r>
              <w:rPr>
                <w:bCs/>
              </w:rPr>
              <w:t>11.PSI/SI</w:t>
            </w:r>
            <w:r>
              <w:rPr>
                <w:rFonts w:hint="eastAsia"/>
                <w:bCs/>
              </w:rPr>
              <w:t>表的重复间隔最小步进</w:t>
            </w:r>
            <w:r>
              <w:rPr>
                <w:bCs/>
              </w:rPr>
              <w:t>1ms</w:t>
            </w:r>
          </w:p>
          <w:p w:rsidR="006D016D" w:rsidRDefault="005C1199">
            <w:pPr>
              <w:widowControl/>
              <w:spacing w:line="360" w:lineRule="auto"/>
              <w:jc w:val="left"/>
              <w:rPr>
                <w:b/>
                <w:bCs/>
                <w:sz w:val="28"/>
                <w:szCs w:val="28"/>
              </w:rPr>
            </w:pPr>
            <w:r>
              <w:rPr>
                <w:rFonts w:hint="eastAsia"/>
                <w:bCs/>
              </w:rPr>
              <w:t>1</w:t>
            </w:r>
            <w:r>
              <w:rPr>
                <w:bCs/>
              </w:rPr>
              <w:t>2.</w:t>
            </w:r>
            <w:r>
              <w:rPr>
                <w:rFonts w:hint="eastAsia"/>
                <w:bCs/>
              </w:rPr>
              <w:t>设备支持</w:t>
            </w:r>
            <w:r>
              <w:rPr>
                <w:bCs/>
              </w:rPr>
              <w:t>PSI/SI</w:t>
            </w:r>
            <w:r>
              <w:rPr>
                <w:rFonts w:hint="eastAsia"/>
                <w:bCs/>
              </w:rPr>
              <w:t>表（</w:t>
            </w:r>
            <w:r>
              <w:rPr>
                <w:bCs/>
              </w:rPr>
              <w:t>PAT</w:t>
            </w:r>
            <w:r>
              <w:rPr>
                <w:rFonts w:hint="eastAsia"/>
                <w:bCs/>
              </w:rPr>
              <w:t>、</w:t>
            </w:r>
            <w:r>
              <w:rPr>
                <w:bCs/>
              </w:rPr>
              <w:t>PMT</w:t>
            </w:r>
            <w:r>
              <w:rPr>
                <w:rFonts w:hint="eastAsia"/>
                <w:bCs/>
              </w:rPr>
              <w:t>、</w:t>
            </w:r>
            <w:r>
              <w:rPr>
                <w:bCs/>
              </w:rPr>
              <w:t>CAT</w:t>
            </w:r>
            <w:r>
              <w:rPr>
                <w:rFonts w:hint="eastAsia"/>
                <w:bCs/>
              </w:rPr>
              <w:t>、</w:t>
            </w:r>
            <w:r>
              <w:rPr>
                <w:bCs/>
              </w:rPr>
              <w:t xml:space="preserve">SDT </w:t>
            </w:r>
            <w:r>
              <w:rPr>
                <w:rFonts w:hint="eastAsia"/>
                <w:bCs/>
              </w:rPr>
              <w:t>当前、</w:t>
            </w:r>
            <w:r>
              <w:rPr>
                <w:bCs/>
              </w:rPr>
              <w:t>SDT</w:t>
            </w:r>
            <w:r>
              <w:rPr>
                <w:rFonts w:hint="eastAsia"/>
                <w:bCs/>
              </w:rPr>
              <w:t>其它、</w:t>
            </w:r>
            <w:r>
              <w:rPr>
                <w:bCs/>
              </w:rPr>
              <w:t>BAT</w:t>
            </w:r>
            <w:r>
              <w:rPr>
                <w:rFonts w:hint="eastAsia"/>
                <w:bCs/>
              </w:rPr>
              <w:t>、</w:t>
            </w:r>
            <w:r>
              <w:rPr>
                <w:bCs/>
              </w:rPr>
              <w:t>NIT</w:t>
            </w:r>
            <w:r>
              <w:rPr>
                <w:rFonts w:hint="eastAsia"/>
                <w:bCs/>
              </w:rPr>
              <w:t>当前、</w:t>
            </w:r>
            <w:r>
              <w:rPr>
                <w:bCs/>
              </w:rPr>
              <w:t>NIT</w:t>
            </w:r>
            <w:r>
              <w:rPr>
                <w:rFonts w:hint="eastAsia"/>
                <w:bCs/>
              </w:rPr>
              <w:t>其它）的编辑、修改、插入功能（通过后台管理控制软件）</w:t>
            </w:r>
          </w:p>
          <w:p w:rsidR="006D016D" w:rsidRDefault="005C1199">
            <w:pPr>
              <w:widowControl/>
              <w:spacing w:line="360" w:lineRule="auto"/>
              <w:jc w:val="left"/>
              <w:rPr>
                <w:b/>
                <w:bCs/>
                <w:sz w:val="28"/>
                <w:szCs w:val="28"/>
              </w:rPr>
            </w:pPr>
            <w:r>
              <w:rPr>
                <w:rFonts w:hint="eastAsia"/>
                <w:bCs/>
              </w:rPr>
              <w:t>1</w:t>
            </w:r>
            <w:r>
              <w:rPr>
                <w:bCs/>
              </w:rPr>
              <w:t>3.</w:t>
            </w:r>
            <w:r>
              <w:rPr>
                <w:rFonts w:hint="eastAsia"/>
                <w:bCs/>
              </w:rPr>
              <w:t>设备支持节目直通功能</w:t>
            </w:r>
          </w:p>
          <w:p w:rsidR="006D016D" w:rsidRDefault="005C1199">
            <w:pPr>
              <w:widowControl/>
              <w:spacing w:line="360" w:lineRule="auto"/>
              <w:jc w:val="left"/>
              <w:rPr>
                <w:b/>
                <w:bCs/>
                <w:sz w:val="28"/>
                <w:szCs w:val="28"/>
              </w:rPr>
            </w:pPr>
            <w:r>
              <w:rPr>
                <w:rFonts w:hint="eastAsia"/>
                <w:bCs/>
              </w:rPr>
              <w:t>1</w:t>
            </w:r>
            <w:r>
              <w:rPr>
                <w:bCs/>
              </w:rPr>
              <w:t>4.</w:t>
            </w:r>
            <w:r>
              <w:rPr>
                <w:rFonts w:hint="eastAsia"/>
                <w:bCs/>
              </w:rPr>
              <w:t>设备支持节目的优先级设置功能</w:t>
            </w:r>
          </w:p>
          <w:p w:rsidR="006D016D" w:rsidRDefault="005C1199">
            <w:pPr>
              <w:widowControl/>
              <w:spacing w:line="360" w:lineRule="auto"/>
              <w:jc w:val="left"/>
              <w:rPr>
                <w:b/>
                <w:bCs/>
                <w:sz w:val="28"/>
                <w:szCs w:val="28"/>
              </w:rPr>
            </w:pPr>
            <w:r>
              <w:rPr>
                <w:bCs/>
              </w:rPr>
              <w:t>15.</w:t>
            </w:r>
            <w:r>
              <w:rPr>
                <w:rFonts w:hint="eastAsia"/>
                <w:bCs/>
              </w:rPr>
              <w:t>设备支持统计复用的最大码率和最小码率设置功能</w:t>
            </w:r>
          </w:p>
          <w:p w:rsidR="006D016D" w:rsidRDefault="005C1199">
            <w:pPr>
              <w:widowControl/>
              <w:spacing w:line="360" w:lineRule="auto"/>
              <w:jc w:val="left"/>
              <w:rPr>
                <w:b/>
                <w:bCs/>
                <w:sz w:val="28"/>
                <w:szCs w:val="28"/>
              </w:rPr>
            </w:pPr>
            <w:r>
              <w:rPr>
                <w:rFonts w:hint="eastAsia"/>
                <w:bCs/>
              </w:rPr>
              <w:t>1</w:t>
            </w:r>
            <w:r>
              <w:rPr>
                <w:bCs/>
              </w:rPr>
              <w:t>6.</w:t>
            </w:r>
            <w:r>
              <w:rPr>
                <w:rFonts w:hint="eastAsia"/>
                <w:bCs/>
              </w:rPr>
              <w:t>设备支持搜索所有</w:t>
            </w:r>
            <w:r>
              <w:rPr>
                <w:bCs/>
              </w:rPr>
              <w:t>PID</w:t>
            </w:r>
            <w:r>
              <w:rPr>
                <w:rFonts w:hint="eastAsia"/>
                <w:bCs/>
              </w:rPr>
              <w:t>（包括非指定</w:t>
            </w:r>
            <w:r>
              <w:rPr>
                <w:bCs/>
              </w:rPr>
              <w:t>PID</w:t>
            </w:r>
            <w:r>
              <w:rPr>
                <w:rFonts w:hint="eastAsia"/>
                <w:bCs/>
              </w:rPr>
              <w:t>）</w:t>
            </w:r>
          </w:p>
          <w:p w:rsidR="006D016D" w:rsidRDefault="005C1199">
            <w:pPr>
              <w:widowControl/>
              <w:spacing w:line="360" w:lineRule="auto"/>
              <w:jc w:val="left"/>
              <w:rPr>
                <w:b/>
                <w:bCs/>
                <w:sz w:val="28"/>
                <w:szCs w:val="28"/>
              </w:rPr>
            </w:pPr>
            <w:r>
              <w:rPr>
                <w:rFonts w:hint="eastAsia"/>
                <w:bCs/>
              </w:rPr>
              <w:t>1</w:t>
            </w:r>
            <w:r>
              <w:rPr>
                <w:bCs/>
              </w:rPr>
              <w:t>7.</w:t>
            </w:r>
            <w:r>
              <w:rPr>
                <w:rFonts w:hint="eastAsia"/>
                <w:bCs/>
              </w:rPr>
              <w:t>设备需具有通道的故障隔离能力，即当某路输入码流异常后，不能影响复用输出的其他通道的节目</w:t>
            </w:r>
          </w:p>
          <w:p w:rsidR="006D016D" w:rsidRDefault="005C1199">
            <w:pPr>
              <w:widowControl/>
              <w:spacing w:line="360" w:lineRule="auto"/>
              <w:jc w:val="left"/>
              <w:rPr>
                <w:b/>
                <w:bCs/>
                <w:sz w:val="28"/>
                <w:szCs w:val="28"/>
              </w:rPr>
            </w:pPr>
            <w:r>
              <w:rPr>
                <w:rFonts w:hint="eastAsia"/>
                <w:bCs/>
              </w:rPr>
              <w:t>1</w:t>
            </w:r>
            <w:r>
              <w:rPr>
                <w:bCs/>
              </w:rPr>
              <w:t>8.</w:t>
            </w:r>
            <w:r>
              <w:rPr>
                <w:rFonts w:hint="eastAsia"/>
                <w:bCs/>
              </w:rPr>
              <w:t>设备具有全面的故障恢复解决方案，保障系统的运营</w:t>
            </w:r>
          </w:p>
          <w:p w:rsidR="006D016D" w:rsidRDefault="005C1199">
            <w:pPr>
              <w:widowControl/>
              <w:spacing w:line="360" w:lineRule="auto"/>
              <w:jc w:val="left"/>
              <w:rPr>
                <w:b/>
                <w:bCs/>
                <w:sz w:val="28"/>
                <w:szCs w:val="28"/>
              </w:rPr>
            </w:pPr>
            <w:r>
              <w:rPr>
                <w:rFonts w:hint="eastAsia"/>
              </w:rPr>
              <w:t>1</w:t>
            </w:r>
            <w:r>
              <w:t>9.</w:t>
            </w:r>
            <w:r>
              <w:rPr>
                <w:rFonts w:hint="eastAsia"/>
              </w:rPr>
              <w:t>支持单播和组播</w:t>
            </w:r>
          </w:p>
          <w:p w:rsidR="006D016D" w:rsidRDefault="005C1199">
            <w:pPr>
              <w:widowControl/>
              <w:spacing w:line="360" w:lineRule="auto"/>
              <w:jc w:val="left"/>
              <w:rPr>
                <w:b/>
                <w:bCs/>
                <w:sz w:val="28"/>
                <w:szCs w:val="28"/>
              </w:rPr>
            </w:pPr>
            <w:r>
              <w:rPr>
                <w:rFonts w:hint="eastAsia"/>
              </w:rPr>
              <w:t>2</w:t>
            </w:r>
            <w:r>
              <w:t>0.</w:t>
            </w:r>
            <w:r>
              <w:rPr>
                <w:rFonts w:hint="eastAsia"/>
              </w:rPr>
              <w:t>设备支持设备背板复用功能，支持解复用功能</w:t>
            </w:r>
          </w:p>
          <w:p w:rsidR="006D016D" w:rsidRDefault="005C1199">
            <w:pPr>
              <w:widowControl/>
              <w:spacing w:line="360" w:lineRule="auto"/>
              <w:jc w:val="left"/>
              <w:rPr>
                <w:b/>
                <w:bCs/>
                <w:sz w:val="28"/>
                <w:szCs w:val="28"/>
              </w:rPr>
            </w:pPr>
            <w:r>
              <w:rPr>
                <w:rFonts w:hint="eastAsia"/>
              </w:rPr>
              <w:t>2</w:t>
            </w:r>
            <w:r>
              <w:t>1.</w:t>
            </w:r>
            <w:r>
              <w:rPr>
                <w:rFonts w:hint="eastAsia"/>
              </w:rPr>
              <w:t>支持通过拓展模块可实现</w:t>
            </w:r>
            <w:r>
              <w:t>SDI</w:t>
            </w:r>
            <w:r>
              <w:rPr>
                <w:rFonts w:hint="eastAsia"/>
              </w:rPr>
              <w:t>输入功能</w:t>
            </w:r>
          </w:p>
          <w:p w:rsidR="006D016D" w:rsidRDefault="005C1199">
            <w:pPr>
              <w:widowControl/>
              <w:spacing w:line="360" w:lineRule="auto"/>
              <w:jc w:val="left"/>
              <w:rPr>
                <w:b/>
                <w:bCs/>
                <w:sz w:val="28"/>
                <w:szCs w:val="28"/>
              </w:rPr>
            </w:pPr>
            <w:r>
              <w:rPr>
                <w:rFonts w:hint="eastAsia"/>
              </w:rPr>
              <w:t>2</w:t>
            </w:r>
            <w:r>
              <w:t>2.</w:t>
            </w:r>
            <w:r>
              <w:rPr>
                <w:rFonts w:hint="eastAsia"/>
              </w:rPr>
              <w:t>设备背板带宽不小于</w:t>
            </w:r>
            <w:r>
              <w:t>60Gbps</w:t>
            </w:r>
          </w:p>
          <w:p w:rsidR="006D016D" w:rsidRDefault="005C1199">
            <w:pPr>
              <w:widowControl/>
              <w:spacing w:line="360" w:lineRule="auto"/>
              <w:jc w:val="left"/>
              <w:rPr>
                <w:b/>
                <w:bCs/>
                <w:sz w:val="28"/>
                <w:szCs w:val="28"/>
              </w:rPr>
            </w:pPr>
            <w:r>
              <w:rPr>
                <w:rFonts w:hint="eastAsia"/>
              </w:rPr>
              <w:t>2</w:t>
            </w:r>
            <w:r>
              <w:t>3.</w:t>
            </w:r>
            <w:r>
              <w:rPr>
                <w:rFonts w:hint="eastAsia"/>
              </w:rPr>
              <w:t>兼容泉州广电原有</w:t>
            </w:r>
            <w:r>
              <w:rPr>
                <w:rFonts w:hint="eastAsia"/>
              </w:rPr>
              <w:t>ROSA</w:t>
            </w:r>
            <w:r>
              <w:rPr>
                <w:rFonts w:hint="eastAsia"/>
              </w:rPr>
              <w:t>网管平台。</w:t>
            </w:r>
          </w:p>
        </w:tc>
        <w:tc>
          <w:tcPr>
            <w:tcW w:w="882" w:type="dxa"/>
            <w:vMerge w:val="restart"/>
            <w:vAlign w:val="center"/>
          </w:tcPr>
          <w:p w:rsidR="006D016D" w:rsidRDefault="005C1199">
            <w:pPr>
              <w:adjustRightInd w:val="0"/>
              <w:snapToGrid w:val="0"/>
              <w:spacing w:line="400" w:lineRule="atLeast"/>
              <w:jc w:val="left"/>
              <w:rPr>
                <w:rFonts w:ascii="宋体" w:hAnsi="宋体" w:cs="宋体"/>
                <w:color w:val="FF0000"/>
                <w:szCs w:val="21"/>
              </w:rPr>
            </w:pPr>
            <w:r>
              <w:rPr>
                <w:rFonts w:ascii="宋体" w:hAnsi="宋体" w:cs="宋体" w:hint="eastAsia"/>
                <w:color w:val="FF0000"/>
                <w:szCs w:val="21"/>
              </w:rPr>
              <w:t>合同签订后30个日历日</w:t>
            </w:r>
          </w:p>
        </w:tc>
        <w:tc>
          <w:tcPr>
            <w:tcW w:w="709" w:type="dxa"/>
            <w:vMerge w:val="restart"/>
            <w:vAlign w:val="center"/>
          </w:tcPr>
          <w:p w:rsidR="006D016D" w:rsidRDefault="005C1199">
            <w:pPr>
              <w:rPr>
                <w:rFonts w:ascii="宋体" w:hAnsi="宋体" w:cs="宋体"/>
                <w:color w:val="FF0000"/>
                <w:szCs w:val="21"/>
              </w:rPr>
            </w:pPr>
            <w:r>
              <w:rPr>
                <w:rFonts w:ascii="宋体" w:hAnsi="宋体" w:cs="宋体" w:hint="eastAsia"/>
                <w:color w:val="FF0000"/>
                <w:szCs w:val="21"/>
              </w:rPr>
              <w:t>提供原厂三年保修</w:t>
            </w:r>
          </w:p>
        </w:tc>
        <w:tc>
          <w:tcPr>
            <w:tcW w:w="1316" w:type="dxa"/>
            <w:vAlign w:val="center"/>
          </w:tcPr>
          <w:p w:rsidR="006D016D" w:rsidRDefault="005C1199">
            <w:pPr>
              <w:rPr>
                <w:rFonts w:ascii="宋体" w:hAnsi="宋体" w:cs="宋体"/>
                <w:color w:val="FF0000"/>
                <w:szCs w:val="21"/>
              </w:rPr>
            </w:pPr>
            <w:r>
              <w:rPr>
                <w:rFonts w:ascii="宋体" w:hAnsi="宋体" w:cs="宋体" w:hint="eastAsia"/>
                <w:color w:val="FF0000"/>
                <w:szCs w:val="21"/>
              </w:rPr>
              <w:t>Synamedia</w:t>
            </w:r>
          </w:p>
          <w:p w:rsidR="006D016D" w:rsidRDefault="006D016D">
            <w:pPr>
              <w:rPr>
                <w:rFonts w:ascii="宋体" w:hAnsi="宋体" w:cs="宋体"/>
                <w:color w:val="FF0000"/>
                <w:szCs w:val="21"/>
              </w:rPr>
            </w:pPr>
          </w:p>
          <w:p w:rsidR="006D016D" w:rsidRDefault="005C1199">
            <w:pPr>
              <w:rPr>
                <w:rFonts w:ascii="宋体" w:hAnsi="宋体" w:cs="宋体"/>
                <w:color w:val="FF0000"/>
                <w:szCs w:val="21"/>
              </w:rPr>
            </w:pPr>
            <w:r>
              <w:rPr>
                <w:rFonts w:ascii="宋体" w:hAnsi="宋体" w:cs="宋体" w:hint="eastAsia"/>
                <w:color w:val="FF0000"/>
                <w:szCs w:val="21"/>
              </w:rPr>
              <w:t>Sumavison</w:t>
            </w:r>
          </w:p>
          <w:p w:rsidR="006D016D" w:rsidRDefault="006D016D">
            <w:pPr>
              <w:rPr>
                <w:rFonts w:ascii="宋体" w:hAnsi="宋体" w:cs="宋体"/>
                <w:color w:val="FF0000"/>
                <w:szCs w:val="21"/>
              </w:rPr>
            </w:pPr>
          </w:p>
          <w:p w:rsidR="006D016D" w:rsidRDefault="005C1199">
            <w:pPr>
              <w:ind w:firstLineChars="100" w:firstLine="210"/>
              <w:rPr>
                <w:rFonts w:ascii="宋体" w:hAnsi="宋体" w:cs="宋体"/>
                <w:color w:val="FF0000"/>
                <w:szCs w:val="21"/>
              </w:rPr>
            </w:pPr>
            <w:r>
              <w:rPr>
                <w:rFonts w:ascii="宋体" w:hAnsi="宋体" w:cs="宋体" w:hint="eastAsia"/>
                <w:color w:val="FF0000"/>
                <w:szCs w:val="21"/>
              </w:rPr>
              <w:t>伟 乐</w:t>
            </w:r>
          </w:p>
        </w:tc>
      </w:tr>
      <w:tr w:rsidR="006D016D">
        <w:trPr>
          <w:trHeight w:val="20"/>
        </w:trPr>
        <w:tc>
          <w:tcPr>
            <w:tcW w:w="534" w:type="dxa"/>
            <w:vAlign w:val="center"/>
          </w:tcPr>
          <w:p w:rsidR="006D016D" w:rsidRDefault="005C1199">
            <w:pPr>
              <w:widowControl/>
              <w:jc w:val="center"/>
              <w:rPr>
                <w:rFonts w:ascii="宋体" w:hAnsi="宋体" w:cs="宋体"/>
                <w:color w:val="FF0000"/>
                <w:kern w:val="0"/>
                <w:szCs w:val="21"/>
              </w:rPr>
            </w:pPr>
            <w:r>
              <w:rPr>
                <w:rFonts w:ascii="宋体" w:hAnsi="宋体" w:cs="宋体" w:hint="eastAsia"/>
                <w:color w:val="FF0000"/>
                <w:kern w:val="0"/>
                <w:szCs w:val="21"/>
              </w:rPr>
              <w:t>1</w:t>
            </w:r>
          </w:p>
        </w:tc>
        <w:tc>
          <w:tcPr>
            <w:tcW w:w="708" w:type="dxa"/>
            <w:vAlign w:val="center"/>
          </w:tcPr>
          <w:p w:rsidR="006D016D" w:rsidRDefault="005C1199">
            <w:pPr>
              <w:adjustRightInd w:val="0"/>
              <w:snapToGrid w:val="0"/>
              <w:spacing w:line="400" w:lineRule="atLeast"/>
              <w:ind w:firstLineChars="45" w:firstLine="94"/>
              <w:jc w:val="center"/>
              <w:rPr>
                <w:rFonts w:ascii="宋体" w:hAnsi="宋体"/>
                <w:color w:val="FF0000"/>
                <w:szCs w:val="21"/>
              </w:rPr>
            </w:pPr>
            <w:r>
              <w:rPr>
                <w:rFonts w:ascii="宋体" w:hAnsi="宋体" w:hint="eastAsia"/>
                <w:color w:val="FF0000"/>
                <w:szCs w:val="21"/>
              </w:rPr>
              <w:t>数字电视处理设备GBE板卡</w:t>
            </w:r>
          </w:p>
        </w:tc>
        <w:tc>
          <w:tcPr>
            <w:tcW w:w="426" w:type="dxa"/>
            <w:vAlign w:val="center"/>
          </w:tcPr>
          <w:p w:rsidR="006D016D" w:rsidRDefault="005C1199">
            <w:pPr>
              <w:adjustRightInd w:val="0"/>
              <w:snapToGrid w:val="0"/>
              <w:spacing w:line="400" w:lineRule="atLeast"/>
              <w:rPr>
                <w:rFonts w:ascii="宋体" w:hAnsi="宋体" w:cs="Arial"/>
                <w:color w:val="FF0000"/>
                <w:szCs w:val="21"/>
              </w:rPr>
            </w:pPr>
            <w:r>
              <w:rPr>
                <w:rFonts w:ascii="宋体" w:hAnsi="宋体" w:cs="Arial" w:hint="eastAsia"/>
                <w:color w:val="FF0000"/>
                <w:szCs w:val="21"/>
              </w:rPr>
              <w:t>1张</w:t>
            </w:r>
          </w:p>
        </w:tc>
        <w:tc>
          <w:tcPr>
            <w:tcW w:w="4504" w:type="dxa"/>
            <w:vAlign w:val="center"/>
          </w:tcPr>
          <w:p w:rsidR="006D016D" w:rsidRDefault="005C1199">
            <w:pPr>
              <w:widowControl/>
              <w:spacing w:line="360" w:lineRule="auto"/>
              <w:jc w:val="left"/>
            </w:pPr>
            <w:r>
              <w:rPr>
                <w:rFonts w:hint="eastAsia"/>
              </w:rPr>
              <w:t>1</w:t>
            </w:r>
            <w:r>
              <w:t>.</w:t>
            </w:r>
            <w:r>
              <w:rPr>
                <w:rFonts w:hint="eastAsia"/>
              </w:rPr>
              <w:t>板卡高度</w:t>
            </w:r>
            <w:r>
              <w:rPr>
                <w:rFonts w:hint="eastAsia"/>
                <w:szCs w:val="21"/>
                <w:lang w:val="zh-CN"/>
              </w:rPr>
              <w:t>≥</w:t>
            </w:r>
            <w:r>
              <w:rPr>
                <w:szCs w:val="21"/>
                <w:lang w:val="zh-CN"/>
              </w:rPr>
              <w:t>1</w:t>
            </w:r>
            <w:r>
              <w:rPr>
                <w:rFonts w:hint="eastAsia"/>
                <w:szCs w:val="21"/>
                <w:lang w:val="zh-CN"/>
              </w:rPr>
              <w:t>RU</w:t>
            </w:r>
            <w:r>
              <w:rPr>
                <w:rFonts w:hint="eastAsia"/>
                <w:szCs w:val="21"/>
                <w:lang w:val="zh-CN"/>
              </w:rPr>
              <w:t>；</w:t>
            </w:r>
          </w:p>
          <w:p w:rsidR="006D016D" w:rsidRDefault="005C1199">
            <w:pPr>
              <w:widowControl/>
              <w:spacing w:line="360" w:lineRule="auto"/>
              <w:jc w:val="left"/>
            </w:pPr>
            <w:r>
              <w:rPr>
                <w:rFonts w:hint="eastAsia"/>
                <w:szCs w:val="21"/>
                <w:lang w:val="zh-CN"/>
              </w:rPr>
              <w:t>2</w:t>
            </w:r>
            <w:r>
              <w:rPr>
                <w:szCs w:val="21"/>
                <w:lang w:val="zh-CN"/>
              </w:rPr>
              <w:t>.</w:t>
            </w:r>
            <w:r>
              <w:rPr>
                <w:rFonts w:hint="eastAsia"/>
                <w:szCs w:val="21"/>
                <w:lang w:val="zh-CN"/>
              </w:rPr>
              <w:t>板卡</w:t>
            </w:r>
            <w:r>
              <w:rPr>
                <w:rFonts w:hint="eastAsia"/>
                <w:szCs w:val="21"/>
                <w:lang w:val="zh-CN"/>
              </w:rPr>
              <w:t>GBE</w:t>
            </w:r>
            <w:r>
              <w:rPr>
                <w:rFonts w:hint="eastAsia"/>
                <w:szCs w:val="21"/>
                <w:lang w:val="zh-CN"/>
              </w:rPr>
              <w:t>端口数≥</w:t>
            </w:r>
            <w:r>
              <w:rPr>
                <w:szCs w:val="21"/>
                <w:lang w:val="zh-CN"/>
              </w:rPr>
              <w:t>4</w:t>
            </w:r>
            <w:r>
              <w:rPr>
                <w:rFonts w:hint="eastAsia"/>
                <w:szCs w:val="21"/>
                <w:lang w:val="zh-CN"/>
              </w:rPr>
              <w:t>；</w:t>
            </w:r>
          </w:p>
          <w:p w:rsidR="006D016D" w:rsidRDefault="005C1199">
            <w:pPr>
              <w:widowControl/>
              <w:spacing w:line="360" w:lineRule="auto"/>
              <w:jc w:val="left"/>
            </w:pPr>
            <w:r>
              <w:rPr>
                <w:rFonts w:hint="eastAsia"/>
                <w:szCs w:val="21"/>
                <w:lang w:val="zh-CN"/>
              </w:rPr>
              <w:t>3</w:t>
            </w:r>
            <w:r>
              <w:rPr>
                <w:szCs w:val="21"/>
                <w:lang w:val="zh-CN"/>
              </w:rPr>
              <w:t>.</w:t>
            </w:r>
            <w:r>
              <w:rPr>
                <w:rFonts w:hint="eastAsia"/>
                <w:szCs w:val="21"/>
                <w:lang w:val="zh-CN"/>
              </w:rPr>
              <w:t>板卡支持指示灯显示；</w:t>
            </w:r>
          </w:p>
          <w:p w:rsidR="006D016D" w:rsidRDefault="005C1199">
            <w:pPr>
              <w:widowControl/>
              <w:spacing w:line="360" w:lineRule="auto"/>
              <w:jc w:val="left"/>
            </w:pPr>
            <w:r>
              <w:rPr>
                <w:rFonts w:hint="eastAsia"/>
              </w:rPr>
              <w:t>4</w:t>
            </w:r>
            <w:r>
              <w:t>.</w:t>
            </w:r>
            <w:r>
              <w:rPr>
                <w:rFonts w:hint="eastAsia"/>
              </w:rPr>
              <w:t>板卡通过扩容可内嵌加扰模块完成加扰功能；</w:t>
            </w:r>
          </w:p>
          <w:p w:rsidR="006D016D" w:rsidRDefault="005C1199">
            <w:pPr>
              <w:widowControl/>
              <w:spacing w:line="360" w:lineRule="auto"/>
              <w:jc w:val="left"/>
            </w:pPr>
            <w:r>
              <w:t>5.</w:t>
            </w:r>
            <w:r>
              <w:rPr>
                <w:rFonts w:hint="eastAsia"/>
              </w:rPr>
              <w:t>支持四路千兆单向性或支持两路</w:t>
            </w:r>
            <w:r>
              <w:t>1+1</w:t>
            </w:r>
            <w:r>
              <w:rPr>
                <w:rFonts w:hint="eastAsia"/>
              </w:rPr>
              <w:t>备份的全双工接口。</w:t>
            </w:r>
          </w:p>
          <w:p w:rsidR="006D016D" w:rsidRDefault="005C1199">
            <w:pPr>
              <w:widowControl/>
              <w:spacing w:line="360" w:lineRule="auto"/>
              <w:jc w:val="left"/>
            </w:pPr>
            <w:r>
              <w:rPr>
                <w:rFonts w:hint="eastAsia"/>
              </w:rPr>
              <w:t>6</w:t>
            </w:r>
            <w:r>
              <w:t>.</w:t>
            </w:r>
            <w:r>
              <w:rPr>
                <w:rFonts w:hint="eastAsia"/>
              </w:rPr>
              <w:t>连接类型：千兆电口或</w:t>
            </w:r>
            <w:r>
              <w:t xml:space="preserve">SFP </w:t>
            </w:r>
          </w:p>
          <w:p w:rsidR="006D016D" w:rsidRDefault="005C1199">
            <w:pPr>
              <w:widowControl/>
              <w:spacing w:line="360" w:lineRule="auto"/>
              <w:jc w:val="left"/>
            </w:pPr>
            <w:r>
              <w:rPr>
                <w:rFonts w:hint="eastAsia"/>
              </w:rPr>
              <w:t>7</w:t>
            </w:r>
            <w:r>
              <w:t>.</w:t>
            </w:r>
            <w:r>
              <w:rPr>
                <w:rFonts w:hint="eastAsia"/>
              </w:rPr>
              <w:t>支持协：</w:t>
            </w:r>
            <w:r>
              <w:t>UDP/IP, RTP/UDP/IP, ARP, IGMPv2/v3, Diffserv/TOS 802.1p</w:t>
            </w:r>
          </w:p>
          <w:p w:rsidR="006D016D" w:rsidRDefault="005C1199">
            <w:pPr>
              <w:widowControl/>
              <w:spacing w:line="360" w:lineRule="auto"/>
              <w:jc w:val="left"/>
            </w:pPr>
            <w:r>
              <w:rPr>
                <w:rFonts w:hint="eastAsia"/>
              </w:rPr>
              <w:t>8</w:t>
            </w:r>
            <w:r>
              <w:t>.</w:t>
            </w:r>
            <w:r>
              <w:rPr>
                <w:rFonts w:hint="eastAsia"/>
              </w:rPr>
              <w:t>支持：</w:t>
            </w:r>
            <w:r>
              <w:t>IEEE 802.Q VLAN tagging</w:t>
            </w:r>
          </w:p>
          <w:p w:rsidR="006D016D" w:rsidRDefault="005C1199">
            <w:pPr>
              <w:widowControl/>
              <w:spacing w:line="360" w:lineRule="auto"/>
              <w:jc w:val="left"/>
            </w:pPr>
            <w:r>
              <w:rPr>
                <w:rFonts w:hint="eastAsia"/>
              </w:rPr>
              <w:t>9</w:t>
            </w:r>
            <w:r>
              <w:t>.</w:t>
            </w:r>
            <w:r>
              <w:rPr>
                <w:rFonts w:hint="eastAsia"/>
              </w:rPr>
              <w:t>支持地址规划：</w:t>
            </w:r>
            <w:r>
              <w:t>Multicast, unicast</w:t>
            </w:r>
          </w:p>
          <w:p w:rsidR="006D016D" w:rsidRDefault="005C1199">
            <w:pPr>
              <w:widowControl/>
              <w:spacing w:line="360" w:lineRule="auto"/>
              <w:jc w:val="left"/>
            </w:pPr>
            <w:r>
              <w:rPr>
                <w:rFonts w:hint="eastAsia"/>
              </w:rPr>
              <w:t>1</w:t>
            </w:r>
            <w:r>
              <w:t>0.</w:t>
            </w:r>
            <w:r>
              <w:rPr>
                <w:rFonts w:hint="eastAsia"/>
              </w:rPr>
              <w:t>备份等级：</w:t>
            </w:r>
            <w:r>
              <w:t xml:space="preserve"> Port, TS and Service backup</w:t>
            </w:r>
          </w:p>
          <w:p w:rsidR="006D016D" w:rsidRDefault="005C1199">
            <w:pPr>
              <w:widowControl/>
              <w:spacing w:line="360" w:lineRule="auto"/>
              <w:jc w:val="left"/>
            </w:pPr>
            <w:r>
              <w:rPr>
                <w:rFonts w:hint="eastAsia"/>
              </w:rPr>
              <w:t>1</w:t>
            </w:r>
            <w:r>
              <w:t>1.</w:t>
            </w:r>
            <w:r>
              <w:rPr>
                <w:rFonts w:hint="eastAsia"/>
              </w:rPr>
              <w:t>支持流类型：</w:t>
            </w:r>
            <w:r>
              <w:t>Multiple SPTS/MPTS streams</w:t>
            </w:r>
          </w:p>
          <w:p w:rsidR="006D016D" w:rsidRDefault="005C1199">
            <w:pPr>
              <w:widowControl/>
              <w:spacing w:line="360" w:lineRule="auto"/>
              <w:jc w:val="left"/>
            </w:pPr>
            <w:r>
              <w:rPr>
                <w:rFonts w:hint="eastAsia"/>
              </w:rPr>
              <w:t>1</w:t>
            </w:r>
            <w:r>
              <w:t>2.</w:t>
            </w:r>
            <w:r>
              <w:rPr>
                <w:rFonts w:hint="eastAsia"/>
              </w:rPr>
              <w:t>支持</w:t>
            </w:r>
            <w:r>
              <w:t>2500</w:t>
            </w:r>
            <w:r>
              <w:rPr>
                <w:rFonts w:hint="eastAsia"/>
              </w:rPr>
              <w:t>个输入和</w:t>
            </w:r>
            <w:r>
              <w:t>2500</w:t>
            </w:r>
            <w:r>
              <w:rPr>
                <w:rFonts w:hint="eastAsia"/>
              </w:rPr>
              <w:t>个输出流</w:t>
            </w:r>
          </w:p>
        </w:tc>
        <w:tc>
          <w:tcPr>
            <w:tcW w:w="882" w:type="dxa"/>
            <w:vMerge/>
            <w:vAlign w:val="center"/>
          </w:tcPr>
          <w:p w:rsidR="006D016D" w:rsidRDefault="006D016D">
            <w:pPr>
              <w:adjustRightInd w:val="0"/>
              <w:snapToGrid w:val="0"/>
              <w:spacing w:line="400" w:lineRule="atLeast"/>
              <w:jc w:val="left"/>
              <w:rPr>
                <w:rFonts w:ascii="宋体" w:hAnsi="宋体" w:cs="宋体"/>
                <w:color w:val="FF0000"/>
                <w:szCs w:val="21"/>
              </w:rPr>
            </w:pPr>
          </w:p>
        </w:tc>
        <w:tc>
          <w:tcPr>
            <w:tcW w:w="709" w:type="dxa"/>
            <w:vMerge/>
            <w:vAlign w:val="center"/>
          </w:tcPr>
          <w:p w:rsidR="006D016D" w:rsidRDefault="006D016D">
            <w:pPr>
              <w:rPr>
                <w:rFonts w:ascii="宋体" w:hAnsi="宋体" w:cs="宋体"/>
                <w:color w:val="FF0000"/>
                <w:szCs w:val="21"/>
              </w:rPr>
            </w:pPr>
          </w:p>
        </w:tc>
        <w:tc>
          <w:tcPr>
            <w:tcW w:w="1316" w:type="dxa"/>
            <w:vAlign w:val="center"/>
          </w:tcPr>
          <w:p w:rsidR="006D016D" w:rsidRDefault="005C1199">
            <w:pPr>
              <w:rPr>
                <w:rFonts w:ascii="宋体" w:hAnsi="宋体" w:cs="宋体"/>
                <w:color w:val="FF0000"/>
                <w:szCs w:val="21"/>
              </w:rPr>
            </w:pPr>
            <w:r>
              <w:rPr>
                <w:rFonts w:ascii="宋体" w:hAnsi="宋体" w:cs="宋体" w:hint="eastAsia"/>
                <w:color w:val="FF0000"/>
                <w:szCs w:val="21"/>
              </w:rPr>
              <w:t>Synamedia</w:t>
            </w:r>
          </w:p>
          <w:p w:rsidR="006D016D" w:rsidRDefault="006D016D">
            <w:pPr>
              <w:rPr>
                <w:rFonts w:ascii="宋体" w:hAnsi="宋体" w:cs="宋体"/>
                <w:color w:val="FF0000"/>
                <w:szCs w:val="21"/>
              </w:rPr>
            </w:pPr>
          </w:p>
          <w:p w:rsidR="006D016D" w:rsidRDefault="005C1199">
            <w:pPr>
              <w:rPr>
                <w:rFonts w:ascii="宋体" w:hAnsi="宋体" w:cs="宋体"/>
                <w:color w:val="FF0000"/>
                <w:szCs w:val="21"/>
              </w:rPr>
            </w:pPr>
            <w:r>
              <w:rPr>
                <w:rFonts w:ascii="宋体" w:hAnsi="宋体" w:cs="宋体" w:hint="eastAsia"/>
                <w:color w:val="FF0000"/>
                <w:szCs w:val="21"/>
              </w:rPr>
              <w:t>Sumavison</w:t>
            </w:r>
          </w:p>
          <w:p w:rsidR="006D016D" w:rsidRDefault="006D016D">
            <w:pPr>
              <w:rPr>
                <w:rFonts w:ascii="宋体" w:hAnsi="宋体" w:cs="宋体"/>
                <w:color w:val="FF0000"/>
                <w:szCs w:val="21"/>
              </w:rPr>
            </w:pPr>
          </w:p>
          <w:p w:rsidR="006D016D" w:rsidRDefault="005C1199">
            <w:pPr>
              <w:rPr>
                <w:rFonts w:ascii="宋体" w:hAnsi="宋体" w:cs="宋体"/>
                <w:color w:val="FF0000"/>
                <w:szCs w:val="21"/>
              </w:rPr>
            </w:pPr>
            <w:r>
              <w:rPr>
                <w:rFonts w:ascii="宋体" w:hAnsi="宋体" w:cs="宋体" w:hint="eastAsia"/>
                <w:color w:val="FF0000"/>
                <w:szCs w:val="21"/>
              </w:rPr>
              <w:t>伟 乐</w:t>
            </w:r>
          </w:p>
        </w:tc>
      </w:tr>
      <w:tr w:rsidR="006D016D">
        <w:trPr>
          <w:trHeight w:val="20"/>
        </w:trPr>
        <w:tc>
          <w:tcPr>
            <w:tcW w:w="534" w:type="dxa"/>
            <w:vAlign w:val="center"/>
          </w:tcPr>
          <w:p w:rsidR="006D016D" w:rsidRDefault="005C1199">
            <w:pPr>
              <w:widowControl/>
              <w:jc w:val="center"/>
              <w:rPr>
                <w:rFonts w:ascii="宋体" w:hAnsi="宋体" w:cs="宋体"/>
                <w:color w:val="FF0000"/>
                <w:kern w:val="0"/>
                <w:szCs w:val="21"/>
              </w:rPr>
            </w:pPr>
            <w:r>
              <w:rPr>
                <w:rFonts w:ascii="宋体" w:hAnsi="宋体" w:cs="宋体" w:hint="eastAsia"/>
                <w:color w:val="FF0000"/>
                <w:kern w:val="0"/>
                <w:szCs w:val="21"/>
              </w:rPr>
              <w:t>1</w:t>
            </w:r>
          </w:p>
        </w:tc>
        <w:tc>
          <w:tcPr>
            <w:tcW w:w="708" w:type="dxa"/>
            <w:vAlign w:val="center"/>
          </w:tcPr>
          <w:p w:rsidR="006D016D" w:rsidRDefault="005C1199">
            <w:pPr>
              <w:adjustRightInd w:val="0"/>
              <w:snapToGrid w:val="0"/>
              <w:spacing w:line="400" w:lineRule="atLeast"/>
              <w:ind w:firstLineChars="45" w:firstLine="94"/>
              <w:jc w:val="center"/>
              <w:rPr>
                <w:rFonts w:ascii="宋体" w:hAnsi="宋体"/>
                <w:color w:val="FF0000"/>
                <w:szCs w:val="21"/>
              </w:rPr>
            </w:pPr>
            <w:r>
              <w:rPr>
                <w:rFonts w:ascii="宋体" w:hAnsi="宋体" w:hint="eastAsia"/>
                <w:color w:val="FF0000"/>
                <w:szCs w:val="21"/>
              </w:rPr>
              <w:t>数字电视处理设备ASI板卡</w:t>
            </w:r>
          </w:p>
        </w:tc>
        <w:tc>
          <w:tcPr>
            <w:tcW w:w="426" w:type="dxa"/>
            <w:vAlign w:val="center"/>
          </w:tcPr>
          <w:p w:rsidR="006D016D" w:rsidRDefault="005C1199">
            <w:pPr>
              <w:adjustRightInd w:val="0"/>
              <w:snapToGrid w:val="0"/>
              <w:spacing w:line="400" w:lineRule="atLeast"/>
              <w:rPr>
                <w:rFonts w:ascii="宋体" w:hAnsi="宋体" w:cs="Arial"/>
                <w:color w:val="FF0000"/>
                <w:szCs w:val="21"/>
              </w:rPr>
            </w:pPr>
            <w:r>
              <w:rPr>
                <w:rFonts w:ascii="宋体" w:hAnsi="宋体" w:cs="Arial" w:hint="eastAsia"/>
                <w:color w:val="FF0000"/>
                <w:szCs w:val="21"/>
              </w:rPr>
              <w:t>1张</w:t>
            </w:r>
          </w:p>
        </w:tc>
        <w:tc>
          <w:tcPr>
            <w:tcW w:w="4504" w:type="dxa"/>
            <w:vAlign w:val="center"/>
          </w:tcPr>
          <w:p w:rsidR="006D016D" w:rsidRDefault="005C1199">
            <w:pPr>
              <w:widowControl/>
              <w:spacing w:line="360" w:lineRule="auto"/>
              <w:jc w:val="left"/>
            </w:pPr>
            <w:r>
              <w:rPr>
                <w:rFonts w:hint="eastAsia"/>
              </w:rPr>
              <w:t>1</w:t>
            </w:r>
            <w:r>
              <w:t>.</w:t>
            </w:r>
            <w:r>
              <w:rPr>
                <w:rFonts w:hint="eastAsia"/>
              </w:rPr>
              <w:t>支持</w:t>
            </w:r>
            <w:r>
              <w:t>10</w:t>
            </w:r>
            <w:r>
              <w:rPr>
                <w:rFonts w:hint="eastAsia"/>
              </w:rPr>
              <w:t>路</w:t>
            </w:r>
            <w:r>
              <w:t>ASI</w:t>
            </w:r>
            <w:r>
              <w:rPr>
                <w:rFonts w:hint="eastAsia"/>
              </w:rPr>
              <w:t>信号的输入</w:t>
            </w:r>
          </w:p>
          <w:p w:rsidR="006D016D" w:rsidRDefault="005C1199">
            <w:pPr>
              <w:widowControl/>
              <w:spacing w:line="360" w:lineRule="auto"/>
              <w:jc w:val="left"/>
            </w:pPr>
            <w:r>
              <w:rPr>
                <w:rFonts w:hint="eastAsia"/>
              </w:rPr>
              <w:t>2</w:t>
            </w:r>
            <w:r>
              <w:t>.</w:t>
            </w:r>
            <w:r>
              <w:rPr>
                <w:rFonts w:hint="eastAsia"/>
              </w:rPr>
              <w:t>连接类型：</w:t>
            </w:r>
            <w:r>
              <w:t xml:space="preserve">BNC </w:t>
            </w:r>
          </w:p>
          <w:p w:rsidR="006D016D" w:rsidRDefault="005C1199">
            <w:pPr>
              <w:widowControl/>
              <w:spacing w:line="360" w:lineRule="auto"/>
              <w:jc w:val="left"/>
            </w:pPr>
            <w:r>
              <w:rPr>
                <w:rFonts w:hint="eastAsia"/>
              </w:rPr>
              <w:t>3</w:t>
            </w:r>
            <w:r>
              <w:t>.</w:t>
            </w:r>
            <w:r>
              <w:rPr>
                <w:rFonts w:hint="eastAsia"/>
              </w:rPr>
              <w:t>支持地址规划：</w:t>
            </w:r>
            <w:r>
              <w:t>Multicast, unicast</w:t>
            </w:r>
          </w:p>
          <w:p w:rsidR="006D016D" w:rsidRDefault="005C1199">
            <w:pPr>
              <w:widowControl/>
              <w:spacing w:line="360" w:lineRule="auto"/>
              <w:jc w:val="left"/>
            </w:pPr>
            <w:r>
              <w:rPr>
                <w:rFonts w:hint="eastAsia"/>
              </w:rPr>
              <w:t>4</w:t>
            </w:r>
            <w:r>
              <w:t>.</w:t>
            </w:r>
            <w:r>
              <w:rPr>
                <w:rFonts w:hint="eastAsia"/>
              </w:rPr>
              <w:t>备份等级：</w:t>
            </w:r>
            <w:r>
              <w:t xml:space="preserve"> Port, TS and Service backup</w:t>
            </w:r>
          </w:p>
          <w:p w:rsidR="006D016D" w:rsidRDefault="005C1199">
            <w:pPr>
              <w:widowControl/>
              <w:spacing w:line="360" w:lineRule="auto"/>
              <w:jc w:val="left"/>
            </w:pPr>
            <w:r>
              <w:rPr>
                <w:rFonts w:hint="eastAsia"/>
              </w:rPr>
              <w:t>5</w:t>
            </w:r>
            <w:r>
              <w:t>.</w:t>
            </w:r>
            <w:r>
              <w:rPr>
                <w:rFonts w:hint="eastAsia"/>
              </w:rPr>
              <w:t>支持流类型：</w:t>
            </w:r>
            <w:r>
              <w:t>Multiple SPTS/MPTS streams</w:t>
            </w:r>
          </w:p>
        </w:tc>
        <w:tc>
          <w:tcPr>
            <w:tcW w:w="882" w:type="dxa"/>
            <w:vAlign w:val="center"/>
          </w:tcPr>
          <w:p w:rsidR="006D016D" w:rsidRDefault="006D016D">
            <w:pPr>
              <w:adjustRightInd w:val="0"/>
              <w:snapToGrid w:val="0"/>
              <w:spacing w:line="400" w:lineRule="atLeast"/>
              <w:jc w:val="left"/>
              <w:rPr>
                <w:rFonts w:ascii="宋体" w:hAnsi="宋体" w:cs="宋体"/>
                <w:color w:val="FF0000"/>
                <w:szCs w:val="21"/>
              </w:rPr>
            </w:pPr>
          </w:p>
        </w:tc>
        <w:tc>
          <w:tcPr>
            <w:tcW w:w="709" w:type="dxa"/>
            <w:vAlign w:val="center"/>
          </w:tcPr>
          <w:p w:rsidR="006D016D" w:rsidRDefault="006D016D">
            <w:pPr>
              <w:rPr>
                <w:rFonts w:ascii="宋体" w:hAnsi="宋体" w:cs="宋体"/>
                <w:color w:val="FF0000"/>
                <w:szCs w:val="21"/>
              </w:rPr>
            </w:pPr>
          </w:p>
        </w:tc>
        <w:tc>
          <w:tcPr>
            <w:tcW w:w="1316" w:type="dxa"/>
            <w:vAlign w:val="center"/>
          </w:tcPr>
          <w:p w:rsidR="006D016D" w:rsidRDefault="005C1199">
            <w:pPr>
              <w:rPr>
                <w:rFonts w:ascii="宋体" w:hAnsi="宋体" w:cs="宋体"/>
                <w:color w:val="FF0000"/>
                <w:szCs w:val="21"/>
              </w:rPr>
            </w:pPr>
            <w:r>
              <w:rPr>
                <w:rFonts w:ascii="宋体" w:hAnsi="宋体" w:cs="宋体" w:hint="eastAsia"/>
                <w:color w:val="FF0000"/>
                <w:szCs w:val="21"/>
              </w:rPr>
              <w:t>Synamedia</w:t>
            </w:r>
          </w:p>
          <w:p w:rsidR="006D016D" w:rsidRDefault="006D016D">
            <w:pPr>
              <w:rPr>
                <w:rFonts w:ascii="宋体" w:hAnsi="宋体" w:cs="宋体"/>
                <w:color w:val="FF0000"/>
                <w:szCs w:val="21"/>
              </w:rPr>
            </w:pPr>
          </w:p>
          <w:p w:rsidR="006D016D" w:rsidRDefault="005C1199">
            <w:pPr>
              <w:rPr>
                <w:rFonts w:ascii="宋体" w:hAnsi="宋体" w:cs="宋体"/>
                <w:color w:val="FF0000"/>
                <w:szCs w:val="21"/>
              </w:rPr>
            </w:pPr>
            <w:r>
              <w:rPr>
                <w:rFonts w:ascii="宋体" w:hAnsi="宋体" w:cs="宋体" w:hint="eastAsia"/>
                <w:color w:val="FF0000"/>
                <w:szCs w:val="21"/>
              </w:rPr>
              <w:t>Sumavison</w:t>
            </w:r>
          </w:p>
          <w:p w:rsidR="006D016D" w:rsidRDefault="006D016D">
            <w:pPr>
              <w:rPr>
                <w:rFonts w:ascii="宋体" w:hAnsi="宋体" w:cs="宋体"/>
                <w:color w:val="FF0000"/>
                <w:szCs w:val="21"/>
              </w:rPr>
            </w:pPr>
          </w:p>
          <w:p w:rsidR="006D016D" w:rsidRDefault="005C1199">
            <w:pPr>
              <w:rPr>
                <w:rFonts w:ascii="宋体" w:hAnsi="宋体" w:cs="宋体"/>
                <w:color w:val="FF0000"/>
                <w:szCs w:val="21"/>
              </w:rPr>
            </w:pPr>
            <w:r>
              <w:rPr>
                <w:rFonts w:ascii="宋体" w:hAnsi="宋体" w:cs="宋体" w:hint="eastAsia"/>
                <w:color w:val="FF0000"/>
                <w:szCs w:val="21"/>
              </w:rPr>
              <w:t>伟 乐</w:t>
            </w:r>
            <w:bookmarkStart w:id="56" w:name="_GoBack"/>
            <w:bookmarkEnd w:id="56"/>
          </w:p>
        </w:tc>
      </w:tr>
    </w:tbl>
    <w:p w:rsidR="006D016D" w:rsidRDefault="006D016D">
      <w:pPr>
        <w:rPr>
          <w:b/>
          <w:sz w:val="24"/>
          <w:highlight w:val="yellow"/>
        </w:rPr>
      </w:pPr>
    </w:p>
    <w:p w:rsidR="006D016D" w:rsidRDefault="005C1199">
      <w:pPr>
        <w:rPr>
          <w:b/>
          <w:sz w:val="24"/>
        </w:rPr>
      </w:pPr>
      <w:r>
        <w:rPr>
          <w:rFonts w:hint="eastAsia"/>
          <w:b/>
          <w:sz w:val="24"/>
        </w:rPr>
        <w:t>二、技术要求</w:t>
      </w:r>
    </w:p>
    <w:p w:rsidR="006D016D" w:rsidRDefault="005C1199">
      <w:pPr>
        <w:ind w:firstLineChars="200" w:firstLine="480"/>
        <w:rPr>
          <w:b/>
          <w:color w:val="FF0000"/>
          <w:sz w:val="24"/>
        </w:rPr>
      </w:pPr>
      <w:r>
        <w:rPr>
          <w:rFonts w:ascii="宋体" w:hAnsi="宋体" w:hint="eastAsia"/>
          <w:sz w:val="24"/>
        </w:rPr>
        <w:t>复用器如上表参考品牌，型号不限，允许配件性能同等或高于列表中的规格参数。以符合参数要求的最低报价者中选。</w:t>
      </w:r>
    </w:p>
    <w:p w:rsidR="006D016D" w:rsidRDefault="005C1199">
      <w:pPr>
        <w:rPr>
          <w:b/>
          <w:sz w:val="24"/>
        </w:rPr>
      </w:pPr>
      <w:bookmarkStart w:id="57" w:name="_Toc256278612"/>
      <w:r>
        <w:rPr>
          <w:rFonts w:hint="eastAsia"/>
          <w:b/>
          <w:sz w:val="24"/>
        </w:rPr>
        <w:t>三、售后服务要求</w:t>
      </w:r>
      <w:bookmarkEnd w:id="57"/>
    </w:p>
    <w:p w:rsidR="006D016D" w:rsidRDefault="005C1199">
      <w:pPr>
        <w:spacing w:line="360" w:lineRule="auto"/>
        <w:ind w:firstLineChars="200" w:firstLine="480"/>
        <w:rPr>
          <w:rFonts w:ascii="宋体"/>
          <w:sz w:val="24"/>
        </w:rPr>
      </w:pPr>
      <w:r>
        <w:rPr>
          <w:rFonts w:ascii="宋体" w:hAnsi="宋体"/>
          <w:sz w:val="24"/>
        </w:rPr>
        <w:t>1</w:t>
      </w:r>
      <w:r>
        <w:rPr>
          <w:rFonts w:ascii="宋体" w:hAnsi="宋体" w:hint="eastAsia"/>
          <w:sz w:val="24"/>
        </w:rPr>
        <w:t>、设备保修期为货物验收合格后叁年</w:t>
      </w:r>
      <w:r>
        <w:rPr>
          <w:rFonts w:ascii="宋体"/>
          <w:sz w:val="24"/>
        </w:rPr>
        <w:t>,</w:t>
      </w:r>
      <w:r>
        <w:rPr>
          <w:rFonts w:ascii="宋体" w:hAnsi="宋体" w:hint="eastAsia"/>
          <w:sz w:val="24"/>
        </w:rPr>
        <w:t>供应商应保证所提供产品为该品牌原厂全新产品，若经查询确认非原厂产品，我司有权拒收并向中选方追究相关法律责任。</w:t>
      </w:r>
    </w:p>
    <w:p w:rsidR="006D016D" w:rsidRDefault="005C1199">
      <w:pPr>
        <w:spacing w:line="360" w:lineRule="auto"/>
        <w:ind w:firstLineChars="200" w:firstLine="480"/>
        <w:rPr>
          <w:rFonts w:ascii="宋体"/>
          <w:sz w:val="24"/>
        </w:rPr>
      </w:pPr>
      <w:r>
        <w:rPr>
          <w:rFonts w:ascii="宋体" w:hAnsi="宋体"/>
          <w:sz w:val="24"/>
        </w:rPr>
        <w:t>2</w:t>
      </w:r>
      <w:r>
        <w:rPr>
          <w:rFonts w:ascii="宋体" w:hAnsi="宋体" w:hint="eastAsia"/>
          <w:sz w:val="24"/>
        </w:rPr>
        <w:t>、保修期内，</w:t>
      </w:r>
      <w:del w:id="58" w:author="韩瑞珍" w:date="2020-03-13T16:29:00Z">
        <w:r w:rsidDel="005C1199">
          <w:rPr>
            <w:rFonts w:ascii="宋体" w:hAnsi="宋体" w:hint="eastAsia"/>
            <w:sz w:val="24"/>
          </w:rPr>
          <w:delText>非采购人的人为原因而</w:delText>
        </w:r>
      </w:del>
      <w:r>
        <w:rPr>
          <w:rFonts w:ascii="宋体" w:hAnsi="宋体" w:hint="eastAsia"/>
          <w:sz w:val="24"/>
        </w:rPr>
        <w:t>出现产品质量及安装问题，由中选供应商负责包修、包换，并承担因此而产生的一切费用。中选供应商应在报价文件中提供详细具体的售后服务承诺条款，就设备的保修、维护期予以说明。</w:t>
      </w:r>
    </w:p>
    <w:p w:rsidR="006D016D" w:rsidRDefault="005C1199">
      <w:pPr>
        <w:spacing w:line="360" w:lineRule="auto"/>
        <w:ind w:firstLineChars="200" w:firstLine="480"/>
        <w:rPr>
          <w:rFonts w:ascii="宋体"/>
          <w:sz w:val="24"/>
        </w:rPr>
      </w:pPr>
      <w:r>
        <w:rPr>
          <w:rFonts w:ascii="宋体" w:hAnsi="宋体"/>
          <w:sz w:val="24"/>
        </w:rPr>
        <w:t>3</w:t>
      </w:r>
      <w:r>
        <w:rPr>
          <w:rFonts w:ascii="宋体" w:hAnsi="宋体" w:hint="eastAsia"/>
          <w:sz w:val="24"/>
        </w:rPr>
        <w:t>、保修期内，若货物发生损坏，要求</w:t>
      </w:r>
      <w:r>
        <w:rPr>
          <w:rFonts w:ascii="宋体" w:hAnsi="宋体"/>
          <w:sz w:val="24"/>
        </w:rPr>
        <w:t>3</w:t>
      </w:r>
      <w:r>
        <w:rPr>
          <w:rFonts w:ascii="宋体" w:hAnsi="宋体" w:hint="eastAsia"/>
          <w:sz w:val="24"/>
        </w:rPr>
        <w:t>小时内维修响应，</w:t>
      </w:r>
      <w:r>
        <w:rPr>
          <w:rFonts w:ascii="宋体" w:hAnsi="宋体"/>
          <w:sz w:val="24"/>
        </w:rPr>
        <w:t>12</w:t>
      </w:r>
      <w:r>
        <w:rPr>
          <w:rFonts w:ascii="宋体" w:hAnsi="宋体" w:hint="eastAsia"/>
          <w:sz w:val="24"/>
        </w:rPr>
        <w:t>小时内修复或提供代用货物。</w:t>
      </w:r>
    </w:p>
    <w:p w:rsidR="006D016D" w:rsidRDefault="005C1199">
      <w:pPr>
        <w:spacing w:line="360" w:lineRule="auto"/>
        <w:ind w:firstLineChars="200" w:firstLine="480"/>
        <w:rPr>
          <w:rFonts w:ascii="宋体"/>
          <w:sz w:val="24"/>
        </w:rPr>
      </w:pPr>
      <w:r>
        <w:rPr>
          <w:rFonts w:ascii="宋体" w:hAnsi="宋体"/>
          <w:sz w:val="24"/>
        </w:rPr>
        <w:t>4</w:t>
      </w:r>
      <w:r>
        <w:rPr>
          <w:rFonts w:ascii="宋体" w:hAnsi="宋体" w:hint="eastAsia"/>
          <w:sz w:val="24"/>
        </w:rPr>
        <w:t>、中选人应提供免费送货到采购人指定地点安装、调试服务及安装指定的操作系统。</w:t>
      </w:r>
    </w:p>
    <w:p w:rsidR="006D016D" w:rsidRDefault="005C1199">
      <w:pPr>
        <w:spacing w:line="360" w:lineRule="auto"/>
        <w:ind w:firstLineChars="200" w:firstLine="480"/>
        <w:rPr>
          <w:rFonts w:ascii="宋体"/>
          <w:sz w:val="24"/>
        </w:rPr>
      </w:pPr>
      <w:r>
        <w:rPr>
          <w:rFonts w:ascii="宋体" w:hAnsi="宋体"/>
          <w:sz w:val="24"/>
        </w:rPr>
        <w:t>5</w:t>
      </w:r>
      <w:r>
        <w:rPr>
          <w:rFonts w:ascii="宋体" w:hAnsi="宋体" w:hint="eastAsia"/>
          <w:sz w:val="24"/>
        </w:rPr>
        <w:t>、中选人不履行约定，不按报价文件要求与采购人订立合同的，应当向采购人支付中选金额</w:t>
      </w:r>
      <w:r>
        <w:rPr>
          <w:rFonts w:ascii="宋体" w:hAnsi="宋体"/>
          <w:sz w:val="24"/>
        </w:rPr>
        <w:t>10 %</w:t>
      </w:r>
      <w:r>
        <w:rPr>
          <w:rFonts w:ascii="宋体" w:hAnsi="宋体" w:hint="eastAsia"/>
          <w:sz w:val="24"/>
        </w:rPr>
        <w:t>的违约金，给采购人造成的损失超过违约金额的，还应当对超过部分予以赔偿。</w:t>
      </w:r>
    </w:p>
    <w:p w:rsidR="006D016D" w:rsidRDefault="005C1199">
      <w:pPr>
        <w:rPr>
          <w:rFonts w:ascii="宋体" w:hAnsi="宋体"/>
          <w:b/>
          <w:sz w:val="24"/>
        </w:rPr>
      </w:pPr>
      <w:r>
        <w:rPr>
          <w:rFonts w:ascii="宋体" w:hAnsi="宋体" w:hint="eastAsia"/>
          <w:b/>
          <w:sz w:val="24"/>
        </w:rPr>
        <w:t>四、验收条款</w:t>
      </w:r>
    </w:p>
    <w:p w:rsidR="006D016D" w:rsidRDefault="005C1199">
      <w:pPr>
        <w:rPr>
          <w:rFonts w:ascii="宋体" w:hAnsi="宋体"/>
          <w:sz w:val="24"/>
        </w:rPr>
      </w:pPr>
      <w:r>
        <w:rPr>
          <w:rFonts w:ascii="宋体" w:hAnsi="宋体" w:hint="eastAsia"/>
          <w:sz w:val="24"/>
        </w:rPr>
        <w:t>①产品到达买方指定地点后，双方人员现场开箱上电验收，若交付的产品名称、规格、外观、数量等无误，双方于《收货单》上签字盖章确认，方视为产品初步验收合格并交付买方；</w:t>
      </w:r>
    </w:p>
    <w:p w:rsidR="006D016D" w:rsidRDefault="005C1199">
      <w:pPr>
        <w:rPr>
          <w:rFonts w:ascii="宋体" w:hAnsi="宋体"/>
          <w:sz w:val="24"/>
        </w:rPr>
      </w:pPr>
      <w:r>
        <w:rPr>
          <w:rFonts w:ascii="宋体" w:hAnsi="宋体" w:hint="eastAsia"/>
          <w:sz w:val="24"/>
        </w:rPr>
        <w:t>②设备安装调试合格后，系统运行正常一个月的，则双方在</w:t>
      </w:r>
      <w:del w:id="59" w:author="韩瑞珍" w:date="2020-03-13T16:29:00Z">
        <w:r w:rsidDel="005C1199">
          <w:rPr>
            <w:rFonts w:ascii="宋体" w:hAnsi="宋体" w:hint="eastAsia"/>
            <w:sz w:val="24"/>
          </w:rPr>
          <w:delText>三</w:delText>
        </w:r>
      </w:del>
      <w:r>
        <w:rPr>
          <w:rFonts w:ascii="宋体" w:hAnsi="宋体" w:hint="eastAsia"/>
          <w:sz w:val="24"/>
        </w:rPr>
        <w:t>十个工作日内组织终验，验收合格的签署《终验合格证明》。</w:t>
      </w:r>
    </w:p>
    <w:p w:rsidR="006D016D" w:rsidRDefault="005C1199">
      <w:pPr>
        <w:rPr>
          <w:rFonts w:ascii="宋体" w:hAnsi="宋体"/>
          <w:sz w:val="24"/>
        </w:rPr>
      </w:pPr>
      <w:r>
        <w:rPr>
          <w:rFonts w:ascii="宋体" w:hAnsi="宋体" w:hint="eastAsia"/>
          <w:sz w:val="24"/>
        </w:rPr>
        <w:t>若验收不合格，则卖方应负责在</w:t>
      </w:r>
      <w:del w:id="60" w:author="韩瑞珍" w:date="2020-03-13T16:29:00Z">
        <w:r w:rsidDel="005C1199">
          <w:rPr>
            <w:rFonts w:ascii="宋体" w:hAnsi="宋体" w:hint="eastAsia"/>
            <w:sz w:val="24"/>
          </w:rPr>
          <w:delText>十</w:delText>
        </w:r>
      </w:del>
      <w:r>
        <w:rPr>
          <w:rFonts w:ascii="宋体" w:hAnsi="宋体" w:hint="eastAsia"/>
          <w:sz w:val="24"/>
        </w:rPr>
        <w:t>五</w:t>
      </w:r>
      <w:del w:id="61" w:author="韩瑞珍" w:date="2020-03-13T16:29:00Z">
        <w:r w:rsidDel="005C1199">
          <w:rPr>
            <w:rFonts w:ascii="宋体" w:hAnsi="宋体" w:hint="eastAsia"/>
            <w:sz w:val="24"/>
          </w:rPr>
          <w:delText>个工作</w:delText>
        </w:r>
      </w:del>
      <w:r>
        <w:rPr>
          <w:rFonts w:ascii="宋体" w:hAnsi="宋体" w:hint="eastAsia"/>
          <w:sz w:val="24"/>
        </w:rPr>
        <w:t>日内修复或更换设备，重新进行试运行直至设备验收通过为止，因此产生的一切费用和逾期交货责任由卖方承担。</w:t>
      </w:r>
    </w:p>
    <w:p w:rsidR="006D016D" w:rsidRDefault="005C1199">
      <w:pPr>
        <w:rPr>
          <w:rFonts w:ascii="宋体" w:hAnsi="宋体"/>
          <w:sz w:val="24"/>
        </w:rPr>
      </w:pPr>
      <w:r>
        <w:rPr>
          <w:rFonts w:ascii="宋体" w:hAnsi="宋体" w:hint="eastAsia"/>
          <w:sz w:val="24"/>
        </w:rPr>
        <w:t>五、付款方式</w:t>
      </w:r>
    </w:p>
    <w:p w:rsidR="006D016D" w:rsidRDefault="005C1199">
      <w:pPr>
        <w:rPr>
          <w:rFonts w:ascii="宋体" w:hAnsi="宋体"/>
          <w:sz w:val="24"/>
        </w:rPr>
      </w:pPr>
      <w:r>
        <w:rPr>
          <w:rFonts w:ascii="宋体" w:hAnsi="宋体" w:hint="eastAsia"/>
          <w:sz w:val="24"/>
        </w:rPr>
        <w:t>到货验收合格后，在收到中选方提供的增值税专用发票后，3个月内一次性付清款项。</w:t>
      </w:r>
    </w:p>
    <w:p w:rsidR="006D016D" w:rsidRDefault="006D016D" w:rsidP="00273349">
      <w:pPr>
        <w:spacing w:beforeLines="50" w:afterLines="50" w:line="360" w:lineRule="auto"/>
        <w:rPr>
          <w:rFonts w:ascii="宋体" w:hAnsi="宋体"/>
          <w:color w:val="FF0000"/>
          <w:sz w:val="24"/>
        </w:rPr>
        <w:pPrChange w:id="62" w:author="谢聪林" w:date="2020-03-16T09:28:00Z">
          <w:pPr>
            <w:spacing w:beforeLines="50" w:afterLines="50" w:line="360" w:lineRule="auto"/>
          </w:pPr>
        </w:pPrChange>
      </w:pPr>
    </w:p>
    <w:p w:rsidR="006D016D" w:rsidRDefault="006D016D">
      <w:pPr>
        <w:widowControl/>
        <w:jc w:val="left"/>
        <w:rPr>
          <w:rFonts w:ascii="宋体" w:hAnsi="宋体"/>
          <w:sz w:val="24"/>
          <w:shd w:val="clear" w:color="auto" w:fill="FFFFFF"/>
        </w:rPr>
      </w:pPr>
    </w:p>
    <w:p w:rsidR="006D016D" w:rsidRDefault="006D016D">
      <w:pPr>
        <w:widowControl/>
        <w:jc w:val="left"/>
        <w:rPr>
          <w:b/>
          <w:spacing w:val="20"/>
          <w:sz w:val="36"/>
        </w:rPr>
      </w:pPr>
    </w:p>
    <w:p w:rsidR="006D016D" w:rsidRDefault="005C1199">
      <w:pPr>
        <w:spacing w:line="460" w:lineRule="exact"/>
        <w:jc w:val="center"/>
        <w:rPr>
          <w:rFonts w:ascii="黑体" w:eastAsia="黑体"/>
          <w:sz w:val="36"/>
        </w:rPr>
      </w:pPr>
      <w:r>
        <w:rPr>
          <w:rFonts w:hint="eastAsia"/>
          <w:b/>
          <w:spacing w:val="20"/>
          <w:sz w:val="36"/>
        </w:rPr>
        <w:t>第四部分</w:t>
      </w:r>
    </w:p>
    <w:p w:rsidR="006D016D" w:rsidRDefault="005C119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D016D" w:rsidRDefault="005C1199">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6D016D" w:rsidRDefault="005C1199">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6D016D" w:rsidRDefault="005C1199">
      <w:pPr>
        <w:spacing w:line="420" w:lineRule="exact"/>
        <w:rPr>
          <w:rFonts w:ascii="宋体" w:hAnsi="宋体" w:cs="Arial"/>
          <w:sz w:val="24"/>
        </w:rPr>
      </w:pPr>
      <w:r>
        <w:rPr>
          <w:rFonts w:ascii="宋体" w:hAnsi="宋体" w:cs="Arial" w:hint="eastAsia"/>
          <w:sz w:val="24"/>
        </w:rPr>
        <w:t>甲方(采购人)： 签定地点：</w:t>
      </w:r>
    </w:p>
    <w:p w:rsidR="006D016D" w:rsidRDefault="005C1199">
      <w:pPr>
        <w:spacing w:line="420" w:lineRule="exact"/>
        <w:rPr>
          <w:rFonts w:ascii="宋体" w:hAnsi="宋体" w:cs="Arial"/>
          <w:sz w:val="24"/>
        </w:rPr>
      </w:pPr>
      <w:r>
        <w:rPr>
          <w:rFonts w:ascii="宋体" w:hAnsi="宋体" w:cs="Arial" w:hint="eastAsia"/>
          <w:sz w:val="24"/>
        </w:rPr>
        <w:t>乙方（中选人）：  签定日期：   年   月   日</w:t>
      </w:r>
    </w:p>
    <w:p w:rsidR="006D016D" w:rsidRDefault="006D016D">
      <w:pPr>
        <w:spacing w:line="420" w:lineRule="exact"/>
        <w:rPr>
          <w:rFonts w:ascii="宋体" w:hAnsi="宋体" w:cs="Arial"/>
          <w:sz w:val="24"/>
        </w:rPr>
      </w:pPr>
    </w:p>
    <w:p w:rsidR="006D016D" w:rsidRDefault="005C1199">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福建广电网络安溪分公司</w:t>
      </w:r>
      <w:r>
        <w:rPr>
          <w:rFonts w:ascii="宋体" w:hAnsi="宋体" w:cs="Arial" w:hint="eastAsia"/>
          <w:sz w:val="24"/>
        </w:rPr>
        <w:t>采购项目的比选结果，乙方为中选人，现</w:t>
      </w:r>
    </w:p>
    <w:p w:rsidR="006D016D" w:rsidRDefault="005C1199">
      <w:pPr>
        <w:pStyle w:val="a5"/>
        <w:rPr>
          <w:rFonts w:ascii="宋体" w:hAnsi="宋体" w:cs="Arial"/>
          <w:sz w:val="24"/>
        </w:rPr>
      </w:pPr>
      <w:r>
        <w:rPr>
          <w:rFonts w:ascii="宋体" w:hAnsi="宋体" w:cs="Arial" w:hint="eastAsia"/>
          <w:sz w:val="24"/>
        </w:rPr>
        <w:t>依照比选报价文件及相关文件的内容，双方达成如下协议：</w:t>
      </w:r>
    </w:p>
    <w:p w:rsidR="006D016D" w:rsidRDefault="005C1199">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6D016D">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20" w:lineRule="exact"/>
              <w:jc w:val="center"/>
              <w:rPr>
                <w:rFonts w:ascii="宋体" w:hAnsi="宋体" w:cs="Arial"/>
                <w:sz w:val="24"/>
              </w:rPr>
            </w:pPr>
            <w:r>
              <w:rPr>
                <w:rFonts w:ascii="宋体" w:hAnsi="宋体" w:cs="Arial" w:hint="eastAsia"/>
                <w:sz w:val="24"/>
              </w:rPr>
              <w:t>交货期</w:t>
            </w:r>
          </w:p>
        </w:tc>
      </w:tr>
      <w:tr w:rsidR="006D016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r>
      <w:tr w:rsidR="006D016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r>
      <w:tr w:rsidR="006D016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20" w:lineRule="exact"/>
              <w:rPr>
                <w:rFonts w:ascii="宋体" w:hAnsi="宋体" w:cs="Arial"/>
                <w:sz w:val="24"/>
              </w:rPr>
            </w:pPr>
          </w:p>
        </w:tc>
      </w:tr>
      <w:tr w:rsidR="006D016D">
        <w:tc>
          <w:tcPr>
            <w:tcW w:w="9540" w:type="dxa"/>
            <w:gridSpan w:val="7"/>
            <w:tcBorders>
              <w:top w:val="single" w:sz="4" w:space="0" w:color="auto"/>
              <w:left w:val="single" w:sz="4" w:space="0" w:color="auto"/>
              <w:bottom w:val="single" w:sz="4" w:space="0" w:color="auto"/>
              <w:right w:val="single" w:sz="4" w:space="0" w:color="auto"/>
            </w:tcBorders>
          </w:tcPr>
          <w:p w:rsidR="006D016D" w:rsidRDefault="005C1199">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6D016D" w:rsidRDefault="005C1199">
      <w:pPr>
        <w:spacing w:line="420" w:lineRule="exact"/>
        <w:rPr>
          <w:rFonts w:ascii="宋体" w:hAnsi="宋体" w:cs="Arial"/>
          <w:sz w:val="24"/>
        </w:rPr>
      </w:pPr>
      <w:r>
        <w:rPr>
          <w:rFonts w:ascii="宋体" w:hAnsi="宋体" w:cs="Arial" w:hint="eastAsia"/>
          <w:sz w:val="24"/>
        </w:rPr>
        <w:t>2、交货方式、地点和时间</w:t>
      </w:r>
    </w:p>
    <w:p w:rsidR="006D016D" w:rsidRDefault="005C1199">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6D016D" w:rsidRDefault="005C1199">
      <w:pPr>
        <w:spacing w:line="420" w:lineRule="exact"/>
        <w:ind w:firstLineChars="200" w:firstLine="480"/>
        <w:rPr>
          <w:rFonts w:ascii="宋体" w:hAnsi="宋体" w:cs="Arial"/>
          <w:sz w:val="24"/>
          <w:u w:val="single"/>
        </w:rPr>
      </w:pPr>
      <w:r>
        <w:rPr>
          <w:rFonts w:ascii="宋体" w:hAnsi="宋体" w:cs="Arial"/>
          <w:sz w:val="24"/>
        </w:rPr>
        <w:t>2.2交货地点：</w:t>
      </w:r>
    </w:p>
    <w:p w:rsidR="006D016D" w:rsidRDefault="005C1199">
      <w:pPr>
        <w:spacing w:line="420" w:lineRule="exact"/>
        <w:ind w:firstLineChars="200" w:firstLine="480"/>
        <w:rPr>
          <w:rFonts w:ascii="宋体" w:hAnsi="宋体" w:cs="Arial"/>
          <w:sz w:val="24"/>
        </w:rPr>
      </w:pPr>
      <w:r>
        <w:rPr>
          <w:rFonts w:ascii="宋体" w:hAnsi="宋体" w:cs="Arial"/>
          <w:sz w:val="24"/>
        </w:rPr>
        <w:t>2.3交货时间：</w:t>
      </w:r>
    </w:p>
    <w:p w:rsidR="006D016D" w:rsidRDefault="005C1199">
      <w:pPr>
        <w:spacing w:line="420" w:lineRule="exact"/>
        <w:rPr>
          <w:rFonts w:ascii="宋体" w:hAnsi="宋体" w:cs="Arial"/>
          <w:sz w:val="24"/>
        </w:rPr>
      </w:pPr>
      <w:r>
        <w:rPr>
          <w:rFonts w:ascii="宋体" w:hAnsi="宋体" w:cs="Arial"/>
          <w:sz w:val="24"/>
        </w:rPr>
        <w:t>3、供货清单</w:t>
      </w:r>
    </w:p>
    <w:p w:rsidR="006D016D" w:rsidRDefault="005C1199">
      <w:pPr>
        <w:spacing w:line="420" w:lineRule="exact"/>
        <w:rPr>
          <w:rFonts w:ascii="宋体" w:hAnsi="宋体" w:cs="Arial"/>
          <w:sz w:val="24"/>
        </w:rPr>
      </w:pPr>
      <w:r>
        <w:rPr>
          <w:rFonts w:ascii="宋体" w:hAnsi="宋体" w:cs="Arial"/>
          <w:sz w:val="24"/>
        </w:rPr>
        <w:t xml:space="preserve">   3.1供货清单：包括主要产品、随机备品备件、专用工具的名称及数量。</w:t>
      </w:r>
    </w:p>
    <w:p w:rsidR="006D016D" w:rsidRDefault="005C1199">
      <w:pPr>
        <w:spacing w:line="420" w:lineRule="exact"/>
        <w:rPr>
          <w:rFonts w:ascii="宋体" w:hAnsi="宋体" w:cs="Arial"/>
          <w:sz w:val="24"/>
        </w:rPr>
      </w:pPr>
      <w:r>
        <w:rPr>
          <w:rFonts w:ascii="宋体" w:hAnsi="宋体" w:cs="Arial"/>
          <w:sz w:val="24"/>
        </w:rPr>
        <w:t>4、付款方式与条件</w:t>
      </w:r>
    </w:p>
    <w:p w:rsidR="006D016D" w:rsidRDefault="005C1199">
      <w:pPr>
        <w:widowControl/>
        <w:spacing w:line="420" w:lineRule="exact"/>
        <w:ind w:firstLineChars="200" w:firstLine="480"/>
        <w:jc w:val="left"/>
        <w:rPr>
          <w:rFonts w:ascii="宋体" w:hAnsi="宋体" w:cs="Arial"/>
          <w:sz w:val="24"/>
        </w:rPr>
      </w:pPr>
      <w:r>
        <w:rPr>
          <w:rFonts w:ascii="宋体" w:hAnsi="宋体"/>
          <w:sz w:val="24"/>
        </w:rPr>
        <w:t>4.1</w:t>
      </w:r>
      <w:r>
        <w:rPr>
          <w:rFonts w:ascii="宋体" w:hAnsi="宋体" w:hint="eastAsia"/>
          <w:sz w:val="24"/>
        </w:rPr>
        <w:t>（根据比选文件要求）</w:t>
      </w:r>
    </w:p>
    <w:p w:rsidR="006D016D" w:rsidRDefault="005C1199">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6D016D" w:rsidRDefault="005C1199">
      <w:pPr>
        <w:spacing w:line="420" w:lineRule="exact"/>
        <w:ind w:firstLineChars="200" w:firstLine="480"/>
        <w:rPr>
          <w:rFonts w:ascii="宋体" w:hAnsi="宋体" w:cs="Arial"/>
          <w:sz w:val="24"/>
        </w:rPr>
      </w:pPr>
      <w:r>
        <w:rPr>
          <w:rFonts w:ascii="宋体" w:hAnsi="宋体" w:cs="Arial"/>
          <w:sz w:val="24"/>
        </w:rPr>
        <w:t>A.项目开具增值税专用发票。</w:t>
      </w:r>
    </w:p>
    <w:p w:rsidR="006D016D" w:rsidRDefault="005C1199">
      <w:pPr>
        <w:spacing w:line="420" w:lineRule="exact"/>
        <w:ind w:firstLineChars="200" w:firstLine="480"/>
        <w:rPr>
          <w:rFonts w:ascii="宋体" w:hAnsi="宋体" w:cs="Arial"/>
          <w:sz w:val="24"/>
        </w:rPr>
      </w:pPr>
      <w:r>
        <w:rPr>
          <w:rFonts w:ascii="宋体" w:hAnsi="宋体" w:cs="Arial"/>
          <w:sz w:val="24"/>
        </w:rPr>
        <w:t>b.制造厂家出具的货物质量合格证书。</w:t>
      </w:r>
    </w:p>
    <w:p w:rsidR="006D016D" w:rsidRDefault="005C1199">
      <w:pPr>
        <w:spacing w:line="420" w:lineRule="exact"/>
        <w:ind w:firstLineChars="200" w:firstLine="480"/>
        <w:rPr>
          <w:rFonts w:ascii="宋体" w:hAnsi="宋体" w:cs="Arial"/>
          <w:sz w:val="24"/>
        </w:rPr>
      </w:pPr>
      <w:r>
        <w:rPr>
          <w:rFonts w:ascii="宋体" w:hAnsi="宋体" w:cs="Arial"/>
          <w:sz w:val="24"/>
        </w:rPr>
        <w:t>c.用户已收讫货物的验收</w:t>
      </w:r>
      <w:r>
        <w:rPr>
          <w:rFonts w:ascii="宋体" w:hAnsi="宋体" w:cs="Arial" w:hint="eastAsia"/>
          <w:sz w:val="24"/>
        </w:rPr>
        <w:t>凭证。</w:t>
      </w:r>
    </w:p>
    <w:p w:rsidR="006D016D" w:rsidRDefault="005C1199">
      <w:pPr>
        <w:spacing w:line="420" w:lineRule="exact"/>
        <w:rPr>
          <w:rFonts w:ascii="宋体" w:hAnsi="宋体"/>
          <w:sz w:val="24"/>
        </w:rPr>
      </w:pPr>
      <w:r>
        <w:rPr>
          <w:rFonts w:ascii="宋体" w:hAnsi="宋体" w:hint="eastAsia"/>
          <w:sz w:val="24"/>
        </w:rPr>
        <w:t>5、质量要求和技术标准</w:t>
      </w:r>
    </w:p>
    <w:p w:rsidR="006D016D" w:rsidRDefault="005C1199">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6D016D" w:rsidRDefault="005C1199">
      <w:pPr>
        <w:spacing w:line="420" w:lineRule="exact"/>
        <w:rPr>
          <w:rFonts w:ascii="宋体" w:hAnsi="宋体"/>
          <w:sz w:val="24"/>
        </w:rPr>
      </w:pPr>
      <w:r>
        <w:rPr>
          <w:rFonts w:ascii="宋体" w:hAnsi="宋体" w:hint="eastAsia"/>
          <w:sz w:val="24"/>
        </w:rPr>
        <w:t>6、安装调试、技术服务及技术资料</w:t>
      </w:r>
    </w:p>
    <w:p w:rsidR="006D016D" w:rsidRDefault="005C1199">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6D016D" w:rsidRDefault="005C1199">
      <w:pPr>
        <w:spacing w:line="420" w:lineRule="exact"/>
        <w:rPr>
          <w:rFonts w:ascii="宋体" w:hAnsi="宋体"/>
          <w:sz w:val="24"/>
        </w:rPr>
      </w:pPr>
      <w:r>
        <w:rPr>
          <w:rFonts w:ascii="宋体" w:hAnsi="宋体" w:hint="eastAsia"/>
          <w:sz w:val="24"/>
        </w:rPr>
        <w:t>7、验收</w:t>
      </w:r>
    </w:p>
    <w:p w:rsidR="006D016D" w:rsidRDefault="005C1199">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6D016D" w:rsidRDefault="005C1199">
      <w:pPr>
        <w:spacing w:line="420" w:lineRule="exact"/>
        <w:rPr>
          <w:rFonts w:ascii="宋体" w:hAnsi="宋体"/>
          <w:sz w:val="24"/>
        </w:rPr>
      </w:pPr>
      <w:r>
        <w:rPr>
          <w:rFonts w:ascii="宋体" w:hAnsi="宋体" w:hint="eastAsia"/>
          <w:sz w:val="24"/>
        </w:rPr>
        <w:t>8、权利担保及风险承担</w:t>
      </w:r>
    </w:p>
    <w:p w:rsidR="006D016D" w:rsidRDefault="005C1199">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6D016D" w:rsidRDefault="005C1199">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6D016D" w:rsidRDefault="005C1199">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6D016D" w:rsidRDefault="005C1199">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6D016D" w:rsidRDefault="005C1199">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6D016D" w:rsidRDefault="005C1199">
      <w:pPr>
        <w:spacing w:line="420" w:lineRule="exact"/>
        <w:rPr>
          <w:rFonts w:ascii="宋体" w:hAnsi="宋体"/>
          <w:sz w:val="24"/>
        </w:rPr>
      </w:pPr>
      <w:r>
        <w:rPr>
          <w:rFonts w:ascii="宋体" w:hAnsi="宋体" w:hint="eastAsia"/>
          <w:sz w:val="24"/>
        </w:rPr>
        <w:t>9、索赔</w:t>
      </w:r>
    </w:p>
    <w:p w:rsidR="006D016D" w:rsidRDefault="005C1199">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6D016D" w:rsidRDefault="005C1199">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6D016D" w:rsidRDefault="005C1199">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6D016D" w:rsidRDefault="005C1199">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6D016D" w:rsidRDefault="005C1199">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6D016D" w:rsidRDefault="005C1199">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6D016D" w:rsidRDefault="005C1199">
      <w:pPr>
        <w:spacing w:line="420" w:lineRule="exact"/>
        <w:ind w:firstLineChars="200" w:firstLine="480"/>
        <w:rPr>
          <w:rFonts w:ascii="宋体" w:hAnsi="宋体"/>
          <w:sz w:val="24"/>
        </w:rPr>
      </w:pPr>
      <w:r>
        <w:rPr>
          <w:rFonts w:ascii="宋体" w:hAnsi="宋体" w:hint="eastAsia"/>
          <w:sz w:val="24"/>
        </w:rPr>
        <w:t>10、延期交货与核定损失额</w:t>
      </w:r>
    </w:p>
    <w:p w:rsidR="006D016D" w:rsidRDefault="005C1199">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6D016D" w:rsidRDefault="005C1199">
      <w:pPr>
        <w:spacing w:line="420" w:lineRule="exact"/>
        <w:ind w:firstLine="489"/>
        <w:rPr>
          <w:rFonts w:ascii="宋体" w:hAnsi="宋体"/>
          <w:sz w:val="24"/>
        </w:rPr>
      </w:pPr>
      <w:r>
        <w:rPr>
          <w:rFonts w:ascii="宋体" w:hAnsi="宋体" w:hint="eastAsia"/>
          <w:sz w:val="24"/>
        </w:rPr>
        <w:t>11、违约终止合同</w:t>
      </w:r>
    </w:p>
    <w:p w:rsidR="006D016D" w:rsidRDefault="005C1199">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6D016D" w:rsidRDefault="005C1199">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6D016D" w:rsidRDefault="005C1199">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6D016D" w:rsidRDefault="005C1199">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6D016D" w:rsidRDefault="005C1199">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6D016D" w:rsidRDefault="005C1199">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6D016D" w:rsidRDefault="005C1199">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6D016D" w:rsidRDefault="005C1199">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6D016D" w:rsidRDefault="005C1199">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6D016D" w:rsidRDefault="005C1199">
      <w:pPr>
        <w:spacing w:line="420" w:lineRule="exact"/>
        <w:ind w:firstLineChars="300" w:firstLine="720"/>
        <w:rPr>
          <w:rFonts w:ascii="宋体" w:hAnsi="宋体" w:cs="Arial"/>
          <w:sz w:val="24"/>
        </w:rPr>
      </w:pPr>
      <w:r>
        <w:rPr>
          <w:rFonts w:ascii="宋体" w:hAnsi="宋体" w:cs="Arial" w:hint="eastAsia"/>
          <w:sz w:val="24"/>
        </w:rPr>
        <w:t>甲    方：                            乙    方：</w:t>
      </w:r>
    </w:p>
    <w:p w:rsidR="006D016D" w:rsidRDefault="005C1199">
      <w:pPr>
        <w:spacing w:line="420" w:lineRule="exact"/>
        <w:ind w:firstLineChars="300" w:firstLine="720"/>
        <w:rPr>
          <w:rFonts w:ascii="宋体" w:hAnsi="宋体" w:cs="Arial"/>
          <w:sz w:val="24"/>
        </w:rPr>
      </w:pPr>
      <w:r>
        <w:rPr>
          <w:rFonts w:ascii="宋体" w:hAnsi="宋体" w:cs="Arial" w:hint="eastAsia"/>
          <w:sz w:val="24"/>
        </w:rPr>
        <w:t>单位地址：                            单位地址：</w:t>
      </w:r>
    </w:p>
    <w:p w:rsidR="006D016D" w:rsidRDefault="005C1199">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6D016D" w:rsidRDefault="005C1199">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6D016D" w:rsidRDefault="005C1199">
      <w:pPr>
        <w:spacing w:line="420" w:lineRule="exact"/>
        <w:ind w:firstLineChars="300" w:firstLine="720"/>
        <w:rPr>
          <w:rFonts w:ascii="宋体" w:hAnsi="宋体" w:cs="Arial"/>
          <w:sz w:val="24"/>
        </w:rPr>
      </w:pPr>
      <w:r>
        <w:rPr>
          <w:rFonts w:ascii="宋体" w:hAnsi="宋体" w:cs="Arial" w:hint="eastAsia"/>
          <w:sz w:val="24"/>
        </w:rPr>
        <w:t>电    话：                            电    话：</w:t>
      </w:r>
    </w:p>
    <w:p w:rsidR="006D016D" w:rsidRDefault="005C1199">
      <w:pPr>
        <w:spacing w:line="420" w:lineRule="exact"/>
        <w:ind w:firstLineChars="300" w:firstLine="720"/>
        <w:rPr>
          <w:rFonts w:ascii="宋体" w:hAnsi="宋体" w:cs="Arial"/>
          <w:sz w:val="24"/>
        </w:rPr>
      </w:pPr>
      <w:r>
        <w:rPr>
          <w:rFonts w:ascii="宋体" w:hAnsi="宋体" w:cs="Arial" w:hint="eastAsia"/>
          <w:sz w:val="24"/>
        </w:rPr>
        <w:t>开户银行：                            开户银行：</w:t>
      </w:r>
    </w:p>
    <w:p w:rsidR="006D016D" w:rsidRDefault="005C1199">
      <w:pPr>
        <w:spacing w:line="360" w:lineRule="auto"/>
        <w:ind w:firstLineChars="300" w:firstLine="720"/>
        <w:rPr>
          <w:rFonts w:ascii="宋体" w:hAnsi="宋体" w:cs="Arial"/>
          <w:sz w:val="24"/>
        </w:rPr>
      </w:pPr>
      <w:r>
        <w:rPr>
          <w:rFonts w:ascii="宋体" w:hAnsi="宋体" w:cs="Arial" w:hint="eastAsia"/>
          <w:sz w:val="24"/>
        </w:rPr>
        <w:t>账    号：                            账    号：</w:t>
      </w:r>
    </w:p>
    <w:p w:rsidR="006D016D" w:rsidRDefault="005C1199">
      <w:pPr>
        <w:widowControl/>
        <w:jc w:val="left"/>
        <w:rPr>
          <w:rFonts w:ascii="宋体" w:hAnsi="宋体" w:cs="Arial"/>
          <w:sz w:val="24"/>
        </w:rPr>
      </w:pPr>
      <w:r>
        <w:rPr>
          <w:rFonts w:ascii="宋体" w:hAnsi="宋体" w:cs="Arial" w:hint="eastAsia"/>
          <w:sz w:val="24"/>
        </w:rPr>
        <w:br w:type="page"/>
      </w:r>
    </w:p>
    <w:p w:rsidR="006D016D" w:rsidRDefault="006D016D">
      <w:pPr>
        <w:spacing w:line="420" w:lineRule="exact"/>
        <w:ind w:left="-284"/>
        <w:rPr>
          <w:rFonts w:ascii="宋体" w:hAnsi="宋体"/>
          <w:sz w:val="24"/>
        </w:rPr>
      </w:pPr>
    </w:p>
    <w:p w:rsidR="006D016D" w:rsidRDefault="005C1199">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6D016D" w:rsidRDefault="006D016D">
      <w:pPr>
        <w:jc w:val="center"/>
        <w:rPr>
          <w:rFonts w:ascii="黑体" w:eastAsia="黑体" w:hAnsi="Courier New"/>
          <w:b/>
          <w:sz w:val="36"/>
        </w:rPr>
      </w:pPr>
    </w:p>
    <w:p w:rsidR="006D016D" w:rsidRDefault="006D016D">
      <w:pPr>
        <w:jc w:val="center"/>
        <w:rPr>
          <w:rFonts w:ascii="黑体" w:eastAsia="黑体" w:hAnsi="Courier New"/>
          <w:b/>
          <w:sz w:val="36"/>
        </w:rPr>
      </w:pPr>
    </w:p>
    <w:p w:rsidR="006D016D" w:rsidRDefault="006D016D">
      <w:pPr>
        <w:jc w:val="center"/>
        <w:rPr>
          <w:rFonts w:ascii="黑体" w:eastAsia="黑体" w:hAnsi="Courier New"/>
          <w:b/>
          <w:sz w:val="36"/>
        </w:rPr>
      </w:pPr>
    </w:p>
    <w:p w:rsidR="006D016D" w:rsidRDefault="005C1199">
      <w:pPr>
        <w:jc w:val="center"/>
        <w:rPr>
          <w:rFonts w:ascii="仿宋_GB2312" w:eastAsia="仿宋_GB2312" w:hAnsi="Courier New"/>
          <w:b/>
          <w:sz w:val="72"/>
        </w:rPr>
      </w:pPr>
      <w:r>
        <w:rPr>
          <w:rFonts w:ascii="仿宋_GB2312" w:eastAsia="仿宋_GB2312" w:hAnsi="Courier New" w:hint="eastAsia"/>
          <w:b/>
          <w:sz w:val="72"/>
        </w:rPr>
        <w:t>报 价 文 件</w:t>
      </w:r>
    </w:p>
    <w:p w:rsidR="006D016D" w:rsidRDefault="006D016D">
      <w:pPr>
        <w:jc w:val="center"/>
        <w:rPr>
          <w:rFonts w:ascii="仿宋_GB2312" w:eastAsia="仿宋_GB2312" w:hAnsi="Courier New"/>
          <w:sz w:val="30"/>
        </w:rPr>
      </w:pPr>
    </w:p>
    <w:p w:rsidR="006D016D" w:rsidRDefault="006D016D">
      <w:pPr>
        <w:jc w:val="center"/>
        <w:rPr>
          <w:rFonts w:ascii="仿宋_GB2312" w:eastAsia="仿宋_GB2312" w:hAnsi="Courier New"/>
          <w:sz w:val="30"/>
        </w:rPr>
      </w:pPr>
    </w:p>
    <w:p w:rsidR="006D016D" w:rsidRDefault="005C1199">
      <w:pPr>
        <w:ind w:firstLine="1260"/>
        <w:rPr>
          <w:rFonts w:ascii="黑体" w:eastAsia="黑体" w:hAnsi="Courier New"/>
          <w:b/>
          <w:sz w:val="36"/>
        </w:rPr>
      </w:pPr>
      <w:r>
        <w:rPr>
          <w:rFonts w:ascii="仿宋_GB2312" w:eastAsia="仿宋_GB2312" w:hAnsi="Courier New" w:hint="eastAsia"/>
          <w:b/>
          <w:sz w:val="36"/>
        </w:rPr>
        <w:t>比选项目名称：</w:t>
      </w:r>
    </w:p>
    <w:p w:rsidR="006D016D" w:rsidRDefault="006D016D">
      <w:pPr>
        <w:rPr>
          <w:rFonts w:ascii="黑体" w:eastAsia="黑体" w:hAnsi="Courier New"/>
          <w:b/>
          <w:sz w:val="36"/>
        </w:rPr>
      </w:pPr>
    </w:p>
    <w:p w:rsidR="006D016D" w:rsidRDefault="005C1199">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D016D" w:rsidRDefault="005C1199">
      <w:pPr>
        <w:rPr>
          <w:rFonts w:ascii="黑体" w:eastAsia="黑体" w:hAnsi="Courier New"/>
          <w:b/>
          <w:sz w:val="36"/>
        </w:rPr>
      </w:pPr>
      <w:r>
        <w:rPr>
          <w:rFonts w:ascii="仿宋_GB2312" w:eastAsia="仿宋_GB2312" w:hAnsi="Courier New" w:hint="eastAsia"/>
          <w:b/>
          <w:sz w:val="36"/>
        </w:rPr>
        <w:t xml:space="preserve">       日       期 ：</w:t>
      </w:r>
    </w:p>
    <w:p w:rsidR="006D016D" w:rsidRDefault="006D016D">
      <w:pPr>
        <w:rPr>
          <w:rFonts w:ascii="黑体" w:eastAsia="黑体" w:hAnsi="Courier New"/>
          <w:b/>
          <w:sz w:val="36"/>
        </w:rPr>
      </w:pPr>
    </w:p>
    <w:p w:rsidR="006D016D" w:rsidRDefault="006D016D">
      <w:pPr>
        <w:spacing w:line="360" w:lineRule="auto"/>
        <w:ind w:firstLineChars="200" w:firstLine="420"/>
      </w:pPr>
    </w:p>
    <w:p w:rsidR="006D016D" w:rsidRDefault="005C1199">
      <w:pPr>
        <w:widowControl/>
        <w:jc w:val="left"/>
      </w:pPr>
      <w:r>
        <w:br w:type="page"/>
      </w:r>
    </w:p>
    <w:p w:rsidR="006D016D" w:rsidRDefault="005C1199">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6D016D" w:rsidRDefault="006D016D">
      <w:pPr>
        <w:pStyle w:val="a6"/>
        <w:spacing w:line="420" w:lineRule="exact"/>
        <w:jc w:val="left"/>
      </w:pPr>
    </w:p>
    <w:p w:rsidR="006D016D" w:rsidRDefault="005C119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福建广电网络集团股份有限公司安溪分公司</w:t>
      </w:r>
    </w:p>
    <w:p w:rsidR="006D016D" w:rsidRDefault="005C1199">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复用器采购　</w:t>
      </w:r>
      <w:r>
        <w:rPr>
          <w:rFonts w:ascii="宋体" w:hAnsi="宋体" w:hint="eastAsia"/>
          <w:sz w:val="24"/>
        </w:rPr>
        <w:t>项目的采购比选文件，签字代表</w:t>
      </w:r>
      <w:r w:rsidR="0027334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73349">
        <w:rPr>
          <w:rFonts w:ascii="宋体" w:hAnsi="宋体" w:hint="eastAsia"/>
          <w:sz w:val="24"/>
          <w:szCs w:val="28"/>
          <w:highlight w:val="yellow"/>
          <w:u w:val="single"/>
        </w:rPr>
      </w:r>
      <w:r w:rsidR="0027334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73349">
        <w:rPr>
          <w:rFonts w:ascii="宋体" w:hAnsi="宋体" w:hint="eastAsia"/>
          <w:sz w:val="24"/>
          <w:szCs w:val="28"/>
          <w:highlight w:val="yellow"/>
          <w:u w:val="single"/>
        </w:rPr>
        <w:fldChar w:fldCharType="end"/>
      </w:r>
      <w:r>
        <w:rPr>
          <w:rFonts w:ascii="宋体" w:hAnsi="宋体" w:hint="eastAsia"/>
          <w:sz w:val="24"/>
        </w:rPr>
        <w:t>经正式授权并代表</w:t>
      </w:r>
      <w:r w:rsidR="0027334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73349">
        <w:rPr>
          <w:rFonts w:ascii="宋体" w:hAnsi="宋体" w:hint="eastAsia"/>
          <w:sz w:val="24"/>
          <w:szCs w:val="28"/>
          <w:highlight w:val="yellow"/>
          <w:u w:val="single"/>
        </w:rPr>
      </w:r>
      <w:r w:rsidR="0027334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73349">
        <w:rPr>
          <w:rFonts w:ascii="宋体" w:hAnsi="宋体" w:hint="eastAsia"/>
          <w:sz w:val="24"/>
          <w:szCs w:val="28"/>
          <w:highlight w:val="yellow"/>
          <w:u w:val="single"/>
        </w:rPr>
        <w:fldChar w:fldCharType="end"/>
      </w:r>
      <w:r>
        <w:rPr>
          <w:rFonts w:ascii="宋体" w:hAnsi="宋体" w:hint="eastAsia"/>
          <w:sz w:val="24"/>
        </w:rPr>
        <w:t>提交下述文件正本份。</w:t>
      </w:r>
    </w:p>
    <w:p w:rsidR="006D016D" w:rsidRDefault="005C1199">
      <w:pPr>
        <w:spacing w:line="420" w:lineRule="exact"/>
        <w:ind w:firstLineChars="200" w:firstLine="480"/>
        <w:rPr>
          <w:rFonts w:ascii="宋体" w:hAnsi="宋体"/>
          <w:bCs/>
          <w:sz w:val="24"/>
        </w:rPr>
      </w:pPr>
      <w:r>
        <w:rPr>
          <w:rFonts w:ascii="宋体" w:hAnsi="宋体" w:hint="eastAsia"/>
          <w:bCs/>
          <w:sz w:val="24"/>
        </w:rPr>
        <w:t>(1)报价一览表</w:t>
      </w:r>
    </w:p>
    <w:p w:rsidR="006D016D" w:rsidRDefault="005C1199">
      <w:pPr>
        <w:spacing w:line="420" w:lineRule="exact"/>
        <w:ind w:firstLineChars="200" w:firstLine="480"/>
        <w:rPr>
          <w:rFonts w:ascii="宋体" w:hAnsi="宋体"/>
          <w:bCs/>
          <w:sz w:val="24"/>
        </w:rPr>
      </w:pPr>
      <w:r>
        <w:rPr>
          <w:rFonts w:ascii="宋体" w:hAnsi="宋体" w:hint="eastAsia"/>
          <w:bCs/>
          <w:sz w:val="24"/>
        </w:rPr>
        <w:t>(2)详细报价书</w:t>
      </w:r>
    </w:p>
    <w:p w:rsidR="006D016D" w:rsidRDefault="005C1199">
      <w:pPr>
        <w:spacing w:line="420" w:lineRule="exact"/>
        <w:ind w:firstLineChars="200" w:firstLine="480"/>
        <w:rPr>
          <w:rFonts w:ascii="宋体" w:hAnsi="宋体"/>
          <w:bCs/>
          <w:sz w:val="24"/>
        </w:rPr>
      </w:pPr>
      <w:r>
        <w:rPr>
          <w:rFonts w:ascii="宋体" w:hAnsi="宋体" w:hint="eastAsia"/>
          <w:bCs/>
          <w:sz w:val="24"/>
        </w:rPr>
        <w:t>(3)技术和商务偏离表</w:t>
      </w:r>
    </w:p>
    <w:p w:rsidR="006D016D" w:rsidRDefault="005C1199">
      <w:pPr>
        <w:spacing w:line="420" w:lineRule="exact"/>
        <w:ind w:firstLineChars="200" w:firstLine="480"/>
        <w:rPr>
          <w:rFonts w:ascii="宋体" w:hAnsi="宋体"/>
          <w:bCs/>
          <w:sz w:val="24"/>
        </w:rPr>
      </w:pPr>
      <w:r>
        <w:rPr>
          <w:rFonts w:ascii="宋体" w:hAnsi="宋体" w:hint="eastAsia"/>
          <w:bCs/>
          <w:sz w:val="24"/>
        </w:rPr>
        <w:t>(4)报价人的资格证明文件</w:t>
      </w:r>
    </w:p>
    <w:p w:rsidR="006D016D" w:rsidRDefault="005C1199">
      <w:pPr>
        <w:spacing w:line="420" w:lineRule="exact"/>
        <w:ind w:firstLineChars="200" w:firstLine="480"/>
        <w:rPr>
          <w:rFonts w:ascii="宋体" w:hAnsi="宋体"/>
          <w:bCs/>
          <w:sz w:val="24"/>
        </w:rPr>
      </w:pPr>
      <w:r>
        <w:rPr>
          <w:rFonts w:ascii="宋体" w:hAnsi="宋体" w:hint="eastAsia"/>
          <w:bCs/>
          <w:sz w:val="24"/>
        </w:rPr>
        <w:t>(5)报价人应交的其它资料</w:t>
      </w:r>
    </w:p>
    <w:p w:rsidR="006D016D" w:rsidRDefault="005C1199">
      <w:pPr>
        <w:spacing w:line="420" w:lineRule="exact"/>
        <w:rPr>
          <w:rFonts w:ascii="宋体" w:hAnsi="宋体"/>
          <w:sz w:val="24"/>
        </w:rPr>
      </w:pPr>
      <w:r>
        <w:rPr>
          <w:rFonts w:ascii="宋体" w:hAnsi="宋体" w:hint="eastAsia"/>
          <w:sz w:val="24"/>
        </w:rPr>
        <w:t xml:space="preserve">    据此函，签字代表宣布同意如下：</w:t>
      </w:r>
    </w:p>
    <w:p w:rsidR="006D016D" w:rsidRDefault="005C119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D016D" w:rsidRDefault="005C119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D016D" w:rsidRDefault="005C119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D016D" w:rsidRDefault="005C119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D016D" w:rsidRDefault="005C119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D016D" w:rsidRDefault="005C119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D016D" w:rsidRDefault="005C1199">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D016D" w:rsidRDefault="005C1199">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D016D" w:rsidRDefault="005C1199">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D016D" w:rsidRDefault="005C1199">
      <w:pPr>
        <w:spacing w:line="420" w:lineRule="exact"/>
        <w:ind w:firstLineChars="200" w:firstLine="480"/>
        <w:rPr>
          <w:rFonts w:ascii="宋体" w:hAnsi="宋体"/>
          <w:sz w:val="24"/>
        </w:rPr>
      </w:pPr>
      <w:r>
        <w:rPr>
          <w:rFonts w:ascii="宋体" w:hAnsi="宋体" w:hint="eastAsia"/>
          <w:sz w:val="24"/>
        </w:rPr>
        <w:t>报价人授权代表签字：____________</w:t>
      </w:r>
    </w:p>
    <w:p w:rsidR="006D016D" w:rsidRDefault="005C1199">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D016D" w:rsidRDefault="005C1199">
      <w:pPr>
        <w:spacing w:line="420" w:lineRule="exact"/>
        <w:ind w:firstLineChars="200" w:firstLine="480"/>
        <w:rPr>
          <w:u w:val="single"/>
        </w:rPr>
      </w:pPr>
      <w:r>
        <w:rPr>
          <w:rFonts w:ascii="宋体" w:hAnsi="宋体" w:hint="eastAsia"/>
          <w:sz w:val="24"/>
        </w:rPr>
        <w:t>报价人地址：___________</w:t>
      </w:r>
    </w:p>
    <w:p w:rsidR="006D016D" w:rsidRDefault="005C1199">
      <w:pPr>
        <w:pStyle w:val="a6"/>
        <w:spacing w:line="420" w:lineRule="exact"/>
        <w:ind w:firstLineChars="1800" w:firstLine="4320"/>
        <w:jc w:val="left"/>
      </w:pPr>
      <w:r>
        <w:rPr>
          <w:rFonts w:hint="eastAsia"/>
          <w:sz w:val="24"/>
        </w:rPr>
        <w:t>日      期：______年____月____日</w:t>
      </w:r>
    </w:p>
    <w:p w:rsidR="006D016D" w:rsidRDefault="006D016D">
      <w:pPr>
        <w:widowControl/>
        <w:jc w:val="left"/>
        <w:rPr>
          <w:rFonts w:hAnsi="宋体"/>
          <w:sz w:val="24"/>
        </w:rPr>
        <w:sectPr w:rsidR="006D016D">
          <w:footerReference w:type="default" r:id="rId8"/>
          <w:pgSz w:w="11906" w:h="16838"/>
          <w:pgMar w:top="1440" w:right="1800" w:bottom="1440" w:left="1800" w:header="851" w:footer="992" w:gutter="0"/>
          <w:cols w:space="720"/>
          <w:docGrid w:type="lines" w:linePitch="312"/>
        </w:sectPr>
      </w:pPr>
    </w:p>
    <w:p w:rsidR="006D016D" w:rsidRDefault="005C1199">
      <w:pPr>
        <w:pStyle w:val="3"/>
        <w:jc w:val="left"/>
        <w:rPr>
          <w:rFonts w:ascii="仿宋_GB2312" w:eastAsia="仿宋_GB2312"/>
          <w:b/>
          <w:sz w:val="36"/>
        </w:rPr>
      </w:pPr>
      <w:r>
        <w:rPr>
          <w:rFonts w:hAnsi="宋体" w:hint="eastAsia"/>
          <w:sz w:val="24"/>
        </w:rPr>
        <w:t xml:space="preserve">附件2 </w:t>
      </w:r>
      <w:r>
        <w:rPr>
          <w:rFonts w:ascii="Times New Roman" w:hAnsi="Times New Roman" w:hint="eastAsia"/>
          <w:b/>
          <w:bCs/>
          <w:sz w:val="36"/>
        </w:rPr>
        <w:t>报价一览表</w:t>
      </w:r>
    </w:p>
    <w:p w:rsidR="006D016D" w:rsidRDefault="006D016D">
      <w:pPr>
        <w:pStyle w:val="3"/>
        <w:jc w:val="center"/>
        <w:rPr>
          <w:rFonts w:ascii="仿宋_GB2312" w:eastAsia="仿宋_GB2312"/>
          <w:b/>
          <w:sz w:val="36"/>
        </w:rPr>
      </w:pPr>
    </w:p>
    <w:p w:rsidR="006D016D" w:rsidRDefault="005C1199">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D016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460" w:lineRule="exact"/>
              <w:jc w:val="center"/>
              <w:rPr>
                <w:rFonts w:ascii="宋体" w:hAnsi="Bookman Old Style"/>
                <w:sz w:val="24"/>
              </w:rPr>
            </w:pPr>
            <w:r>
              <w:rPr>
                <w:rFonts w:ascii="宋体" w:hAnsi="Bookman Old Style" w:hint="eastAsia"/>
                <w:sz w:val="24"/>
              </w:rPr>
              <w:t>备注</w:t>
            </w:r>
          </w:p>
        </w:tc>
      </w:tr>
      <w:tr w:rsidR="006D016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jc w:val="center"/>
              <w:rPr>
                <w:rFonts w:ascii="宋体" w:hAnsi="Bookman Old Style"/>
                <w:sz w:val="24"/>
              </w:rPr>
            </w:pPr>
          </w:p>
        </w:tc>
      </w:tr>
      <w:tr w:rsidR="006D016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jc w:val="center"/>
              <w:rPr>
                <w:rFonts w:ascii="宋体" w:hAnsi="Bookman Old Style"/>
                <w:sz w:val="24"/>
              </w:rPr>
            </w:pPr>
          </w:p>
        </w:tc>
      </w:tr>
      <w:tr w:rsidR="006D016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D016D" w:rsidRDefault="006D016D">
            <w:pPr>
              <w:spacing w:line="460" w:lineRule="exact"/>
              <w:jc w:val="center"/>
              <w:rPr>
                <w:rFonts w:ascii="宋体" w:hAnsi="Bookman Old Style"/>
                <w:sz w:val="24"/>
              </w:rPr>
            </w:pPr>
          </w:p>
        </w:tc>
      </w:tr>
      <w:tr w:rsidR="006D016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D016D" w:rsidRDefault="006D016D">
            <w:pPr>
              <w:spacing w:line="380" w:lineRule="exact"/>
              <w:rPr>
                <w:sz w:val="24"/>
              </w:rPr>
            </w:pPr>
          </w:p>
        </w:tc>
      </w:tr>
    </w:tbl>
    <w:p w:rsidR="006D016D" w:rsidRDefault="006D016D">
      <w:pPr>
        <w:spacing w:line="380" w:lineRule="exact"/>
        <w:rPr>
          <w:sz w:val="24"/>
        </w:rPr>
      </w:pPr>
    </w:p>
    <w:p w:rsidR="006D016D" w:rsidRDefault="005C119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D016D" w:rsidRDefault="006D016D">
      <w:pPr>
        <w:spacing w:line="380" w:lineRule="exact"/>
        <w:rPr>
          <w:rFonts w:ascii="宋体" w:hAnsi="宋体"/>
          <w:sz w:val="24"/>
        </w:rPr>
      </w:pPr>
    </w:p>
    <w:p w:rsidR="006D016D" w:rsidRDefault="005C119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D016D" w:rsidRDefault="005C119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D016D" w:rsidRDefault="005C1199">
      <w:pPr>
        <w:spacing w:line="360" w:lineRule="auto"/>
        <w:ind w:firstLineChars="4050" w:firstLine="9720"/>
        <w:rPr>
          <w:rFonts w:ascii="宋体" w:hAnsi="宋体"/>
          <w:sz w:val="24"/>
        </w:rPr>
      </w:pPr>
      <w:r>
        <w:rPr>
          <w:rFonts w:ascii="宋体" w:hAnsi="宋体" w:hint="eastAsia"/>
          <w:sz w:val="24"/>
        </w:rPr>
        <w:t>报价人代表签名：</w:t>
      </w:r>
    </w:p>
    <w:p w:rsidR="006D016D" w:rsidRDefault="006D016D">
      <w:pPr>
        <w:widowControl/>
        <w:spacing w:line="360" w:lineRule="auto"/>
        <w:jc w:val="left"/>
        <w:rPr>
          <w:rFonts w:ascii="宋体" w:hAnsi="宋体"/>
          <w:sz w:val="24"/>
        </w:rPr>
        <w:sectPr w:rsidR="006D016D">
          <w:pgSz w:w="16838" w:h="11906" w:orient="landscape"/>
          <w:pgMar w:top="1797" w:right="1440" w:bottom="1797" w:left="1440" w:header="851" w:footer="992" w:gutter="0"/>
          <w:cols w:space="720"/>
          <w:docGrid w:type="linesAndChars" w:linePitch="312"/>
        </w:sectPr>
      </w:pPr>
    </w:p>
    <w:p w:rsidR="006D016D" w:rsidRDefault="005C1199">
      <w:pPr>
        <w:rPr>
          <w:rFonts w:ascii="宋体" w:hAnsi="宋体"/>
          <w:color w:val="000000"/>
          <w:sz w:val="36"/>
        </w:rPr>
      </w:pPr>
      <w:r>
        <w:rPr>
          <w:rFonts w:ascii="宋体" w:hAnsi="Courier New" w:hint="eastAsia"/>
          <w:color w:val="000000"/>
        </w:rPr>
        <w:t>附件3</w:t>
      </w:r>
      <w:r>
        <w:rPr>
          <w:rFonts w:ascii="宋体" w:hAnsi="宋体" w:hint="eastAsia"/>
          <w:b/>
          <w:color w:val="000000"/>
          <w:sz w:val="36"/>
        </w:rPr>
        <w:t>详细报价书</w:t>
      </w:r>
    </w:p>
    <w:p w:rsidR="006D016D" w:rsidRDefault="006D016D">
      <w:pPr>
        <w:rPr>
          <w:rFonts w:ascii="宋体" w:hAnsi="宋体"/>
          <w:color w:val="000000"/>
        </w:rPr>
      </w:pPr>
    </w:p>
    <w:p w:rsidR="006D016D" w:rsidRDefault="005C119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D016D">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5C1199">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5C1199">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5C1199">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5C1199">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5C119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D016D" w:rsidRDefault="006D016D">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5C1199">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5C119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6D016D" w:rsidRDefault="006D016D">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5C1199">
            <w:pPr>
              <w:widowControl/>
              <w:spacing w:after="150"/>
              <w:jc w:val="center"/>
              <w:rPr>
                <w:rFonts w:ascii="宋体" w:hAnsi="宋体" w:cs="宋体"/>
                <w:kern w:val="0"/>
                <w:sz w:val="24"/>
              </w:rPr>
            </w:pPr>
            <w:r>
              <w:rPr>
                <w:rFonts w:ascii="宋体" w:hAnsi="宋体" w:cs="宋体"/>
                <w:kern w:val="0"/>
                <w:szCs w:val="21"/>
              </w:rPr>
              <w:t>备注</w:t>
            </w:r>
          </w:p>
        </w:tc>
      </w:tr>
      <w:tr w:rsidR="006D016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6D016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6D016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r>
      <w:tr w:rsidR="006D016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6D016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6D016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r>
      <w:tr w:rsidR="006D016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6D016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016D" w:rsidRDefault="006D016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016D" w:rsidRDefault="006D016D">
            <w:pPr>
              <w:widowControl/>
              <w:jc w:val="left"/>
              <w:rPr>
                <w:rFonts w:ascii="宋体" w:hAnsi="宋体" w:cs="宋体"/>
                <w:kern w:val="0"/>
                <w:sz w:val="24"/>
              </w:rPr>
            </w:pPr>
          </w:p>
        </w:tc>
      </w:tr>
    </w:tbl>
    <w:p w:rsidR="006D016D" w:rsidRDefault="006D016D">
      <w:pPr>
        <w:pStyle w:val="a3"/>
        <w:spacing w:line="440" w:lineRule="exact"/>
        <w:ind w:firstLine="0"/>
        <w:rPr>
          <w:rFonts w:ascii="宋体"/>
          <w:b/>
          <w:color w:val="000000"/>
          <w:sz w:val="24"/>
        </w:rPr>
      </w:pPr>
    </w:p>
    <w:p w:rsidR="006D016D" w:rsidRDefault="005C1199">
      <w:pPr>
        <w:pStyle w:val="a3"/>
        <w:spacing w:line="440" w:lineRule="exact"/>
        <w:ind w:firstLine="0"/>
        <w:rPr>
          <w:rFonts w:ascii="宋体"/>
          <w:b/>
          <w:color w:val="000000"/>
          <w:sz w:val="24"/>
        </w:rPr>
      </w:pPr>
      <w:r>
        <w:rPr>
          <w:rFonts w:ascii="宋体" w:hint="eastAsia"/>
          <w:b/>
          <w:color w:val="000000"/>
          <w:sz w:val="24"/>
        </w:rPr>
        <w:t>说明：</w:t>
      </w:r>
    </w:p>
    <w:p w:rsidR="006D016D" w:rsidRDefault="005C1199">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D016D" w:rsidRDefault="005C1199">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D016D" w:rsidRDefault="005C1199">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6D016D" w:rsidRDefault="005C1199" w:rsidP="006D016D">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D016D" w:rsidRDefault="006D016D">
      <w:pPr>
        <w:pStyle w:val="3"/>
        <w:ind w:firstLineChars="200" w:firstLine="480"/>
        <w:rPr>
          <w:rFonts w:hAnsi="宋体"/>
          <w:color w:val="000000"/>
          <w:sz w:val="24"/>
        </w:rPr>
      </w:pPr>
    </w:p>
    <w:p w:rsidR="006D016D" w:rsidRDefault="006D016D">
      <w:pPr>
        <w:spacing w:line="380" w:lineRule="exact"/>
        <w:rPr>
          <w:rFonts w:ascii="宋体" w:hAnsi="宋体"/>
          <w:color w:val="000000"/>
          <w:sz w:val="24"/>
        </w:rPr>
      </w:pPr>
    </w:p>
    <w:p w:rsidR="006D016D" w:rsidRDefault="006D016D">
      <w:pPr>
        <w:spacing w:line="380" w:lineRule="exact"/>
        <w:rPr>
          <w:rFonts w:ascii="宋体" w:hAnsi="宋体"/>
          <w:color w:val="000000"/>
          <w:sz w:val="24"/>
        </w:rPr>
      </w:pPr>
    </w:p>
    <w:p w:rsidR="006D016D" w:rsidRDefault="006D016D">
      <w:pPr>
        <w:spacing w:line="380" w:lineRule="exact"/>
        <w:rPr>
          <w:rFonts w:ascii="宋体" w:hAnsi="宋体"/>
          <w:color w:val="000000"/>
          <w:sz w:val="24"/>
        </w:rPr>
      </w:pPr>
    </w:p>
    <w:p w:rsidR="006D016D" w:rsidRDefault="006D016D">
      <w:pPr>
        <w:spacing w:line="380" w:lineRule="exact"/>
        <w:rPr>
          <w:rFonts w:ascii="宋体" w:hAnsi="宋体"/>
          <w:color w:val="000000"/>
          <w:sz w:val="24"/>
        </w:rPr>
      </w:pPr>
    </w:p>
    <w:p w:rsidR="006D016D" w:rsidRDefault="005C119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D016D" w:rsidRDefault="006D016D">
      <w:pPr>
        <w:widowControl/>
        <w:jc w:val="left"/>
        <w:rPr>
          <w:rFonts w:ascii="宋体" w:hAnsi="Courier New"/>
          <w:sz w:val="28"/>
          <w:szCs w:val="20"/>
        </w:rPr>
        <w:sectPr w:rsidR="006D016D">
          <w:pgSz w:w="11906" w:h="16838"/>
          <w:pgMar w:top="1440" w:right="1800" w:bottom="1440" w:left="1800" w:header="851" w:footer="992" w:gutter="0"/>
          <w:cols w:space="720"/>
          <w:docGrid w:type="lines" w:linePitch="312"/>
        </w:sectPr>
      </w:pPr>
    </w:p>
    <w:p w:rsidR="006D016D" w:rsidRDefault="005C1199">
      <w:pPr>
        <w:widowControl/>
        <w:jc w:val="left"/>
        <w:rPr>
          <w:rFonts w:ascii="仿宋_GB2312" w:eastAsia="仿宋_GB2312"/>
          <w:sz w:val="36"/>
        </w:rPr>
      </w:pPr>
      <w:r>
        <w:rPr>
          <w:rFonts w:hint="eastAsia"/>
        </w:rPr>
        <w:t>附件</w:t>
      </w:r>
      <w:r>
        <w:t xml:space="preserve">4                       </w:t>
      </w:r>
      <w:r>
        <w:rPr>
          <w:rFonts w:hint="eastAsia"/>
          <w:b/>
          <w:bCs/>
          <w:sz w:val="36"/>
        </w:rPr>
        <w:t>技术和商务偏离表</w:t>
      </w:r>
    </w:p>
    <w:p w:rsidR="006D016D" w:rsidRDefault="006D016D">
      <w:pPr>
        <w:widowControl/>
        <w:jc w:val="left"/>
        <w:rPr>
          <w:rFonts w:ascii="黑体" w:eastAsia="黑体"/>
        </w:rPr>
      </w:pPr>
    </w:p>
    <w:p w:rsidR="006D016D" w:rsidRDefault="005C1199">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D016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ascii="宋体" w:hAnsi="宋体"/>
                <w:sz w:val="24"/>
              </w:rPr>
            </w:pPr>
            <w:r>
              <w:rPr>
                <w:rFonts w:ascii="宋体" w:hAnsi="宋体" w:hint="eastAsia"/>
                <w:sz w:val="24"/>
              </w:rPr>
              <w:t>偏离说明</w:t>
            </w:r>
          </w:p>
        </w:tc>
      </w:tr>
      <w:tr w:rsidR="006D016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bl>
    <w:p w:rsidR="006D016D" w:rsidRDefault="005C119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D016D" w:rsidRDefault="006D016D">
      <w:pPr>
        <w:rPr>
          <w:rFonts w:ascii="宋体" w:hAnsi="宋体"/>
          <w:sz w:val="24"/>
        </w:rPr>
      </w:pPr>
    </w:p>
    <w:p w:rsidR="006D016D" w:rsidRDefault="006D016D">
      <w:pPr>
        <w:rPr>
          <w:rFonts w:ascii="宋体" w:hAnsi="宋体"/>
          <w:sz w:val="24"/>
        </w:rPr>
      </w:pPr>
    </w:p>
    <w:p w:rsidR="006D016D" w:rsidRDefault="005C1199">
      <w:pPr>
        <w:rPr>
          <w:rFonts w:ascii="宋体" w:hAnsi="宋体"/>
          <w:sz w:val="24"/>
        </w:rPr>
      </w:pPr>
      <w:r>
        <w:rPr>
          <w:rFonts w:ascii="宋体" w:hAnsi="宋体" w:hint="eastAsia"/>
          <w:sz w:val="24"/>
        </w:rPr>
        <w:t>报价人授权代表签字：_________________</w:t>
      </w:r>
    </w:p>
    <w:p w:rsidR="006D016D" w:rsidRDefault="006D016D">
      <w:pPr>
        <w:pStyle w:val="3"/>
        <w:rPr>
          <w:rFonts w:hAnsi="宋体"/>
          <w:sz w:val="21"/>
        </w:rPr>
      </w:pPr>
    </w:p>
    <w:p w:rsidR="006D016D" w:rsidRDefault="006D016D">
      <w:pPr>
        <w:pStyle w:val="3"/>
      </w:pPr>
    </w:p>
    <w:p w:rsidR="006D016D" w:rsidRDefault="005C1199">
      <w:pPr>
        <w:pStyle w:val="3"/>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6D016D" w:rsidRDefault="006D016D">
      <w:pPr>
        <w:pStyle w:val="3"/>
        <w:rPr>
          <w:rFonts w:ascii="仿宋_GB2312" w:eastAsia="仿宋_GB2312"/>
          <w:sz w:val="36"/>
        </w:rPr>
      </w:pPr>
    </w:p>
    <w:p w:rsidR="006D016D" w:rsidRDefault="006D016D">
      <w:pPr>
        <w:pStyle w:val="3"/>
      </w:pPr>
    </w:p>
    <w:p w:rsidR="006D016D" w:rsidRDefault="005C1199">
      <w:pPr>
        <w:pStyle w:val="3"/>
        <w:rPr>
          <w:rFonts w:ascii="仿宋_GB2312" w:eastAsia="仿宋_GB2312"/>
          <w:b/>
          <w:sz w:val="32"/>
        </w:rPr>
      </w:pPr>
      <w:r>
        <w:rPr>
          <w:rFonts w:hint="eastAsia"/>
          <w:sz w:val="21"/>
        </w:rPr>
        <w:t xml:space="preserve">附件5-1                       </w:t>
      </w:r>
      <w:r>
        <w:rPr>
          <w:rFonts w:hint="eastAsia"/>
          <w:b/>
          <w:sz w:val="32"/>
        </w:rPr>
        <w:t>关于资格的声明函</w:t>
      </w:r>
    </w:p>
    <w:p w:rsidR="006D016D" w:rsidRDefault="006D016D">
      <w:pPr>
        <w:pStyle w:val="3"/>
        <w:rPr>
          <w:sz w:val="24"/>
        </w:rPr>
      </w:pPr>
    </w:p>
    <w:p w:rsidR="006D016D" w:rsidRDefault="005C1199">
      <w:pPr>
        <w:pStyle w:val="3"/>
        <w:rPr>
          <w:rFonts w:ascii="仿宋_GB2312" w:eastAsia="仿宋_GB2312"/>
          <w:b/>
          <w:sz w:val="32"/>
        </w:rPr>
      </w:pPr>
      <w:r>
        <w:rPr>
          <w:rFonts w:hint="eastAsia"/>
          <w:sz w:val="24"/>
        </w:rPr>
        <w:t>致：</w:t>
      </w:r>
      <w:r>
        <w:rPr>
          <w:rFonts w:hAnsi="宋体" w:hint="eastAsia"/>
          <w:sz w:val="24"/>
          <w:u w:val="single"/>
        </w:rPr>
        <w:t>福建广电网络集团股份有限公司安溪分公司</w:t>
      </w:r>
    </w:p>
    <w:p w:rsidR="006D016D" w:rsidRDefault="006D016D">
      <w:pPr>
        <w:pStyle w:val="3"/>
        <w:rPr>
          <w:sz w:val="24"/>
        </w:rPr>
      </w:pPr>
    </w:p>
    <w:p w:rsidR="006D016D" w:rsidRDefault="006D016D">
      <w:pPr>
        <w:spacing w:line="400" w:lineRule="exact"/>
        <w:rPr>
          <w:sz w:val="24"/>
        </w:rPr>
      </w:pPr>
    </w:p>
    <w:p w:rsidR="006D016D" w:rsidRDefault="005C119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D016D" w:rsidRDefault="006D016D">
      <w:pPr>
        <w:spacing w:line="400" w:lineRule="exact"/>
        <w:ind w:firstLineChars="200" w:firstLine="480"/>
        <w:rPr>
          <w:rFonts w:ascii="宋体" w:hAnsi="宋体"/>
          <w:sz w:val="24"/>
        </w:rPr>
      </w:pPr>
    </w:p>
    <w:p w:rsidR="006D016D" w:rsidRDefault="005C119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D016D" w:rsidRDefault="005C119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D016D" w:rsidRDefault="006D016D">
      <w:pPr>
        <w:spacing w:line="400" w:lineRule="exact"/>
        <w:ind w:firstLineChars="200" w:firstLine="480"/>
        <w:rPr>
          <w:rFonts w:ascii="宋体" w:hAnsi="宋体"/>
          <w:sz w:val="24"/>
        </w:rPr>
      </w:pPr>
    </w:p>
    <w:p w:rsidR="006D016D" w:rsidRDefault="006D016D">
      <w:pPr>
        <w:spacing w:line="400" w:lineRule="exact"/>
        <w:rPr>
          <w:rFonts w:ascii="宋体" w:hAnsi="宋体"/>
          <w:sz w:val="24"/>
        </w:rPr>
      </w:pPr>
    </w:p>
    <w:p w:rsidR="006D016D" w:rsidRDefault="006D016D">
      <w:pPr>
        <w:pStyle w:val="a6"/>
        <w:spacing w:line="400" w:lineRule="exact"/>
        <w:jc w:val="left"/>
        <w:rPr>
          <w:sz w:val="24"/>
        </w:rPr>
      </w:pPr>
    </w:p>
    <w:p w:rsidR="006D016D" w:rsidRDefault="006D016D">
      <w:pPr>
        <w:pStyle w:val="a6"/>
        <w:spacing w:line="400" w:lineRule="exact"/>
        <w:jc w:val="left"/>
        <w:rPr>
          <w:sz w:val="24"/>
        </w:rPr>
      </w:pPr>
    </w:p>
    <w:p w:rsidR="006D016D" w:rsidRDefault="005C1199">
      <w:pPr>
        <w:pStyle w:val="a6"/>
        <w:spacing w:line="400" w:lineRule="exact"/>
        <w:jc w:val="left"/>
        <w:rPr>
          <w:sz w:val="24"/>
        </w:rPr>
      </w:pPr>
      <w:r>
        <w:rPr>
          <w:rFonts w:hint="eastAsia"/>
          <w:sz w:val="24"/>
        </w:rPr>
        <w:t>报价人名称和地址 ：          受权签署本资格文件人签字：______________</w:t>
      </w:r>
    </w:p>
    <w:p w:rsidR="006D016D" w:rsidRDefault="005C1199">
      <w:pPr>
        <w:pStyle w:val="a6"/>
        <w:spacing w:line="400" w:lineRule="exact"/>
        <w:jc w:val="left"/>
        <w:rPr>
          <w:sz w:val="24"/>
        </w:rPr>
      </w:pPr>
      <w:r>
        <w:rPr>
          <w:rFonts w:hint="eastAsia"/>
          <w:sz w:val="24"/>
        </w:rPr>
        <w:t>名称：       签字人姓名、职务（印刷体）：______________</w:t>
      </w:r>
    </w:p>
    <w:p w:rsidR="006D016D" w:rsidRDefault="005C1199">
      <w:pPr>
        <w:pStyle w:val="a6"/>
        <w:spacing w:line="400" w:lineRule="exact"/>
        <w:jc w:val="left"/>
        <w:rPr>
          <w:sz w:val="24"/>
        </w:rPr>
      </w:pPr>
      <w:r>
        <w:rPr>
          <w:rFonts w:hint="eastAsia"/>
          <w:sz w:val="24"/>
        </w:rPr>
        <w:t>地址：       电话：</w:t>
      </w:r>
    </w:p>
    <w:p w:rsidR="006D016D" w:rsidRDefault="005C1199">
      <w:pPr>
        <w:pStyle w:val="a6"/>
        <w:spacing w:line="400" w:lineRule="exact"/>
        <w:jc w:val="left"/>
        <w:rPr>
          <w:sz w:val="24"/>
        </w:rPr>
      </w:pPr>
      <w:r>
        <w:rPr>
          <w:rFonts w:hint="eastAsia"/>
          <w:sz w:val="24"/>
        </w:rPr>
        <w:t>邮编：       传真：___________________</w:t>
      </w:r>
    </w:p>
    <w:p w:rsidR="006D016D" w:rsidRDefault="006D016D">
      <w:pPr>
        <w:pStyle w:val="a6"/>
        <w:spacing w:line="400" w:lineRule="exact"/>
        <w:jc w:val="left"/>
        <w:rPr>
          <w:sz w:val="24"/>
        </w:rPr>
      </w:pPr>
    </w:p>
    <w:p w:rsidR="006D016D" w:rsidRDefault="006D016D">
      <w:pPr>
        <w:pStyle w:val="3"/>
        <w:spacing w:line="380" w:lineRule="exact"/>
        <w:rPr>
          <w:sz w:val="24"/>
        </w:rPr>
      </w:pPr>
    </w:p>
    <w:p w:rsidR="006D016D" w:rsidRDefault="006D016D">
      <w:pPr>
        <w:pStyle w:val="3"/>
        <w:spacing w:line="380" w:lineRule="exact"/>
        <w:rPr>
          <w:sz w:val="24"/>
        </w:rPr>
      </w:pPr>
    </w:p>
    <w:p w:rsidR="006D016D" w:rsidRDefault="006D016D">
      <w:pPr>
        <w:pStyle w:val="3"/>
        <w:rPr>
          <w:sz w:val="21"/>
        </w:rPr>
      </w:pPr>
    </w:p>
    <w:p w:rsidR="006D016D" w:rsidRDefault="005C1199">
      <w:pPr>
        <w:pStyle w:val="3"/>
        <w:rPr>
          <w:sz w:val="36"/>
        </w:rPr>
      </w:pPr>
      <w:r>
        <w:rPr>
          <w:rFonts w:hint="eastAsia"/>
        </w:rPr>
        <w:br w:type="page"/>
      </w:r>
      <w:r>
        <w:rPr>
          <w:rFonts w:hint="eastAsia"/>
          <w:sz w:val="21"/>
        </w:rPr>
        <w:t xml:space="preserve">附件5-2                   </w:t>
      </w:r>
      <w:r>
        <w:rPr>
          <w:rFonts w:hint="eastAsia"/>
          <w:b/>
          <w:sz w:val="36"/>
        </w:rPr>
        <w:t>报价人的资格声明</w:t>
      </w:r>
    </w:p>
    <w:p w:rsidR="006D016D" w:rsidRDefault="006D016D">
      <w:pPr>
        <w:pStyle w:val="3"/>
      </w:pPr>
    </w:p>
    <w:p w:rsidR="006D016D" w:rsidRDefault="005C1199">
      <w:pPr>
        <w:pStyle w:val="3"/>
        <w:rPr>
          <w:rFonts w:hAnsi="宋体"/>
          <w:sz w:val="24"/>
        </w:rPr>
      </w:pPr>
      <w:r>
        <w:rPr>
          <w:rFonts w:hAnsi="宋体" w:hint="eastAsia"/>
          <w:sz w:val="24"/>
        </w:rPr>
        <w:t>1．报价人概况：</w:t>
      </w:r>
    </w:p>
    <w:p w:rsidR="006D016D" w:rsidRDefault="005C1199">
      <w:pPr>
        <w:pStyle w:val="3"/>
        <w:rPr>
          <w:rFonts w:hAnsi="宋体"/>
          <w:sz w:val="24"/>
        </w:rPr>
      </w:pPr>
      <w:r>
        <w:rPr>
          <w:rFonts w:hAnsi="宋体" w:hint="eastAsia"/>
          <w:sz w:val="24"/>
        </w:rPr>
        <w:t xml:space="preserve">    Ａ．报价人名称：_____________________________________</w:t>
      </w:r>
    </w:p>
    <w:p w:rsidR="006D016D" w:rsidRDefault="005C1199">
      <w:pPr>
        <w:pStyle w:val="3"/>
        <w:rPr>
          <w:rFonts w:hAnsi="宋体"/>
          <w:sz w:val="24"/>
        </w:rPr>
      </w:pPr>
      <w:r>
        <w:rPr>
          <w:rFonts w:hAnsi="宋体" w:hint="eastAsia"/>
          <w:sz w:val="24"/>
        </w:rPr>
        <w:t xml:space="preserve">    Ｂ．注册地址：_____________________________________</w:t>
      </w:r>
    </w:p>
    <w:p w:rsidR="006D016D" w:rsidRDefault="005C1199">
      <w:pPr>
        <w:pStyle w:val="3"/>
        <w:rPr>
          <w:rFonts w:hAnsi="宋体"/>
          <w:sz w:val="24"/>
        </w:rPr>
      </w:pPr>
      <w:r>
        <w:rPr>
          <w:rFonts w:hAnsi="宋体" w:hint="eastAsia"/>
          <w:sz w:val="24"/>
        </w:rPr>
        <w:t xml:space="preserve">        传真：电话：_________  邮编：__________</w:t>
      </w:r>
    </w:p>
    <w:p w:rsidR="006D016D" w:rsidRDefault="005C1199">
      <w:pPr>
        <w:pStyle w:val="3"/>
        <w:rPr>
          <w:rFonts w:hAnsi="宋体"/>
          <w:sz w:val="24"/>
        </w:rPr>
      </w:pPr>
      <w:r>
        <w:rPr>
          <w:rFonts w:hAnsi="宋体" w:hint="eastAsia"/>
          <w:sz w:val="24"/>
        </w:rPr>
        <w:t xml:space="preserve">    Ｃ．成立或注册日期：_____________________________</w:t>
      </w:r>
    </w:p>
    <w:p w:rsidR="006D016D" w:rsidRDefault="005C119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D016D" w:rsidRDefault="005C1199">
      <w:pPr>
        <w:spacing w:line="380" w:lineRule="exact"/>
        <w:rPr>
          <w:rFonts w:ascii="宋体" w:hAnsi="宋体"/>
          <w:sz w:val="24"/>
        </w:rPr>
      </w:pPr>
      <w:r>
        <w:rPr>
          <w:rFonts w:ascii="宋体" w:hAnsi="宋体" w:hint="eastAsia"/>
          <w:sz w:val="24"/>
        </w:rPr>
        <w:t xml:space="preserve">        实收资本：________________________________</w:t>
      </w:r>
    </w:p>
    <w:p w:rsidR="006D016D" w:rsidRDefault="005C1199">
      <w:pPr>
        <w:spacing w:line="380" w:lineRule="exact"/>
        <w:rPr>
          <w:rFonts w:ascii="宋体" w:hAnsi="宋体"/>
          <w:sz w:val="24"/>
        </w:rPr>
      </w:pPr>
      <w:r>
        <w:rPr>
          <w:rFonts w:ascii="宋体" w:hAnsi="宋体" w:hint="eastAsia"/>
          <w:sz w:val="24"/>
        </w:rPr>
        <w:t xml:space="preserve">        其中 国家资本：法人资本：</w:t>
      </w:r>
    </w:p>
    <w:p w:rsidR="006D016D" w:rsidRDefault="005C1199">
      <w:pPr>
        <w:spacing w:line="380" w:lineRule="exact"/>
        <w:rPr>
          <w:rFonts w:ascii="宋体" w:hAnsi="宋体"/>
          <w:sz w:val="24"/>
        </w:rPr>
      </w:pPr>
      <w:r>
        <w:rPr>
          <w:rFonts w:ascii="宋体" w:hAnsi="宋体" w:hint="eastAsia"/>
          <w:sz w:val="24"/>
        </w:rPr>
        <w:t xml:space="preserve">             个人资本：外商资本：</w:t>
      </w:r>
    </w:p>
    <w:p w:rsidR="006D016D" w:rsidRDefault="005C1199">
      <w:pPr>
        <w:spacing w:line="380" w:lineRule="exact"/>
        <w:rPr>
          <w:rFonts w:ascii="宋体" w:hAnsi="宋体"/>
          <w:sz w:val="24"/>
        </w:rPr>
      </w:pPr>
      <w:r>
        <w:rPr>
          <w:rFonts w:ascii="宋体" w:hAnsi="宋体" w:hint="eastAsia"/>
          <w:sz w:val="24"/>
        </w:rPr>
        <w:t xml:space="preserve">    Ｅ．最近资产负债表（到     年     月      日为止）。</w:t>
      </w:r>
    </w:p>
    <w:p w:rsidR="006D016D" w:rsidRDefault="005C1199">
      <w:pPr>
        <w:spacing w:line="380" w:lineRule="exact"/>
        <w:rPr>
          <w:rFonts w:ascii="宋体" w:hAnsi="宋体"/>
          <w:sz w:val="24"/>
        </w:rPr>
      </w:pPr>
      <w:r>
        <w:rPr>
          <w:rFonts w:ascii="宋体" w:hAnsi="宋体" w:hint="eastAsia"/>
          <w:sz w:val="24"/>
        </w:rPr>
        <w:t xml:space="preserve">        (1)固定资产合计:______________________</w:t>
      </w:r>
    </w:p>
    <w:p w:rsidR="006D016D" w:rsidRDefault="005C1199">
      <w:pPr>
        <w:spacing w:line="380" w:lineRule="exact"/>
        <w:rPr>
          <w:rFonts w:ascii="宋体" w:hAnsi="宋体"/>
          <w:sz w:val="24"/>
        </w:rPr>
      </w:pPr>
      <w:r>
        <w:rPr>
          <w:rFonts w:ascii="宋体" w:hAnsi="宋体" w:hint="eastAsia"/>
          <w:sz w:val="24"/>
        </w:rPr>
        <w:t xml:space="preserve">        (2)流动资产合计:______________________</w:t>
      </w:r>
    </w:p>
    <w:p w:rsidR="006D016D" w:rsidRDefault="005C1199">
      <w:pPr>
        <w:spacing w:line="380" w:lineRule="exact"/>
        <w:rPr>
          <w:rFonts w:ascii="宋体" w:hAnsi="宋体"/>
          <w:sz w:val="24"/>
        </w:rPr>
      </w:pPr>
      <w:r>
        <w:rPr>
          <w:rFonts w:ascii="宋体" w:hAnsi="宋体" w:hint="eastAsia"/>
          <w:sz w:val="24"/>
        </w:rPr>
        <w:t xml:space="preserve">        (3)长期负债合计:______________________</w:t>
      </w:r>
    </w:p>
    <w:p w:rsidR="006D016D" w:rsidRDefault="005C1199">
      <w:pPr>
        <w:spacing w:line="380" w:lineRule="exact"/>
        <w:rPr>
          <w:rFonts w:ascii="宋体" w:hAnsi="宋体"/>
          <w:sz w:val="24"/>
        </w:rPr>
      </w:pPr>
      <w:r>
        <w:rPr>
          <w:rFonts w:ascii="宋体" w:hAnsi="宋体" w:hint="eastAsia"/>
          <w:sz w:val="24"/>
        </w:rPr>
        <w:t xml:space="preserve">        (4)流动负债合计:______________________</w:t>
      </w:r>
    </w:p>
    <w:p w:rsidR="006D016D" w:rsidRDefault="005C1199">
      <w:pPr>
        <w:spacing w:line="380" w:lineRule="exact"/>
        <w:rPr>
          <w:rFonts w:ascii="宋体" w:hAnsi="宋体"/>
          <w:sz w:val="24"/>
        </w:rPr>
      </w:pPr>
      <w:r>
        <w:rPr>
          <w:rFonts w:ascii="宋体" w:hAnsi="宋体" w:hint="eastAsia"/>
          <w:sz w:val="24"/>
        </w:rPr>
        <w:t xml:space="preserve">    Ｆ．最近损失表（到 年 月  日为止）。</w:t>
      </w:r>
    </w:p>
    <w:p w:rsidR="006D016D" w:rsidRDefault="005C1199">
      <w:pPr>
        <w:spacing w:line="380" w:lineRule="exact"/>
        <w:ind w:firstLineChars="300" w:firstLine="720"/>
        <w:rPr>
          <w:rFonts w:ascii="宋体" w:hAnsi="宋体"/>
          <w:sz w:val="24"/>
        </w:rPr>
      </w:pPr>
      <w:r>
        <w:rPr>
          <w:rFonts w:ascii="宋体" w:hAnsi="宋体" w:hint="eastAsia"/>
          <w:sz w:val="24"/>
        </w:rPr>
        <w:t>本年（期）利润总额累计：</w:t>
      </w:r>
    </w:p>
    <w:p w:rsidR="006D016D" w:rsidRDefault="005C1199">
      <w:pPr>
        <w:spacing w:line="380" w:lineRule="exact"/>
        <w:ind w:firstLineChars="300" w:firstLine="720"/>
        <w:rPr>
          <w:rFonts w:ascii="宋体" w:hAnsi="宋体"/>
          <w:sz w:val="24"/>
        </w:rPr>
      </w:pPr>
      <w:r>
        <w:rPr>
          <w:rFonts w:ascii="宋体" w:hAnsi="宋体" w:hint="eastAsia"/>
          <w:sz w:val="24"/>
        </w:rPr>
        <w:t>本年（期）净利润累计：</w:t>
      </w:r>
    </w:p>
    <w:p w:rsidR="006D016D" w:rsidRDefault="006D016D">
      <w:pPr>
        <w:spacing w:line="380" w:lineRule="exact"/>
        <w:rPr>
          <w:rFonts w:ascii="宋体" w:hAnsi="宋体"/>
          <w:sz w:val="24"/>
        </w:rPr>
      </w:pPr>
    </w:p>
    <w:p w:rsidR="006D016D" w:rsidRDefault="005C119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D016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D016D" w:rsidRDefault="005C1199">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D016D" w:rsidRDefault="005C1199">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D016D" w:rsidRDefault="005C1199">
            <w:pPr>
              <w:spacing w:line="380" w:lineRule="exact"/>
              <w:rPr>
                <w:rFonts w:ascii="宋体" w:hAnsi="宋体"/>
                <w:sz w:val="24"/>
              </w:rPr>
            </w:pPr>
            <w:r>
              <w:rPr>
                <w:rFonts w:ascii="宋体" w:hAnsi="宋体" w:hint="eastAsia"/>
                <w:sz w:val="24"/>
              </w:rPr>
              <w:t>使用情况</w:t>
            </w:r>
          </w:p>
        </w:tc>
      </w:tr>
      <w:tr w:rsidR="006D016D">
        <w:trPr>
          <w:cantSplit/>
        </w:trPr>
        <w:tc>
          <w:tcPr>
            <w:tcW w:w="134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016D" w:rsidRDefault="006D016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Pr>
        <w:tc>
          <w:tcPr>
            <w:tcW w:w="134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Pr>
        <w:tc>
          <w:tcPr>
            <w:tcW w:w="134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Pr>
        <w:tc>
          <w:tcPr>
            <w:tcW w:w="134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Pr>
        <w:tc>
          <w:tcPr>
            <w:tcW w:w="134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r w:rsidR="006D016D">
        <w:trPr>
          <w:cantSplit/>
        </w:trPr>
        <w:tc>
          <w:tcPr>
            <w:tcW w:w="134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016D" w:rsidRDefault="006D016D">
            <w:pPr>
              <w:spacing w:line="380" w:lineRule="exact"/>
              <w:rPr>
                <w:rFonts w:ascii="宋体" w:hAnsi="宋体"/>
                <w:sz w:val="24"/>
              </w:rPr>
            </w:pPr>
          </w:p>
        </w:tc>
      </w:tr>
    </w:tbl>
    <w:p w:rsidR="006D016D" w:rsidRDefault="006D016D">
      <w:pPr>
        <w:spacing w:line="380" w:lineRule="exact"/>
        <w:rPr>
          <w:rFonts w:ascii="宋体" w:hAnsi="宋体"/>
          <w:sz w:val="24"/>
        </w:rPr>
      </w:pPr>
    </w:p>
    <w:p w:rsidR="006D016D" w:rsidRDefault="005C119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D016D" w:rsidRDefault="005C1199">
      <w:pPr>
        <w:spacing w:line="380" w:lineRule="exact"/>
        <w:rPr>
          <w:rFonts w:ascii="宋体" w:hAnsi="宋体"/>
          <w:sz w:val="24"/>
        </w:rPr>
      </w:pPr>
      <w:r>
        <w:rPr>
          <w:rFonts w:ascii="宋体" w:hAnsi="宋体" w:hint="eastAsia"/>
          <w:sz w:val="24"/>
        </w:rPr>
        <w:t xml:space="preserve">  (1)具有独立承担民事责任的能力；</w:t>
      </w:r>
    </w:p>
    <w:p w:rsidR="006D016D" w:rsidRDefault="005C1199">
      <w:pPr>
        <w:spacing w:line="380" w:lineRule="exact"/>
        <w:rPr>
          <w:rFonts w:ascii="宋体" w:hAnsi="宋体"/>
          <w:sz w:val="24"/>
        </w:rPr>
      </w:pPr>
      <w:r>
        <w:rPr>
          <w:rFonts w:ascii="宋体" w:hAnsi="宋体" w:hint="eastAsia"/>
          <w:sz w:val="24"/>
        </w:rPr>
        <w:t xml:space="preserve">  (2)具有良好的商业信誉和健全的财务会计制度；</w:t>
      </w:r>
    </w:p>
    <w:p w:rsidR="006D016D" w:rsidRDefault="005C1199">
      <w:pPr>
        <w:spacing w:line="380" w:lineRule="exact"/>
        <w:rPr>
          <w:rFonts w:ascii="宋体" w:hAnsi="宋体"/>
          <w:sz w:val="24"/>
        </w:rPr>
      </w:pPr>
      <w:r>
        <w:rPr>
          <w:rFonts w:ascii="宋体" w:hAnsi="宋体" w:hint="eastAsia"/>
          <w:sz w:val="24"/>
        </w:rPr>
        <w:t xml:space="preserve">  (3)具有履行合同所必需的设备和专业技术能力；</w:t>
      </w:r>
    </w:p>
    <w:p w:rsidR="006D016D" w:rsidRDefault="005C1199">
      <w:pPr>
        <w:spacing w:line="380" w:lineRule="exact"/>
        <w:rPr>
          <w:rFonts w:ascii="宋体" w:hAnsi="宋体"/>
          <w:sz w:val="24"/>
        </w:rPr>
      </w:pPr>
      <w:r>
        <w:rPr>
          <w:rFonts w:ascii="宋体" w:hAnsi="宋体" w:hint="eastAsia"/>
          <w:sz w:val="24"/>
        </w:rPr>
        <w:t xml:space="preserve">  (4)有依法缴纳税收和社会保障资金的良好记录；</w:t>
      </w:r>
    </w:p>
    <w:p w:rsidR="006D016D" w:rsidRDefault="005C119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D016D" w:rsidRDefault="006D016D">
      <w:pPr>
        <w:spacing w:line="380" w:lineRule="exact"/>
        <w:rPr>
          <w:rFonts w:ascii="宋体" w:hAnsi="宋体"/>
          <w:sz w:val="24"/>
        </w:rPr>
      </w:pPr>
    </w:p>
    <w:p w:rsidR="006D016D" w:rsidRDefault="005C1199">
      <w:pPr>
        <w:spacing w:line="380" w:lineRule="exact"/>
        <w:rPr>
          <w:rFonts w:ascii="宋体" w:hAnsi="宋体"/>
          <w:sz w:val="24"/>
        </w:rPr>
      </w:pPr>
      <w:r>
        <w:rPr>
          <w:rFonts w:ascii="宋体" w:hAnsi="宋体" w:hint="eastAsia"/>
          <w:sz w:val="24"/>
        </w:rPr>
        <w:t xml:space="preserve"> 4.营业执照见附件5－4。</w:t>
      </w:r>
    </w:p>
    <w:p w:rsidR="006D016D" w:rsidRDefault="005C119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D016D" w:rsidRDefault="006D016D">
      <w:pPr>
        <w:spacing w:line="380" w:lineRule="exact"/>
        <w:rPr>
          <w:rFonts w:ascii="宋体" w:hAnsi="宋体"/>
          <w:sz w:val="24"/>
        </w:rPr>
      </w:pPr>
    </w:p>
    <w:p w:rsidR="006D016D" w:rsidRDefault="005C119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D016D" w:rsidRDefault="005C1199">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D016D" w:rsidRDefault="005C1199">
      <w:pPr>
        <w:spacing w:line="380" w:lineRule="exact"/>
        <w:rPr>
          <w:rFonts w:ascii="宋体" w:hAnsi="宋体"/>
          <w:sz w:val="24"/>
        </w:rPr>
      </w:pPr>
      <w:r>
        <w:rPr>
          <w:rFonts w:ascii="宋体" w:hAnsi="宋体" w:hint="eastAsia"/>
          <w:sz w:val="24"/>
        </w:rPr>
        <w:t xml:space="preserve">    日      期：年月  日</w:t>
      </w:r>
    </w:p>
    <w:p w:rsidR="006D016D" w:rsidRDefault="005C1199">
      <w:pPr>
        <w:spacing w:line="380" w:lineRule="exact"/>
        <w:ind w:firstLineChars="200" w:firstLine="480"/>
        <w:rPr>
          <w:rFonts w:ascii="宋体" w:hAnsi="宋体"/>
          <w:sz w:val="24"/>
          <w:u w:val="single"/>
        </w:rPr>
      </w:pPr>
      <w:r>
        <w:rPr>
          <w:rFonts w:ascii="宋体" w:hAnsi="宋体" w:hint="eastAsia"/>
          <w:sz w:val="24"/>
        </w:rPr>
        <w:t>电      传：</w:t>
      </w:r>
    </w:p>
    <w:p w:rsidR="006D016D" w:rsidRDefault="005C1199">
      <w:pPr>
        <w:spacing w:line="380" w:lineRule="exact"/>
        <w:ind w:firstLineChars="200" w:firstLine="480"/>
        <w:rPr>
          <w:rFonts w:ascii="宋体" w:hAnsi="宋体"/>
          <w:sz w:val="24"/>
          <w:u w:val="single"/>
        </w:rPr>
      </w:pPr>
      <w:r>
        <w:rPr>
          <w:rFonts w:ascii="宋体" w:hAnsi="宋体" w:hint="eastAsia"/>
          <w:sz w:val="24"/>
        </w:rPr>
        <w:t>传      真：</w:t>
      </w:r>
    </w:p>
    <w:p w:rsidR="006D016D" w:rsidRDefault="005C1199">
      <w:pPr>
        <w:spacing w:line="380" w:lineRule="exact"/>
        <w:ind w:firstLineChars="200" w:firstLine="480"/>
        <w:rPr>
          <w:rFonts w:ascii="宋体" w:hAnsi="宋体"/>
          <w:sz w:val="24"/>
        </w:rPr>
      </w:pPr>
      <w:r>
        <w:rPr>
          <w:rFonts w:ascii="宋体" w:hAnsi="宋体" w:hint="eastAsia"/>
          <w:sz w:val="24"/>
        </w:rPr>
        <w:t>电      话：</w:t>
      </w:r>
    </w:p>
    <w:p w:rsidR="006D016D" w:rsidRDefault="006D016D">
      <w:pPr>
        <w:spacing w:line="380" w:lineRule="exact"/>
        <w:rPr>
          <w:rFonts w:ascii="宋体" w:hAnsi="宋体"/>
          <w:sz w:val="24"/>
        </w:rPr>
      </w:pPr>
    </w:p>
    <w:p w:rsidR="006D016D" w:rsidRDefault="006D016D">
      <w:pPr>
        <w:spacing w:line="380" w:lineRule="exact"/>
        <w:rPr>
          <w:rFonts w:ascii="宋体" w:hAnsi="宋体"/>
          <w:sz w:val="24"/>
        </w:rPr>
      </w:pPr>
    </w:p>
    <w:p w:rsidR="006D016D" w:rsidRDefault="006D016D">
      <w:pPr>
        <w:pStyle w:val="3"/>
      </w:pPr>
    </w:p>
    <w:p w:rsidR="006D016D" w:rsidRDefault="006D016D">
      <w:pPr>
        <w:pStyle w:val="3"/>
      </w:pPr>
    </w:p>
    <w:p w:rsidR="006D016D" w:rsidRDefault="006D016D">
      <w:pPr>
        <w:pStyle w:val="3"/>
      </w:pPr>
    </w:p>
    <w:p w:rsidR="006D016D" w:rsidRDefault="006D016D">
      <w:pPr>
        <w:pStyle w:val="3"/>
      </w:pPr>
    </w:p>
    <w:p w:rsidR="006D016D" w:rsidRDefault="005C1199">
      <w:pPr>
        <w:pStyle w:val="3"/>
      </w:pPr>
      <w:r>
        <w:rPr>
          <w:rFonts w:hint="eastAsia"/>
        </w:rPr>
        <w:br w:type="page"/>
      </w:r>
      <w:r>
        <w:rPr>
          <w:rFonts w:hint="eastAsia"/>
          <w:sz w:val="21"/>
        </w:rPr>
        <w:t xml:space="preserve">附件5-3                    </w:t>
      </w:r>
      <w:r>
        <w:rPr>
          <w:rFonts w:hint="eastAsia"/>
          <w:b/>
          <w:sz w:val="36"/>
        </w:rPr>
        <w:t>法定代表人授权书</w:t>
      </w:r>
    </w:p>
    <w:p w:rsidR="006D016D" w:rsidRDefault="006D016D">
      <w:pPr>
        <w:pStyle w:val="3"/>
        <w:rPr>
          <w:rFonts w:ascii="Times New Roman" w:hAnsi="Times New Roman"/>
          <w:sz w:val="24"/>
          <w:szCs w:val="24"/>
        </w:rPr>
      </w:pPr>
    </w:p>
    <w:p w:rsidR="006D016D" w:rsidRDefault="005C1199">
      <w:pPr>
        <w:pStyle w:val="3"/>
        <w:rPr>
          <w:rFonts w:hAnsi="宋体"/>
          <w:sz w:val="24"/>
        </w:rPr>
      </w:pPr>
      <w:r>
        <w:rPr>
          <w:rFonts w:hAnsi="宋体" w:hint="eastAsia"/>
          <w:sz w:val="24"/>
        </w:rPr>
        <w:t>致 ：</w:t>
      </w:r>
      <w:r>
        <w:rPr>
          <w:rFonts w:hAnsi="宋体" w:hint="eastAsia"/>
          <w:sz w:val="24"/>
          <w:u w:val="single"/>
        </w:rPr>
        <w:t>福建广电网络集团股份有限公司安溪分公司</w:t>
      </w:r>
    </w:p>
    <w:p w:rsidR="006D016D" w:rsidRDefault="00273349">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5C119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C1199">
        <w:rPr>
          <w:rFonts w:hAnsi="宋体" w:hint="eastAsia"/>
          <w:sz w:val="24"/>
          <w:szCs w:val="28"/>
          <w:highlight w:val="yellow"/>
          <w:u w:val="single"/>
        </w:rPr>
        <w:t>（报价人全称）</w:t>
      </w:r>
      <w:r>
        <w:rPr>
          <w:rFonts w:hAnsi="宋体" w:hint="eastAsia"/>
          <w:sz w:val="24"/>
          <w:szCs w:val="28"/>
          <w:highlight w:val="yellow"/>
          <w:u w:val="single"/>
        </w:rPr>
        <w:fldChar w:fldCharType="end"/>
      </w:r>
      <w:r w:rsidR="005C119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5C119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C119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5C119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D016D" w:rsidRDefault="006D016D">
      <w:pPr>
        <w:snapToGrid w:val="0"/>
        <w:spacing w:line="380" w:lineRule="exact"/>
        <w:rPr>
          <w:rFonts w:ascii="宋体" w:hAnsi="宋体"/>
          <w:sz w:val="24"/>
        </w:rPr>
      </w:pPr>
    </w:p>
    <w:p w:rsidR="006D016D" w:rsidRDefault="005C1199">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D016D" w:rsidRDefault="005C1199">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6D016D" w:rsidRDefault="005C119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D016D" w:rsidRDefault="006D016D">
      <w:pPr>
        <w:snapToGrid w:val="0"/>
        <w:spacing w:line="380" w:lineRule="exact"/>
        <w:rPr>
          <w:rFonts w:ascii="宋体" w:hAnsi="宋体"/>
          <w:sz w:val="24"/>
        </w:rPr>
      </w:pPr>
    </w:p>
    <w:p w:rsidR="006D016D" w:rsidRDefault="006D016D">
      <w:pPr>
        <w:snapToGrid w:val="0"/>
        <w:spacing w:line="380" w:lineRule="exact"/>
        <w:rPr>
          <w:rFonts w:ascii="宋体" w:hAnsi="宋体"/>
          <w:sz w:val="24"/>
        </w:rPr>
      </w:pPr>
    </w:p>
    <w:p w:rsidR="006D016D" w:rsidRDefault="006D016D">
      <w:pPr>
        <w:snapToGrid w:val="0"/>
        <w:spacing w:line="380" w:lineRule="exact"/>
        <w:rPr>
          <w:rFonts w:ascii="宋体" w:hAnsi="宋体"/>
          <w:sz w:val="24"/>
        </w:rPr>
      </w:pPr>
    </w:p>
    <w:p w:rsidR="006D016D" w:rsidRDefault="006D016D">
      <w:pPr>
        <w:snapToGrid w:val="0"/>
        <w:spacing w:line="380" w:lineRule="exact"/>
        <w:rPr>
          <w:rFonts w:ascii="宋体" w:hAnsi="宋体"/>
          <w:sz w:val="24"/>
        </w:rPr>
      </w:pPr>
    </w:p>
    <w:p w:rsidR="006D016D" w:rsidRDefault="006D016D">
      <w:pPr>
        <w:snapToGrid w:val="0"/>
        <w:spacing w:line="380" w:lineRule="exact"/>
        <w:rPr>
          <w:rFonts w:ascii="宋体" w:hAnsi="宋体"/>
          <w:sz w:val="24"/>
        </w:rPr>
      </w:pPr>
    </w:p>
    <w:p w:rsidR="006D016D" w:rsidRDefault="006D016D">
      <w:pPr>
        <w:snapToGrid w:val="0"/>
        <w:spacing w:line="380" w:lineRule="exact"/>
        <w:rPr>
          <w:rFonts w:ascii="宋体" w:hAnsi="宋体"/>
          <w:sz w:val="24"/>
        </w:rPr>
      </w:pPr>
    </w:p>
    <w:p w:rsidR="006D016D" w:rsidRDefault="005C1199">
      <w:pPr>
        <w:snapToGrid w:val="0"/>
        <w:spacing w:line="380" w:lineRule="exact"/>
        <w:ind w:firstLineChars="1700" w:firstLine="4080"/>
        <w:rPr>
          <w:rFonts w:ascii="宋体" w:hAnsi="宋体"/>
          <w:sz w:val="24"/>
        </w:rPr>
      </w:pPr>
      <w:r>
        <w:rPr>
          <w:rFonts w:ascii="宋体" w:hAnsi="宋体" w:hint="eastAsia"/>
          <w:sz w:val="24"/>
        </w:rPr>
        <w:t>授权方</w:t>
      </w:r>
    </w:p>
    <w:p w:rsidR="006D016D" w:rsidRDefault="006D016D">
      <w:pPr>
        <w:snapToGrid w:val="0"/>
        <w:spacing w:line="380" w:lineRule="exact"/>
        <w:rPr>
          <w:rFonts w:ascii="宋体" w:hAnsi="宋体"/>
          <w:sz w:val="24"/>
        </w:rPr>
      </w:pPr>
    </w:p>
    <w:p w:rsidR="006D016D" w:rsidRDefault="005C119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D016D" w:rsidRDefault="006D016D">
      <w:pPr>
        <w:snapToGrid w:val="0"/>
        <w:spacing w:line="380" w:lineRule="exact"/>
        <w:rPr>
          <w:rFonts w:ascii="宋体" w:hAnsi="宋体"/>
          <w:sz w:val="24"/>
        </w:rPr>
      </w:pPr>
    </w:p>
    <w:p w:rsidR="006D016D" w:rsidRDefault="005C1199">
      <w:pPr>
        <w:snapToGrid w:val="0"/>
        <w:spacing w:line="380" w:lineRule="exact"/>
        <w:rPr>
          <w:rFonts w:ascii="宋体" w:hAnsi="宋体"/>
          <w:sz w:val="24"/>
        </w:rPr>
      </w:pPr>
      <w:r>
        <w:rPr>
          <w:rFonts w:ascii="宋体" w:hAnsi="宋体" w:hint="eastAsia"/>
          <w:sz w:val="24"/>
        </w:rPr>
        <w:t xml:space="preserve">                                  法定代表人签字或盖章：</w:t>
      </w:r>
    </w:p>
    <w:p w:rsidR="006D016D" w:rsidRDefault="006D016D">
      <w:pPr>
        <w:snapToGrid w:val="0"/>
        <w:spacing w:line="380" w:lineRule="exact"/>
        <w:rPr>
          <w:rFonts w:ascii="宋体" w:hAnsi="宋体"/>
          <w:sz w:val="24"/>
        </w:rPr>
      </w:pPr>
    </w:p>
    <w:p w:rsidR="006D016D" w:rsidRDefault="005C1199">
      <w:pPr>
        <w:snapToGrid w:val="0"/>
        <w:spacing w:line="380" w:lineRule="exact"/>
        <w:rPr>
          <w:rFonts w:ascii="宋体" w:hAnsi="宋体"/>
          <w:sz w:val="24"/>
        </w:rPr>
      </w:pPr>
      <w:r>
        <w:rPr>
          <w:rFonts w:ascii="宋体" w:hAnsi="宋体" w:hint="eastAsia"/>
          <w:sz w:val="24"/>
        </w:rPr>
        <w:t xml:space="preserve">                                  日     期：</w:t>
      </w:r>
    </w:p>
    <w:p w:rsidR="006D016D" w:rsidRDefault="006D016D">
      <w:pPr>
        <w:pStyle w:val="3"/>
        <w:snapToGrid w:val="0"/>
        <w:spacing w:line="380" w:lineRule="exact"/>
        <w:outlineLvl w:val="9"/>
        <w:rPr>
          <w:rFonts w:hAnsi="宋体"/>
          <w:sz w:val="24"/>
        </w:rPr>
      </w:pPr>
    </w:p>
    <w:p w:rsidR="006D016D" w:rsidRDefault="006D016D">
      <w:pPr>
        <w:pStyle w:val="3"/>
        <w:snapToGrid w:val="0"/>
        <w:spacing w:line="380" w:lineRule="exact"/>
        <w:outlineLvl w:val="9"/>
        <w:rPr>
          <w:rFonts w:hAnsi="宋体"/>
          <w:sz w:val="24"/>
        </w:rPr>
      </w:pPr>
    </w:p>
    <w:p w:rsidR="006D016D" w:rsidRDefault="005C1199">
      <w:pPr>
        <w:pStyle w:val="3"/>
        <w:snapToGrid w:val="0"/>
        <w:spacing w:line="380" w:lineRule="exact"/>
        <w:ind w:firstLineChars="1700" w:firstLine="4080"/>
        <w:outlineLvl w:val="9"/>
        <w:rPr>
          <w:rFonts w:hAnsi="宋体"/>
          <w:sz w:val="24"/>
        </w:rPr>
      </w:pPr>
      <w:r>
        <w:rPr>
          <w:rFonts w:hAnsi="宋体" w:hint="eastAsia"/>
          <w:sz w:val="24"/>
        </w:rPr>
        <w:t>接受授权方</w:t>
      </w:r>
    </w:p>
    <w:p w:rsidR="006D016D" w:rsidRDefault="006D016D">
      <w:pPr>
        <w:pStyle w:val="3"/>
        <w:snapToGrid w:val="0"/>
        <w:spacing w:line="380" w:lineRule="exact"/>
        <w:outlineLvl w:val="9"/>
        <w:rPr>
          <w:rFonts w:hAnsi="宋体"/>
          <w:sz w:val="24"/>
        </w:rPr>
      </w:pPr>
    </w:p>
    <w:p w:rsidR="006D016D" w:rsidRDefault="005C1199">
      <w:pPr>
        <w:snapToGrid w:val="0"/>
        <w:spacing w:line="380" w:lineRule="exact"/>
        <w:ind w:firstLineChars="1700" w:firstLine="4080"/>
        <w:rPr>
          <w:rFonts w:ascii="宋体" w:hAnsi="宋体"/>
          <w:sz w:val="24"/>
        </w:rPr>
      </w:pPr>
      <w:r>
        <w:rPr>
          <w:rFonts w:ascii="宋体" w:hAnsi="宋体" w:hint="eastAsia"/>
          <w:sz w:val="24"/>
        </w:rPr>
        <w:t>报价人授权代表签字：</w:t>
      </w:r>
    </w:p>
    <w:p w:rsidR="006D016D" w:rsidRDefault="006D016D">
      <w:pPr>
        <w:snapToGrid w:val="0"/>
        <w:spacing w:line="380" w:lineRule="exact"/>
        <w:rPr>
          <w:rFonts w:ascii="宋体" w:hAnsi="宋体"/>
          <w:sz w:val="24"/>
        </w:rPr>
      </w:pPr>
    </w:p>
    <w:p w:rsidR="006D016D" w:rsidRDefault="005C1199">
      <w:pPr>
        <w:pStyle w:val="3"/>
        <w:spacing w:line="380" w:lineRule="exact"/>
        <w:ind w:firstLineChars="1700" w:firstLine="4080"/>
        <w:rPr>
          <w:rFonts w:hAnsi="宋体"/>
          <w:sz w:val="24"/>
        </w:rPr>
      </w:pPr>
      <w:r>
        <w:rPr>
          <w:rFonts w:hAnsi="宋体" w:hint="eastAsia"/>
          <w:sz w:val="24"/>
        </w:rPr>
        <w:t>日     期：</w:t>
      </w:r>
    </w:p>
    <w:p w:rsidR="006D016D" w:rsidRDefault="006D016D">
      <w:pPr>
        <w:pStyle w:val="3"/>
      </w:pPr>
    </w:p>
    <w:p w:rsidR="006D016D" w:rsidRDefault="006D016D">
      <w:pPr>
        <w:pStyle w:val="3"/>
      </w:pPr>
    </w:p>
    <w:p w:rsidR="006D016D" w:rsidRDefault="006D016D">
      <w:pPr>
        <w:pStyle w:val="3"/>
      </w:pPr>
    </w:p>
    <w:p w:rsidR="006D016D" w:rsidRDefault="005C1199">
      <w:pPr>
        <w:pStyle w:val="3"/>
        <w:rPr>
          <w:sz w:val="36"/>
        </w:rPr>
      </w:pPr>
      <w:r>
        <w:rPr>
          <w:rFonts w:hint="eastAsia"/>
        </w:rPr>
        <w:br w:type="page"/>
      </w:r>
      <w:r>
        <w:rPr>
          <w:rFonts w:hint="eastAsia"/>
          <w:sz w:val="21"/>
        </w:rPr>
        <w:t xml:space="preserve">附件5－4              </w:t>
      </w:r>
      <w:r>
        <w:rPr>
          <w:rFonts w:hint="eastAsia"/>
          <w:b/>
          <w:sz w:val="36"/>
        </w:rPr>
        <w:t>法人营业执照、税务登记证</w:t>
      </w:r>
    </w:p>
    <w:p w:rsidR="006D016D" w:rsidRDefault="006D016D"/>
    <w:p w:rsidR="006D016D" w:rsidRDefault="005C119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福建广电网络集团股份有限公司安溪分公司</w:t>
      </w:r>
    </w:p>
    <w:p w:rsidR="006D016D" w:rsidRDefault="006D016D">
      <w:pPr>
        <w:spacing w:line="380" w:lineRule="exact"/>
        <w:rPr>
          <w:rFonts w:ascii="宋体" w:hAnsi="宋体"/>
          <w:sz w:val="24"/>
        </w:rPr>
      </w:pPr>
    </w:p>
    <w:p w:rsidR="006D016D" w:rsidRDefault="005C119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D016D" w:rsidRDefault="005C119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D016D" w:rsidRDefault="006D016D">
      <w:pPr>
        <w:spacing w:line="380" w:lineRule="exact"/>
        <w:rPr>
          <w:rFonts w:ascii="宋体" w:hAnsi="宋体"/>
          <w:sz w:val="24"/>
        </w:rPr>
      </w:pPr>
    </w:p>
    <w:p w:rsidR="006D016D" w:rsidRDefault="005C119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D016D" w:rsidRDefault="006D016D">
      <w:pPr>
        <w:spacing w:line="380" w:lineRule="exact"/>
        <w:rPr>
          <w:rFonts w:ascii="宋体" w:hAnsi="宋体"/>
          <w:sz w:val="24"/>
        </w:rPr>
      </w:pPr>
    </w:p>
    <w:p w:rsidR="006D016D" w:rsidRDefault="006D016D">
      <w:pPr>
        <w:spacing w:line="380" w:lineRule="exact"/>
        <w:rPr>
          <w:rFonts w:ascii="宋体" w:hAnsi="宋体"/>
          <w:sz w:val="24"/>
        </w:rPr>
      </w:pPr>
    </w:p>
    <w:p w:rsidR="006D016D" w:rsidRDefault="006D016D">
      <w:pPr>
        <w:spacing w:line="380" w:lineRule="exact"/>
        <w:rPr>
          <w:rFonts w:ascii="宋体" w:hAnsi="宋体"/>
          <w:sz w:val="24"/>
        </w:rPr>
      </w:pPr>
    </w:p>
    <w:p w:rsidR="006D016D" w:rsidRDefault="006D016D">
      <w:pPr>
        <w:spacing w:line="380" w:lineRule="exact"/>
        <w:rPr>
          <w:rFonts w:ascii="宋体" w:hAnsi="宋体"/>
          <w:sz w:val="24"/>
        </w:rPr>
      </w:pPr>
    </w:p>
    <w:p w:rsidR="006D016D" w:rsidRDefault="006D016D">
      <w:pPr>
        <w:spacing w:line="380" w:lineRule="exact"/>
        <w:rPr>
          <w:rFonts w:ascii="宋体" w:hAnsi="宋体"/>
          <w:sz w:val="24"/>
        </w:rPr>
      </w:pPr>
    </w:p>
    <w:p w:rsidR="006D016D" w:rsidRDefault="006D016D">
      <w:pPr>
        <w:spacing w:line="380" w:lineRule="exact"/>
        <w:rPr>
          <w:rFonts w:ascii="宋体" w:hAnsi="宋体"/>
          <w:sz w:val="24"/>
        </w:rPr>
      </w:pPr>
    </w:p>
    <w:p w:rsidR="006D016D" w:rsidRDefault="006D016D">
      <w:pPr>
        <w:spacing w:line="380" w:lineRule="exact"/>
        <w:rPr>
          <w:rFonts w:ascii="宋体" w:hAnsi="宋体"/>
          <w:sz w:val="24"/>
        </w:rPr>
      </w:pPr>
    </w:p>
    <w:p w:rsidR="006D016D" w:rsidRDefault="005C1199">
      <w:pPr>
        <w:spacing w:line="380" w:lineRule="exact"/>
        <w:rPr>
          <w:rFonts w:ascii="宋体" w:hAnsi="宋体"/>
          <w:sz w:val="24"/>
        </w:rPr>
      </w:pPr>
      <w:r>
        <w:rPr>
          <w:rFonts w:ascii="宋体" w:hAnsi="宋体" w:hint="eastAsia"/>
          <w:sz w:val="24"/>
        </w:rPr>
        <w:t xml:space="preserve">                         报  价 人（全称并加盖公章）：</w:t>
      </w:r>
    </w:p>
    <w:p w:rsidR="006D016D" w:rsidRDefault="005C1199">
      <w:pPr>
        <w:spacing w:line="380" w:lineRule="exact"/>
        <w:rPr>
          <w:rFonts w:ascii="宋体" w:hAnsi="宋体"/>
          <w:sz w:val="24"/>
        </w:rPr>
      </w:pPr>
      <w:r>
        <w:rPr>
          <w:rFonts w:ascii="宋体" w:hAnsi="宋体" w:hint="eastAsia"/>
          <w:sz w:val="24"/>
        </w:rPr>
        <w:t xml:space="preserve">                         报价人代表签字：</w:t>
      </w:r>
    </w:p>
    <w:p w:rsidR="006D016D" w:rsidRDefault="005C1199">
      <w:pPr>
        <w:pStyle w:val="3"/>
        <w:rPr>
          <w:rFonts w:hAnsi="宋体"/>
          <w:sz w:val="24"/>
        </w:rPr>
      </w:pPr>
      <w:r>
        <w:rPr>
          <w:rFonts w:hAnsi="宋体" w:hint="eastAsia"/>
          <w:sz w:val="24"/>
        </w:rPr>
        <w:t xml:space="preserve">                         日      期：</w:t>
      </w:r>
    </w:p>
    <w:p w:rsidR="006D016D" w:rsidRDefault="006D016D">
      <w:pPr>
        <w:spacing w:line="380" w:lineRule="exact"/>
        <w:rPr>
          <w:sz w:val="24"/>
          <w:u w:val="single"/>
        </w:rPr>
      </w:pPr>
    </w:p>
    <w:p w:rsidR="006D016D" w:rsidRDefault="006D016D">
      <w:pPr>
        <w:spacing w:line="380" w:lineRule="exact"/>
        <w:rPr>
          <w:sz w:val="24"/>
          <w:u w:val="single"/>
        </w:rPr>
      </w:pPr>
    </w:p>
    <w:p w:rsidR="006D016D" w:rsidRDefault="005C1199">
      <w:pPr>
        <w:pStyle w:val="a6"/>
        <w:snapToGrid w:val="0"/>
        <w:spacing w:line="440" w:lineRule="exact"/>
        <w:jc w:val="left"/>
        <w:rPr>
          <w:sz w:val="36"/>
        </w:rPr>
      </w:pPr>
      <w:r>
        <w:rPr>
          <w:rFonts w:hint="eastAsia"/>
          <w:sz w:val="24"/>
          <w:u w:val="single"/>
        </w:rPr>
        <w:br w:type="page"/>
      </w:r>
      <w:r>
        <w:rPr>
          <w:rFonts w:hint="eastAsia"/>
        </w:rPr>
        <w:t xml:space="preserve">附件5-5                    </w:t>
      </w:r>
      <w:r>
        <w:rPr>
          <w:rFonts w:hint="eastAsia"/>
          <w:b/>
          <w:sz w:val="32"/>
        </w:rPr>
        <w:t>其它资格证明文件</w:t>
      </w:r>
    </w:p>
    <w:p w:rsidR="006D016D" w:rsidRDefault="006D016D">
      <w:pPr>
        <w:spacing w:line="420" w:lineRule="exact"/>
        <w:ind w:firstLine="480"/>
        <w:rPr>
          <w:rFonts w:ascii="宋体" w:hAnsi="宋体"/>
          <w:sz w:val="24"/>
        </w:rPr>
      </w:pPr>
    </w:p>
    <w:p w:rsidR="006D016D" w:rsidRDefault="005C1199">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D016D" w:rsidRDefault="006D016D">
      <w:pPr>
        <w:spacing w:line="440" w:lineRule="exact"/>
        <w:rPr>
          <w:rFonts w:ascii="宋体" w:hAnsi="宋体"/>
        </w:rPr>
      </w:pPr>
    </w:p>
    <w:p w:rsidR="006D016D" w:rsidRDefault="005C1199">
      <w:pPr>
        <w:pStyle w:val="3"/>
      </w:pPr>
      <w:r>
        <w:rPr>
          <w:rFonts w:hint="eastAsia"/>
          <w:sz w:val="24"/>
          <w:u w:val="single"/>
        </w:rPr>
        <w:br w:type="page"/>
      </w:r>
      <w:r>
        <w:rPr>
          <w:rFonts w:hint="eastAsia"/>
          <w:sz w:val="21"/>
        </w:rPr>
        <w:t xml:space="preserve">附件6                  </w:t>
      </w:r>
      <w:r>
        <w:rPr>
          <w:rFonts w:hint="eastAsia"/>
          <w:b/>
          <w:sz w:val="36"/>
        </w:rPr>
        <w:t>报价人提交的其它资料</w:t>
      </w:r>
    </w:p>
    <w:p w:rsidR="006D016D" w:rsidRDefault="006D016D">
      <w:pPr>
        <w:pStyle w:val="3"/>
        <w:rPr>
          <w:sz w:val="21"/>
        </w:rPr>
      </w:pPr>
      <w:bookmarkStart w:id="63" w:name="_Toc430489173"/>
      <w:bookmarkStart w:id="64" w:name="_Toc430492211"/>
      <w:bookmarkStart w:id="65" w:name="_Toc430488699"/>
      <w:bookmarkStart w:id="66" w:name="_Toc430490696"/>
      <w:bookmarkStart w:id="67" w:name="_Toc430488905"/>
    </w:p>
    <w:bookmarkEnd w:id="63"/>
    <w:bookmarkEnd w:id="64"/>
    <w:bookmarkEnd w:id="65"/>
    <w:bookmarkEnd w:id="66"/>
    <w:bookmarkEnd w:id="67"/>
    <w:p w:rsidR="006D016D" w:rsidRDefault="006D016D">
      <w:pPr>
        <w:rPr>
          <w:rFonts w:ascii="宋体"/>
          <w:b/>
          <w:sz w:val="28"/>
        </w:rPr>
      </w:pPr>
    </w:p>
    <w:p w:rsidR="006D016D" w:rsidRDefault="005C119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D016D" w:rsidRDefault="005C1199">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6D016D" w:rsidRDefault="005C1199">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6D016D" w:rsidRDefault="005C1199">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6D016D" w:rsidRDefault="005C1199">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6D016D" w:rsidRDefault="005C1199">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6D016D" w:rsidRDefault="006D016D"/>
    <w:p w:rsidR="006D016D" w:rsidRDefault="006D016D"/>
    <w:sectPr w:rsidR="006D016D" w:rsidSect="006D01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016D" w:rsidRDefault="006D016D" w:rsidP="006D016D">
      <w:r>
        <w:separator/>
      </w:r>
    </w:p>
  </w:endnote>
  <w:endnote w:type="continuationSeparator" w:id="1">
    <w:p w:rsidR="006D016D" w:rsidRDefault="006D016D" w:rsidP="006D01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0626"/>
    </w:sdtPr>
    <w:sdtContent>
      <w:sdt>
        <w:sdtPr>
          <w:id w:val="171357217"/>
        </w:sdtPr>
        <w:sdtContent>
          <w:p w:rsidR="006D016D" w:rsidRDefault="00273349">
            <w:pPr>
              <w:pStyle w:val="a8"/>
              <w:jc w:val="center"/>
            </w:pPr>
            <w:r>
              <w:rPr>
                <w:b/>
                <w:sz w:val="24"/>
                <w:szCs w:val="24"/>
              </w:rPr>
              <w:fldChar w:fldCharType="begin"/>
            </w:r>
            <w:r w:rsidR="005C1199">
              <w:rPr>
                <w:b/>
              </w:rPr>
              <w:instrText>PAGE</w:instrText>
            </w:r>
            <w:r>
              <w:rPr>
                <w:b/>
                <w:sz w:val="24"/>
                <w:szCs w:val="24"/>
              </w:rPr>
              <w:fldChar w:fldCharType="separate"/>
            </w:r>
            <w:r w:rsidR="00114669">
              <w:rPr>
                <w:b/>
                <w:noProof/>
              </w:rPr>
              <w:t>6</w:t>
            </w:r>
            <w:r>
              <w:rPr>
                <w:b/>
                <w:sz w:val="24"/>
                <w:szCs w:val="24"/>
              </w:rPr>
              <w:fldChar w:fldCharType="end"/>
            </w:r>
            <w:r w:rsidR="005C1199">
              <w:rPr>
                <w:lang w:val="zh-CN"/>
              </w:rPr>
              <w:t xml:space="preserve"> / </w:t>
            </w:r>
            <w:r>
              <w:rPr>
                <w:b/>
                <w:sz w:val="24"/>
                <w:szCs w:val="24"/>
              </w:rPr>
              <w:fldChar w:fldCharType="begin"/>
            </w:r>
            <w:r w:rsidR="005C1199">
              <w:rPr>
                <w:b/>
              </w:rPr>
              <w:instrText>NUMPAGES</w:instrText>
            </w:r>
            <w:r>
              <w:rPr>
                <w:b/>
                <w:sz w:val="24"/>
                <w:szCs w:val="24"/>
              </w:rPr>
              <w:fldChar w:fldCharType="separate"/>
            </w:r>
            <w:r w:rsidR="00114669">
              <w:rPr>
                <w:b/>
                <w:noProof/>
              </w:rPr>
              <w:t>30</w:t>
            </w:r>
            <w:r>
              <w:rPr>
                <w:b/>
                <w:sz w:val="24"/>
                <w:szCs w:val="24"/>
              </w:rPr>
              <w:fldChar w:fldCharType="end"/>
            </w:r>
          </w:p>
        </w:sdtContent>
      </w:sdt>
    </w:sdtContent>
  </w:sdt>
  <w:p w:rsidR="006D016D" w:rsidRDefault="006D016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016D" w:rsidRDefault="006D016D" w:rsidP="006D016D">
      <w:r>
        <w:separator/>
      </w:r>
    </w:p>
  </w:footnote>
  <w:footnote w:type="continuationSeparator" w:id="1">
    <w:p w:rsidR="006D016D" w:rsidRDefault="006D016D" w:rsidP="006D01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5FAB"/>
    <w:rsid w:val="00036075"/>
    <w:rsid w:val="00051C69"/>
    <w:rsid w:val="00054C10"/>
    <w:rsid w:val="00057AB7"/>
    <w:rsid w:val="000600F6"/>
    <w:rsid w:val="00085D29"/>
    <w:rsid w:val="000A5F07"/>
    <w:rsid w:val="000A633A"/>
    <w:rsid w:val="000C396A"/>
    <w:rsid w:val="000C5562"/>
    <w:rsid w:val="000D4C08"/>
    <w:rsid w:val="000E4966"/>
    <w:rsid w:val="000F1C22"/>
    <w:rsid w:val="000F6BE3"/>
    <w:rsid w:val="00103CE2"/>
    <w:rsid w:val="001072D1"/>
    <w:rsid w:val="00114669"/>
    <w:rsid w:val="00121213"/>
    <w:rsid w:val="00130146"/>
    <w:rsid w:val="00135679"/>
    <w:rsid w:val="00137475"/>
    <w:rsid w:val="001565C3"/>
    <w:rsid w:val="00173042"/>
    <w:rsid w:val="00181902"/>
    <w:rsid w:val="00185FF0"/>
    <w:rsid w:val="00186F27"/>
    <w:rsid w:val="001873E9"/>
    <w:rsid w:val="001A3B3F"/>
    <w:rsid w:val="001B4E71"/>
    <w:rsid w:val="001B7C2D"/>
    <w:rsid w:val="001C14EB"/>
    <w:rsid w:val="001D3133"/>
    <w:rsid w:val="001D3676"/>
    <w:rsid w:val="001E38BB"/>
    <w:rsid w:val="00201EC5"/>
    <w:rsid w:val="00213743"/>
    <w:rsid w:val="00214263"/>
    <w:rsid w:val="00216C6C"/>
    <w:rsid w:val="002267F7"/>
    <w:rsid w:val="00235FC3"/>
    <w:rsid w:val="0025681F"/>
    <w:rsid w:val="002646C2"/>
    <w:rsid w:val="002648B1"/>
    <w:rsid w:val="00273349"/>
    <w:rsid w:val="00277DA9"/>
    <w:rsid w:val="00280E05"/>
    <w:rsid w:val="00282F54"/>
    <w:rsid w:val="00283992"/>
    <w:rsid w:val="002A5A6C"/>
    <w:rsid w:val="002C529B"/>
    <w:rsid w:val="002F44DA"/>
    <w:rsid w:val="003148F7"/>
    <w:rsid w:val="00327011"/>
    <w:rsid w:val="00335FC8"/>
    <w:rsid w:val="00340512"/>
    <w:rsid w:val="003740EA"/>
    <w:rsid w:val="003A2671"/>
    <w:rsid w:val="003D0506"/>
    <w:rsid w:val="00401856"/>
    <w:rsid w:val="00427D6E"/>
    <w:rsid w:val="00436325"/>
    <w:rsid w:val="00455FC7"/>
    <w:rsid w:val="00475212"/>
    <w:rsid w:val="004753F4"/>
    <w:rsid w:val="004B5A8E"/>
    <w:rsid w:val="004C2E65"/>
    <w:rsid w:val="004E54C2"/>
    <w:rsid w:val="00561D03"/>
    <w:rsid w:val="00571DD1"/>
    <w:rsid w:val="0058047A"/>
    <w:rsid w:val="00581DC6"/>
    <w:rsid w:val="005975E4"/>
    <w:rsid w:val="005C1199"/>
    <w:rsid w:val="005E0034"/>
    <w:rsid w:val="005E0295"/>
    <w:rsid w:val="00612E82"/>
    <w:rsid w:val="00620304"/>
    <w:rsid w:val="006236D0"/>
    <w:rsid w:val="0065580E"/>
    <w:rsid w:val="00657B09"/>
    <w:rsid w:val="006714D8"/>
    <w:rsid w:val="00681696"/>
    <w:rsid w:val="006871D6"/>
    <w:rsid w:val="00694E96"/>
    <w:rsid w:val="006A2751"/>
    <w:rsid w:val="006B3A7F"/>
    <w:rsid w:val="006C0191"/>
    <w:rsid w:val="006C2ADA"/>
    <w:rsid w:val="006D016D"/>
    <w:rsid w:val="00704420"/>
    <w:rsid w:val="007442E1"/>
    <w:rsid w:val="007477AF"/>
    <w:rsid w:val="00766025"/>
    <w:rsid w:val="00777DA2"/>
    <w:rsid w:val="007857C7"/>
    <w:rsid w:val="007D0976"/>
    <w:rsid w:val="007D5471"/>
    <w:rsid w:val="007F1FED"/>
    <w:rsid w:val="008170B4"/>
    <w:rsid w:val="00820BB9"/>
    <w:rsid w:val="00833DF3"/>
    <w:rsid w:val="0085323C"/>
    <w:rsid w:val="00855385"/>
    <w:rsid w:val="008841FA"/>
    <w:rsid w:val="00885DF4"/>
    <w:rsid w:val="008A2230"/>
    <w:rsid w:val="008A4D85"/>
    <w:rsid w:val="008B4526"/>
    <w:rsid w:val="008C1AB4"/>
    <w:rsid w:val="008D7DB3"/>
    <w:rsid w:val="008E7A0E"/>
    <w:rsid w:val="008F057D"/>
    <w:rsid w:val="0090346A"/>
    <w:rsid w:val="0092021E"/>
    <w:rsid w:val="009233FE"/>
    <w:rsid w:val="009545C6"/>
    <w:rsid w:val="009612A2"/>
    <w:rsid w:val="00962B7D"/>
    <w:rsid w:val="00964D85"/>
    <w:rsid w:val="00971E05"/>
    <w:rsid w:val="009734B8"/>
    <w:rsid w:val="009749EC"/>
    <w:rsid w:val="009753C7"/>
    <w:rsid w:val="009B1E74"/>
    <w:rsid w:val="009D54DE"/>
    <w:rsid w:val="009E24ED"/>
    <w:rsid w:val="009F127A"/>
    <w:rsid w:val="009F43E5"/>
    <w:rsid w:val="009F72DE"/>
    <w:rsid w:val="00A03342"/>
    <w:rsid w:val="00A15DC6"/>
    <w:rsid w:val="00A37680"/>
    <w:rsid w:val="00A60ED0"/>
    <w:rsid w:val="00A83B24"/>
    <w:rsid w:val="00AD0C75"/>
    <w:rsid w:val="00B008A8"/>
    <w:rsid w:val="00B008E8"/>
    <w:rsid w:val="00B00B42"/>
    <w:rsid w:val="00B15BA9"/>
    <w:rsid w:val="00B17A5A"/>
    <w:rsid w:val="00B26809"/>
    <w:rsid w:val="00B811D5"/>
    <w:rsid w:val="00B8328D"/>
    <w:rsid w:val="00B93076"/>
    <w:rsid w:val="00B93F74"/>
    <w:rsid w:val="00B94CDC"/>
    <w:rsid w:val="00BA04E7"/>
    <w:rsid w:val="00BA1EE9"/>
    <w:rsid w:val="00BB0305"/>
    <w:rsid w:val="00BB0B15"/>
    <w:rsid w:val="00BB6809"/>
    <w:rsid w:val="00BF4C7C"/>
    <w:rsid w:val="00C075AD"/>
    <w:rsid w:val="00C16CA5"/>
    <w:rsid w:val="00C31DBD"/>
    <w:rsid w:val="00C32A72"/>
    <w:rsid w:val="00C63DE2"/>
    <w:rsid w:val="00C9115A"/>
    <w:rsid w:val="00C92464"/>
    <w:rsid w:val="00CB1FAC"/>
    <w:rsid w:val="00CB4A85"/>
    <w:rsid w:val="00CD414B"/>
    <w:rsid w:val="00CD5192"/>
    <w:rsid w:val="00CD5319"/>
    <w:rsid w:val="00CE0C2A"/>
    <w:rsid w:val="00CF3041"/>
    <w:rsid w:val="00CF5204"/>
    <w:rsid w:val="00D01987"/>
    <w:rsid w:val="00D05091"/>
    <w:rsid w:val="00D305EA"/>
    <w:rsid w:val="00D84516"/>
    <w:rsid w:val="00D8577C"/>
    <w:rsid w:val="00DA504E"/>
    <w:rsid w:val="00DE5305"/>
    <w:rsid w:val="00E2118F"/>
    <w:rsid w:val="00E33462"/>
    <w:rsid w:val="00E41BD5"/>
    <w:rsid w:val="00E646CE"/>
    <w:rsid w:val="00E95343"/>
    <w:rsid w:val="00EB5EAA"/>
    <w:rsid w:val="00EC0DC0"/>
    <w:rsid w:val="00EC38E0"/>
    <w:rsid w:val="00ED69C1"/>
    <w:rsid w:val="00EF50D9"/>
    <w:rsid w:val="00EF53FC"/>
    <w:rsid w:val="00EF58AF"/>
    <w:rsid w:val="00EF6E07"/>
    <w:rsid w:val="00F36CF3"/>
    <w:rsid w:val="00F408CA"/>
    <w:rsid w:val="00F477F6"/>
    <w:rsid w:val="00F62432"/>
    <w:rsid w:val="00F74B78"/>
    <w:rsid w:val="00F76119"/>
    <w:rsid w:val="00F966DC"/>
    <w:rsid w:val="00FB79C1"/>
    <w:rsid w:val="00FC74E4"/>
    <w:rsid w:val="040D310F"/>
    <w:rsid w:val="04D63E12"/>
    <w:rsid w:val="0521785C"/>
    <w:rsid w:val="1117141A"/>
    <w:rsid w:val="118D5989"/>
    <w:rsid w:val="160E459A"/>
    <w:rsid w:val="1A24646E"/>
    <w:rsid w:val="1B0C7BBB"/>
    <w:rsid w:val="212E0215"/>
    <w:rsid w:val="2EDB0143"/>
    <w:rsid w:val="3C19420E"/>
    <w:rsid w:val="3DCF087D"/>
    <w:rsid w:val="3F001B57"/>
    <w:rsid w:val="3F2F52DF"/>
    <w:rsid w:val="47AC61AE"/>
    <w:rsid w:val="52BC0F99"/>
    <w:rsid w:val="537F0D61"/>
    <w:rsid w:val="542406CF"/>
    <w:rsid w:val="5FD54E9C"/>
    <w:rsid w:val="69035268"/>
    <w:rsid w:val="6EC75E3F"/>
    <w:rsid w:val="77F5737C"/>
    <w:rsid w:val="79137413"/>
    <w:rsid w:val="7C5C10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16D"/>
    <w:pPr>
      <w:widowControl w:val="0"/>
      <w:jc w:val="both"/>
    </w:pPr>
    <w:rPr>
      <w:kern w:val="2"/>
      <w:sz w:val="21"/>
      <w:szCs w:val="24"/>
    </w:rPr>
  </w:style>
  <w:style w:type="paragraph" w:styleId="1">
    <w:name w:val="heading 1"/>
    <w:basedOn w:val="a"/>
    <w:next w:val="a"/>
    <w:link w:val="1Char"/>
    <w:uiPriority w:val="9"/>
    <w:qFormat/>
    <w:rsid w:val="006D016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D016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D016D"/>
    <w:pPr>
      <w:ind w:firstLine="420"/>
    </w:pPr>
    <w:rPr>
      <w:rFonts w:ascii="Calibri" w:eastAsiaTheme="minorEastAsia" w:hAnsi="Calibri" w:cs="Calibri"/>
      <w:szCs w:val="22"/>
    </w:rPr>
  </w:style>
  <w:style w:type="paragraph" w:styleId="a4">
    <w:name w:val="annotation text"/>
    <w:basedOn w:val="a"/>
    <w:link w:val="Char1"/>
    <w:semiHidden/>
    <w:unhideWhenUsed/>
    <w:qFormat/>
    <w:rsid w:val="006D016D"/>
    <w:pPr>
      <w:jc w:val="left"/>
    </w:pPr>
    <w:rPr>
      <w:rFonts w:ascii="Calibri" w:hAnsi="Calibri"/>
      <w:szCs w:val="22"/>
    </w:rPr>
  </w:style>
  <w:style w:type="paragraph" w:styleId="a5">
    <w:name w:val="Body Text"/>
    <w:basedOn w:val="a"/>
    <w:link w:val="Char0"/>
    <w:unhideWhenUsed/>
    <w:qFormat/>
    <w:rsid w:val="006D016D"/>
    <w:pPr>
      <w:spacing w:after="120"/>
    </w:pPr>
    <w:rPr>
      <w:szCs w:val="20"/>
    </w:rPr>
  </w:style>
  <w:style w:type="paragraph" w:styleId="a6">
    <w:name w:val="Plain Text"/>
    <w:basedOn w:val="a"/>
    <w:link w:val="Char2"/>
    <w:unhideWhenUsed/>
    <w:qFormat/>
    <w:rsid w:val="006D016D"/>
    <w:rPr>
      <w:rFonts w:ascii="宋体" w:hAnsi="Courier New"/>
      <w:szCs w:val="20"/>
    </w:rPr>
  </w:style>
  <w:style w:type="paragraph" w:styleId="a7">
    <w:name w:val="Balloon Text"/>
    <w:basedOn w:val="a"/>
    <w:link w:val="Char3"/>
    <w:uiPriority w:val="99"/>
    <w:semiHidden/>
    <w:unhideWhenUsed/>
    <w:rsid w:val="006D016D"/>
    <w:rPr>
      <w:sz w:val="18"/>
      <w:szCs w:val="18"/>
    </w:rPr>
  </w:style>
  <w:style w:type="paragraph" w:styleId="a8">
    <w:name w:val="footer"/>
    <w:basedOn w:val="a"/>
    <w:link w:val="Char4"/>
    <w:uiPriority w:val="99"/>
    <w:unhideWhenUsed/>
    <w:qFormat/>
    <w:rsid w:val="006D016D"/>
    <w:pPr>
      <w:tabs>
        <w:tab w:val="center" w:pos="4153"/>
        <w:tab w:val="right" w:pos="8306"/>
      </w:tabs>
      <w:snapToGrid w:val="0"/>
      <w:jc w:val="left"/>
    </w:pPr>
    <w:rPr>
      <w:sz w:val="18"/>
      <w:szCs w:val="18"/>
    </w:rPr>
  </w:style>
  <w:style w:type="paragraph" w:styleId="a9">
    <w:name w:val="header"/>
    <w:basedOn w:val="a"/>
    <w:link w:val="Char5"/>
    <w:unhideWhenUsed/>
    <w:qFormat/>
    <w:rsid w:val="006D016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D016D"/>
    <w:rPr>
      <w:sz w:val="24"/>
    </w:rPr>
  </w:style>
  <w:style w:type="paragraph" w:styleId="ab">
    <w:name w:val="annotation subject"/>
    <w:basedOn w:val="a4"/>
    <w:next w:val="a4"/>
    <w:link w:val="Char6"/>
    <w:uiPriority w:val="99"/>
    <w:semiHidden/>
    <w:unhideWhenUsed/>
    <w:qFormat/>
    <w:rsid w:val="006D016D"/>
    <w:rPr>
      <w:rFonts w:ascii="Times New Roman" w:hAnsi="Times New Roman"/>
      <w:b/>
      <w:bCs/>
      <w:szCs w:val="24"/>
    </w:rPr>
  </w:style>
  <w:style w:type="character" w:styleId="ac">
    <w:name w:val="Strong"/>
    <w:basedOn w:val="a0"/>
    <w:uiPriority w:val="22"/>
    <w:qFormat/>
    <w:rsid w:val="006D016D"/>
    <w:rPr>
      <w:b/>
      <w:bCs/>
    </w:rPr>
  </w:style>
  <w:style w:type="character" w:styleId="ad">
    <w:name w:val="annotation reference"/>
    <w:basedOn w:val="a0"/>
    <w:uiPriority w:val="99"/>
    <w:semiHidden/>
    <w:unhideWhenUsed/>
    <w:qFormat/>
    <w:rsid w:val="006D016D"/>
    <w:rPr>
      <w:sz w:val="21"/>
      <w:szCs w:val="21"/>
    </w:rPr>
  </w:style>
  <w:style w:type="character" w:customStyle="1" w:styleId="1Char">
    <w:name w:val="标题 1 Char"/>
    <w:basedOn w:val="a0"/>
    <w:link w:val="1"/>
    <w:uiPriority w:val="9"/>
    <w:qFormat/>
    <w:rsid w:val="006D016D"/>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D016D"/>
    <w:rPr>
      <w:rFonts w:ascii="Arial" w:eastAsia="黑体" w:hAnsi="Arial" w:cs="Times New Roman"/>
      <w:b/>
      <w:bCs/>
      <w:sz w:val="30"/>
      <w:szCs w:val="32"/>
      <w:lang w:val="zh-CN" w:eastAsia="zh-CN"/>
    </w:rPr>
  </w:style>
  <w:style w:type="character" w:customStyle="1" w:styleId="Char">
    <w:name w:val="正文缩进 Char"/>
    <w:link w:val="a3"/>
    <w:qFormat/>
    <w:locked/>
    <w:rsid w:val="006D016D"/>
    <w:rPr>
      <w:rFonts w:ascii="Calibri" w:hAnsi="Calibri" w:cs="Calibri"/>
    </w:rPr>
  </w:style>
  <w:style w:type="character" w:customStyle="1" w:styleId="Char5">
    <w:name w:val="页眉 Char"/>
    <w:basedOn w:val="a0"/>
    <w:link w:val="a9"/>
    <w:qFormat/>
    <w:rsid w:val="006D016D"/>
    <w:rPr>
      <w:rFonts w:ascii="Times New Roman" w:eastAsia="宋体" w:hAnsi="Times New Roman" w:cs="Times New Roman"/>
      <w:sz w:val="18"/>
      <w:szCs w:val="18"/>
    </w:rPr>
  </w:style>
  <w:style w:type="character" w:customStyle="1" w:styleId="Char4">
    <w:name w:val="页脚 Char"/>
    <w:basedOn w:val="a0"/>
    <w:link w:val="a8"/>
    <w:uiPriority w:val="99"/>
    <w:qFormat/>
    <w:rsid w:val="006D016D"/>
    <w:rPr>
      <w:rFonts w:ascii="Times New Roman" w:eastAsia="宋体" w:hAnsi="Times New Roman" w:cs="Times New Roman"/>
      <w:sz w:val="18"/>
      <w:szCs w:val="18"/>
    </w:rPr>
  </w:style>
  <w:style w:type="character" w:customStyle="1" w:styleId="Char0">
    <w:name w:val="正文文本 Char"/>
    <w:basedOn w:val="a0"/>
    <w:link w:val="a5"/>
    <w:qFormat/>
    <w:rsid w:val="006D016D"/>
    <w:rPr>
      <w:rFonts w:ascii="Times New Roman" w:eastAsia="宋体" w:hAnsi="Times New Roman" w:cs="Times New Roman"/>
      <w:szCs w:val="20"/>
    </w:rPr>
  </w:style>
  <w:style w:type="character" w:customStyle="1" w:styleId="Char2">
    <w:name w:val="纯文本 Char"/>
    <w:basedOn w:val="a0"/>
    <w:link w:val="a6"/>
    <w:qFormat/>
    <w:rsid w:val="006D016D"/>
    <w:rPr>
      <w:rFonts w:ascii="宋体" w:eastAsia="宋体" w:hAnsi="Courier New" w:cs="Times New Roman"/>
      <w:szCs w:val="20"/>
    </w:rPr>
  </w:style>
  <w:style w:type="paragraph" w:customStyle="1" w:styleId="3">
    <w:name w:val="样式3"/>
    <w:basedOn w:val="a6"/>
    <w:qFormat/>
    <w:rsid w:val="006D016D"/>
    <w:pPr>
      <w:spacing w:line="0" w:lineRule="atLeast"/>
      <w:outlineLvl w:val="0"/>
    </w:pPr>
    <w:rPr>
      <w:sz w:val="28"/>
    </w:rPr>
  </w:style>
  <w:style w:type="paragraph" w:customStyle="1" w:styleId="0">
    <w:name w:val="正文0"/>
    <w:basedOn w:val="a"/>
    <w:qFormat/>
    <w:rsid w:val="006D016D"/>
    <w:pPr>
      <w:autoSpaceDE w:val="0"/>
      <w:autoSpaceDN w:val="0"/>
      <w:adjustRightInd w:val="0"/>
      <w:spacing w:before="240" w:after="60" w:line="360" w:lineRule="atLeast"/>
    </w:pPr>
    <w:rPr>
      <w:b/>
      <w:kern w:val="0"/>
      <w:sz w:val="24"/>
      <w:szCs w:val="20"/>
    </w:rPr>
  </w:style>
  <w:style w:type="paragraph" w:customStyle="1" w:styleId="p0">
    <w:name w:val="p0"/>
    <w:basedOn w:val="a"/>
    <w:qFormat/>
    <w:rsid w:val="006D016D"/>
    <w:pPr>
      <w:widowControl/>
    </w:pPr>
    <w:rPr>
      <w:kern w:val="0"/>
      <w:szCs w:val="21"/>
    </w:rPr>
  </w:style>
  <w:style w:type="character" w:customStyle="1" w:styleId="Char10">
    <w:name w:val="纯文本 Char1"/>
    <w:basedOn w:val="a0"/>
    <w:uiPriority w:val="99"/>
    <w:semiHidden/>
    <w:qFormat/>
    <w:rsid w:val="006D016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D016D"/>
    <w:rPr>
      <w:kern w:val="2"/>
      <w:sz w:val="18"/>
      <w:szCs w:val="18"/>
    </w:rPr>
  </w:style>
  <w:style w:type="character" w:customStyle="1" w:styleId="Char12">
    <w:name w:val="页脚 Char1"/>
    <w:basedOn w:val="a0"/>
    <w:uiPriority w:val="99"/>
    <w:semiHidden/>
    <w:qFormat/>
    <w:rsid w:val="006D016D"/>
    <w:rPr>
      <w:kern w:val="2"/>
      <w:sz w:val="18"/>
      <w:szCs w:val="18"/>
    </w:rPr>
  </w:style>
  <w:style w:type="character" w:customStyle="1" w:styleId="Char13">
    <w:name w:val="正文文本 Char1"/>
    <w:basedOn w:val="a0"/>
    <w:uiPriority w:val="99"/>
    <w:semiHidden/>
    <w:qFormat/>
    <w:rsid w:val="006D016D"/>
    <w:rPr>
      <w:kern w:val="2"/>
      <w:sz w:val="21"/>
      <w:szCs w:val="24"/>
    </w:rPr>
  </w:style>
  <w:style w:type="character" w:customStyle="1" w:styleId="Char7">
    <w:name w:val="批注文字 Char"/>
    <w:basedOn w:val="a0"/>
    <w:uiPriority w:val="99"/>
    <w:semiHidden/>
    <w:qFormat/>
    <w:rsid w:val="006D016D"/>
    <w:rPr>
      <w:rFonts w:ascii="Times New Roman" w:eastAsia="宋体" w:hAnsi="Times New Roman" w:cs="Times New Roman"/>
      <w:szCs w:val="24"/>
    </w:rPr>
  </w:style>
  <w:style w:type="character" w:customStyle="1" w:styleId="Char1">
    <w:name w:val="批注文字 Char1"/>
    <w:link w:val="a4"/>
    <w:semiHidden/>
    <w:qFormat/>
    <w:locked/>
    <w:rsid w:val="006D016D"/>
    <w:rPr>
      <w:rFonts w:ascii="Calibri" w:eastAsia="宋体" w:hAnsi="Calibri" w:cs="Times New Roman"/>
    </w:rPr>
  </w:style>
  <w:style w:type="character" w:customStyle="1" w:styleId="Char6">
    <w:name w:val="批注主题 Char"/>
    <w:basedOn w:val="Char1"/>
    <w:link w:val="ab"/>
    <w:uiPriority w:val="99"/>
    <w:semiHidden/>
    <w:qFormat/>
    <w:rsid w:val="006D016D"/>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6D016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2116</Words>
  <Characters>12062</Characters>
  <Application>Microsoft Office Word</Application>
  <DocSecurity>0</DocSecurity>
  <Lines>100</Lines>
  <Paragraphs>28</Paragraphs>
  <ScaleCrop>false</ScaleCrop>
  <Company>Hewlett-Packard Company</Company>
  <LinksUpToDate>false</LinksUpToDate>
  <CharactersWithSpaces>14150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167</cp:revision>
  <dcterms:created xsi:type="dcterms:W3CDTF">2019-06-10T09:14:00Z</dcterms:created>
  <dcterms:modified xsi:type="dcterms:W3CDTF">2020-03-16T01:28:00Z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