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FFE" w:rsidRDefault="009D5A08">
      <w:pPr>
        <w:pStyle w:val="a5"/>
        <w:spacing w:line="0" w:lineRule="atLeast"/>
        <w:jc w:val="center"/>
        <w:outlineLvl w:val="0"/>
        <w:rPr>
          <w:b/>
          <w:spacing w:val="16"/>
          <w:sz w:val="72"/>
        </w:rPr>
      </w:pPr>
      <w:r>
        <w:rPr>
          <w:rFonts w:ascii="Times New Roman" w:hAnsi="Times New Roman" w:hint="eastAsia"/>
          <w:b/>
          <w:sz w:val="72"/>
        </w:rPr>
        <w:t>比选文件</w:t>
      </w:r>
    </w:p>
    <w:p w:rsidR="00662FFE" w:rsidRDefault="00662FFE">
      <w:pPr>
        <w:pStyle w:val="a5"/>
        <w:spacing w:line="0" w:lineRule="atLeast"/>
        <w:jc w:val="center"/>
        <w:outlineLvl w:val="0"/>
        <w:rPr>
          <w:rFonts w:hAnsi="宋体"/>
        </w:rPr>
      </w:pPr>
    </w:p>
    <w:p w:rsidR="00662FFE" w:rsidRDefault="00662FFE">
      <w:pPr>
        <w:pStyle w:val="a5"/>
        <w:spacing w:line="0" w:lineRule="atLeast"/>
        <w:jc w:val="center"/>
        <w:rPr>
          <w:rFonts w:ascii="楷体_GB2312" w:eastAsia="楷体_GB2312"/>
          <w:sz w:val="36"/>
        </w:rPr>
      </w:pPr>
    </w:p>
    <w:p w:rsidR="00662FFE" w:rsidRDefault="00662FFE">
      <w:pPr>
        <w:pStyle w:val="a5"/>
        <w:spacing w:line="0" w:lineRule="atLeast"/>
        <w:jc w:val="left"/>
        <w:rPr>
          <w:sz w:val="28"/>
        </w:rPr>
      </w:pPr>
    </w:p>
    <w:p w:rsidR="00662FFE" w:rsidRDefault="00662FFE">
      <w:pPr>
        <w:pStyle w:val="a5"/>
        <w:spacing w:line="0" w:lineRule="atLeast"/>
        <w:jc w:val="left"/>
        <w:rPr>
          <w:sz w:val="28"/>
        </w:rPr>
      </w:pPr>
    </w:p>
    <w:p w:rsidR="00662FFE" w:rsidRDefault="00662FFE">
      <w:pPr>
        <w:pStyle w:val="a5"/>
        <w:spacing w:line="0" w:lineRule="atLeast"/>
        <w:jc w:val="left"/>
        <w:rPr>
          <w:sz w:val="28"/>
        </w:rPr>
      </w:pPr>
    </w:p>
    <w:p w:rsidR="00662FFE" w:rsidRDefault="009D5A08">
      <w:pPr>
        <w:pStyle w:val="a4"/>
        <w:jc w:val="center"/>
        <w:rPr>
          <w:rFonts w:ascii="宋体" w:hAnsi="宋体"/>
          <w:b/>
          <w:bCs/>
          <w:spacing w:val="-8"/>
          <w:sz w:val="30"/>
          <w:szCs w:val="30"/>
        </w:rPr>
      </w:pPr>
      <w:r>
        <w:rPr>
          <w:rFonts w:ascii="宋体" w:hAnsi="宋体" w:hint="eastAsia"/>
          <w:b/>
          <w:bCs/>
          <w:spacing w:val="-8"/>
          <w:sz w:val="30"/>
          <w:szCs w:val="30"/>
        </w:rPr>
        <w:t>项目名称：福建广电网络集团</w:t>
      </w:r>
      <w:ins w:id="0" w:author="吴军阳(wujunyang)" w:date="2019-12-09T16:51:00Z">
        <w:r>
          <w:rPr>
            <w:rFonts w:ascii="宋体" w:hAnsi="宋体" w:hint="eastAsia"/>
            <w:b/>
            <w:bCs/>
            <w:spacing w:val="-8"/>
            <w:sz w:val="30"/>
            <w:szCs w:val="30"/>
          </w:rPr>
          <w:t>晋江</w:t>
        </w:r>
      </w:ins>
      <w:r>
        <w:rPr>
          <w:rFonts w:ascii="宋体" w:hAnsi="宋体" w:hint="eastAsia"/>
          <w:b/>
          <w:bCs/>
          <w:spacing w:val="-8"/>
          <w:sz w:val="30"/>
          <w:szCs w:val="30"/>
        </w:rPr>
        <w:t>分公司</w:t>
      </w:r>
    </w:p>
    <w:p w:rsidR="00662FFE" w:rsidRDefault="009D5A08">
      <w:pPr>
        <w:pStyle w:val="a4"/>
        <w:jc w:val="center"/>
        <w:rPr>
          <w:rFonts w:ascii="宋体" w:hAnsi="宋体"/>
          <w:b/>
          <w:bCs/>
          <w:spacing w:val="-8"/>
          <w:sz w:val="30"/>
          <w:szCs w:val="30"/>
        </w:rPr>
      </w:pPr>
      <w:r>
        <w:rPr>
          <w:rFonts w:ascii="宋体" w:hAnsi="宋体" w:cs="Arial" w:hint="eastAsia"/>
          <w:b/>
          <w:bCs/>
          <w:sz w:val="28"/>
          <w:szCs w:val="28"/>
        </w:rPr>
        <w:t>20</w:t>
      </w:r>
      <w:r>
        <w:rPr>
          <w:rFonts w:ascii="宋体" w:hAnsi="宋体" w:cs="Arial"/>
          <w:b/>
          <w:bCs/>
          <w:sz w:val="28"/>
          <w:szCs w:val="28"/>
        </w:rPr>
        <w:t>20</w:t>
      </w:r>
      <w:r>
        <w:rPr>
          <w:rFonts w:ascii="宋体" w:hAnsi="宋体" w:cs="Arial" w:hint="eastAsia"/>
          <w:b/>
          <w:bCs/>
          <w:sz w:val="28"/>
          <w:szCs w:val="28"/>
        </w:rPr>
        <w:t>年度职工</w:t>
      </w:r>
      <w:r>
        <w:rPr>
          <w:rFonts w:ascii="宋体" w:hAnsi="宋体" w:cs="Arial"/>
          <w:b/>
          <w:bCs/>
          <w:sz w:val="28"/>
          <w:szCs w:val="28"/>
        </w:rPr>
        <w:t>生日</w:t>
      </w:r>
      <w:ins w:id="1" w:author="蔡长耀(caichangyao)" w:date="2019-12-04T09:59:00Z">
        <w:r>
          <w:rPr>
            <w:rFonts w:ascii="宋体" w:hAnsi="宋体" w:cs="Arial" w:hint="eastAsia"/>
            <w:b/>
            <w:bCs/>
            <w:sz w:val="28"/>
            <w:szCs w:val="28"/>
          </w:rPr>
          <w:t>慰问品</w:t>
        </w:r>
      </w:ins>
      <w:r>
        <w:rPr>
          <w:rFonts w:ascii="宋体" w:hAnsi="宋体" w:hint="eastAsia"/>
          <w:b/>
          <w:bCs/>
          <w:spacing w:val="-8"/>
          <w:sz w:val="30"/>
          <w:szCs w:val="30"/>
        </w:rPr>
        <w:t>项目</w:t>
      </w:r>
    </w:p>
    <w:p w:rsidR="00662FFE" w:rsidRDefault="00662FFE">
      <w:pPr>
        <w:jc w:val="left"/>
        <w:rPr>
          <w:rFonts w:ascii="宋体" w:hAnsi="宋体"/>
          <w:kern w:val="0"/>
          <w:sz w:val="30"/>
          <w:szCs w:val="30"/>
        </w:rPr>
      </w:pPr>
    </w:p>
    <w:p w:rsidR="00662FFE" w:rsidRDefault="00662FFE">
      <w:pPr>
        <w:pStyle w:val="a5"/>
        <w:spacing w:line="0" w:lineRule="atLeast"/>
        <w:jc w:val="center"/>
        <w:rPr>
          <w:b/>
          <w:sz w:val="28"/>
        </w:rPr>
      </w:pPr>
    </w:p>
    <w:p w:rsidR="00662FFE" w:rsidRDefault="00662FFE">
      <w:pPr>
        <w:pStyle w:val="a5"/>
        <w:spacing w:line="0" w:lineRule="atLeast"/>
        <w:jc w:val="center"/>
        <w:rPr>
          <w:b/>
          <w:sz w:val="28"/>
        </w:rPr>
      </w:pPr>
    </w:p>
    <w:p w:rsidR="00662FFE" w:rsidRDefault="00662FFE">
      <w:pPr>
        <w:pStyle w:val="a5"/>
        <w:spacing w:line="0" w:lineRule="atLeast"/>
        <w:jc w:val="center"/>
        <w:rPr>
          <w:b/>
          <w:sz w:val="28"/>
        </w:rPr>
      </w:pPr>
    </w:p>
    <w:p w:rsidR="00662FFE" w:rsidRDefault="00662FFE">
      <w:pPr>
        <w:pStyle w:val="a5"/>
        <w:spacing w:line="0" w:lineRule="atLeast"/>
        <w:rPr>
          <w:b/>
          <w:sz w:val="28"/>
        </w:rPr>
      </w:pPr>
    </w:p>
    <w:p w:rsidR="00662FFE" w:rsidRDefault="009D5A08">
      <w:pPr>
        <w:pStyle w:val="a5"/>
        <w:spacing w:line="500" w:lineRule="exact"/>
        <w:jc w:val="center"/>
        <w:outlineLvl w:val="0"/>
        <w:rPr>
          <w:rFonts w:hAnsi="宋体"/>
          <w:b/>
          <w:sz w:val="24"/>
        </w:rPr>
      </w:pPr>
      <w:r>
        <w:rPr>
          <w:rFonts w:hAnsi="宋体" w:hint="eastAsia"/>
          <w:b/>
          <w:sz w:val="24"/>
        </w:rPr>
        <w:t>二零一九年十二月</w:t>
      </w:r>
    </w:p>
    <w:p w:rsidR="00662FFE" w:rsidRDefault="009D5A08">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662FFE" w:rsidRDefault="00662FFE">
      <w:pPr>
        <w:pStyle w:val="a3"/>
        <w:snapToGrid w:val="0"/>
        <w:spacing w:line="440" w:lineRule="exact"/>
        <w:ind w:firstLine="0"/>
        <w:rPr>
          <w:rFonts w:ascii="宋体" w:hAnsi="宋体"/>
          <w:sz w:val="28"/>
        </w:rPr>
      </w:pPr>
    </w:p>
    <w:p w:rsidR="00662FFE" w:rsidRDefault="009D5A0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62FFE" w:rsidRDefault="009D5A08">
      <w:pPr>
        <w:pStyle w:val="a3"/>
        <w:snapToGrid w:val="0"/>
        <w:spacing w:line="440" w:lineRule="exact"/>
        <w:ind w:firstLine="0"/>
        <w:rPr>
          <w:rFonts w:ascii="宋体" w:hAnsi="宋体"/>
          <w:sz w:val="24"/>
        </w:rPr>
      </w:pPr>
      <w:r>
        <w:rPr>
          <w:rFonts w:ascii="宋体" w:hAnsi="宋体" w:hint="eastAsia"/>
          <w:sz w:val="24"/>
        </w:rPr>
        <w:t>第二部分    报价人须知----------------------------------------(5)</w:t>
      </w:r>
    </w:p>
    <w:p w:rsidR="00662FFE" w:rsidRDefault="009D5A0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662FFE" w:rsidRDefault="009D5A08">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 xml:space="preserve">------------------------------------------------- </w:t>
      </w:r>
      <w:r>
        <w:rPr>
          <w:rFonts w:ascii="宋体" w:hAnsi="宋体" w:hint="eastAsia"/>
          <w:sz w:val="24"/>
        </w:rPr>
        <w:t>(15)</w:t>
      </w:r>
    </w:p>
    <w:p w:rsidR="00662FFE" w:rsidRDefault="009D5A08">
      <w:pPr>
        <w:widowControl/>
        <w:jc w:val="left"/>
      </w:pPr>
      <w:r>
        <w:br w:type="page"/>
      </w:r>
    </w:p>
    <w:p w:rsidR="00662FFE" w:rsidRDefault="009D5A08">
      <w:pPr>
        <w:jc w:val="center"/>
        <w:rPr>
          <w:b/>
          <w:bCs/>
          <w:sz w:val="36"/>
        </w:rPr>
      </w:pPr>
      <w:bookmarkStart w:id="2" w:name="_Toc415565710"/>
      <w:bookmarkStart w:id="3" w:name="_Toc415567487"/>
      <w:bookmarkStart w:id="4" w:name="_Toc430492116"/>
      <w:bookmarkStart w:id="5" w:name="_Toc430489109"/>
      <w:bookmarkStart w:id="6" w:name="_Toc430488634"/>
      <w:bookmarkStart w:id="7" w:name="_Toc430490602"/>
      <w:bookmarkStart w:id="8" w:name="_Toc430488841"/>
      <w:bookmarkStart w:id="9" w:name="_Toc430422402"/>
      <w:bookmarkStart w:id="10" w:name="_Ref414870478"/>
      <w:r>
        <w:rPr>
          <w:rFonts w:hint="eastAsia"/>
          <w:b/>
          <w:bCs/>
          <w:sz w:val="36"/>
        </w:rPr>
        <w:t>第一部分比选邀请</w:t>
      </w:r>
      <w:bookmarkEnd w:id="2"/>
      <w:bookmarkEnd w:id="3"/>
      <w:bookmarkEnd w:id="4"/>
      <w:bookmarkEnd w:id="5"/>
      <w:bookmarkEnd w:id="6"/>
      <w:bookmarkEnd w:id="7"/>
      <w:bookmarkEnd w:id="8"/>
      <w:bookmarkEnd w:id="9"/>
      <w:bookmarkEnd w:id="10"/>
    </w:p>
    <w:p w:rsidR="00662FFE" w:rsidRDefault="00662FFE">
      <w:pPr>
        <w:pStyle w:val="a5"/>
        <w:spacing w:line="400" w:lineRule="exact"/>
      </w:pPr>
    </w:p>
    <w:p w:rsidR="00662FFE" w:rsidRDefault="009D5A08">
      <w:pPr>
        <w:pStyle w:val="a4"/>
        <w:ind w:firstLineChars="200" w:firstLine="480"/>
        <w:jc w:val="left"/>
        <w:rPr>
          <w:rFonts w:ascii="宋体" w:hAnsi="宋体"/>
          <w:b/>
          <w:bCs/>
          <w:kern w:val="0"/>
          <w:sz w:val="30"/>
          <w:szCs w:val="30"/>
        </w:rPr>
      </w:pPr>
      <w:ins w:id="11" w:author="蔡长耀(caichangyao)" w:date="2019-12-04T10:00:00Z">
        <w:r>
          <w:rPr>
            <w:rFonts w:hAnsi="宋体" w:hint="eastAsia"/>
            <w:sz w:val="24"/>
            <w:szCs w:val="24"/>
          </w:rPr>
          <w:t>福建广电网络集团股份有限公司泉州分公司</w:t>
        </w:r>
        <w:del w:id="12" w:author="谢聪林" w:date="2019-12-12T16:31:00Z">
          <w:r w:rsidDel="004A4F13">
            <w:rPr>
              <w:rFonts w:hAnsi="宋体" w:hint="eastAsia"/>
              <w:sz w:val="24"/>
              <w:szCs w:val="24"/>
            </w:rPr>
            <w:delText>（</w:delText>
          </w:r>
        </w:del>
        <w:r>
          <w:rPr>
            <w:rFonts w:hAnsi="宋体" w:hint="eastAsia"/>
            <w:sz w:val="24"/>
            <w:szCs w:val="24"/>
          </w:rPr>
          <w:t>受晋</w:t>
        </w:r>
        <w:r>
          <w:rPr>
            <w:rFonts w:hAnsi="宋体"/>
            <w:sz w:val="24"/>
            <w:szCs w:val="24"/>
          </w:rPr>
          <w:t>江</w:t>
        </w:r>
        <w:r>
          <w:rPr>
            <w:rFonts w:hAnsi="宋体" w:hint="eastAsia"/>
            <w:sz w:val="24"/>
            <w:szCs w:val="24"/>
          </w:rPr>
          <w:t>分公司委托</w:t>
        </w:r>
      </w:ins>
      <w:ins w:id="13" w:author="谢聪林" w:date="2019-12-12T16:31:00Z">
        <w:r w:rsidR="004A4F13">
          <w:rPr>
            <w:rFonts w:hAnsi="宋体" w:hint="eastAsia"/>
            <w:sz w:val="24"/>
            <w:szCs w:val="24"/>
          </w:rPr>
          <w:t>，</w:t>
        </w:r>
      </w:ins>
      <w:ins w:id="14" w:author="蔡长耀(caichangyao)" w:date="2019-12-04T10:00:00Z">
        <w:del w:id="15" w:author="谢聪林" w:date="2019-12-12T16:31:00Z">
          <w:r w:rsidDel="004A4F13">
            <w:rPr>
              <w:rFonts w:hAnsi="宋体" w:hint="eastAsia"/>
              <w:sz w:val="24"/>
              <w:szCs w:val="24"/>
            </w:rPr>
            <w:delText>）</w:delText>
          </w:r>
        </w:del>
      </w:ins>
      <w:r>
        <w:rPr>
          <w:rFonts w:hint="eastAsia"/>
          <w:sz w:val="24"/>
          <w:szCs w:val="24"/>
        </w:rPr>
        <w:t>对项目下述内容进行国内比选采购。现欢迎国内合格报价人对该比选货物及服务进行密封报价。</w:t>
      </w:r>
    </w:p>
    <w:p w:rsidR="00662FFE" w:rsidRDefault="009D5A08">
      <w:pPr>
        <w:spacing w:line="400" w:lineRule="exact"/>
        <w:ind w:firstLineChars="200" w:firstLine="480"/>
        <w:rPr>
          <w:rFonts w:ascii="宋体" w:hAnsi="宋体"/>
          <w:sz w:val="24"/>
        </w:rPr>
      </w:pPr>
      <w:r>
        <w:rPr>
          <w:rFonts w:ascii="宋体" w:hAnsi="宋体" w:hint="eastAsia"/>
          <w:sz w:val="24"/>
        </w:rPr>
        <w:t>1.比选文件编号</w:t>
      </w:r>
    </w:p>
    <w:p w:rsidR="00662FFE" w:rsidRDefault="009D5A08">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662FFE" w:rsidRDefault="009D5A08">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662FFE" w:rsidRDefault="009D5A08">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del w:id="16" w:author="谢聪林" w:date="2019-12-17T11:13:00Z">
        <w:r w:rsidDel="00225C97">
          <w:rPr>
            <w:rFonts w:ascii="宋体" w:hAnsi="宋体" w:hint="eastAsia"/>
            <w:sz w:val="24"/>
          </w:rPr>
          <w:delText xml:space="preserve">　</w:delText>
        </w:r>
      </w:del>
      <w:r>
        <w:rPr>
          <w:rFonts w:ascii="宋体" w:hAnsi="宋体"/>
          <w:sz w:val="24"/>
        </w:rPr>
        <w:t>2019</w:t>
      </w:r>
      <w:r>
        <w:rPr>
          <w:rFonts w:ascii="宋体" w:hAnsi="宋体" w:hint="eastAsia"/>
          <w:sz w:val="24"/>
        </w:rPr>
        <w:t>年</w:t>
      </w:r>
      <w:r>
        <w:rPr>
          <w:rFonts w:ascii="宋体" w:hAnsi="宋体"/>
          <w:sz w:val="24"/>
        </w:rPr>
        <w:t>12</w:t>
      </w:r>
      <w:r>
        <w:rPr>
          <w:rFonts w:ascii="宋体" w:hAnsi="宋体" w:cs="宋体" w:hint="eastAsia"/>
          <w:sz w:val="24"/>
        </w:rPr>
        <w:t>月</w:t>
      </w:r>
      <w:ins w:id="17" w:author="谢聪林" w:date="2019-12-17T11:13:00Z">
        <w:r w:rsidR="00225C97">
          <w:rPr>
            <w:rFonts w:ascii="宋体" w:hAnsi="宋体" w:cs="宋体" w:hint="eastAsia"/>
            <w:sz w:val="24"/>
          </w:rPr>
          <w:t>24</w:t>
        </w:r>
      </w:ins>
      <w:ins w:id="18" w:author="吴军阳(wujunyang)" w:date="2019-12-09T16:49:00Z">
        <w:del w:id="19" w:author="谢聪林" w:date="2019-12-17T11:13:00Z">
          <w:r w:rsidDel="00225C97">
            <w:rPr>
              <w:rFonts w:ascii="宋体" w:hAnsi="宋体" w:cs="宋体" w:hint="eastAsia"/>
              <w:sz w:val="24"/>
            </w:rPr>
            <w:delText xml:space="preserve"> </w:delText>
          </w:r>
        </w:del>
      </w:ins>
      <w:ins w:id="20" w:author="吴军阳(wujunyang)" w:date="2019-12-09T16:50:00Z">
        <w:del w:id="21" w:author="谢聪林" w:date="2019-12-17T11:13:00Z">
          <w:r w:rsidDel="00225C97">
            <w:rPr>
              <w:rFonts w:ascii="宋体" w:hAnsi="宋体" w:cs="宋体" w:hint="eastAsia"/>
              <w:sz w:val="24"/>
            </w:rPr>
            <w:delText xml:space="preserve"> </w:delText>
          </w:r>
        </w:del>
      </w:ins>
      <w:r>
        <w:rPr>
          <w:rFonts w:ascii="宋体" w:hAnsi="宋体" w:cs="宋体" w:hint="eastAsia"/>
          <w:sz w:val="24"/>
        </w:rPr>
        <w:t>日上午</w:t>
      </w:r>
      <w:r>
        <w:rPr>
          <w:rFonts w:ascii="宋体" w:hAnsi="宋体" w:cs="宋体"/>
          <w:sz w:val="24"/>
        </w:rPr>
        <w:t>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662FFE" w:rsidRDefault="009D5A08">
      <w:pPr>
        <w:spacing w:line="440" w:lineRule="exact"/>
        <w:ind w:firstLineChars="200" w:firstLine="480"/>
        <w:rPr>
          <w:rFonts w:ascii="宋体" w:hAnsi="宋体"/>
          <w:sz w:val="24"/>
        </w:rPr>
      </w:pPr>
      <w:r>
        <w:rPr>
          <w:rFonts w:ascii="宋体" w:hAnsi="宋体"/>
          <w:sz w:val="24"/>
        </w:rPr>
        <w:t>5.报价文件应在</w:t>
      </w:r>
      <w:r>
        <w:rPr>
          <w:rFonts w:ascii="宋体" w:hAnsi="宋体"/>
          <w:spacing w:val="-4"/>
          <w:sz w:val="24"/>
        </w:rPr>
        <w:t>2019年</w:t>
      </w:r>
      <w:ins w:id="22" w:author="谢聪林" w:date="2019-12-17T11:13:00Z">
        <w:r w:rsidR="00225C97">
          <w:rPr>
            <w:rFonts w:ascii="宋体" w:hAnsi="宋体" w:hint="eastAsia"/>
            <w:spacing w:val="-4"/>
            <w:sz w:val="24"/>
          </w:rPr>
          <w:t>1</w:t>
        </w:r>
        <w:r w:rsidR="00225C97">
          <w:rPr>
            <w:rFonts w:ascii="宋体" w:hAnsi="宋体"/>
            <w:sz w:val="24"/>
          </w:rPr>
          <w:t>2</w:t>
        </w:r>
        <w:r w:rsidR="00225C97">
          <w:rPr>
            <w:rFonts w:ascii="宋体" w:hAnsi="宋体" w:cs="宋体" w:hint="eastAsia"/>
            <w:sz w:val="24"/>
          </w:rPr>
          <w:t>月24</w:t>
        </w:r>
      </w:ins>
      <w:del w:id="23" w:author="谢聪林" w:date="2019-12-17T11:13:00Z">
        <w:r w:rsidDel="00225C97">
          <w:rPr>
            <w:rFonts w:ascii="宋体" w:hAnsi="宋体"/>
            <w:sz w:val="24"/>
          </w:rPr>
          <w:delText>12</w:delText>
        </w:r>
        <w:r w:rsidDel="00225C97">
          <w:rPr>
            <w:rFonts w:ascii="宋体" w:hAnsi="宋体" w:cs="宋体" w:hint="eastAsia"/>
            <w:sz w:val="24"/>
          </w:rPr>
          <w:delText>月</w:delText>
        </w:r>
      </w:del>
      <w:ins w:id="24" w:author="吴军阳(wujunyang)" w:date="2019-12-09T16:50:00Z">
        <w:del w:id="25" w:author="谢聪林" w:date="2019-12-17T11:13:00Z">
          <w:r w:rsidDel="00225C97">
            <w:rPr>
              <w:rFonts w:ascii="宋体" w:hAnsi="宋体" w:cs="宋体" w:hint="eastAsia"/>
              <w:sz w:val="24"/>
            </w:rPr>
            <w:delText xml:space="preserve">  </w:delText>
          </w:r>
        </w:del>
      </w:ins>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662FFE" w:rsidRDefault="009D5A08">
      <w:pPr>
        <w:spacing w:line="440" w:lineRule="exact"/>
        <w:rPr>
          <w:rFonts w:ascii="宋体" w:hAnsi="宋体"/>
          <w:sz w:val="24"/>
        </w:rPr>
      </w:pPr>
      <w:r>
        <w:rPr>
          <w:rFonts w:ascii="宋体" w:hAnsi="宋体"/>
          <w:sz w:val="24"/>
        </w:rPr>
        <w:t xml:space="preserve">    6.开标时间、地点：</w:t>
      </w:r>
      <w:r>
        <w:rPr>
          <w:rFonts w:ascii="宋体" w:hAnsi="宋体"/>
          <w:spacing w:val="-4"/>
          <w:sz w:val="24"/>
        </w:rPr>
        <w:t>2019年</w:t>
      </w:r>
      <w:ins w:id="26" w:author="谢聪林" w:date="2019-12-17T11:13:00Z">
        <w:r w:rsidR="00225C97">
          <w:rPr>
            <w:rFonts w:ascii="宋体" w:hAnsi="宋体" w:hint="eastAsia"/>
            <w:spacing w:val="-4"/>
            <w:sz w:val="24"/>
          </w:rPr>
          <w:t>1</w:t>
        </w:r>
        <w:r w:rsidR="00225C97">
          <w:rPr>
            <w:rFonts w:ascii="宋体" w:hAnsi="宋体"/>
            <w:sz w:val="24"/>
          </w:rPr>
          <w:t>2</w:t>
        </w:r>
        <w:r w:rsidR="00225C97">
          <w:rPr>
            <w:rFonts w:ascii="宋体" w:hAnsi="宋体" w:cs="宋体" w:hint="eastAsia"/>
            <w:sz w:val="24"/>
          </w:rPr>
          <w:t>月24</w:t>
        </w:r>
      </w:ins>
      <w:del w:id="27" w:author="谢聪林" w:date="2019-12-17T11:13:00Z">
        <w:r w:rsidDel="00225C97">
          <w:rPr>
            <w:rFonts w:ascii="宋体" w:hAnsi="宋体" w:hint="eastAsia"/>
            <w:sz w:val="24"/>
          </w:rPr>
          <w:delText>12</w:delText>
        </w:r>
        <w:r w:rsidDel="00225C97">
          <w:rPr>
            <w:rFonts w:ascii="宋体" w:hAnsi="宋体" w:cs="宋体" w:hint="eastAsia"/>
            <w:sz w:val="24"/>
          </w:rPr>
          <w:delText>月</w:delText>
        </w:r>
      </w:del>
      <w:ins w:id="28" w:author="吴军阳(wujunyang)" w:date="2019-12-09T16:50:00Z">
        <w:del w:id="29" w:author="谢聪林" w:date="2019-12-17T11:13:00Z">
          <w:r w:rsidDel="00225C97">
            <w:rPr>
              <w:rFonts w:ascii="宋体" w:hAnsi="宋体" w:cs="宋体" w:hint="eastAsia"/>
              <w:color w:val="FF0000"/>
              <w:sz w:val="24"/>
            </w:rPr>
            <w:delText xml:space="preserve">  </w:delText>
          </w:r>
        </w:del>
      </w:ins>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662FFE" w:rsidRDefault="00662FFE">
      <w:pPr>
        <w:spacing w:line="440" w:lineRule="exact"/>
        <w:ind w:firstLineChars="200" w:firstLine="480"/>
        <w:rPr>
          <w:rFonts w:ascii="宋体" w:hAnsi="宋体"/>
          <w:sz w:val="24"/>
        </w:rPr>
      </w:pPr>
    </w:p>
    <w:p w:rsidR="00662FFE" w:rsidRDefault="009D5A0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62FFE" w:rsidRDefault="009D5A08">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62FFE" w:rsidRDefault="009D5A08">
      <w:pPr>
        <w:pStyle w:val="a5"/>
        <w:spacing w:line="440" w:lineRule="exact"/>
        <w:ind w:firstLineChars="200" w:firstLine="480"/>
        <w:jc w:val="left"/>
        <w:rPr>
          <w:rFonts w:hAnsi="宋体"/>
          <w:sz w:val="24"/>
        </w:rPr>
      </w:pPr>
      <w:r>
        <w:rPr>
          <w:rFonts w:hAnsi="宋体" w:hint="eastAsia"/>
          <w:sz w:val="24"/>
        </w:rPr>
        <w:t>联系人：谢先生</w:t>
      </w:r>
    </w:p>
    <w:p w:rsidR="00662FFE" w:rsidRDefault="009D5A08">
      <w:pPr>
        <w:pStyle w:val="a5"/>
        <w:spacing w:line="440" w:lineRule="exact"/>
        <w:ind w:firstLineChars="200" w:firstLine="480"/>
        <w:jc w:val="left"/>
        <w:rPr>
          <w:rFonts w:hAnsi="宋体"/>
          <w:sz w:val="24"/>
        </w:rPr>
      </w:pPr>
      <w:r>
        <w:rPr>
          <w:rFonts w:hAnsi="宋体" w:hint="eastAsia"/>
          <w:sz w:val="24"/>
        </w:rPr>
        <w:t>联系电话：0595-22256055。</w:t>
      </w: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pStyle w:val="a5"/>
        <w:spacing w:line="440" w:lineRule="exact"/>
        <w:ind w:firstLineChars="200" w:firstLine="480"/>
        <w:jc w:val="left"/>
        <w:rPr>
          <w:rFonts w:hAnsi="宋体"/>
          <w:sz w:val="24"/>
        </w:rPr>
      </w:pPr>
    </w:p>
    <w:p w:rsidR="00662FFE" w:rsidRDefault="00662FFE">
      <w:pPr>
        <w:spacing w:line="440" w:lineRule="exact"/>
        <w:ind w:firstLineChars="200" w:firstLine="480"/>
        <w:rPr>
          <w:rFonts w:ascii="宋体" w:hAnsi="宋体"/>
          <w:sz w:val="24"/>
        </w:rPr>
      </w:pPr>
    </w:p>
    <w:p w:rsidR="00662FFE" w:rsidRDefault="009D5A08">
      <w:pPr>
        <w:pStyle w:val="a5"/>
        <w:spacing w:line="0" w:lineRule="atLeast"/>
        <w:rPr>
          <w:sz w:val="24"/>
        </w:rPr>
      </w:pPr>
      <w:r>
        <w:rPr>
          <w:rFonts w:hint="eastAsia"/>
          <w:sz w:val="24"/>
        </w:rPr>
        <w:t xml:space="preserve">附：                  </w:t>
      </w:r>
    </w:p>
    <w:p w:rsidR="00662FFE" w:rsidRDefault="00662FFE">
      <w:pPr>
        <w:pStyle w:val="a5"/>
        <w:spacing w:line="0" w:lineRule="atLeast"/>
        <w:rPr>
          <w:sz w:val="24"/>
        </w:rPr>
      </w:pPr>
    </w:p>
    <w:p w:rsidR="00662FFE" w:rsidRDefault="009D5A08">
      <w:pPr>
        <w:pStyle w:val="a5"/>
        <w:spacing w:line="0" w:lineRule="atLeast"/>
        <w:rPr>
          <w:b/>
          <w:sz w:val="32"/>
        </w:rPr>
      </w:pPr>
      <w:r>
        <w:rPr>
          <w:rFonts w:hint="eastAsia"/>
          <w:b/>
          <w:sz w:val="32"/>
        </w:rPr>
        <w:t>比选内容一览表</w:t>
      </w:r>
    </w:p>
    <w:p w:rsidR="00662FFE" w:rsidRDefault="00662FFE">
      <w:pPr>
        <w:pStyle w:val="a4"/>
        <w:jc w:val="left"/>
        <w:rPr>
          <w:rFonts w:ascii="宋体" w:hAnsi="Courier New"/>
          <w:sz w:val="24"/>
        </w:rPr>
      </w:pPr>
    </w:p>
    <w:p w:rsidR="00662FFE" w:rsidRDefault="009D5A08">
      <w:pPr>
        <w:pStyle w:val="a4"/>
        <w:jc w:val="left"/>
        <w:rPr>
          <w:rFonts w:ascii="宋体" w:hAnsi="Courier New"/>
          <w:sz w:val="24"/>
        </w:rPr>
      </w:pPr>
      <w:r>
        <w:rPr>
          <w:rFonts w:ascii="宋体" w:hAnsi="Courier New" w:hint="eastAsia"/>
          <w:sz w:val="24"/>
        </w:rPr>
        <w:t>项目名称：</w:t>
      </w:r>
      <w:ins w:id="30" w:author="吴军阳(wujunyang)" w:date="2019-12-09T16:51:00Z">
        <w:r>
          <w:rPr>
            <w:rFonts w:ascii="宋体" w:hAnsi="Courier New" w:hint="eastAsia"/>
            <w:sz w:val="24"/>
          </w:rPr>
          <w:t>晋江分公司</w:t>
        </w:r>
      </w:ins>
      <w:r>
        <w:rPr>
          <w:rFonts w:ascii="宋体" w:hAnsi="Courier New" w:hint="eastAsia"/>
          <w:sz w:val="24"/>
        </w:rPr>
        <w:t>2020年</w:t>
      </w:r>
      <w:r>
        <w:rPr>
          <w:rFonts w:ascii="宋体" w:hAnsi="Courier New"/>
          <w:sz w:val="24"/>
        </w:rPr>
        <w:t>职工</w:t>
      </w:r>
      <w:r>
        <w:rPr>
          <w:rFonts w:ascii="宋体" w:hAnsi="Courier New" w:hint="eastAsia"/>
          <w:sz w:val="24"/>
        </w:rPr>
        <w:t>生日慰问品</w:t>
      </w:r>
    </w:p>
    <w:p w:rsidR="00662FFE" w:rsidRDefault="009D5A08">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9"/>
        <w:gridCol w:w="1559"/>
        <w:gridCol w:w="3210"/>
        <w:gridCol w:w="1610"/>
      </w:tblGrid>
      <w:tr w:rsidR="00662FFE">
        <w:trPr>
          <w:trHeight w:val="135"/>
        </w:trPr>
        <w:tc>
          <w:tcPr>
            <w:tcW w:w="1969" w:type="dxa"/>
          </w:tcPr>
          <w:p w:rsidR="00662FFE" w:rsidRDefault="009D5A08">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662FFE" w:rsidRDefault="009D5A08">
            <w:pPr>
              <w:spacing w:line="360" w:lineRule="auto"/>
              <w:jc w:val="center"/>
              <w:rPr>
                <w:rFonts w:ascii="宋体" w:hAnsi="Courier New"/>
                <w:sz w:val="24"/>
                <w:szCs w:val="20"/>
              </w:rPr>
            </w:pPr>
            <w:r>
              <w:rPr>
                <w:rFonts w:ascii="宋体" w:hAnsi="Courier New" w:hint="eastAsia"/>
                <w:sz w:val="24"/>
                <w:szCs w:val="20"/>
              </w:rPr>
              <w:t>数量（参考）</w:t>
            </w:r>
          </w:p>
        </w:tc>
        <w:tc>
          <w:tcPr>
            <w:tcW w:w="3210" w:type="dxa"/>
            <w:vAlign w:val="center"/>
          </w:tcPr>
          <w:p w:rsidR="00662FFE" w:rsidRDefault="009D5A08">
            <w:pPr>
              <w:spacing w:line="360" w:lineRule="auto"/>
              <w:jc w:val="center"/>
              <w:rPr>
                <w:rFonts w:ascii="宋体" w:hAnsi="Courier New"/>
                <w:sz w:val="24"/>
                <w:szCs w:val="20"/>
              </w:rPr>
            </w:pPr>
            <w:r>
              <w:rPr>
                <w:rFonts w:ascii="宋体" w:hAnsi="Courier New" w:hint="eastAsia"/>
                <w:sz w:val="24"/>
                <w:szCs w:val="20"/>
              </w:rPr>
              <w:t>说明</w:t>
            </w:r>
          </w:p>
        </w:tc>
        <w:tc>
          <w:tcPr>
            <w:tcW w:w="1610" w:type="dxa"/>
            <w:vAlign w:val="center"/>
          </w:tcPr>
          <w:p w:rsidR="00662FFE" w:rsidRDefault="009D5A08">
            <w:pPr>
              <w:spacing w:line="360" w:lineRule="auto"/>
              <w:jc w:val="center"/>
              <w:rPr>
                <w:rFonts w:ascii="宋体" w:hAnsi="Courier New"/>
                <w:sz w:val="24"/>
                <w:szCs w:val="20"/>
              </w:rPr>
            </w:pPr>
            <w:r>
              <w:rPr>
                <w:rFonts w:ascii="宋体" w:hAnsi="Courier New" w:hint="eastAsia"/>
                <w:sz w:val="24"/>
                <w:szCs w:val="20"/>
              </w:rPr>
              <w:t>交货期</w:t>
            </w:r>
          </w:p>
        </w:tc>
      </w:tr>
      <w:tr w:rsidR="00662FFE">
        <w:trPr>
          <w:trHeight w:val="673"/>
        </w:trPr>
        <w:tc>
          <w:tcPr>
            <w:tcW w:w="1969" w:type="dxa"/>
            <w:tcBorders>
              <w:bottom w:val="single" w:sz="4" w:space="0" w:color="auto"/>
            </w:tcBorders>
          </w:tcPr>
          <w:p w:rsidR="00662FFE" w:rsidRDefault="00662FFE">
            <w:pPr>
              <w:spacing w:line="360" w:lineRule="auto"/>
              <w:rPr>
                <w:rFonts w:ascii="宋体" w:hAnsi="Courier New"/>
                <w:sz w:val="24"/>
                <w:szCs w:val="20"/>
              </w:rPr>
            </w:pPr>
          </w:p>
          <w:p w:rsidR="00662FFE" w:rsidRDefault="009D5A08">
            <w:pPr>
              <w:spacing w:line="360" w:lineRule="auto"/>
              <w:jc w:val="left"/>
              <w:rPr>
                <w:rFonts w:ascii="宋体" w:hAnsi="Courier New"/>
                <w:sz w:val="24"/>
                <w:szCs w:val="20"/>
              </w:rPr>
            </w:pPr>
            <w:r>
              <w:rPr>
                <w:rFonts w:ascii="宋体" w:hAnsi="Courier New"/>
                <w:sz w:val="24"/>
                <w:szCs w:val="20"/>
              </w:rPr>
              <w:t>生日慰问品</w:t>
            </w:r>
          </w:p>
          <w:p w:rsidR="00662FFE" w:rsidRDefault="00662FFE">
            <w:pPr>
              <w:spacing w:line="360" w:lineRule="auto"/>
              <w:rPr>
                <w:rFonts w:ascii="仿宋" w:eastAsia="仿宋" w:hAnsi="仿宋"/>
                <w:sz w:val="28"/>
                <w:szCs w:val="28"/>
              </w:rPr>
            </w:pPr>
          </w:p>
        </w:tc>
        <w:tc>
          <w:tcPr>
            <w:tcW w:w="1559" w:type="dxa"/>
            <w:tcBorders>
              <w:bottom w:val="single" w:sz="4" w:space="0" w:color="auto"/>
            </w:tcBorders>
          </w:tcPr>
          <w:p w:rsidR="00662FFE" w:rsidRDefault="00662FFE">
            <w:pPr>
              <w:spacing w:line="360" w:lineRule="auto"/>
              <w:rPr>
                <w:rFonts w:ascii="宋体" w:hAnsi="Courier New"/>
                <w:sz w:val="24"/>
                <w:szCs w:val="20"/>
              </w:rPr>
            </w:pPr>
          </w:p>
          <w:p w:rsidR="00662FFE" w:rsidRDefault="009D5A08">
            <w:pPr>
              <w:spacing w:line="360" w:lineRule="auto"/>
              <w:rPr>
                <w:rFonts w:ascii="宋体" w:hAnsi="Courier New"/>
                <w:sz w:val="24"/>
                <w:szCs w:val="20"/>
              </w:rPr>
            </w:pPr>
            <w:ins w:id="31" w:author="蔡长耀(caichangyao)" w:date="2019-12-04T15:06:00Z">
              <w:r>
                <w:rPr>
                  <w:rFonts w:ascii="宋体" w:hAnsi="宋体" w:hint="eastAsia"/>
                  <w:sz w:val="24"/>
                </w:rPr>
                <w:t>220</w:t>
              </w:r>
            </w:ins>
            <w:r>
              <w:rPr>
                <w:rFonts w:ascii="宋体" w:hAnsi="Courier New" w:hint="eastAsia"/>
                <w:sz w:val="24"/>
                <w:szCs w:val="20"/>
              </w:rPr>
              <w:t>份</w:t>
            </w:r>
          </w:p>
        </w:tc>
        <w:tc>
          <w:tcPr>
            <w:tcW w:w="3210" w:type="dxa"/>
            <w:tcBorders>
              <w:bottom w:val="single" w:sz="4" w:space="0" w:color="auto"/>
            </w:tcBorders>
          </w:tcPr>
          <w:p w:rsidR="00662FFE" w:rsidRDefault="009D5A08">
            <w:pPr>
              <w:spacing w:line="360" w:lineRule="auto"/>
              <w:rPr>
                <w:rFonts w:ascii="宋体" w:hAnsi="Courier New"/>
                <w:sz w:val="24"/>
                <w:szCs w:val="20"/>
              </w:rPr>
            </w:pPr>
            <w:r>
              <w:rPr>
                <w:rFonts w:ascii="宋体" w:hAnsi="Courier New" w:hint="eastAsia"/>
                <w:sz w:val="24"/>
                <w:szCs w:val="20"/>
              </w:rPr>
              <w:t>每份“提货券”的面额为</w:t>
            </w:r>
            <w:ins w:id="32" w:author="蔡长耀(caichangyao)" w:date="2019-12-04T15:07:00Z">
              <w:r>
                <w:rPr>
                  <w:rFonts w:ascii="宋体" w:hAnsi="Courier New" w:hint="eastAsia"/>
                  <w:color w:val="FF0000"/>
                  <w:sz w:val="24"/>
                  <w:szCs w:val="20"/>
                </w:rPr>
                <w:t>250</w:t>
              </w:r>
            </w:ins>
            <w:r>
              <w:rPr>
                <w:rFonts w:ascii="宋体" w:hAnsi="Courier New"/>
                <w:sz w:val="24"/>
                <w:szCs w:val="20"/>
              </w:rPr>
              <w:t>元</w:t>
            </w:r>
            <w:r>
              <w:rPr>
                <w:rFonts w:ascii="宋体" w:hAnsi="Courier New" w:hint="eastAsia"/>
                <w:sz w:val="24"/>
                <w:szCs w:val="20"/>
              </w:rPr>
              <w:t>，报价人在面额的基础上进行优惠报价。采购参考数量为</w:t>
            </w:r>
            <w:ins w:id="33" w:author="蔡长耀(caichangyao)" w:date="2019-12-04T15:06:00Z">
              <w:r>
                <w:rPr>
                  <w:rFonts w:ascii="宋体" w:hAnsi="宋体" w:hint="eastAsia"/>
                  <w:sz w:val="24"/>
                </w:rPr>
                <w:t>220</w:t>
              </w:r>
            </w:ins>
            <w:r>
              <w:rPr>
                <w:rFonts w:ascii="宋体" w:hAnsi="Courier New" w:hint="eastAsia"/>
                <w:sz w:val="24"/>
                <w:szCs w:val="20"/>
              </w:rPr>
              <w:t>份左右，按实际提供数量进行结算。</w:t>
            </w:r>
          </w:p>
        </w:tc>
        <w:tc>
          <w:tcPr>
            <w:tcW w:w="1610" w:type="dxa"/>
            <w:tcBorders>
              <w:bottom w:val="single" w:sz="4" w:space="0" w:color="auto"/>
            </w:tcBorders>
          </w:tcPr>
          <w:p w:rsidR="00000000" w:rsidRDefault="009D5A08">
            <w:pPr>
              <w:spacing w:line="360" w:lineRule="auto"/>
              <w:rPr>
                <w:rFonts w:ascii="宋体" w:hAnsi="Courier New"/>
                <w:sz w:val="24"/>
                <w:szCs w:val="20"/>
              </w:rPr>
            </w:pPr>
            <w:r>
              <w:rPr>
                <w:rFonts w:ascii="宋体" w:hAnsi="Courier New" w:hint="eastAsia"/>
                <w:sz w:val="24"/>
                <w:szCs w:val="20"/>
              </w:rPr>
              <w:t>合同签订后</w:t>
            </w:r>
            <w:del w:id="34" w:author="韩瑞珍" w:date="2019-12-13T17:14:00Z">
              <w:r w:rsidDel="00061D6E">
                <w:rPr>
                  <w:rFonts w:ascii="宋体" w:hAnsi="Courier New" w:hint="eastAsia"/>
                  <w:sz w:val="24"/>
                  <w:szCs w:val="20"/>
                </w:rPr>
                <w:delText>个</w:delText>
              </w:r>
            </w:del>
            <w:r>
              <w:rPr>
                <w:rFonts w:ascii="宋体" w:hAnsi="Courier New" w:hint="eastAsia"/>
                <w:sz w:val="24"/>
                <w:szCs w:val="20"/>
              </w:rPr>
              <w:t>5</w:t>
            </w:r>
            <w:ins w:id="35" w:author="韩瑞珍" w:date="2019-12-13T17:14:00Z">
              <w:r w:rsidR="00061D6E">
                <w:rPr>
                  <w:rFonts w:ascii="宋体" w:hAnsi="Courier New" w:hint="eastAsia"/>
                  <w:sz w:val="24"/>
                  <w:szCs w:val="20"/>
                </w:rPr>
                <w:t>个</w:t>
              </w:r>
            </w:ins>
            <w:r>
              <w:rPr>
                <w:rFonts w:ascii="宋体" w:hAnsi="Courier New" w:hint="eastAsia"/>
                <w:sz w:val="24"/>
                <w:szCs w:val="20"/>
              </w:rPr>
              <w:t>工作日内交货。</w:t>
            </w:r>
          </w:p>
        </w:tc>
      </w:tr>
    </w:tbl>
    <w:p w:rsidR="00662FFE" w:rsidRDefault="009D5A0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62FFE" w:rsidRDefault="009D5A0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62FFE" w:rsidRDefault="009D5A0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62FFE" w:rsidRDefault="009D5A0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62FFE" w:rsidRDefault="009D5A08">
      <w:pPr>
        <w:widowControl/>
        <w:jc w:val="left"/>
        <w:rPr>
          <w:rFonts w:ascii="宋体" w:hAnsi="宋体"/>
          <w:b/>
        </w:rPr>
      </w:pPr>
      <w:r>
        <w:rPr>
          <w:rFonts w:ascii="宋体" w:hAnsi="宋体" w:hint="eastAsia"/>
          <w:b/>
        </w:rPr>
        <w:br w:type="page"/>
      </w:r>
    </w:p>
    <w:p w:rsidR="00662FFE" w:rsidRDefault="009D5A08">
      <w:pPr>
        <w:jc w:val="center"/>
        <w:rPr>
          <w:b/>
          <w:bCs/>
          <w:sz w:val="36"/>
        </w:rPr>
      </w:pPr>
      <w:r>
        <w:rPr>
          <w:rFonts w:hint="eastAsia"/>
          <w:b/>
          <w:bCs/>
          <w:sz w:val="36"/>
        </w:rPr>
        <w:t>第二部分报价人须知</w:t>
      </w:r>
    </w:p>
    <w:p w:rsidR="00662FFE" w:rsidRDefault="009D5A08">
      <w:pPr>
        <w:spacing w:line="440" w:lineRule="exact"/>
        <w:jc w:val="center"/>
        <w:rPr>
          <w:rFonts w:ascii="宋体" w:hAnsi="宋体"/>
          <w:b/>
          <w:bCs/>
          <w:sz w:val="32"/>
        </w:rPr>
      </w:pPr>
      <w:r>
        <w:rPr>
          <w:rFonts w:ascii="宋体" w:hAnsi="宋体" w:hint="eastAsia"/>
          <w:b/>
          <w:bCs/>
          <w:sz w:val="32"/>
        </w:rPr>
        <w:t>报价人须知前附表</w:t>
      </w:r>
    </w:p>
    <w:p w:rsidR="00662FFE" w:rsidRDefault="00662FFE">
      <w:pPr>
        <w:spacing w:line="440" w:lineRule="exact"/>
        <w:rPr>
          <w:rFonts w:ascii="宋体" w:hAnsi="宋体"/>
          <w:sz w:val="24"/>
        </w:rPr>
      </w:pPr>
    </w:p>
    <w:p w:rsidR="00662FFE" w:rsidRDefault="009D5A0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62FFE">
        <w:trPr>
          <w:trHeight w:val="20"/>
        </w:trPr>
        <w:tc>
          <w:tcPr>
            <w:tcW w:w="900" w:type="dxa"/>
            <w:tcBorders>
              <w:top w:val="single" w:sz="4" w:space="0" w:color="auto"/>
              <w:left w:val="single" w:sz="4" w:space="0" w:color="auto"/>
              <w:bottom w:val="single" w:sz="4" w:space="0" w:color="auto"/>
              <w:right w:val="single" w:sz="4" w:space="0" w:color="auto"/>
            </w:tcBorders>
          </w:tcPr>
          <w:p w:rsidR="00662FFE" w:rsidRDefault="009D5A0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62FFE" w:rsidRDefault="009D5A0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62FFE" w:rsidRDefault="009D5A08">
            <w:pPr>
              <w:spacing w:line="420" w:lineRule="exact"/>
              <w:jc w:val="center"/>
              <w:rPr>
                <w:rFonts w:ascii="宋体" w:hAnsi="宋体"/>
                <w:sz w:val="24"/>
              </w:rPr>
            </w:pPr>
            <w:r>
              <w:rPr>
                <w:rFonts w:ascii="宋体" w:hAnsi="宋体" w:hint="eastAsia"/>
                <w:sz w:val="24"/>
              </w:rPr>
              <w:t>编列内容</w:t>
            </w:r>
          </w:p>
        </w:tc>
      </w:tr>
      <w:tr w:rsidR="00662FF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pStyle w:val="a4"/>
              <w:jc w:val="left"/>
              <w:rPr>
                <w:ins w:id="36" w:author="蔡长耀(caichangyao)" w:date="2019-12-04T15:11:00Z"/>
                <w:rFonts w:ascii="宋体" w:hAnsi="Courier New"/>
                <w:sz w:val="24"/>
              </w:rPr>
            </w:pPr>
            <w:r>
              <w:rPr>
                <w:rFonts w:ascii="宋体" w:hAnsi="宋体" w:hint="eastAsia"/>
                <w:sz w:val="24"/>
              </w:rPr>
              <w:t xml:space="preserve">项目名称：　</w:t>
            </w:r>
            <w:ins w:id="37" w:author="吴军阳(wujunyang)" w:date="2019-12-09T16:52:00Z">
              <w:r>
                <w:rPr>
                  <w:rFonts w:ascii="宋体" w:hAnsi="宋体" w:hint="eastAsia"/>
                  <w:sz w:val="24"/>
                </w:rPr>
                <w:t>晋江分公司</w:t>
              </w:r>
            </w:ins>
            <w:r>
              <w:rPr>
                <w:rFonts w:ascii="宋体" w:hAnsi="宋体" w:hint="eastAsia"/>
                <w:sz w:val="24"/>
                <w:szCs w:val="24"/>
              </w:rPr>
              <w:t>2020年</w:t>
            </w:r>
            <w:r>
              <w:rPr>
                <w:rFonts w:ascii="宋体" w:hAnsi="宋体" w:hint="eastAsia"/>
                <w:sz w:val="24"/>
              </w:rPr>
              <w:t>职工</w:t>
            </w:r>
            <w:ins w:id="38" w:author="蔡长耀(caichangyao)" w:date="2019-12-04T15:11:00Z">
              <w:r>
                <w:rPr>
                  <w:rFonts w:ascii="宋体" w:hAnsi="Courier New" w:hint="eastAsia"/>
                  <w:sz w:val="24"/>
                </w:rPr>
                <w:t>生日慰问品</w:t>
              </w:r>
            </w:ins>
          </w:p>
          <w:p w:rsidR="00662FFE" w:rsidRDefault="009D5A08">
            <w:pPr>
              <w:pStyle w:val="a4"/>
              <w:spacing w:line="300" w:lineRule="exact"/>
              <w:jc w:val="left"/>
              <w:rPr>
                <w:rFonts w:ascii="宋体" w:hAnsi="宋体"/>
                <w:sz w:val="24"/>
              </w:rPr>
            </w:pPr>
            <w:r>
              <w:rPr>
                <w:rFonts w:ascii="宋体" w:hAnsi="宋体" w:hint="eastAsia"/>
                <w:sz w:val="24"/>
                <w:szCs w:val="24"/>
              </w:rPr>
              <w:t>买方名称：福建广电网络集团股份有限公司</w:t>
            </w:r>
            <w:ins w:id="39" w:author="蔡长耀(caichangyao)" w:date="2019-12-04T15:11:00Z">
              <w:r>
                <w:rPr>
                  <w:rFonts w:ascii="宋体" w:hAnsi="宋体" w:hint="eastAsia"/>
                  <w:sz w:val="24"/>
                  <w:szCs w:val="24"/>
                </w:rPr>
                <w:t>晋江</w:t>
              </w:r>
            </w:ins>
            <w:r>
              <w:rPr>
                <w:rFonts w:ascii="宋体" w:hAnsi="宋体" w:hint="eastAsia"/>
                <w:sz w:val="24"/>
                <w:szCs w:val="24"/>
              </w:rPr>
              <w:t>分公司</w:t>
            </w:r>
          </w:p>
          <w:p w:rsidR="00662FFE" w:rsidRDefault="009D5A08">
            <w:pPr>
              <w:spacing w:line="300" w:lineRule="exact"/>
              <w:rPr>
                <w:rFonts w:ascii="宋体" w:hAnsi="宋体"/>
                <w:sz w:val="24"/>
                <w:szCs w:val="20"/>
              </w:rPr>
            </w:pPr>
            <w:r>
              <w:rPr>
                <w:rFonts w:ascii="宋体" w:hAnsi="宋体" w:hint="eastAsia"/>
                <w:sz w:val="24"/>
              </w:rPr>
              <w:t>项目内容：具体内容详见比选文件</w:t>
            </w:r>
          </w:p>
        </w:tc>
      </w:tr>
      <w:tr w:rsidR="00662FF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szCs w:val="20"/>
              </w:rPr>
            </w:pPr>
            <w:r>
              <w:rPr>
                <w:rFonts w:ascii="宋体" w:hAnsi="宋体" w:hint="eastAsia"/>
                <w:sz w:val="24"/>
                <w:szCs w:val="20"/>
              </w:rPr>
              <w:t>报价人基本资格标准：</w:t>
            </w:r>
          </w:p>
          <w:p w:rsidR="00662FFE" w:rsidRDefault="009D5A08">
            <w:pPr>
              <w:pStyle w:val="a5"/>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w:t>
            </w:r>
            <w:r>
              <w:rPr>
                <w:rFonts w:hAnsi="宋体"/>
                <w:sz w:val="24"/>
              </w:rPr>
              <w:t>50</w:t>
            </w:r>
            <w:r>
              <w:rPr>
                <w:rFonts w:hAnsi="宋体" w:hint="eastAsia"/>
                <w:sz w:val="24"/>
              </w:rPr>
              <w:t>万元，且注册时间不少于</w:t>
            </w:r>
            <w:r>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662FFE" w:rsidRDefault="009D5A08">
            <w:pPr>
              <w:pStyle w:val="ae"/>
              <w:numPr>
                <w:ilvl w:val="0"/>
                <w:numId w:val="1"/>
              </w:numPr>
              <w:spacing w:line="500" w:lineRule="exact"/>
              <w:ind w:firstLineChars="0" w:firstLine="600"/>
              <w:rPr>
                <w:rFonts w:ascii="宋体" w:hAnsi="宋体"/>
                <w:sz w:val="24"/>
                <w:szCs w:val="20"/>
              </w:rPr>
            </w:pPr>
            <w:r>
              <w:rPr>
                <w:rFonts w:ascii="宋体" w:hAnsi="宋体"/>
                <w:sz w:val="24"/>
                <w:szCs w:val="20"/>
              </w:rPr>
              <w:t>报价人</w:t>
            </w:r>
            <w:r>
              <w:rPr>
                <w:rFonts w:ascii="宋体" w:hAnsi="宋体" w:hint="eastAsia"/>
                <w:sz w:val="24"/>
                <w:szCs w:val="20"/>
              </w:rPr>
              <w:t>应拥有良好的信用记录和具有良好的商业信誉和健全的财务会计制度</w:t>
            </w:r>
            <w:r>
              <w:rPr>
                <w:rFonts w:ascii="宋体" w:hAnsi="宋体"/>
                <w:sz w:val="24"/>
                <w:szCs w:val="20"/>
              </w:rPr>
              <w:t>,</w:t>
            </w:r>
            <w:r>
              <w:rPr>
                <w:rFonts w:ascii="宋体" w:hAnsi="宋体" w:hint="eastAsia"/>
                <w:sz w:val="24"/>
                <w:szCs w:val="20"/>
              </w:rPr>
              <w:t>若在“信用中国”网站（</w:t>
            </w:r>
            <w:r>
              <w:rPr>
                <w:rFonts w:ascii="宋体" w:hAnsi="宋体"/>
                <w:sz w:val="24"/>
                <w:szCs w:val="20"/>
              </w:rPr>
              <w:t>www.creditchina.gov.cn）或中国政府采购网（www.ccgp.gov.cn）</w:t>
            </w:r>
            <w:r>
              <w:rPr>
                <w:rFonts w:ascii="宋体" w:hAnsi="宋体" w:hint="eastAsia"/>
                <w:sz w:val="24"/>
                <w:szCs w:val="20"/>
              </w:rPr>
              <w:t>信用记录中有不良情况，存在履约、实施、交付风险的报价人不允许参与。</w:t>
            </w:r>
          </w:p>
          <w:p w:rsidR="00662FFE" w:rsidRDefault="009D5A08">
            <w:pPr>
              <w:pStyle w:val="ae"/>
              <w:ind w:firstLine="480"/>
              <w:rPr>
                <w:rFonts w:ascii="宋体" w:hAnsi="宋体"/>
                <w:szCs w:val="20"/>
              </w:rPr>
            </w:pPr>
            <w:r>
              <w:rPr>
                <w:rFonts w:ascii="宋体" w:hAnsi="宋体" w:hint="eastAsia"/>
                <w:sz w:val="24"/>
                <w:szCs w:val="20"/>
              </w:rPr>
              <w:t>.</w:t>
            </w:r>
            <w:r>
              <w:rPr>
                <w:rFonts w:ascii="宋体" w:hAnsi="宋体" w:hint="eastAsia"/>
                <w:szCs w:val="20"/>
              </w:rPr>
              <w:t>（3</w:t>
            </w:r>
            <w:r>
              <w:rPr>
                <w:rFonts w:ascii="宋体" w:hAnsi="宋体"/>
                <w:szCs w:val="20"/>
              </w:rPr>
              <w:t>）</w:t>
            </w:r>
            <w:r>
              <w:rPr>
                <w:rFonts w:ascii="宋体" w:hAnsi="宋体" w:hint="eastAsia"/>
                <w:szCs w:val="20"/>
              </w:rPr>
              <w:t>本项目不接受联合体报价。</w:t>
            </w:r>
          </w:p>
        </w:tc>
      </w:tr>
      <w:tr w:rsidR="00662FF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cs="宋体"/>
                <w:sz w:val="24"/>
              </w:rPr>
            </w:pPr>
            <w:r>
              <w:rPr>
                <w:rFonts w:ascii="宋体" w:hAnsi="宋体" w:cs="宋体" w:hint="eastAsia"/>
                <w:sz w:val="24"/>
              </w:rPr>
              <w:t>报价有效期：按</w:t>
            </w:r>
            <w:r>
              <w:rPr>
                <w:rFonts w:ascii="宋体" w:hAnsi="宋体" w:cs="宋体"/>
                <w:sz w:val="24"/>
              </w:rPr>
              <w:t>采购人通知</w:t>
            </w:r>
          </w:p>
        </w:tc>
      </w:tr>
      <w:tr w:rsidR="00662FF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62FFE" w:rsidRDefault="009D5A0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路555号</w:t>
            </w:r>
          </w:p>
          <w:p w:rsidR="00662FFE" w:rsidRDefault="009D5A0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662FFE" w:rsidRDefault="009D5A08">
            <w:pPr>
              <w:spacing w:line="420" w:lineRule="exact"/>
              <w:rPr>
                <w:rFonts w:ascii="宋体" w:hAnsi="宋体" w:cs="宋体"/>
                <w:sz w:val="24"/>
              </w:rPr>
            </w:pPr>
            <w:r>
              <w:rPr>
                <w:rFonts w:ascii="宋体" w:hAnsi="宋体" w:cs="宋体" w:hint="eastAsia"/>
                <w:sz w:val="24"/>
              </w:rPr>
              <w:t>报价截止时间：</w:t>
            </w:r>
            <w:r>
              <w:rPr>
                <w:rFonts w:ascii="宋体" w:hAnsi="宋体" w:cs="宋体"/>
                <w:spacing w:val="-4"/>
                <w:sz w:val="24"/>
              </w:rPr>
              <w:t>2019</w:t>
            </w:r>
            <w:r>
              <w:rPr>
                <w:rFonts w:ascii="宋体" w:hAnsi="宋体" w:cs="宋体" w:hint="eastAsia"/>
                <w:spacing w:val="-4"/>
                <w:sz w:val="24"/>
              </w:rPr>
              <w:t>年12</w:t>
            </w:r>
            <w:r>
              <w:rPr>
                <w:rFonts w:ascii="宋体" w:hAnsi="宋体" w:cs="宋体" w:hint="eastAsia"/>
                <w:sz w:val="24"/>
              </w:rPr>
              <w:t>月</w:t>
            </w:r>
            <w:ins w:id="40" w:author="吴军阳(wujunyang)" w:date="2019-12-09T16:54:00Z">
              <w:r>
                <w:rPr>
                  <w:rFonts w:ascii="宋体" w:hAnsi="宋体" w:cs="宋体" w:hint="eastAsia"/>
                  <w:sz w:val="24"/>
                </w:rPr>
                <w:t xml:space="preserve"> </w:t>
              </w:r>
            </w:ins>
            <w:ins w:id="41" w:author="谢聪林" w:date="2019-12-17T11:14:00Z">
              <w:r w:rsidR="00225C97">
                <w:rPr>
                  <w:rFonts w:ascii="宋体" w:hAnsi="宋体" w:cs="宋体" w:hint="eastAsia"/>
                  <w:sz w:val="24"/>
                </w:rPr>
                <w:t>24</w:t>
              </w:r>
            </w:ins>
            <w:ins w:id="42" w:author="吴军阳(wujunyang)" w:date="2019-12-09T16:54:00Z">
              <w:r>
                <w:rPr>
                  <w:rFonts w:ascii="宋体" w:hAnsi="宋体" w:cs="宋体" w:hint="eastAsia"/>
                  <w:sz w:val="24"/>
                </w:rPr>
                <w:t xml:space="preserve"> </w:t>
              </w:r>
            </w:ins>
            <w:r>
              <w:rPr>
                <w:rFonts w:ascii="宋体" w:hAnsi="宋体" w:cs="宋体"/>
                <w:sz w:val="24"/>
              </w:rPr>
              <w:t>日</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662FF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b/>
                <w:sz w:val="24"/>
              </w:rPr>
            </w:pPr>
            <w:r>
              <w:rPr>
                <w:rFonts w:ascii="宋体" w:hAnsi="宋体" w:hint="eastAsia"/>
                <w:b/>
                <w:sz w:val="24"/>
              </w:rPr>
              <w:t>评审标准和方法:</w:t>
            </w:r>
          </w:p>
          <w:p w:rsidR="00662FFE" w:rsidRDefault="009D5A0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62FF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pStyle w:val="a3"/>
              <w:spacing w:line="420" w:lineRule="exact"/>
              <w:ind w:firstLine="0"/>
              <w:rPr>
                <w:rFonts w:ascii="宋体" w:hAnsi="宋体"/>
                <w:sz w:val="24"/>
                <w:szCs w:val="24"/>
              </w:rPr>
            </w:pPr>
            <w:r>
              <w:rPr>
                <w:rFonts w:ascii="宋体" w:hAnsi="宋体" w:hint="eastAsia"/>
                <w:b/>
                <w:kern w:val="0"/>
                <w:sz w:val="24"/>
              </w:rPr>
              <w:t>项目咨询及其他</w:t>
            </w:r>
          </w:p>
          <w:p w:rsidR="00662FFE" w:rsidRDefault="009D5A08">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62FF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hAnsi="宋体"/>
                <w:b/>
                <w:bCs/>
                <w:sz w:val="24"/>
              </w:rPr>
            </w:pPr>
            <w:r>
              <w:rPr>
                <w:rFonts w:hAnsi="宋体" w:hint="eastAsia"/>
                <w:b/>
                <w:bCs/>
                <w:sz w:val="24"/>
              </w:rPr>
              <w:t>其他重要须知：</w:t>
            </w:r>
          </w:p>
          <w:p w:rsidR="00662FFE" w:rsidRDefault="009D5A0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62FFE" w:rsidRDefault="009D5A0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62FFE" w:rsidRDefault="009D5A0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62FFE" w:rsidRDefault="009D5A0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62FFE" w:rsidRDefault="009D5A08">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62FF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b/>
                <w:kern w:val="0"/>
                <w:sz w:val="24"/>
              </w:rPr>
            </w:pPr>
            <w:r>
              <w:rPr>
                <w:rFonts w:ascii="宋体" w:hAnsi="宋体" w:hint="eastAsia"/>
                <w:b/>
                <w:kern w:val="0"/>
                <w:sz w:val="24"/>
              </w:rPr>
              <w:t>最高限价：</w:t>
            </w:r>
          </w:p>
          <w:p w:rsidR="00662FFE" w:rsidRDefault="009D5A08">
            <w:pPr>
              <w:spacing w:line="420" w:lineRule="exact"/>
              <w:ind w:firstLineChars="200" w:firstLine="482"/>
              <w:rPr>
                <w:rFonts w:ascii="宋体" w:hAnsi="宋体"/>
                <w:b/>
                <w:sz w:val="24"/>
                <w:szCs w:val="20"/>
              </w:rPr>
            </w:pPr>
            <w:r>
              <w:rPr>
                <w:rFonts w:ascii="宋体" w:hAnsi="宋体" w:hint="eastAsia"/>
                <w:b/>
                <w:sz w:val="24"/>
                <w:szCs w:val="20"/>
              </w:rPr>
              <w:t>本项目最高限价为：</w:t>
            </w:r>
            <w:ins w:id="43" w:author="蔡长耀(caichangyao)" w:date="2019-12-04T15:11:00Z">
              <w:r>
                <w:rPr>
                  <w:rFonts w:ascii="宋体" w:hAnsi="宋体" w:hint="eastAsia"/>
                  <w:b/>
                  <w:sz w:val="24"/>
                  <w:szCs w:val="20"/>
                </w:rPr>
                <w:t>550</w:t>
              </w:r>
            </w:ins>
            <w:r>
              <w:rPr>
                <w:rFonts w:ascii="宋体" w:hAnsi="宋体" w:hint="eastAsia"/>
                <w:b/>
                <w:sz w:val="24"/>
                <w:szCs w:val="20"/>
              </w:rPr>
              <w:t>00元人民币。</w:t>
            </w:r>
          </w:p>
          <w:p w:rsidR="00662FFE" w:rsidRDefault="009D5A08">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价高于该合同包的最高限价，则该报价人相应合同包的报价文件将被视为未实质性响应比选文件要求，其报价文件将被拒绝。</w:t>
            </w:r>
          </w:p>
        </w:tc>
      </w:tr>
      <w:tr w:rsidR="00662FF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pStyle w:val="0"/>
              <w:autoSpaceDE/>
              <w:adjustRightInd/>
              <w:spacing w:before="0" w:after="0" w:line="380" w:lineRule="exact"/>
              <w:rPr>
                <w:rFonts w:ascii="宋体" w:hAnsi="宋体"/>
                <w:kern w:val="2"/>
              </w:rPr>
            </w:pPr>
            <w:r>
              <w:rPr>
                <w:rFonts w:ascii="宋体" w:hAnsi="宋体" w:hint="eastAsia"/>
                <w:kern w:val="2"/>
              </w:rPr>
              <w:t>履约保证金：</w:t>
            </w:r>
          </w:p>
          <w:p w:rsidR="00662FFE" w:rsidRDefault="009D5A08">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662FF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rPr>
                <w:rFonts w:ascii="宋体" w:hAnsi="宋体"/>
                <w:sz w:val="24"/>
              </w:rPr>
            </w:pPr>
            <w:r>
              <w:rPr>
                <w:rFonts w:ascii="宋体" w:hAnsi="宋体" w:hint="eastAsia"/>
                <w:sz w:val="24"/>
              </w:rPr>
              <w:t>比选文件更正公告（如果有的话）等相关公告、公示发布网站：</w:t>
            </w:r>
          </w:p>
          <w:p w:rsidR="00662FFE" w:rsidRDefault="009D5A0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62FFE" w:rsidRDefault="009D5A0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62FF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2FFE" w:rsidRDefault="009D5A0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62FFE" w:rsidRDefault="009D5A0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62FFE" w:rsidRDefault="009D5A08">
      <w:pPr>
        <w:jc w:val="center"/>
        <w:rPr>
          <w:b/>
          <w:bCs/>
          <w:sz w:val="32"/>
        </w:rPr>
      </w:pPr>
      <w:r>
        <w:rPr>
          <w:b/>
          <w:bCs/>
          <w:sz w:val="32"/>
        </w:rPr>
        <w:br w:type="page"/>
      </w:r>
      <w:r>
        <w:rPr>
          <w:rFonts w:hint="eastAsia"/>
          <w:b/>
          <w:bCs/>
          <w:sz w:val="32"/>
        </w:rPr>
        <w:t>报价人须知</w:t>
      </w:r>
    </w:p>
    <w:p w:rsidR="00662FFE" w:rsidRDefault="00662FFE">
      <w:pPr>
        <w:spacing w:line="440" w:lineRule="exact"/>
        <w:rPr>
          <w:rFonts w:ascii="宋体" w:hAnsi="宋体"/>
          <w:sz w:val="24"/>
        </w:rPr>
      </w:pPr>
    </w:p>
    <w:p w:rsidR="00662FFE" w:rsidRDefault="009D5A08">
      <w:pPr>
        <w:spacing w:line="440" w:lineRule="exact"/>
        <w:jc w:val="center"/>
        <w:rPr>
          <w:rFonts w:ascii="宋体" w:hAnsi="宋体"/>
          <w:b/>
          <w:bCs/>
          <w:sz w:val="24"/>
        </w:rPr>
      </w:pPr>
      <w:r>
        <w:rPr>
          <w:rFonts w:ascii="宋体" w:hAnsi="宋体" w:hint="eastAsia"/>
          <w:b/>
          <w:bCs/>
          <w:sz w:val="24"/>
        </w:rPr>
        <w:t>A  说明</w:t>
      </w:r>
    </w:p>
    <w:p w:rsidR="00662FFE" w:rsidRDefault="00662FFE">
      <w:pPr>
        <w:spacing w:line="440" w:lineRule="exact"/>
        <w:rPr>
          <w:rFonts w:ascii="宋体" w:hAnsi="宋体"/>
          <w:sz w:val="24"/>
        </w:rPr>
      </w:pPr>
    </w:p>
    <w:p w:rsidR="00662FFE" w:rsidRDefault="009D5A08">
      <w:pPr>
        <w:spacing w:line="440" w:lineRule="exact"/>
        <w:rPr>
          <w:rFonts w:ascii="宋体" w:hAnsi="宋体"/>
          <w:sz w:val="24"/>
        </w:rPr>
      </w:pPr>
      <w:r>
        <w:rPr>
          <w:rFonts w:ascii="宋体" w:hAnsi="宋体" w:hint="eastAsia"/>
          <w:sz w:val="24"/>
        </w:rPr>
        <w:t>1. 适用范围</w:t>
      </w:r>
    </w:p>
    <w:p w:rsidR="00662FFE" w:rsidRDefault="009D5A0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62FFE" w:rsidRDefault="009D5A08">
      <w:pPr>
        <w:spacing w:line="440" w:lineRule="exact"/>
        <w:rPr>
          <w:rFonts w:ascii="宋体" w:hAnsi="宋体"/>
          <w:sz w:val="24"/>
        </w:rPr>
      </w:pPr>
      <w:r>
        <w:rPr>
          <w:rFonts w:ascii="宋体" w:hAnsi="宋体" w:hint="eastAsia"/>
          <w:sz w:val="24"/>
        </w:rPr>
        <w:t>2. 定义</w:t>
      </w:r>
    </w:p>
    <w:p w:rsidR="00662FFE" w:rsidRDefault="009D5A0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62FFE" w:rsidRDefault="009D5A0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62FFE" w:rsidRDefault="009D5A0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62FFE" w:rsidRDefault="009D5A0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62FFE" w:rsidRDefault="009D5A08">
      <w:pPr>
        <w:spacing w:line="440" w:lineRule="exact"/>
        <w:rPr>
          <w:rFonts w:ascii="宋体" w:hAnsi="宋体"/>
          <w:sz w:val="24"/>
        </w:rPr>
      </w:pPr>
      <w:r>
        <w:rPr>
          <w:rFonts w:ascii="宋体" w:hAnsi="宋体" w:hint="eastAsia"/>
          <w:sz w:val="24"/>
        </w:rPr>
        <w:t>3. 合格的报价人</w:t>
      </w:r>
    </w:p>
    <w:p w:rsidR="00662FFE" w:rsidRDefault="009D5A0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62FFE" w:rsidRDefault="009D5A0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62FFE" w:rsidRDefault="009D5A08">
      <w:pPr>
        <w:spacing w:line="440" w:lineRule="exact"/>
        <w:rPr>
          <w:rFonts w:ascii="宋体" w:hAnsi="宋体"/>
          <w:sz w:val="24"/>
        </w:rPr>
      </w:pPr>
      <w:r>
        <w:rPr>
          <w:rFonts w:ascii="宋体" w:hAnsi="宋体" w:hint="eastAsia"/>
          <w:sz w:val="24"/>
        </w:rPr>
        <w:t>4. 报价费用</w:t>
      </w:r>
    </w:p>
    <w:p w:rsidR="00662FFE" w:rsidRDefault="009D5A0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62FFE" w:rsidRDefault="009D5A08">
      <w:pPr>
        <w:spacing w:line="440" w:lineRule="exact"/>
        <w:rPr>
          <w:rFonts w:ascii="宋体" w:hAnsi="宋体"/>
          <w:sz w:val="24"/>
        </w:rPr>
      </w:pPr>
      <w:r>
        <w:rPr>
          <w:rFonts w:ascii="宋体" w:hAnsi="宋体" w:hint="eastAsia"/>
          <w:b/>
          <w:bCs/>
          <w:sz w:val="24"/>
        </w:rPr>
        <w:t>B  比选采购文件</w:t>
      </w:r>
    </w:p>
    <w:p w:rsidR="00662FFE" w:rsidRDefault="009D5A08">
      <w:pPr>
        <w:spacing w:line="440" w:lineRule="exact"/>
        <w:rPr>
          <w:rFonts w:ascii="宋体" w:hAnsi="宋体"/>
          <w:sz w:val="24"/>
        </w:rPr>
      </w:pPr>
      <w:r>
        <w:rPr>
          <w:rFonts w:ascii="宋体" w:hAnsi="宋体" w:hint="eastAsia"/>
          <w:sz w:val="24"/>
        </w:rPr>
        <w:t>5. 比选采购文件的组成</w:t>
      </w:r>
    </w:p>
    <w:p w:rsidR="00662FFE" w:rsidRDefault="009D5A0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62FFE" w:rsidRDefault="009D5A08">
      <w:pPr>
        <w:spacing w:line="440" w:lineRule="exact"/>
        <w:ind w:firstLineChars="200" w:firstLine="480"/>
        <w:rPr>
          <w:rFonts w:ascii="宋体" w:hAnsi="宋体"/>
          <w:sz w:val="24"/>
        </w:rPr>
      </w:pPr>
      <w:r>
        <w:rPr>
          <w:rFonts w:ascii="宋体" w:hAnsi="宋体" w:hint="eastAsia"/>
          <w:sz w:val="24"/>
        </w:rPr>
        <w:t>(1)比选邀请</w:t>
      </w:r>
    </w:p>
    <w:p w:rsidR="00662FFE" w:rsidRDefault="009D5A08">
      <w:pPr>
        <w:spacing w:line="440" w:lineRule="exact"/>
        <w:ind w:firstLineChars="200" w:firstLine="480"/>
        <w:rPr>
          <w:rFonts w:ascii="宋体" w:hAnsi="宋体"/>
          <w:sz w:val="24"/>
        </w:rPr>
      </w:pPr>
      <w:r>
        <w:rPr>
          <w:rFonts w:ascii="宋体" w:hAnsi="宋体" w:hint="eastAsia"/>
          <w:sz w:val="24"/>
        </w:rPr>
        <w:t>(2)报价人须知</w:t>
      </w:r>
    </w:p>
    <w:p w:rsidR="00662FFE" w:rsidRDefault="009D5A08">
      <w:pPr>
        <w:spacing w:line="440" w:lineRule="exact"/>
        <w:ind w:firstLineChars="200" w:firstLine="480"/>
        <w:rPr>
          <w:rFonts w:ascii="宋体" w:hAnsi="宋体"/>
          <w:sz w:val="24"/>
        </w:rPr>
      </w:pPr>
      <w:r>
        <w:rPr>
          <w:rFonts w:ascii="宋体" w:hAnsi="宋体" w:hint="eastAsia"/>
          <w:sz w:val="24"/>
        </w:rPr>
        <w:t>(3)比选内容及要求</w:t>
      </w:r>
    </w:p>
    <w:p w:rsidR="00662FFE" w:rsidRDefault="009D5A08">
      <w:pPr>
        <w:spacing w:line="440" w:lineRule="exact"/>
        <w:ind w:firstLineChars="200" w:firstLine="480"/>
        <w:rPr>
          <w:rFonts w:ascii="宋体" w:hAnsi="宋体"/>
          <w:sz w:val="24"/>
        </w:rPr>
      </w:pPr>
      <w:r>
        <w:rPr>
          <w:rFonts w:ascii="宋体" w:hAnsi="宋体" w:hint="eastAsia"/>
          <w:sz w:val="24"/>
        </w:rPr>
        <w:t>(4)合同主要条款</w:t>
      </w:r>
    </w:p>
    <w:p w:rsidR="00662FFE" w:rsidRDefault="009D5A08">
      <w:pPr>
        <w:spacing w:line="440" w:lineRule="exact"/>
        <w:ind w:firstLineChars="200" w:firstLine="480"/>
        <w:rPr>
          <w:rFonts w:ascii="宋体" w:hAnsi="宋体"/>
          <w:sz w:val="24"/>
        </w:rPr>
      </w:pPr>
      <w:r>
        <w:rPr>
          <w:rFonts w:ascii="宋体" w:hAnsi="宋体" w:hint="eastAsia"/>
          <w:sz w:val="24"/>
        </w:rPr>
        <w:t>(5)附件－报价文件格式</w:t>
      </w:r>
    </w:p>
    <w:p w:rsidR="00662FFE" w:rsidRDefault="00662FFE">
      <w:pPr>
        <w:spacing w:line="440" w:lineRule="exact"/>
        <w:rPr>
          <w:rFonts w:ascii="宋体" w:hAnsi="宋体"/>
          <w:sz w:val="24"/>
        </w:rPr>
      </w:pPr>
    </w:p>
    <w:p w:rsidR="00662FFE" w:rsidRDefault="009D5A08">
      <w:pPr>
        <w:spacing w:line="440" w:lineRule="exact"/>
        <w:jc w:val="center"/>
        <w:rPr>
          <w:rFonts w:ascii="宋体" w:hAnsi="宋体"/>
          <w:b/>
          <w:bCs/>
          <w:sz w:val="24"/>
        </w:rPr>
      </w:pPr>
      <w:r>
        <w:rPr>
          <w:rFonts w:ascii="宋体" w:hAnsi="宋体" w:hint="eastAsia"/>
          <w:b/>
          <w:bCs/>
          <w:sz w:val="24"/>
        </w:rPr>
        <w:t>C  报价文件的编写</w:t>
      </w:r>
    </w:p>
    <w:p w:rsidR="00662FFE" w:rsidRDefault="00662FFE">
      <w:pPr>
        <w:spacing w:line="440" w:lineRule="exact"/>
        <w:rPr>
          <w:rFonts w:ascii="宋体" w:hAnsi="宋体"/>
          <w:sz w:val="24"/>
        </w:rPr>
      </w:pPr>
    </w:p>
    <w:p w:rsidR="00662FFE" w:rsidRDefault="009D5A08">
      <w:pPr>
        <w:spacing w:line="440" w:lineRule="exact"/>
        <w:rPr>
          <w:rFonts w:ascii="宋体" w:hAnsi="宋体"/>
          <w:sz w:val="24"/>
        </w:rPr>
      </w:pPr>
      <w:r>
        <w:rPr>
          <w:rFonts w:ascii="宋体" w:hAnsi="宋体" w:hint="eastAsia"/>
          <w:sz w:val="24"/>
        </w:rPr>
        <w:t>6. 要求</w:t>
      </w:r>
    </w:p>
    <w:p w:rsidR="00662FFE" w:rsidRDefault="009D5A0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62FFE" w:rsidRDefault="009D5A08">
      <w:pPr>
        <w:spacing w:line="440" w:lineRule="exact"/>
        <w:rPr>
          <w:rFonts w:ascii="宋体" w:hAnsi="宋体"/>
          <w:sz w:val="24"/>
        </w:rPr>
      </w:pPr>
      <w:r>
        <w:rPr>
          <w:rFonts w:ascii="宋体" w:hAnsi="宋体" w:hint="eastAsia"/>
          <w:sz w:val="24"/>
        </w:rPr>
        <w:t>7. 报价语言及报价要求</w:t>
      </w:r>
    </w:p>
    <w:p w:rsidR="00662FFE" w:rsidRDefault="009D5A08">
      <w:pPr>
        <w:spacing w:line="440" w:lineRule="exact"/>
        <w:rPr>
          <w:rFonts w:ascii="宋体" w:hAnsi="宋体"/>
          <w:sz w:val="24"/>
        </w:rPr>
      </w:pPr>
      <w:r>
        <w:rPr>
          <w:rFonts w:ascii="宋体" w:hAnsi="宋体" w:hint="eastAsia"/>
          <w:sz w:val="24"/>
        </w:rPr>
        <w:t xml:space="preserve">    7.1报价文件应用中文书写。</w:t>
      </w:r>
    </w:p>
    <w:p w:rsidR="00662FFE" w:rsidRDefault="009D5A0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62FFE" w:rsidRDefault="009D5A0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62FFE" w:rsidRDefault="009D5A0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62FFE" w:rsidRDefault="009D5A0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62FFE" w:rsidRDefault="009D5A08">
      <w:pPr>
        <w:spacing w:line="440" w:lineRule="exact"/>
        <w:rPr>
          <w:rFonts w:ascii="宋体" w:hAnsi="宋体"/>
          <w:sz w:val="24"/>
        </w:rPr>
      </w:pPr>
      <w:r>
        <w:rPr>
          <w:rFonts w:ascii="宋体" w:hAnsi="宋体" w:hint="eastAsia"/>
          <w:sz w:val="24"/>
        </w:rPr>
        <w:t>8. 报价文件的组成</w:t>
      </w:r>
    </w:p>
    <w:p w:rsidR="00662FFE" w:rsidRDefault="009D5A08">
      <w:pPr>
        <w:spacing w:line="440" w:lineRule="exact"/>
        <w:rPr>
          <w:rFonts w:ascii="宋体" w:hAnsi="宋体"/>
          <w:sz w:val="24"/>
        </w:rPr>
      </w:pPr>
      <w:r>
        <w:rPr>
          <w:rFonts w:ascii="宋体" w:hAnsi="宋体" w:hint="eastAsia"/>
          <w:sz w:val="24"/>
        </w:rPr>
        <w:t xml:space="preserve">    8.1报价文件应包括下列部分：</w:t>
      </w:r>
    </w:p>
    <w:p w:rsidR="00662FFE" w:rsidRDefault="009D5A08">
      <w:pPr>
        <w:spacing w:line="440" w:lineRule="exact"/>
        <w:ind w:firstLineChars="200" w:firstLine="480"/>
        <w:rPr>
          <w:rFonts w:ascii="宋体" w:hAnsi="宋体"/>
          <w:sz w:val="24"/>
        </w:rPr>
      </w:pPr>
      <w:r>
        <w:rPr>
          <w:rFonts w:ascii="宋体" w:hAnsi="宋体" w:hint="eastAsia"/>
          <w:sz w:val="24"/>
        </w:rPr>
        <w:t>(1)报价书</w:t>
      </w:r>
    </w:p>
    <w:p w:rsidR="00662FFE" w:rsidRDefault="009D5A08">
      <w:pPr>
        <w:spacing w:line="420" w:lineRule="exact"/>
        <w:ind w:firstLineChars="200" w:firstLine="480"/>
        <w:rPr>
          <w:rFonts w:ascii="宋体" w:hAnsi="宋体"/>
          <w:bCs/>
          <w:sz w:val="24"/>
        </w:rPr>
      </w:pPr>
      <w:r>
        <w:rPr>
          <w:rFonts w:ascii="宋体" w:hAnsi="宋体" w:hint="eastAsia"/>
          <w:bCs/>
          <w:sz w:val="24"/>
        </w:rPr>
        <w:t>(2)报价一览表</w:t>
      </w:r>
    </w:p>
    <w:p w:rsidR="00662FFE" w:rsidRDefault="009D5A08">
      <w:pPr>
        <w:spacing w:line="420" w:lineRule="exact"/>
        <w:ind w:firstLineChars="200" w:firstLine="480"/>
        <w:rPr>
          <w:rFonts w:ascii="宋体" w:hAnsi="宋体"/>
          <w:bCs/>
          <w:sz w:val="24"/>
        </w:rPr>
      </w:pPr>
      <w:r>
        <w:rPr>
          <w:rFonts w:ascii="宋体" w:hAnsi="宋体" w:hint="eastAsia"/>
          <w:bCs/>
          <w:sz w:val="24"/>
        </w:rPr>
        <w:t>(3)详细报价书</w:t>
      </w:r>
    </w:p>
    <w:p w:rsidR="00662FFE" w:rsidRDefault="009D5A08">
      <w:pPr>
        <w:spacing w:line="420" w:lineRule="exact"/>
        <w:ind w:firstLineChars="200" w:firstLine="480"/>
        <w:rPr>
          <w:rFonts w:ascii="宋体" w:hAnsi="宋体"/>
          <w:bCs/>
          <w:sz w:val="24"/>
        </w:rPr>
      </w:pPr>
      <w:r>
        <w:rPr>
          <w:rFonts w:ascii="宋体" w:hAnsi="宋体" w:hint="eastAsia"/>
          <w:bCs/>
          <w:sz w:val="24"/>
        </w:rPr>
        <w:t>(4)技术和商务偏离表</w:t>
      </w:r>
    </w:p>
    <w:p w:rsidR="00662FFE" w:rsidRDefault="009D5A08">
      <w:pPr>
        <w:spacing w:line="420" w:lineRule="exact"/>
        <w:ind w:firstLineChars="200" w:firstLine="480"/>
        <w:rPr>
          <w:rFonts w:ascii="宋体" w:hAnsi="宋体"/>
          <w:bCs/>
          <w:sz w:val="24"/>
        </w:rPr>
      </w:pPr>
      <w:r>
        <w:rPr>
          <w:rFonts w:ascii="宋体" w:hAnsi="宋体" w:hint="eastAsia"/>
          <w:bCs/>
          <w:sz w:val="24"/>
        </w:rPr>
        <w:t>(5)报价人的资格证明文件</w:t>
      </w:r>
    </w:p>
    <w:p w:rsidR="00662FFE" w:rsidRDefault="009D5A08">
      <w:pPr>
        <w:spacing w:line="420" w:lineRule="exact"/>
        <w:ind w:firstLineChars="200" w:firstLine="480"/>
        <w:rPr>
          <w:rFonts w:ascii="宋体" w:hAnsi="宋体"/>
          <w:bCs/>
          <w:sz w:val="24"/>
        </w:rPr>
      </w:pPr>
      <w:r>
        <w:rPr>
          <w:rFonts w:ascii="宋体" w:hAnsi="宋体" w:hint="eastAsia"/>
          <w:bCs/>
          <w:sz w:val="24"/>
        </w:rPr>
        <w:t>(6)报价人应交的其它资料</w:t>
      </w:r>
    </w:p>
    <w:p w:rsidR="00662FFE" w:rsidRDefault="009D5A08">
      <w:pPr>
        <w:spacing w:line="440" w:lineRule="exact"/>
        <w:rPr>
          <w:rFonts w:ascii="宋体" w:hAnsi="宋体"/>
          <w:sz w:val="24"/>
        </w:rPr>
      </w:pPr>
      <w:r>
        <w:rPr>
          <w:rFonts w:ascii="宋体" w:hAnsi="宋体" w:hint="eastAsia"/>
          <w:sz w:val="24"/>
        </w:rPr>
        <w:t>9. 报价有效期</w:t>
      </w:r>
    </w:p>
    <w:p w:rsidR="00662FFE" w:rsidRDefault="009D5A0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662FFE" w:rsidRDefault="00662FFE">
      <w:pPr>
        <w:spacing w:line="440" w:lineRule="exact"/>
        <w:ind w:firstLine="480"/>
        <w:rPr>
          <w:rFonts w:ascii="宋体" w:hAnsi="宋体"/>
          <w:sz w:val="24"/>
        </w:rPr>
      </w:pPr>
    </w:p>
    <w:p w:rsidR="00662FFE" w:rsidRDefault="00662FFE">
      <w:pPr>
        <w:spacing w:line="440" w:lineRule="exact"/>
        <w:rPr>
          <w:rFonts w:ascii="宋体" w:hAnsi="宋体"/>
          <w:sz w:val="24"/>
        </w:rPr>
      </w:pPr>
    </w:p>
    <w:p w:rsidR="00662FFE" w:rsidRDefault="009D5A08">
      <w:pPr>
        <w:spacing w:line="440" w:lineRule="exact"/>
        <w:jc w:val="center"/>
        <w:rPr>
          <w:rFonts w:ascii="宋体" w:hAnsi="宋体"/>
          <w:b/>
          <w:bCs/>
          <w:sz w:val="24"/>
        </w:rPr>
      </w:pPr>
      <w:r>
        <w:rPr>
          <w:rFonts w:ascii="宋体" w:hAnsi="宋体" w:hint="eastAsia"/>
          <w:b/>
          <w:bCs/>
          <w:sz w:val="24"/>
        </w:rPr>
        <w:t>D  报价文件的格式与递交</w:t>
      </w:r>
    </w:p>
    <w:p w:rsidR="00662FFE" w:rsidRDefault="00662FFE">
      <w:pPr>
        <w:spacing w:line="440" w:lineRule="exact"/>
        <w:rPr>
          <w:rFonts w:ascii="宋体" w:hAnsi="宋体"/>
          <w:sz w:val="24"/>
        </w:rPr>
      </w:pPr>
    </w:p>
    <w:p w:rsidR="00662FFE" w:rsidRDefault="009D5A08">
      <w:pPr>
        <w:spacing w:line="440" w:lineRule="exact"/>
        <w:rPr>
          <w:rFonts w:ascii="宋体" w:hAnsi="宋体"/>
          <w:sz w:val="24"/>
        </w:rPr>
      </w:pPr>
      <w:r>
        <w:rPr>
          <w:rFonts w:ascii="宋体" w:hAnsi="宋体" w:hint="eastAsia"/>
          <w:sz w:val="24"/>
        </w:rPr>
        <w:t>11. 报价文件的格式</w:t>
      </w:r>
    </w:p>
    <w:p w:rsidR="00662FFE" w:rsidRDefault="009D5A0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62FFE" w:rsidRDefault="009D5A08">
      <w:pPr>
        <w:spacing w:line="440" w:lineRule="exact"/>
        <w:rPr>
          <w:rFonts w:ascii="宋体" w:hAnsi="宋体"/>
          <w:sz w:val="24"/>
        </w:rPr>
      </w:pPr>
      <w:r>
        <w:rPr>
          <w:rFonts w:ascii="宋体" w:hAnsi="宋体" w:hint="eastAsia"/>
          <w:sz w:val="24"/>
        </w:rPr>
        <w:t xml:space="preserve">    11.2报价文件应由报价人授权代表签字并加盖公章。</w:t>
      </w:r>
    </w:p>
    <w:p w:rsidR="00662FFE" w:rsidRDefault="009D5A08">
      <w:pPr>
        <w:spacing w:line="440" w:lineRule="exact"/>
        <w:rPr>
          <w:rFonts w:ascii="宋体" w:hAnsi="宋体"/>
          <w:sz w:val="24"/>
        </w:rPr>
      </w:pPr>
      <w:r>
        <w:rPr>
          <w:rFonts w:ascii="宋体" w:hAnsi="宋体" w:hint="eastAsia"/>
          <w:sz w:val="24"/>
        </w:rPr>
        <w:t xml:space="preserve">    11.3报价使用货币为人民币。</w:t>
      </w:r>
    </w:p>
    <w:p w:rsidR="00662FFE" w:rsidRDefault="009D5A0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62FFE" w:rsidRDefault="009D5A08">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662FFE" w:rsidRDefault="009D5A0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62FFE" w:rsidRDefault="009D5A08">
      <w:pPr>
        <w:spacing w:line="440" w:lineRule="exact"/>
        <w:rPr>
          <w:rFonts w:ascii="宋体" w:hAnsi="宋体"/>
          <w:sz w:val="24"/>
        </w:rPr>
      </w:pPr>
      <w:r>
        <w:rPr>
          <w:rFonts w:ascii="宋体" w:hAnsi="宋体" w:hint="eastAsia"/>
          <w:sz w:val="24"/>
        </w:rPr>
        <w:t>12. 报价文件的递交</w:t>
      </w:r>
    </w:p>
    <w:p w:rsidR="00662FFE" w:rsidRDefault="009D5A0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62FFE" w:rsidRDefault="009D5A08">
      <w:pPr>
        <w:spacing w:line="440" w:lineRule="exact"/>
        <w:rPr>
          <w:rFonts w:ascii="宋体" w:hAnsi="宋体"/>
          <w:sz w:val="24"/>
        </w:rPr>
      </w:pPr>
      <w:r>
        <w:rPr>
          <w:rFonts w:ascii="宋体" w:hAnsi="宋体" w:hint="eastAsia"/>
          <w:sz w:val="24"/>
        </w:rPr>
        <w:t xml:space="preserve">    12.2报价文件可以邮寄或派人送达，传真件不被接受。</w:t>
      </w:r>
    </w:p>
    <w:p w:rsidR="00662FFE" w:rsidRDefault="009D5A08">
      <w:pPr>
        <w:spacing w:line="440" w:lineRule="exact"/>
        <w:rPr>
          <w:rFonts w:ascii="宋体" w:hAnsi="宋体"/>
          <w:sz w:val="24"/>
        </w:rPr>
      </w:pPr>
      <w:r>
        <w:rPr>
          <w:rFonts w:ascii="宋体" w:hAnsi="宋体" w:hint="eastAsia"/>
          <w:sz w:val="24"/>
        </w:rPr>
        <w:t xml:space="preserve">    12.3报价人提交的文件将给予保密，但不退回。</w:t>
      </w:r>
    </w:p>
    <w:p w:rsidR="00662FFE" w:rsidRDefault="00662FFE">
      <w:pPr>
        <w:spacing w:line="440" w:lineRule="exact"/>
        <w:rPr>
          <w:rFonts w:ascii="宋体" w:hAnsi="宋体"/>
          <w:sz w:val="24"/>
        </w:rPr>
      </w:pPr>
    </w:p>
    <w:p w:rsidR="00662FFE" w:rsidRDefault="009D5A08">
      <w:pPr>
        <w:spacing w:line="440" w:lineRule="exact"/>
        <w:jc w:val="center"/>
        <w:rPr>
          <w:rFonts w:ascii="宋体" w:hAnsi="宋体"/>
          <w:b/>
          <w:bCs/>
          <w:sz w:val="24"/>
        </w:rPr>
      </w:pPr>
      <w:r>
        <w:rPr>
          <w:rFonts w:ascii="宋体" w:hAnsi="宋体" w:hint="eastAsia"/>
          <w:b/>
          <w:bCs/>
          <w:sz w:val="24"/>
        </w:rPr>
        <w:t>E  报价文件的评估和比较</w:t>
      </w:r>
    </w:p>
    <w:p w:rsidR="00662FFE" w:rsidRDefault="00662FFE">
      <w:pPr>
        <w:spacing w:line="440" w:lineRule="exact"/>
        <w:rPr>
          <w:rFonts w:ascii="宋体" w:hAnsi="宋体"/>
          <w:sz w:val="24"/>
        </w:rPr>
      </w:pPr>
    </w:p>
    <w:p w:rsidR="00662FFE" w:rsidRDefault="009D5A08">
      <w:pPr>
        <w:spacing w:line="440" w:lineRule="exact"/>
        <w:rPr>
          <w:rFonts w:ascii="宋体" w:hAnsi="宋体"/>
          <w:sz w:val="24"/>
        </w:rPr>
      </w:pPr>
      <w:r>
        <w:rPr>
          <w:rFonts w:ascii="宋体" w:hAnsi="宋体" w:hint="eastAsia"/>
          <w:sz w:val="24"/>
        </w:rPr>
        <w:t>13．评议时间</w:t>
      </w:r>
    </w:p>
    <w:p w:rsidR="00662FFE" w:rsidRDefault="009D5A0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62FFE" w:rsidRDefault="009D5A08">
      <w:pPr>
        <w:spacing w:line="440" w:lineRule="exact"/>
        <w:rPr>
          <w:rFonts w:ascii="宋体" w:hAnsi="宋体"/>
          <w:sz w:val="24"/>
        </w:rPr>
      </w:pPr>
      <w:r>
        <w:rPr>
          <w:rFonts w:ascii="宋体" w:hAnsi="宋体" w:hint="eastAsia"/>
          <w:sz w:val="24"/>
        </w:rPr>
        <w:t>14．评审委员会</w:t>
      </w:r>
    </w:p>
    <w:p w:rsidR="00662FFE" w:rsidRDefault="009D5A0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62FFE" w:rsidRDefault="009D5A08">
      <w:pPr>
        <w:spacing w:line="440" w:lineRule="exact"/>
        <w:rPr>
          <w:rFonts w:ascii="宋体" w:hAnsi="宋体"/>
          <w:sz w:val="24"/>
        </w:rPr>
      </w:pPr>
      <w:r>
        <w:rPr>
          <w:rFonts w:ascii="宋体" w:hAnsi="宋体" w:hint="eastAsia"/>
          <w:sz w:val="24"/>
        </w:rPr>
        <w:t>15. 对报价文件的审查和响应性的确定</w:t>
      </w:r>
    </w:p>
    <w:p w:rsidR="00662FFE" w:rsidRDefault="009D5A08">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62FFE" w:rsidRDefault="009D5A0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62FFE" w:rsidRDefault="009D5A08">
      <w:pPr>
        <w:spacing w:line="440" w:lineRule="exact"/>
        <w:rPr>
          <w:rFonts w:ascii="宋体" w:hAnsi="宋体"/>
          <w:sz w:val="24"/>
        </w:rPr>
      </w:pPr>
      <w:r>
        <w:rPr>
          <w:rFonts w:ascii="宋体" w:hAnsi="宋体" w:hint="eastAsia"/>
          <w:sz w:val="24"/>
        </w:rPr>
        <w:t>16．评估原则及方法</w:t>
      </w:r>
    </w:p>
    <w:p w:rsidR="00662FFE" w:rsidRDefault="009D5A08">
      <w:pPr>
        <w:spacing w:line="440" w:lineRule="exact"/>
        <w:rPr>
          <w:rFonts w:ascii="宋体" w:hAnsi="宋体"/>
          <w:sz w:val="24"/>
        </w:rPr>
      </w:pPr>
      <w:r>
        <w:rPr>
          <w:rFonts w:ascii="宋体" w:hAnsi="宋体" w:hint="eastAsia"/>
          <w:sz w:val="24"/>
        </w:rPr>
        <w:t xml:space="preserve">    16.1对所有报价人的评估，都采用相同的程序和标准。</w:t>
      </w:r>
    </w:p>
    <w:p w:rsidR="00662FFE" w:rsidRDefault="009D5A08">
      <w:pPr>
        <w:spacing w:line="440" w:lineRule="exact"/>
        <w:rPr>
          <w:rFonts w:ascii="宋体" w:hAnsi="宋体"/>
          <w:sz w:val="24"/>
        </w:rPr>
      </w:pPr>
      <w:r>
        <w:rPr>
          <w:rFonts w:ascii="宋体" w:hAnsi="宋体" w:hint="eastAsia"/>
          <w:sz w:val="24"/>
        </w:rPr>
        <w:t xml:space="preserve">    16.2评议过程将严格按照比选文件的要求和条件进行。</w:t>
      </w:r>
    </w:p>
    <w:p w:rsidR="00662FFE" w:rsidRDefault="009D5A0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62FFE" w:rsidRDefault="00662FFE">
      <w:pPr>
        <w:spacing w:line="440" w:lineRule="exact"/>
        <w:jc w:val="center"/>
        <w:rPr>
          <w:rFonts w:ascii="宋体" w:hAnsi="宋体"/>
          <w:b/>
          <w:bCs/>
          <w:sz w:val="24"/>
        </w:rPr>
      </w:pPr>
    </w:p>
    <w:p w:rsidR="00662FFE" w:rsidRDefault="009D5A08">
      <w:pPr>
        <w:spacing w:line="440" w:lineRule="exact"/>
        <w:jc w:val="center"/>
        <w:rPr>
          <w:rFonts w:ascii="宋体" w:hAnsi="宋体"/>
          <w:b/>
          <w:bCs/>
          <w:sz w:val="24"/>
        </w:rPr>
      </w:pPr>
      <w:r>
        <w:rPr>
          <w:rFonts w:ascii="宋体" w:hAnsi="宋体" w:hint="eastAsia"/>
          <w:b/>
          <w:bCs/>
          <w:sz w:val="24"/>
        </w:rPr>
        <w:t>F  授予合同</w:t>
      </w:r>
    </w:p>
    <w:p w:rsidR="00662FFE" w:rsidRDefault="00662FFE">
      <w:pPr>
        <w:spacing w:line="440" w:lineRule="exact"/>
        <w:rPr>
          <w:rFonts w:ascii="宋体" w:hAnsi="宋体"/>
          <w:sz w:val="24"/>
        </w:rPr>
      </w:pPr>
    </w:p>
    <w:p w:rsidR="00662FFE" w:rsidRDefault="009D5A08">
      <w:pPr>
        <w:spacing w:line="440" w:lineRule="exact"/>
        <w:rPr>
          <w:rFonts w:ascii="宋体" w:hAnsi="宋体"/>
          <w:sz w:val="24"/>
        </w:rPr>
      </w:pPr>
      <w:r>
        <w:rPr>
          <w:rFonts w:ascii="宋体" w:hAnsi="宋体" w:hint="eastAsia"/>
          <w:sz w:val="24"/>
        </w:rPr>
        <w:t>17. 授予合同的准则</w:t>
      </w:r>
    </w:p>
    <w:p w:rsidR="00662FFE" w:rsidRDefault="009D5A0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62FFE" w:rsidRDefault="009D5A08">
      <w:pPr>
        <w:spacing w:line="440" w:lineRule="exact"/>
        <w:ind w:firstLine="468"/>
        <w:rPr>
          <w:rFonts w:ascii="宋体" w:hAnsi="宋体"/>
          <w:sz w:val="24"/>
        </w:rPr>
      </w:pPr>
      <w:r>
        <w:rPr>
          <w:rFonts w:ascii="宋体" w:hAnsi="宋体" w:hint="eastAsia"/>
          <w:sz w:val="24"/>
        </w:rPr>
        <w:t>17.2 最低报价不是被授予合同的保证。</w:t>
      </w:r>
    </w:p>
    <w:p w:rsidR="00662FFE" w:rsidRDefault="009D5A0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62FFE" w:rsidRDefault="009D5A08">
      <w:pPr>
        <w:spacing w:line="440" w:lineRule="exact"/>
        <w:rPr>
          <w:rFonts w:ascii="宋体" w:hAnsi="宋体"/>
          <w:sz w:val="24"/>
        </w:rPr>
      </w:pPr>
      <w:r>
        <w:rPr>
          <w:rFonts w:ascii="宋体" w:hAnsi="宋体" w:hint="eastAsia"/>
          <w:sz w:val="24"/>
        </w:rPr>
        <w:t>18. 结果通知</w:t>
      </w:r>
    </w:p>
    <w:p w:rsidR="00662FFE" w:rsidRDefault="009D5A0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62FFE" w:rsidRDefault="009D5A08">
      <w:pPr>
        <w:spacing w:line="440" w:lineRule="exact"/>
        <w:rPr>
          <w:rFonts w:ascii="宋体" w:hAnsi="宋体"/>
          <w:sz w:val="24"/>
        </w:rPr>
      </w:pPr>
      <w:r>
        <w:rPr>
          <w:rFonts w:ascii="宋体" w:hAnsi="宋体" w:hint="eastAsia"/>
          <w:sz w:val="24"/>
        </w:rPr>
        <w:t>19．签订合同</w:t>
      </w:r>
    </w:p>
    <w:p w:rsidR="00662FFE" w:rsidRDefault="009D5A0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62FFE" w:rsidRDefault="009D5A0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62FFE" w:rsidRDefault="009D5A08">
      <w:pPr>
        <w:widowControl/>
        <w:jc w:val="left"/>
        <w:rPr>
          <w:rFonts w:ascii="宋体" w:hAnsi="宋体"/>
          <w:sz w:val="24"/>
        </w:rPr>
      </w:pPr>
      <w:r>
        <w:rPr>
          <w:rFonts w:ascii="宋体" w:hAnsi="宋体" w:hint="eastAsia"/>
          <w:sz w:val="24"/>
        </w:rPr>
        <w:br w:type="page"/>
      </w:r>
    </w:p>
    <w:p w:rsidR="00662FFE" w:rsidRDefault="009D5A08">
      <w:pPr>
        <w:jc w:val="center"/>
        <w:rPr>
          <w:b/>
          <w:bCs/>
          <w:sz w:val="36"/>
        </w:rPr>
      </w:pPr>
      <w:r>
        <w:rPr>
          <w:rFonts w:hint="eastAsia"/>
          <w:b/>
          <w:bCs/>
          <w:sz w:val="36"/>
        </w:rPr>
        <w:t>第三部分比选内容及要求</w:t>
      </w:r>
    </w:p>
    <w:p w:rsidR="00662FFE" w:rsidRDefault="00662FFE">
      <w:pPr>
        <w:pStyle w:val="a5"/>
        <w:snapToGrid w:val="0"/>
        <w:spacing w:line="420" w:lineRule="exact"/>
        <w:jc w:val="center"/>
        <w:rPr>
          <w:b/>
          <w:bCs/>
          <w:sz w:val="24"/>
          <w:szCs w:val="24"/>
        </w:rPr>
      </w:pPr>
    </w:p>
    <w:p w:rsidR="00662FFE" w:rsidRDefault="009D5A08">
      <w:pPr>
        <w:pStyle w:val="ae"/>
        <w:numPr>
          <w:ilvl w:val="0"/>
          <w:numId w:val="2"/>
        </w:numPr>
        <w:ind w:firstLineChars="0"/>
        <w:rPr>
          <w:b/>
          <w:sz w:val="24"/>
        </w:rPr>
      </w:pPr>
      <w:r>
        <w:rPr>
          <w:rFonts w:hint="eastAsia"/>
          <w:b/>
          <w:sz w:val="24"/>
        </w:rPr>
        <w:t>项目概况</w:t>
      </w:r>
      <w:r>
        <w:rPr>
          <w:b/>
          <w:sz w:val="24"/>
        </w:rPr>
        <w:t xml:space="preserve"> </w:t>
      </w:r>
      <w:ins w:id="44" w:author="吴军阳(wujunyang)" w:date="2019-12-09T16:53:00Z">
        <w:r>
          <w:rPr>
            <w:rFonts w:hint="eastAsia"/>
            <w:b/>
            <w:sz w:val="24"/>
          </w:rPr>
          <w:t>晋江分公司</w:t>
        </w:r>
      </w:ins>
      <w:r>
        <w:rPr>
          <w:b/>
          <w:sz w:val="24"/>
        </w:rPr>
        <w:t>2020</w:t>
      </w:r>
      <w:r>
        <w:rPr>
          <w:rFonts w:hint="eastAsia"/>
          <w:b/>
          <w:sz w:val="24"/>
        </w:rPr>
        <w:t>年职工</w:t>
      </w:r>
      <w:r>
        <w:rPr>
          <w:b/>
          <w:sz w:val="24"/>
        </w:rPr>
        <w:t>生日</w:t>
      </w:r>
      <w:ins w:id="45" w:author="蔡长耀(caichangyao)" w:date="2019-12-04T15:14:00Z">
        <w:r>
          <w:rPr>
            <w:rFonts w:hint="eastAsia"/>
            <w:b/>
            <w:sz w:val="24"/>
          </w:rPr>
          <w:t>慰问品</w:t>
        </w:r>
      </w:ins>
    </w:p>
    <w:p w:rsidR="00662FFE" w:rsidRDefault="009D5A08">
      <w:pPr>
        <w:rPr>
          <w:b/>
          <w:sz w:val="24"/>
        </w:rPr>
      </w:pPr>
      <w:r>
        <w:rPr>
          <w:rFonts w:hint="eastAsia"/>
          <w:b/>
          <w:sz w:val="24"/>
        </w:rPr>
        <w:t>二、通用要求</w:t>
      </w:r>
    </w:p>
    <w:p w:rsidR="00662FFE" w:rsidRDefault="009D5A08">
      <w:pPr>
        <w:spacing w:line="360" w:lineRule="exact"/>
        <w:ind w:firstLineChars="250" w:firstLine="600"/>
        <w:rPr>
          <w:rFonts w:ascii="宋体" w:hAnsi="宋体"/>
          <w:sz w:val="24"/>
        </w:rPr>
      </w:pPr>
      <w:r>
        <w:rPr>
          <w:rFonts w:ascii="宋体" w:hAnsi="宋体"/>
          <w:sz w:val="24"/>
        </w:rPr>
        <w:t>1、报价人应具有</w:t>
      </w:r>
      <w:r>
        <w:rPr>
          <w:rFonts w:ascii="宋体" w:hAnsi="宋体" w:hint="eastAsia"/>
          <w:sz w:val="24"/>
        </w:rPr>
        <w:t>独立法人资格，注册资金</w:t>
      </w:r>
      <w:r>
        <w:rPr>
          <w:rFonts w:ascii="宋体" w:hAnsi="宋体"/>
          <w:sz w:val="24"/>
        </w:rPr>
        <w:t>50</w:t>
      </w:r>
      <w:r>
        <w:rPr>
          <w:rFonts w:ascii="宋体" w:hAnsi="宋体" w:hint="eastAsia"/>
          <w:sz w:val="24"/>
        </w:rPr>
        <w:t>万元</w:t>
      </w:r>
      <w:r>
        <w:rPr>
          <w:rFonts w:ascii="宋体" w:hAnsi="宋体"/>
          <w:sz w:val="24"/>
        </w:rPr>
        <w:t>以上（</w:t>
      </w:r>
      <w:r>
        <w:rPr>
          <w:rFonts w:ascii="宋体" w:hAnsi="宋体" w:hint="eastAsia"/>
          <w:sz w:val="24"/>
        </w:rPr>
        <w:t>含</w:t>
      </w:r>
      <w:r>
        <w:rPr>
          <w:rFonts w:ascii="宋体" w:hAnsi="宋体"/>
          <w:sz w:val="24"/>
        </w:rPr>
        <w:t>）</w:t>
      </w:r>
      <w:r>
        <w:rPr>
          <w:rFonts w:ascii="宋体" w:hAnsi="宋体" w:hint="eastAsia"/>
          <w:sz w:val="24"/>
        </w:rPr>
        <w:t>。（提供相关证明复印件）</w:t>
      </w:r>
    </w:p>
    <w:p w:rsidR="00662FFE" w:rsidRDefault="009D5A08">
      <w:pPr>
        <w:spacing w:line="360" w:lineRule="exact"/>
        <w:ind w:firstLineChars="250" w:firstLine="600"/>
        <w:rPr>
          <w:rFonts w:ascii="宋体" w:hAnsi="宋体"/>
          <w:sz w:val="24"/>
        </w:rPr>
      </w:pPr>
      <w:r>
        <w:rPr>
          <w:rFonts w:ascii="宋体" w:hAnsi="宋体"/>
          <w:sz w:val="24"/>
        </w:rPr>
        <w:t>2、报价人在</w:t>
      </w:r>
      <w:r>
        <w:rPr>
          <w:rFonts w:ascii="宋体" w:hAnsi="宋体" w:hint="eastAsia"/>
          <w:sz w:val="24"/>
        </w:rPr>
        <w:t>报价人为在中国注册的企业，报价人不得被列入“财政部政府采购严重违法失信行为记录名单”和不得被人民法院列入“生效的失信被执行人名单”、不得被列入安全生产不良记录黑名单。（报价人应逐项提供书面承诺）；</w:t>
      </w:r>
      <w:r>
        <w:rPr>
          <w:rFonts w:ascii="宋体" w:hAnsi="宋体"/>
          <w:sz w:val="24"/>
        </w:rPr>
        <w:t>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662FFE" w:rsidRDefault="009D5A08">
      <w:pPr>
        <w:spacing w:line="360" w:lineRule="exact"/>
        <w:ind w:firstLineChars="250" w:firstLine="600"/>
        <w:rPr>
          <w:ins w:id="46" w:author="蔡长耀(caichangyao)" w:date="2019-12-06T17:39:00Z"/>
          <w:rFonts w:ascii="宋体" w:hAnsi="宋体"/>
          <w:sz w:val="24"/>
        </w:rPr>
      </w:pPr>
      <w:ins w:id="47" w:author="蔡长耀(caichangyao)" w:date="2019-12-06T17:39:00Z">
        <w:r>
          <w:rPr>
            <w:rFonts w:ascii="宋体" w:hAnsi="宋体" w:hint="eastAsia"/>
            <w:sz w:val="24"/>
          </w:rPr>
          <w:t>3、满足正规生产、销售渠道、质量、包装和保证期符合国家标准和行业规范，应在产品储藏、运输过程中采取必要措施保证食品安全。</w:t>
        </w:r>
      </w:ins>
    </w:p>
    <w:p w:rsidR="00662FFE" w:rsidRDefault="009D5A08">
      <w:pPr>
        <w:spacing w:line="360" w:lineRule="exact"/>
        <w:ind w:firstLineChars="250" w:firstLine="600"/>
        <w:rPr>
          <w:ins w:id="48" w:author="蔡长耀(caichangyao)" w:date="2019-12-06T17:39:00Z"/>
          <w:rFonts w:ascii="宋体" w:hAnsi="宋体"/>
          <w:sz w:val="24"/>
        </w:rPr>
      </w:pPr>
      <w:ins w:id="49" w:author="蔡长耀(caichangyao)" w:date="2019-12-06T17:39:00Z">
        <w:r>
          <w:rPr>
            <w:rFonts w:ascii="宋体" w:hAnsi="宋体" w:hint="eastAsia"/>
            <w:sz w:val="24"/>
          </w:rPr>
          <w:t>4、报价人为在中国注册的企业，报价人不得被列入“财政部政府采购严重违法失信行为记录名单”和不得被人民法院列入“生效的失信被执行人名单”、不得被列入安全生产不良记录黑名单。（报价人应逐项提供书面承诺）；★</w:t>
        </w:r>
      </w:ins>
    </w:p>
    <w:p w:rsidR="00662FFE" w:rsidRDefault="009D5A08">
      <w:pPr>
        <w:spacing w:line="360" w:lineRule="exact"/>
        <w:ind w:firstLineChars="250" w:firstLine="600"/>
        <w:rPr>
          <w:ins w:id="50" w:author="蔡长耀(caichangyao)" w:date="2019-12-06T17:39:00Z"/>
          <w:rFonts w:ascii="宋体" w:hAnsi="宋体"/>
          <w:sz w:val="24"/>
        </w:rPr>
      </w:pPr>
      <w:ins w:id="51" w:author="蔡长耀(caichangyao)" w:date="2019-12-06T17:39:00Z">
        <w:r>
          <w:rPr>
            <w:rFonts w:ascii="宋体" w:hAnsi="宋体" w:hint="eastAsia"/>
            <w:sz w:val="24"/>
          </w:rPr>
          <w:t>5、报价人须在晋江区域有经营门店，且</w:t>
        </w:r>
        <w:r>
          <w:rPr>
            <w:rFonts w:ascii="宋体" w:hAnsi="宋体"/>
            <w:sz w:val="24"/>
          </w:rPr>
          <w:t>至少有一个</w:t>
        </w:r>
        <w:r>
          <w:rPr>
            <w:rFonts w:ascii="宋体" w:hAnsi="宋体" w:hint="eastAsia"/>
            <w:sz w:val="24"/>
          </w:rPr>
          <w:t>门</w:t>
        </w:r>
        <w:r>
          <w:rPr>
            <w:rFonts w:ascii="宋体" w:hAnsi="宋体"/>
            <w:sz w:val="24"/>
          </w:rPr>
          <w:t>店</w:t>
        </w:r>
        <w:r>
          <w:rPr>
            <w:rFonts w:ascii="宋体" w:hAnsi="宋体" w:hint="eastAsia"/>
            <w:sz w:val="24"/>
          </w:rPr>
          <w:t>经营场所面积在</w:t>
        </w:r>
        <w:r>
          <w:rPr>
            <w:rFonts w:ascii="宋体" w:hAnsi="宋体"/>
            <w:sz w:val="24"/>
          </w:rPr>
          <w:t>20</w:t>
        </w:r>
        <w:r>
          <w:rPr>
            <w:rFonts w:ascii="宋体" w:hAnsi="宋体" w:hint="eastAsia"/>
            <w:sz w:val="24"/>
          </w:rPr>
          <w:t>0平方米（含）以上。提货凭证可通兑。（提供相关门店信息）★</w:t>
        </w:r>
      </w:ins>
    </w:p>
    <w:p w:rsidR="00662FFE" w:rsidRDefault="009D5A08">
      <w:pPr>
        <w:spacing w:line="360" w:lineRule="exact"/>
        <w:rPr>
          <w:rFonts w:ascii="宋体" w:hAnsi="宋体"/>
          <w:b/>
          <w:sz w:val="24"/>
        </w:rPr>
      </w:pPr>
      <w:ins w:id="52" w:author="蔡长耀(caichangyao)" w:date="2019-12-06T17:39:00Z">
        <w:r>
          <w:rPr>
            <w:rFonts w:ascii="宋体" w:hAnsi="宋体" w:hint="eastAsia"/>
            <w:sz w:val="24"/>
          </w:rPr>
          <w:t>6、本项目不接受联合体报价</w:t>
        </w:r>
      </w:ins>
    </w:p>
    <w:p w:rsidR="00662FFE" w:rsidRDefault="009D5A08">
      <w:pPr>
        <w:spacing w:line="360" w:lineRule="exact"/>
        <w:rPr>
          <w:rFonts w:ascii="宋体" w:hAnsi="宋体"/>
          <w:b/>
          <w:sz w:val="24"/>
        </w:rPr>
      </w:pPr>
      <w:r>
        <w:rPr>
          <w:rFonts w:ascii="宋体" w:hAnsi="宋体" w:hint="eastAsia"/>
          <w:b/>
          <w:sz w:val="24"/>
        </w:rPr>
        <w:t>三、报价要求</w:t>
      </w:r>
    </w:p>
    <w:p w:rsidR="00662FFE" w:rsidRDefault="009D5A08">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、报价人所提供的产品生产日期必须是近期生产，不得超出产品实际质保期的1/3，若有国家要求强制性要求或认证的，必须为获得强制性产品认证的产品。</w:t>
      </w:r>
    </w:p>
    <w:p w:rsidR="00662FFE" w:rsidRDefault="009D5A08">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662FFE" w:rsidRDefault="009D5A08">
      <w:pPr>
        <w:spacing w:line="360" w:lineRule="exact"/>
        <w:rPr>
          <w:rFonts w:ascii="宋体" w:hAnsi="宋体"/>
          <w:sz w:val="24"/>
        </w:rPr>
      </w:pPr>
      <w:r>
        <w:rPr>
          <w:rFonts w:ascii="宋体" w:hAnsi="宋体" w:hint="eastAsia"/>
          <w:sz w:val="24"/>
        </w:rPr>
        <w:t>四、产品说明</w:t>
      </w:r>
    </w:p>
    <w:p w:rsidR="00662FFE" w:rsidRDefault="009D5A08">
      <w:pPr>
        <w:spacing w:line="360" w:lineRule="exact"/>
        <w:ind w:firstLineChars="250" w:firstLine="600"/>
        <w:rPr>
          <w:rFonts w:ascii="宋体" w:hAnsi="宋体"/>
          <w:sz w:val="24"/>
        </w:rPr>
      </w:pPr>
      <w:r>
        <w:rPr>
          <w:rFonts w:ascii="宋体" w:hAnsi="宋体" w:hint="eastAsia"/>
          <w:sz w:val="24"/>
        </w:rPr>
        <w:t>1、本次采购的慰问品，每份提货券可兑换价值合计为</w:t>
      </w:r>
      <w:ins w:id="53" w:author="蔡长耀(caichangyao)" w:date="2019-12-06T17:47:00Z">
        <w:r>
          <w:rPr>
            <w:rFonts w:ascii="宋体" w:hAnsi="宋体" w:hint="eastAsia"/>
            <w:sz w:val="24"/>
          </w:rPr>
          <w:t>250</w:t>
        </w:r>
      </w:ins>
      <w:r>
        <w:rPr>
          <w:rFonts w:ascii="宋体" w:hAnsi="宋体" w:hint="eastAsia"/>
          <w:sz w:val="24"/>
        </w:rPr>
        <w:t>元的商品，采购数量约</w:t>
      </w:r>
      <w:ins w:id="54" w:author="蔡长耀(caichangyao)" w:date="2019-12-06T17:40:00Z">
        <w:r>
          <w:rPr>
            <w:rFonts w:ascii="宋体" w:hAnsi="宋体" w:hint="eastAsia"/>
            <w:sz w:val="24"/>
          </w:rPr>
          <w:t>220</w:t>
        </w:r>
      </w:ins>
      <w:r>
        <w:rPr>
          <w:rFonts w:ascii="宋体" w:hAnsi="宋体" w:hint="eastAsia"/>
          <w:sz w:val="24"/>
        </w:rPr>
        <w:t>份（按实</w:t>
      </w:r>
      <w:r>
        <w:rPr>
          <w:rFonts w:ascii="宋体" w:hAnsi="宋体"/>
          <w:sz w:val="24"/>
        </w:rPr>
        <w:t>际结算</w:t>
      </w:r>
      <w:r>
        <w:rPr>
          <w:rFonts w:ascii="宋体" w:hAnsi="宋体" w:hint="eastAsia"/>
          <w:sz w:val="24"/>
        </w:rPr>
        <w:t>），</w:t>
      </w:r>
      <w:del w:id="55" w:author="韩瑞珍" w:date="2019-12-13T17:15:00Z">
        <w:r w:rsidDel="00061D6E">
          <w:rPr>
            <w:rFonts w:ascii="宋体" w:hAnsi="宋体" w:hint="eastAsia"/>
            <w:sz w:val="24"/>
          </w:rPr>
          <w:delText>只能提取生日</w:delText>
        </w:r>
        <w:r w:rsidDel="00061D6E">
          <w:rPr>
            <w:rFonts w:ascii="宋体" w:hAnsi="宋体"/>
            <w:sz w:val="24"/>
          </w:rPr>
          <w:delText>物品</w:delText>
        </w:r>
        <w:r w:rsidDel="00061D6E">
          <w:rPr>
            <w:rFonts w:ascii="宋体" w:hAnsi="宋体" w:hint="eastAsia"/>
            <w:sz w:val="24"/>
          </w:rPr>
          <w:delText>，</w:delText>
        </w:r>
      </w:del>
      <w:r>
        <w:rPr>
          <w:rFonts w:ascii="宋体" w:hAnsi="宋体" w:hint="eastAsia"/>
          <w:sz w:val="24"/>
        </w:rPr>
        <w:t>提货人可凭提货券到中选方指定场所选择所需商品。</w:t>
      </w:r>
    </w:p>
    <w:p w:rsidR="00662FFE" w:rsidRDefault="009D5A08">
      <w:pPr>
        <w:spacing w:line="360" w:lineRule="exact"/>
        <w:ind w:firstLineChars="250" w:firstLine="600"/>
        <w:rPr>
          <w:rFonts w:ascii="宋体" w:hAnsi="宋体"/>
          <w:sz w:val="24"/>
        </w:rPr>
      </w:pPr>
      <w:r>
        <w:rPr>
          <w:rFonts w:ascii="宋体" w:hAnsi="宋体" w:hint="eastAsia"/>
          <w:sz w:val="24"/>
        </w:rPr>
        <w:t>2、凭此提货凭证可以在商场（店）一次性提取价值</w:t>
      </w:r>
      <w:ins w:id="56" w:author="蔡长耀(caichangyao)" w:date="2019-12-06T17:47:00Z">
        <w:r>
          <w:rPr>
            <w:rFonts w:ascii="宋体" w:hAnsi="宋体" w:hint="eastAsia"/>
            <w:sz w:val="24"/>
          </w:rPr>
          <w:t>250</w:t>
        </w:r>
      </w:ins>
      <w:r>
        <w:rPr>
          <w:rFonts w:ascii="宋体" w:hAnsi="宋体" w:hint="eastAsia"/>
          <w:sz w:val="24"/>
        </w:rPr>
        <w:t>元的生日物品，超出提货凭证金额的部分自行支付。</w:t>
      </w:r>
    </w:p>
    <w:p w:rsidR="00662FFE" w:rsidRDefault="009D5A08">
      <w:pPr>
        <w:spacing w:line="360" w:lineRule="exact"/>
        <w:ind w:firstLineChars="250" w:firstLine="600"/>
        <w:rPr>
          <w:rFonts w:ascii="宋体" w:hAnsi="宋体"/>
          <w:sz w:val="24"/>
        </w:rPr>
      </w:pPr>
      <w:r>
        <w:rPr>
          <w:rFonts w:ascii="宋体" w:hAnsi="宋体" w:hint="eastAsia"/>
          <w:sz w:val="24"/>
        </w:rPr>
        <w:t>3、本提货凭证不能兑换现金。</w:t>
      </w:r>
    </w:p>
    <w:p w:rsidR="00662FFE" w:rsidRDefault="009D5A08">
      <w:pPr>
        <w:spacing w:line="360" w:lineRule="exact"/>
        <w:ind w:firstLineChars="250" w:firstLine="600"/>
        <w:rPr>
          <w:rFonts w:ascii="宋体" w:hAnsi="宋体"/>
          <w:sz w:val="24"/>
        </w:rPr>
      </w:pPr>
      <w:r>
        <w:rPr>
          <w:rFonts w:ascii="宋体" w:hAnsi="宋体" w:hint="eastAsia"/>
          <w:sz w:val="24"/>
        </w:rPr>
        <w:t>4、提货凭证的有效期限：</w:t>
      </w:r>
      <w:ins w:id="57" w:author="蔡长耀(caichangyao)" w:date="2019-12-06T17:48:00Z">
        <w:r>
          <w:rPr>
            <w:rFonts w:ascii="宋体" w:hAnsi="宋体" w:hint="eastAsia"/>
            <w:sz w:val="24"/>
          </w:rPr>
          <w:t>提货券</w:t>
        </w:r>
      </w:ins>
      <w:r>
        <w:rPr>
          <w:rFonts w:ascii="宋体" w:hAnsi="宋体" w:hint="eastAsia"/>
          <w:sz w:val="24"/>
        </w:rPr>
        <w:t>使用期限截止为</w:t>
      </w:r>
      <w:ins w:id="58" w:author="蔡长耀(caichangyao)" w:date="2019-12-06T17:48:00Z">
        <w:r>
          <w:rPr>
            <w:rFonts w:ascii="宋体" w:hAnsi="宋体" w:hint="eastAsia"/>
            <w:sz w:val="24"/>
          </w:rPr>
          <w:t>2020年12月31日</w:t>
        </w:r>
      </w:ins>
      <w:r>
        <w:rPr>
          <w:rFonts w:ascii="宋体" w:hAnsi="宋体" w:hint="eastAsia"/>
          <w:sz w:val="24"/>
        </w:rPr>
        <w:t>，应</w:t>
      </w:r>
      <w:r>
        <w:rPr>
          <w:rFonts w:ascii="宋体" w:hAnsi="宋体"/>
          <w:sz w:val="24"/>
        </w:rPr>
        <w:t>在</w:t>
      </w:r>
      <w:r>
        <w:rPr>
          <w:rFonts w:ascii="宋体" w:hAnsi="宋体" w:hint="eastAsia"/>
          <w:sz w:val="24"/>
        </w:rPr>
        <w:t>每个</w:t>
      </w:r>
      <w:r>
        <w:rPr>
          <w:rFonts w:ascii="宋体" w:hAnsi="宋体"/>
          <w:sz w:val="24"/>
        </w:rPr>
        <w:t>员工生日当天开始</w:t>
      </w:r>
      <w:r>
        <w:rPr>
          <w:rFonts w:ascii="宋体" w:hAnsi="宋体" w:hint="eastAsia"/>
          <w:sz w:val="24"/>
        </w:rPr>
        <w:t>生效</w:t>
      </w:r>
      <w:r>
        <w:rPr>
          <w:rFonts w:ascii="宋体" w:hAnsi="宋体"/>
          <w:sz w:val="24"/>
        </w:rPr>
        <w:t>。</w:t>
      </w:r>
    </w:p>
    <w:p w:rsidR="00662FFE" w:rsidRDefault="009D5A08">
      <w:pPr>
        <w:spacing w:line="360" w:lineRule="exact"/>
        <w:ind w:firstLineChars="300" w:firstLine="720"/>
        <w:rPr>
          <w:rFonts w:ascii="宋体" w:hAnsi="宋体"/>
          <w:sz w:val="24"/>
        </w:rPr>
      </w:pPr>
      <w:r>
        <w:rPr>
          <w:rFonts w:ascii="宋体" w:hAnsi="宋体" w:hint="eastAsia"/>
          <w:sz w:val="24"/>
        </w:rPr>
        <w:t>5、提货地点、售后服务电话、联系人。</w:t>
      </w:r>
    </w:p>
    <w:p w:rsidR="00662FFE" w:rsidRDefault="009D5A08">
      <w:pPr>
        <w:spacing w:line="360" w:lineRule="exact"/>
        <w:rPr>
          <w:rFonts w:ascii="宋体" w:hAnsi="宋体"/>
          <w:b/>
          <w:sz w:val="24"/>
        </w:rPr>
      </w:pPr>
      <w:r>
        <w:rPr>
          <w:rFonts w:ascii="宋体" w:hAnsi="宋体" w:hint="eastAsia"/>
          <w:b/>
          <w:sz w:val="24"/>
        </w:rPr>
        <w:t>五、评审说明</w:t>
      </w:r>
    </w:p>
    <w:p w:rsidR="00662FFE" w:rsidRDefault="009D5A08">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报价供应商在符合资质要求和产品要求的前提下可参与评审，本次比选按报价最低者中选。每份 “提货券”面额为</w:t>
      </w:r>
      <w:ins w:id="59" w:author="蔡长耀(caichangyao)" w:date="2019-12-06T17:48:00Z">
        <w:r>
          <w:rPr>
            <w:rFonts w:ascii="宋体" w:hAnsi="宋体" w:hint="eastAsia"/>
            <w:sz w:val="24"/>
          </w:rPr>
          <w:t>250</w:t>
        </w:r>
      </w:ins>
      <w:r>
        <w:rPr>
          <w:rFonts w:ascii="宋体" w:hAnsi="宋体" w:hint="eastAsia"/>
          <w:sz w:val="24"/>
        </w:rPr>
        <w:t>元，报价人以面额为基数进行优惠报价，优惠后总价最低的为中选供应商。如A、B、C三家供应商报价，A优惠后报价的</w:t>
      </w:r>
      <w:r>
        <w:rPr>
          <w:rFonts w:ascii="宋体" w:hAnsi="宋体"/>
          <w:sz w:val="24"/>
        </w:rPr>
        <w:t>2</w:t>
      </w:r>
      <w:ins w:id="60" w:author="蔡长耀(caichangyao)" w:date="2019-12-06T17:49:00Z">
        <w:r>
          <w:rPr>
            <w:rFonts w:ascii="宋体" w:hAnsi="宋体" w:hint="eastAsia"/>
            <w:sz w:val="24"/>
          </w:rPr>
          <w:t>45</w:t>
        </w:r>
      </w:ins>
      <w:r>
        <w:rPr>
          <w:rFonts w:ascii="宋体" w:hAnsi="宋体" w:hint="eastAsia"/>
          <w:sz w:val="24"/>
        </w:rPr>
        <w:t>元，B优惠后报价</w:t>
      </w:r>
      <w:r>
        <w:rPr>
          <w:rFonts w:ascii="宋体" w:hAnsi="宋体"/>
          <w:sz w:val="24"/>
        </w:rPr>
        <w:t>2</w:t>
      </w:r>
      <w:ins w:id="61" w:author="蔡长耀(caichangyao)" w:date="2019-12-06T17:49:00Z">
        <w:r>
          <w:rPr>
            <w:rFonts w:ascii="宋体" w:hAnsi="宋体" w:hint="eastAsia"/>
            <w:sz w:val="24"/>
          </w:rPr>
          <w:t>30</w:t>
        </w:r>
      </w:ins>
      <w:r>
        <w:rPr>
          <w:rFonts w:ascii="宋体" w:hAnsi="宋体" w:hint="eastAsia"/>
          <w:sz w:val="24"/>
        </w:rPr>
        <w:t>元，C优惠后报价</w:t>
      </w:r>
      <w:r>
        <w:rPr>
          <w:rFonts w:ascii="宋体" w:hAnsi="宋体"/>
          <w:sz w:val="24"/>
        </w:rPr>
        <w:t>2</w:t>
      </w:r>
      <w:ins w:id="62" w:author="蔡长耀(caichangyao)" w:date="2019-12-06T17:49:00Z">
        <w:r>
          <w:rPr>
            <w:rFonts w:ascii="宋体" w:hAnsi="宋体" w:hint="eastAsia"/>
            <w:sz w:val="24"/>
          </w:rPr>
          <w:t>1</w:t>
        </w:r>
      </w:ins>
      <w:r>
        <w:rPr>
          <w:rFonts w:ascii="宋体" w:hAnsi="宋体"/>
          <w:sz w:val="24"/>
        </w:rPr>
        <w:t>0</w:t>
      </w:r>
      <w:r>
        <w:rPr>
          <w:rFonts w:ascii="宋体" w:hAnsi="宋体" w:hint="eastAsia"/>
          <w:sz w:val="24"/>
        </w:rPr>
        <w:t>元，则C报价供应商中选。若有出现相同报价者，我司会再通知上述报价人进行第二轮报价，第二轮报价必须低于第一轮报价，直至产生唯一一名最低报价供应商。我司将依据实际折后价进行支付。</w:t>
      </w:r>
    </w:p>
    <w:p w:rsidR="00662FFE" w:rsidRDefault="00662FFE">
      <w:pPr>
        <w:rPr>
          <w:rFonts w:ascii="宋体" w:hAnsi="宋体"/>
          <w:sz w:val="24"/>
        </w:rPr>
      </w:pPr>
    </w:p>
    <w:p w:rsidR="00662FFE" w:rsidRDefault="009D5A08">
      <w:pPr>
        <w:rPr>
          <w:rFonts w:ascii="宋体" w:hAnsi="宋体"/>
          <w:sz w:val="24"/>
        </w:rPr>
      </w:pPr>
      <w:r>
        <w:rPr>
          <w:rFonts w:ascii="宋体" w:hAnsi="宋体" w:hint="eastAsia"/>
          <w:sz w:val="24"/>
        </w:rPr>
        <w:t>六、付款方式</w:t>
      </w:r>
    </w:p>
    <w:p w:rsidR="00662FFE" w:rsidRDefault="009D5A08">
      <w:pPr>
        <w:spacing w:line="460" w:lineRule="exact"/>
        <w:ind w:firstLineChars="200" w:firstLine="480"/>
        <w:rPr>
          <w:rFonts w:ascii="宋体" w:hAnsi="宋体"/>
          <w:color w:val="000000"/>
          <w:sz w:val="24"/>
        </w:rPr>
      </w:pPr>
      <w:del w:id="63" w:author="韩瑞珍" w:date="2019-12-13T17:18:00Z">
        <w:r w:rsidDel="00061D6E">
          <w:rPr>
            <w:rFonts w:ascii="宋体" w:hAnsi="宋体" w:hint="eastAsia"/>
            <w:sz w:val="24"/>
          </w:rPr>
          <w:delText>采购人承诺按本协议约定向中选人采购</w:delText>
        </w:r>
      </w:del>
      <w:ins w:id="64" w:author="蔡长耀(caichangyao)" w:date="2019-12-06T17:50:00Z">
        <w:del w:id="65" w:author="韩瑞珍" w:date="2019-12-13T17:18:00Z">
          <w:r w:rsidDel="00061D6E">
            <w:rPr>
              <w:rFonts w:ascii="宋体" w:hAnsi="宋体" w:hint="eastAsia"/>
              <w:sz w:val="24"/>
            </w:rPr>
            <w:delText>生日慰问品</w:delText>
          </w:r>
        </w:del>
      </w:ins>
      <w:del w:id="66" w:author="韩瑞珍" w:date="2019-12-13T17:18:00Z">
        <w:r w:rsidDel="00061D6E">
          <w:rPr>
            <w:rFonts w:ascii="宋体" w:hAnsi="宋体" w:hint="eastAsia"/>
            <w:sz w:val="24"/>
          </w:rPr>
          <w:delText>，</w:delText>
        </w:r>
      </w:del>
      <w:r>
        <w:rPr>
          <w:rFonts w:ascii="宋体" w:hAnsi="宋体" w:hint="eastAsia"/>
          <w:sz w:val="24"/>
        </w:rPr>
        <w:t>中选人承诺在约定时间内向采购人提供</w:t>
      </w:r>
      <w:ins w:id="67" w:author="蔡长耀(caichangyao)" w:date="2019-12-06T17:50:00Z">
        <w:r>
          <w:rPr>
            <w:rFonts w:ascii="宋体" w:hAnsi="宋体" w:hint="eastAsia"/>
            <w:sz w:val="24"/>
          </w:rPr>
          <w:t>提货</w:t>
        </w:r>
      </w:ins>
      <w:r>
        <w:rPr>
          <w:rFonts w:ascii="宋体" w:hAnsi="宋体" w:hint="eastAsia"/>
          <w:sz w:val="24"/>
        </w:rPr>
        <w:t>券。采购人分批次向中选人进行订购，在</w:t>
      </w:r>
      <w:ins w:id="68" w:author="蔡长耀(caichangyao)" w:date="2019-12-06T17:51:00Z">
        <w:r>
          <w:rPr>
            <w:rFonts w:ascii="宋体" w:hAnsi="宋体" w:hint="eastAsia"/>
            <w:sz w:val="24"/>
          </w:rPr>
          <w:t>生日慰问品</w:t>
        </w:r>
      </w:ins>
      <w:r>
        <w:rPr>
          <w:rFonts w:ascii="宋体" w:hAnsi="宋体" w:hint="eastAsia"/>
          <w:color w:val="000000"/>
          <w:sz w:val="24"/>
        </w:rPr>
        <w:t>到货验收合格且收到中选人提供的</w:t>
      </w:r>
      <w:r w:rsidR="00E21C7C" w:rsidRPr="00E21C7C">
        <w:rPr>
          <w:rFonts w:ascii="宋体" w:hAnsi="宋体" w:hint="eastAsia"/>
          <w:color w:val="000000"/>
          <w:sz w:val="24"/>
          <w:highlight w:val="yellow"/>
          <w:rPrChange w:id="69" w:author="韩瑞珍" w:date="2019-12-13T17:18:00Z">
            <w:rPr>
              <w:rFonts w:ascii="宋体" w:hAnsi="宋体" w:hint="eastAsia"/>
              <w:color w:val="000000"/>
              <w:sz w:val="24"/>
            </w:rPr>
          </w:rPrChange>
        </w:rPr>
        <w:t>增值税普通发票</w:t>
      </w:r>
      <w:r w:rsidR="00E21C7C" w:rsidRPr="00E21C7C">
        <w:rPr>
          <w:rFonts w:ascii="宋体" w:hAnsi="宋体" w:hint="eastAsia"/>
          <w:sz w:val="24"/>
          <w:highlight w:val="yellow"/>
          <w:rPrChange w:id="70" w:author="韩瑞珍" w:date="2019-12-13T17:18:00Z">
            <w:rPr>
              <w:rFonts w:ascii="宋体" w:hAnsi="宋体" w:hint="eastAsia"/>
              <w:sz w:val="24"/>
            </w:rPr>
          </w:rPrChange>
        </w:rPr>
        <w:t>后</w:t>
      </w:r>
      <w:r w:rsidR="00E21C7C" w:rsidRPr="00E21C7C">
        <w:rPr>
          <w:rFonts w:ascii="宋体" w:hAnsi="宋体"/>
          <w:sz w:val="24"/>
          <w:highlight w:val="yellow"/>
          <w:u w:val="single"/>
          <w:rPrChange w:id="71" w:author="韩瑞珍" w:date="2019-12-13T17:18:00Z">
            <w:rPr>
              <w:rFonts w:ascii="宋体" w:hAnsi="宋体"/>
              <w:sz w:val="24"/>
              <w:u w:val="single"/>
            </w:rPr>
          </w:rPrChange>
        </w:rPr>
        <w:t>1</w:t>
      </w:r>
      <w:r>
        <w:rPr>
          <w:rFonts w:ascii="宋体" w:hAnsi="宋体"/>
          <w:sz w:val="24"/>
          <w:u w:val="single"/>
        </w:rPr>
        <w:t xml:space="preserve">5 </w:t>
      </w:r>
      <w:r>
        <w:rPr>
          <w:rFonts w:ascii="宋体" w:hAnsi="宋体" w:hint="eastAsia"/>
          <w:sz w:val="24"/>
        </w:rPr>
        <w:t>个工作日内（遇节假日顺延）支付该批次的全部货款。采购人可根据实际情况调整订购数量，</w:t>
      </w:r>
      <w:r>
        <w:rPr>
          <w:rFonts w:ascii="宋体" w:hAnsi="宋体" w:hint="eastAsia"/>
          <w:color w:val="000000"/>
          <w:sz w:val="24"/>
        </w:rPr>
        <w:t>最终数量若有增减时，则按实际订购数量结算。</w:t>
      </w:r>
    </w:p>
    <w:p w:rsidR="00662FFE" w:rsidRDefault="00662FFE">
      <w:pPr>
        <w:spacing w:line="460" w:lineRule="exact"/>
        <w:ind w:firstLineChars="200" w:firstLine="480"/>
        <w:rPr>
          <w:rFonts w:ascii="宋体" w:hAnsi="宋体"/>
          <w:sz w:val="24"/>
        </w:rPr>
      </w:pPr>
    </w:p>
    <w:p w:rsidR="00662FFE" w:rsidRDefault="00662FFE">
      <w:pPr>
        <w:ind w:firstLineChars="200" w:firstLine="480"/>
        <w:rPr>
          <w:rFonts w:ascii="宋体" w:hAnsi="宋体"/>
          <w:sz w:val="24"/>
        </w:rPr>
      </w:pPr>
    </w:p>
    <w:p w:rsidR="00000000" w:rsidRDefault="00225C97" w:rsidP="00E21C7C">
      <w:pPr>
        <w:spacing w:beforeLines="50" w:afterLines="50" w:line="360" w:lineRule="auto"/>
        <w:rPr>
          <w:rFonts w:ascii="宋体" w:hAnsi="宋体"/>
          <w:color w:val="FF0000"/>
          <w:sz w:val="24"/>
        </w:rPr>
        <w:pPrChange w:id="72" w:author="User" w:date="2019-12-17T11:13:00Z">
          <w:pPr>
            <w:spacing w:beforeLines="50" w:afterLines="50" w:line="360" w:lineRule="auto"/>
          </w:pPr>
        </w:pPrChange>
      </w:pPr>
    </w:p>
    <w:p w:rsidR="00662FFE" w:rsidRDefault="00662FFE">
      <w:pPr>
        <w:widowControl/>
        <w:jc w:val="left"/>
        <w:rPr>
          <w:rFonts w:ascii="宋体" w:hAnsi="宋体"/>
          <w:sz w:val="24"/>
          <w:shd w:val="clear" w:color="auto" w:fill="FFFFFF"/>
        </w:rPr>
      </w:pPr>
    </w:p>
    <w:p w:rsidR="00662FFE" w:rsidRDefault="009D5A08">
      <w:pPr>
        <w:widowControl/>
        <w:jc w:val="left"/>
        <w:rPr>
          <w:b/>
          <w:spacing w:val="20"/>
          <w:sz w:val="36"/>
        </w:rPr>
      </w:pPr>
      <w:r>
        <w:rPr>
          <w:b/>
          <w:spacing w:val="20"/>
          <w:sz w:val="36"/>
        </w:rPr>
        <w:br w:type="page"/>
      </w:r>
    </w:p>
    <w:p w:rsidR="00662FFE" w:rsidRDefault="009D5A08">
      <w:pPr>
        <w:spacing w:line="360" w:lineRule="auto"/>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662FFE" w:rsidRDefault="00662FFE">
      <w:pPr>
        <w:jc w:val="center"/>
        <w:rPr>
          <w:rFonts w:ascii="黑体" w:eastAsia="黑体" w:hAnsi="Courier New"/>
          <w:b/>
          <w:sz w:val="36"/>
        </w:rPr>
      </w:pPr>
    </w:p>
    <w:p w:rsidR="00662FFE" w:rsidRDefault="00662FFE">
      <w:pPr>
        <w:jc w:val="center"/>
        <w:rPr>
          <w:rFonts w:ascii="黑体" w:eastAsia="黑体" w:hAnsi="Courier New"/>
          <w:b/>
          <w:sz w:val="36"/>
        </w:rPr>
      </w:pPr>
    </w:p>
    <w:p w:rsidR="00662FFE" w:rsidRDefault="00662FFE">
      <w:pPr>
        <w:jc w:val="center"/>
        <w:rPr>
          <w:rFonts w:ascii="黑体" w:eastAsia="黑体" w:hAnsi="Courier New"/>
          <w:b/>
          <w:sz w:val="36"/>
        </w:rPr>
      </w:pPr>
    </w:p>
    <w:p w:rsidR="00662FFE" w:rsidRDefault="009D5A08">
      <w:pPr>
        <w:jc w:val="center"/>
        <w:rPr>
          <w:rFonts w:ascii="仿宋_GB2312" w:eastAsia="仿宋_GB2312" w:hAnsi="Courier New"/>
          <w:b/>
          <w:sz w:val="72"/>
        </w:rPr>
      </w:pPr>
      <w:r>
        <w:rPr>
          <w:rFonts w:ascii="仿宋_GB2312" w:eastAsia="仿宋_GB2312" w:hAnsi="Courier New" w:hint="eastAsia"/>
          <w:b/>
          <w:sz w:val="72"/>
        </w:rPr>
        <w:t>报 价 文 件</w:t>
      </w:r>
    </w:p>
    <w:p w:rsidR="00662FFE" w:rsidRDefault="00662FFE">
      <w:pPr>
        <w:jc w:val="center"/>
        <w:rPr>
          <w:rFonts w:ascii="仿宋_GB2312" w:eastAsia="仿宋_GB2312" w:hAnsi="Courier New"/>
          <w:sz w:val="30"/>
        </w:rPr>
      </w:pPr>
    </w:p>
    <w:p w:rsidR="00662FFE" w:rsidRDefault="00662FFE">
      <w:pPr>
        <w:jc w:val="center"/>
        <w:rPr>
          <w:rFonts w:ascii="仿宋_GB2312" w:eastAsia="仿宋_GB2312" w:hAnsi="Courier New"/>
          <w:sz w:val="30"/>
        </w:rPr>
      </w:pPr>
    </w:p>
    <w:p w:rsidR="00662FFE" w:rsidRDefault="009D5A08">
      <w:pPr>
        <w:ind w:firstLine="1260"/>
        <w:rPr>
          <w:rFonts w:ascii="黑体" w:eastAsia="黑体" w:hAnsi="Courier New"/>
          <w:b/>
          <w:sz w:val="36"/>
        </w:rPr>
      </w:pPr>
      <w:r>
        <w:rPr>
          <w:rFonts w:ascii="仿宋_GB2312" w:eastAsia="仿宋_GB2312" w:hAnsi="Courier New" w:hint="eastAsia"/>
          <w:b/>
          <w:sz w:val="36"/>
        </w:rPr>
        <w:t>比选项目名称：</w:t>
      </w:r>
    </w:p>
    <w:p w:rsidR="00662FFE" w:rsidRDefault="00662FFE">
      <w:pPr>
        <w:rPr>
          <w:rFonts w:ascii="黑体" w:eastAsia="黑体" w:hAnsi="Courier New"/>
          <w:b/>
          <w:sz w:val="36"/>
        </w:rPr>
      </w:pPr>
    </w:p>
    <w:p w:rsidR="00662FFE" w:rsidRDefault="009D5A0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62FFE" w:rsidRDefault="009D5A08">
      <w:pPr>
        <w:rPr>
          <w:rFonts w:ascii="黑体" w:eastAsia="黑体" w:hAnsi="Courier New"/>
          <w:b/>
          <w:sz w:val="36"/>
        </w:rPr>
      </w:pPr>
      <w:r>
        <w:rPr>
          <w:rFonts w:ascii="仿宋_GB2312" w:eastAsia="仿宋_GB2312" w:hAnsi="Courier New" w:hint="eastAsia"/>
          <w:b/>
          <w:sz w:val="36"/>
        </w:rPr>
        <w:t xml:space="preserve">       日       期 ：</w:t>
      </w:r>
    </w:p>
    <w:p w:rsidR="00662FFE" w:rsidRDefault="00662FFE">
      <w:pPr>
        <w:rPr>
          <w:rFonts w:ascii="黑体" w:eastAsia="黑体" w:hAnsi="Courier New"/>
          <w:b/>
          <w:sz w:val="36"/>
        </w:rPr>
      </w:pPr>
    </w:p>
    <w:p w:rsidR="00662FFE" w:rsidRDefault="00662FFE">
      <w:pPr>
        <w:spacing w:line="360" w:lineRule="auto"/>
        <w:ind w:firstLineChars="200" w:firstLine="420"/>
      </w:pPr>
    </w:p>
    <w:p w:rsidR="00662FFE" w:rsidRDefault="009D5A08">
      <w:pPr>
        <w:widowControl/>
        <w:jc w:val="left"/>
      </w:pPr>
      <w:r>
        <w:br w:type="page"/>
      </w:r>
    </w:p>
    <w:p w:rsidR="00662FFE" w:rsidRDefault="009D5A08">
      <w:pPr>
        <w:pStyle w:val="31"/>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662FFE" w:rsidRDefault="00662FFE">
      <w:pPr>
        <w:pStyle w:val="a5"/>
        <w:spacing w:line="420" w:lineRule="exact"/>
        <w:jc w:val="left"/>
      </w:pPr>
    </w:p>
    <w:p w:rsidR="00662FFE" w:rsidRDefault="009D5A0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ins w:id="73" w:author="吴军阳(wujunyang)" w:date="2019-12-09T17:11:00Z">
        <w:r>
          <w:rPr>
            <w:rFonts w:ascii="宋体" w:hAnsi="宋体" w:hint="eastAsia"/>
            <w:sz w:val="24"/>
            <w:u w:val="single"/>
          </w:rPr>
          <w:t xml:space="preserve">   </w:t>
        </w:r>
      </w:ins>
      <w:r>
        <w:rPr>
          <w:rFonts w:ascii="宋体" w:hAnsi="宋体" w:hint="eastAsia"/>
          <w:sz w:val="24"/>
          <w:u w:val="single"/>
        </w:rPr>
        <w:t>分公司</w:t>
      </w:r>
    </w:p>
    <w:p w:rsidR="00662FFE" w:rsidRDefault="009D5A08">
      <w:pPr>
        <w:spacing w:line="420" w:lineRule="exact"/>
        <w:rPr>
          <w:rFonts w:ascii="宋体" w:hAnsi="宋体"/>
          <w:sz w:val="24"/>
        </w:rPr>
      </w:pPr>
      <w:r>
        <w:rPr>
          <w:rFonts w:ascii="宋体" w:hAnsi="宋体" w:hint="eastAsia"/>
          <w:sz w:val="24"/>
        </w:rPr>
        <w:t>根据贵方</w:t>
      </w:r>
      <w:ins w:id="74" w:author="吴军阳(wujunyang)" w:date="2019-12-09T17:11:00Z">
        <w:r>
          <w:rPr>
            <w:rFonts w:ascii="宋体" w:hAnsi="宋体" w:hint="eastAsia"/>
            <w:sz w:val="24"/>
          </w:rPr>
          <w:t xml:space="preserve">              </w:t>
        </w:r>
      </w:ins>
      <w:r>
        <w:rPr>
          <w:rFonts w:ascii="宋体" w:hAnsi="宋体" w:hint="eastAsia"/>
          <w:sz w:val="24"/>
        </w:rPr>
        <w:t>项目的采购比选文件，签字代表</w:t>
      </w:r>
      <w:r w:rsidR="00E21C7C">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E21C7C">
        <w:rPr>
          <w:rFonts w:ascii="宋体" w:hAnsi="宋体" w:hint="eastAsia"/>
          <w:sz w:val="24"/>
          <w:szCs w:val="28"/>
          <w:highlight w:val="yellow"/>
          <w:u w:val="single"/>
        </w:rPr>
      </w:r>
      <w:r w:rsidR="00E21C7C">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E21C7C">
        <w:rPr>
          <w:rFonts w:ascii="宋体" w:hAnsi="宋体" w:hint="eastAsia"/>
          <w:sz w:val="24"/>
          <w:szCs w:val="28"/>
          <w:highlight w:val="yellow"/>
          <w:u w:val="single"/>
        </w:rPr>
        <w:fldChar w:fldCharType="end"/>
      </w:r>
      <w:r>
        <w:rPr>
          <w:rFonts w:ascii="宋体" w:hAnsi="宋体" w:hint="eastAsia"/>
          <w:sz w:val="24"/>
        </w:rPr>
        <w:t>经正式授权并代表</w:t>
      </w:r>
      <w:r w:rsidR="00E21C7C">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E21C7C">
        <w:rPr>
          <w:rFonts w:ascii="宋体" w:hAnsi="宋体" w:hint="eastAsia"/>
          <w:sz w:val="24"/>
          <w:szCs w:val="28"/>
          <w:highlight w:val="yellow"/>
          <w:u w:val="single"/>
        </w:rPr>
      </w:r>
      <w:r w:rsidR="00E21C7C">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E21C7C">
        <w:rPr>
          <w:rFonts w:ascii="宋体" w:hAnsi="宋体" w:hint="eastAsia"/>
          <w:sz w:val="24"/>
          <w:szCs w:val="28"/>
          <w:highlight w:val="yellow"/>
          <w:u w:val="single"/>
        </w:rPr>
        <w:fldChar w:fldCharType="end"/>
      </w:r>
      <w:r>
        <w:rPr>
          <w:rFonts w:ascii="宋体" w:hAnsi="宋体" w:hint="eastAsia"/>
          <w:sz w:val="24"/>
        </w:rPr>
        <w:t>提交下述文件正本份。</w:t>
      </w:r>
    </w:p>
    <w:p w:rsidR="00662FFE" w:rsidRDefault="009D5A08">
      <w:pPr>
        <w:spacing w:line="420" w:lineRule="exact"/>
        <w:ind w:firstLineChars="200" w:firstLine="480"/>
        <w:rPr>
          <w:rFonts w:ascii="宋体" w:hAnsi="宋体"/>
          <w:bCs/>
          <w:sz w:val="24"/>
        </w:rPr>
      </w:pPr>
      <w:r>
        <w:rPr>
          <w:rFonts w:ascii="宋体" w:hAnsi="宋体" w:hint="eastAsia"/>
          <w:bCs/>
          <w:sz w:val="24"/>
        </w:rPr>
        <w:t>(1)报价一览表</w:t>
      </w:r>
    </w:p>
    <w:p w:rsidR="00662FFE" w:rsidRDefault="009D5A08">
      <w:pPr>
        <w:spacing w:line="420" w:lineRule="exact"/>
        <w:ind w:firstLineChars="200" w:firstLine="480"/>
        <w:rPr>
          <w:rFonts w:ascii="宋体" w:hAnsi="宋体"/>
          <w:bCs/>
          <w:sz w:val="24"/>
        </w:rPr>
      </w:pPr>
      <w:r>
        <w:rPr>
          <w:rFonts w:ascii="宋体" w:hAnsi="宋体" w:hint="eastAsia"/>
          <w:bCs/>
          <w:sz w:val="24"/>
        </w:rPr>
        <w:t>(2)详细报价书</w:t>
      </w:r>
    </w:p>
    <w:p w:rsidR="00662FFE" w:rsidRDefault="009D5A08">
      <w:pPr>
        <w:spacing w:line="420" w:lineRule="exact"/>
        <w:ind w:firstLineChars="200" w:firstLine="480"/>
        <w:rPr>
          <w:rFonts w:ascii="宋体" w:hAnsi="宋体"/>
          <w:bCs/>
          <w:sz w:val="24"/>
        </w:rPr>
      </w:pPr>
      <w:r>
        <w:rPr>
          <w:rFonts w:ascii="宋体" w:hAnsi="宋体" w:hint="eastAsia"/>
          <w:bCs/>
          <w:sz w:val="24"/>
        </w:rPr>
        <w:t>(3)技术和商务偏离表</w:t>
      </w:r>
    </w:p>
    <w:p w:rsidR="00662FFE" w:rsidRDefault="009D5A08">
      <w:pPr>
        <w:spacing w:line="420" w:lineRule="exact"/>
        <w:ind w:firstLineChars="200" w:firstLine="480"/>
        <w:rPr>
          <w:rFonts w:ascii="宋体" w:hAnsi="宋体"/>
          <w:bCs/>
          <w:sz w:val="24"/>
        </w:rPr>
      </w:pPr>
      <w:r>
        <w:rPr>
          <w:rFonts w:ascii="宋体" w:hAnsi="宋体" w:hint="eastAsia"/>
          <w:bCs/>
          <w:sz w:val="24"/>
        </w:rPr>
        <w:t>(4)报价人的资格证明文件</w:t>
      </w:r>
    </w:p>
    <w:p w:rsidR="00662FFE" w:rsidRDefault="009D5A08">
      <w:pPr>
        <w:spacing w:line="420" w:lineRule="exact"/>
        <w:ind w:firstLineChars="200" w:firstLine="480"/>
        <w:rPr>
          <w:rFonts w:ascii="宋体" w:hAnsi="宋体"/>
          <w:bCs/>
          <w:sz w:val="24"/>
        </w:rPr>
      </w:pPr>
      <w:r>
        <w:rPr>
          <w:rFonts w:ascii="宋体" w:hAnsi="宋体" w:hint="eastAsia"/>
          <w:bCs/>
          <w:sz w:val="24"/>
        </w:rPr>
        <w:t>(5)报价人应交的其它资料</w:t>
      </w:r>
    </w:p>
    <w:p w:rsidR="00662FFE" w:rsidRDefault="009D5A08">
      <w:pPr>
        <w:spacing w:line="420" w:lineRule="exact"/>
        <w:rPr>
          <w:rFonts w:ascii="宋体" w:hAnsi="宋体"/>
          <w:sz w:val="24"/>
        </w:rPr>
      </w:pPr>
      <w:r>
        <w:rPr>
          <w:rFonts w:ascii="宋体" w:hAnsi="宋体" w:hint="eastAsia"/>
          <w:sz w:val="24"/>
        </w:rPr>
        <w:t xml:space="preserve">    据此函，签字代表宣布同意如下：</w:t>
      </w:r>
    </w:p>
    <w:p w:rsidR="00662FFE" w:rsidRDefault="009D5A0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62FFE" w:rsidRDefault="009D5A0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62FFE" w:rsidRDefault="009D5A0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62FFE" w:rsidRDefault="009D5A0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62FFE" w:rsidRDefault="009D5A0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62FFE" w:rsidRDefault="009D5A0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62FFE" w:rsidRDefault="009D5A0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62FFE" w:rsidRDefault="009D5A0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62FFE" w:rsidRDefault="009D5A0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62FFE" w:rsidRDefault="009D5A08">
      <w:pPr>
        <w:spacing w:line="420" w:lineRule="exact"/>
        <w:ind w:firstLineChars="200" w:firstLine="480"/>
        <w:rPr>
          <w:rFonts w:ascii="宋体" w:hAnsi="宋体"/>
          <w:sz w:val="24"/>
        </w:rPr>
      </w:pPr>
      <w:r>
        <w:rPr>
          <w:rFonts w:ascii="宋体" w:hAnsi="宋体" w:hint="eastAsia"/>
          <w:sz w:val="24"/>
        </w:rPr>
        <w:t>报价人授权代表签字：____________</w:t>
      </w:r>
    </w:p>
    <w:p w:rsidR="00662FFE" w:rsidRDefault="009D5A0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62FFE" w:rsidRDefault="009D5A08">
      <w:pPr>
        <w:spacing w:line="420" w:lineRule="exact"/>
        <w:ind w:firstLineChars="200" w:firstLine="480"/>
        <w:rPr>
          <w:u w:val="single"/>
        </w:rPr>
      </w:pPr>
      <w:r>
        <w:rPr>
          <w:rFonts w:ascii="宋体" w:hAnsi="宋体" w:hint="eastAsia"/>
          <w:sz w:val="24"/>
        </w:rPr>
        <w:t>报价人地址：___________</w:t>
      </w:r>
    </w:p>
    <w:p w:rsidR="00662FFE" w:rsidRDefault="009D5A08">
      <w:pPr>
        <w:pStyle w:val="a5"/>
        <w:spacing w:line="420" w:lineRule="exact"/>
        <w:ind w:firstLineChars="1800" w:firstLine="4320"/>
        <w:jc w:val="left"/>
      </w:pPr>
      <w:r>
        <w:rPr>
          <w:rFonts w:hint="eastAsia"/>
          <w:sz w:val="24"/>
        </w:rPr>
        <w:t>日      期：______年____月____日</w:t>
      </w:r>
    </w:p>
    <w:p w:rsidR="00662FFE" w:rsidRDefault="00662FFE">
      <w:pPr>
        <w:widowControl/>
        <w:jc w:val="left"/>
        <w:rPr>
          <w:rFonts w:hAnsi="宋体"/>
          <w:sz w:val="24"/>
        </w:rPr>
        <w:sectPr w:rsidR="00662FFE">
          <w:footerReference w:type="default" r:id="rId8"/>
          <w:pgSz w:w="11906" w:h="16838"/>
          <w:pgMar w:top="1440" w:right="1800" w:bottom="1440" w:left="1800" w:header="851" w:footer="992" w:gutter="0"/>
          <w:cols w:space="720"/>
          <w:docGrid w:type="lines" w:linePitch="312"/>
        </w:sectPr>
      </w:pPr>
    </w:p>
    <w:p w:rsidR="00662FFE" w:rsidRDefault="009D5A08">
      <w:pPr>
        <w:pStyle w:val="31"/>
        <w:jc w:val="left"/>
        <w:rPr>
          <w:rFonts w:ascii="仿宋_GB2312" w:eastAsia="仿宋_GB2312"/>
          <w:b/>
          <w:sz w:val="36"/>
        </w:rPr>
      </w:pPr>
      <w:r>
        <w:rPr>
          <w:rFonts w:hAnsi="宋体" w:hint="eastAsia"/>
          <w:sz w:val="24"/>
        </w:rPr>
        <w:t xml:space="preserve">附件2 </w:t>
      </w:r>
      <w:r>
        <w:rPr>
          <w:rFonts w:ascii="Times New Roman" w:hAnsi="Times New Roman" w:hint="eastAsia"/>
          <w:b/>
          <w:bCs/>
          <w:sz w:val="36"/>
        </w:rPr>
        <w:t>报价一览表</w:t>
      </w:r>
    </w:p>
    <w:p w:rsidR="00662FFE" w:rsidRDefault="00662FFE">
      <w:pPr>
        <w:pStyle w:val="31"/>
        <w:jc w:val="center"/>
        <w:rPr>
          <w:rFonts w:ascii="仿宋_GB2312" w:eastAsia="仿宋_GB2312"/>
          <w:b/>
          <w:sz w:val="36"/>
        </w:rPr>
      </w:pPr>
    </w:p>
    <w:p w:rsidR="00662FFE" w:rsidRDefault="009D5A0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662FF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jc w:val="center"/>
              <w:rPr>
                <w:rFonts w:ascii="宋体" w:hAnsi="Bookman Old Style"/>
                <w:sz w:val="24"/>
              </w:rPr>
            </w:pPr>
          </w:p>
          <w:p w:rsidR="00662FFE" w:rsidRDefault="009D5A08">
            <w:pPr>
              <w:spacing w:line="460" w:lineRule="exact"/>
              <w:jc w:val="center"/>
              <w:rPr>
                <w:rFonts w:ascii="宋体" w:hAnsi="Bookman Old Style"/>
                <w:sz w:val="24"/>
              </w:rPr>
            </w:pPr>
            <w:r>
              <w:rPr>
                <w:rFonts w:ascii="宋体" w:hAnsi="Bookman Old Style" w:hint="eastAsia"/>
                <w:sz w:val="24"/>
              </w:rPr>
              <w:t>备注</w:t>
            </w:r>
          </w:p>
        </w:tc>
      </w:tr>
      <w:tr w:rsidR="00662FF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jc w:val="center"/>
              <w:rPr>
                <w:rFonts w:ascii="宋体" w:hAnsi="Bookman Old Style"/>
                <w:sz w:val="24"/>
              </w:rPr>
            </w:pPr>
          </w:p>
        </w:tc>
      </w:tr>
      <w:tr w:rsidR="00662FF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jc w:val="center"/>
              <w:rPr>
                <w:rFonts w:ascii="宋体" w:hAnsi="Bookman Old Style"/>
                <w:sz w:val="24"/>
              </w:rPr>
            </w:pPr>
          </w:p>
        </w:tc>
      </w:tr>
      <w:tr w:rsidR="00662FF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jc w:val="center"/>
              <w:rPr>
                <w:rFonts w:ascii="宋体" w:hAnsi="Bookman Old Style"/>
                <w:sz w:val="24"/>
              </w:rPr>
            </w:pPr>
          </w:p>
        </w:tc>
      </w:tr>
      <w:tr w:rsidR="00662FF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662FFE" w:rsidRDefault="00662FFE">
            <w:pPr>
              <w:spacing w:line="460" w:lineRule="exact"/>
              <w:jc w:val="center"/>
              <w:rPr>
                <w:rFonts w:ascii="宋体" w:hAnsi="Bookman Old Style"/>
                <w:sz w:val="24"/>
              </w:rPr>
            </w:pPr>
          </w:p>
        </w:tc>
      </w:tr>
      <w:tr w:rsidR="00662FF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662FFE" w:rsidRDefault="00662FFE">
            <w:pPr>
              <w:spacing w:line="380" w:lineRule="exact"/>
              <w:rPr>
                <w:sz w:val="24"/>
              </w:rPr>
            </w:pPr>
          </w:p>
        </w:tc>
      </w:tr>
    </w:tbl>
    <w:p w:rsidR="00662FFE" w:rsidRDefault="00662FFE">
      <w:pPr>
        <w:spacing w:line="380" w:lineRule="exact"/>
        <w:rPr>
          <w:sz w:val="24"/>
        </w:rPr>
      </w:pPr>
    </w:p>
    <w:p w:rsidR="00662FFE" w:rsidRDefault="009D5A0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62FFE" w:rsidRDefault="009D5A0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62FFE" w:rsidRDefault="009D5A0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62FFE" w:rsidRDefault="009D5A08">
      <w:pPr>
        <w:spacing w:line="360" w:lineRule="auto"/>
        <w:ind w:firstLineChars="4050" w:firstLine="9720"/>
        <w:rPr>
          <w:rFonts w:ascii="宋体" w:hAnsi="宋体"/>
          <w:sz w:val="24"/>
        </w:rPr>
      </w:pPr>
      <w:r>
        <w:rPr>
          <w:rFonts w:ascii="宋体" w:hAnsi="宋体" w:hint="eastAsia"/>
          <w:sz w:val="24"/>
        </w:rPr>
        <w:t>报价人代表签名：</w:t>
      </w:r>
    </w:p>
    <w:p w:rsidR="00662FFE" w:rsidRDefault="00662FFE">
      <w:pPr>
        <w:widowControl/>
        <w:spacing w:line="360" w:lineRule="auto"/>
        <w:jc w:val="left"/>
        <w:rPr>
          <w:rFonts w:ascii="宋体" w:hAnsi="宋体"/>
          <w:sz w:val="24"/>
        </w:rPr>
        <w:sectPr w:rsidR="00662FFE">
          <w:pgSz w:w="16838" w:h="11906" w:orient="landscape"/>
          <w:pgMar w:top="1797" w:right="1440" w:bottom="1797" w:left="1440" w:header="851" w:footer="992" w:gutter="0"/>
          <w:cols w:space="720"/>
          <w:docGrid w:type="linesAndChars" w:linePitch="312"/>
        </w:sectPr>
      </w:pPr>
    </w:p>
    <w:p w:rsidR="00662FFE" w:rsidRDefault="009D5A08">
      <w:pPr>
        <w:rPr>
          <w:rFonts w:ascii="宋体" w:hAnsi="宋体"/>
          <w:color w:val="000000"/>
          <w:sz w:val="36"/>
        </w:rPr>
      </w:pPr>
      <w:r>
        <w:rPr>
          <w:rFonts w:ascii="宋体" w:hAnsi="Courier New" w:hint="eastAsia"/>
          <w:color w:val="000000"/>
        </w:rPr>
        <w:t>附件3</w:t>
      </w:r>
      <w:r>
        <w:rPr>
          <w:rFonts w:ascii="宋体" w:hAnsi="宋体" w:hint="eastAsia"/>
          <w:b/>
          <w:color w:val="000000"/>
          <w:sz w:val="36"/>
        </w:rPr>
        <w:t>详细报价书</w:t>
      </w:r>
    </w:p>
    <w:p w:rsidR="00662FFE" w:rsidRDefault="00662FFE">
      <w:pPr>
        <w:rPr>
          <w:rFonts w:ascii="宋体" w:hAnsi="宋体"/>
          <w:color w:val="000000"/>
        </w:rPr>
      </w:pPr>
    </w:p>
    <w:p w:rsidR="00662FFE" w:rsidRDefault="009D5A0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5974"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809"/>
      </w:tblGrid>
      <w:tr w:rsidR="00662FFE">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9D5A0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9D5A08">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9D5A0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62FFE" w:rsidRDefault="00662FF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9D5A0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9D5A0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62FFE" w:rsidRDefault="00662FF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7C269C">
            <w:pPr>
              <w:widowControl/>
              <w:spacing w:after="150"/>
              <w:jc w:val="center"/>
              <w:rPr>
                <w:rFonts w:ascii="宋体" w:hAnsi="宋体" w:cs="宋体"/>
                <w:kern w:val="0"/>
                <w:sz w:val="24"/>
              </w:rPr>
            </w:pPr>
            <w:ins w:id="75" w:author="曾佳泰(zengjiatai)" w:date="2019-12-11T17:22:00Z">
              <w:r>
                <w:rPr>
                  <w:rFonts w:ascii="宋体" w:hAnsi="宋体" w:cs="宋体" w:hint="eastAsia"/>
                  <w:kern w:val="0"/>
                  <w:szCs w:val="21"/>
                </w:rPr>
                <w:t>寄</w:t>
              </w:r>
            </w:ins>
            <w:ins w:id="76" w:author="曾佳泰(zengjiatai)" w:date="2019-12-11T16:04:00Z">
              <w:r w:rsidR="0043397D">
                <w:rPr>
                  <w:rFonts w:ascii="宋体" w:hAnsi="宋体" w:cs="宋体" w:hint="eastAsia"/>
                  <w:kern w:val="0"/>
                  <w:szCs w:val="21"/>
                </w:rPr>
                <w:t>样品</w:t>
              </w:r>
            </w:ins>
            <w:del w:id="77" w:author="曾佳泰(zengjiatai)" w:date="2019-12-11T16:03:00Z">
              <w:r w:rsidR="009D5A08" w:rsidDel="0043397D">
                <w:rPr>
                  <w:rFonts w:ascii="宋体" w:hAnsi="宋体" w:cs="宋体"/>
                  <w:kern w:val="0"/>
                  <w:szCs w:val="21"/>
                </w:rPr>
                <w:delText>备注</w:delText>
              </w:r>
            </w:del>
          </w:p>
        </w:tc>
      </w:tr>
      <w:tr w:rsidR="00662FF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662FF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r>
      <w:tr w:rsidR="00662FF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662FF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r>
      <w:tr w:rsidR="00662FF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62FFE" w:rsidRDefault="00662FF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62FFE" w:rsidRDefault="00662FFE">
            <w:pPr>
              <w:widowControl/>
              <w:jc w:val="left"/>
              <w:rPr>
                <w:rFonts w:ascii="宋体" w:hAnsi="宋体" w:cs="宋体"/>
                <w:kern w:val="0"/>
                <w:sz w:val="24"/>
              </w:rPr>
            </w:pPr>
          </w:p>
        </w:tc>
      </w:tr>
    </w:tbl>
    <w:p w:rsidR="00662FFE" w:rsidRDefault="00662FFE">
      <w:pPr>
        <w:pStyle w:val="a3"/>
        <w:spacing w:line="440" w:lineRule="exact"/>
        <w:ind w:firstLine="0"/>
        <w:rPr>
          <w:rFonts w:ascii="宋体"/>
          <w:b/>
          <w:color w:val="000000"/>
          <w:sz w:val="24"/>
        </w:rPr>
      </w:pPr>
    </w:p>
    <w:p w:rsidR="00662FFE" w:rsidRDefault="009D5A08">
      <w:pPr>
        <w:pStyle w:val="a3"/>
        <w:spacing w:line="440" w:lineRule="exact"/>
        <w:ind w:firstLine="0"/>
        <w:rPr>
          <w:rFonts w:ascii="宋体"/>
          <w:b/>
          <w:color w:val="000000"/>
          <w:sz w:val="24"/>
        </w:rPr>
      </w:pPr>
      <w:r>
        <w:rPr>
          <w:rFonts w:ascii="宋体" w:hint="eastAsia"/>
          <w:b/>
          <w:color w:val="000000"/>
          <w:sz w:val="24"/>
        </w:rPr>
        <w:t>说明：</w:t>
      </w:r>
    </w:p>
    <w:p w:rsidR="00662FFE" w:rsidRDefault="009D5A0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62FFE" w:rsidRDefault="009D5A0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62FFE" w:rsidRDefault="009D5A08">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169F5" w:rsidRDefault="009D5A08">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62FFE" w:rsidRDefault="00822DAB" w:rsidP="00822DAB">
      <w:pPr>
        <w:pStyle w:val="31"/>
        <w:ind w:firstLineChars="200" w:firstLine="480"/>
        <w:rPr>
          <w:rFonts w:hAnsi="宋体"/>
          <w:color w:val="000000"/>
          <w:sz w:val="24"/>
        </w:rPr>
      </w:pPr>
      <w:ins w:id="78" w:author="曾佳泰(zengjiatai)" w:date="2019-12-11T17:29:00Z">
        <w:r w:rsidRPr="00822DAB">
          <w:rPr>
            <w:rFonts w:hAnsi="宋体" w:hint="eastAsia"/>
            <w:color w:val="000000"/>
            <w:sz w:val="24"/>
          </w:rPr>
          <w:t>5、寄样品送至晋江市梅岭街道长兴路报业大厦7楼技术部，吴军阳收，电话：18558965528</w:t>
        </w:r>
      </w:ins>
    </w:p>
    <w:p w:rsidR="00662FFE" w:rsidRDefault="00662FFE">
      <w:pPr>
        <w:spacing w:line="380" w:lineRule="exact"/>
        <w:rPr>
          <w:rFonts w:ascii="宋体" w:hAnsi="宋体"/>
          <w:color w:val="000000"/>
          <w:sz w:val="24"/>
        </w:rPr>
      </w:pPr>
    </w:p>
    <w:p w:rsidR="00662FFE" w:rsidRDefault="00662FFE">
      <w:pPr>
        <w:spacing w:line="380" w:lineRule="exact"/>
        <w:rPr>
          <w:rFonts w:ascii="宋体" w:hAnsi="宋体"/>
          <w:color w:val="000000"/>
          <w:sz w:val="24"/>
        </w:rPr>
      </w:pPr>
    </w:p>
    <w:p w:rsidR="00662FFE" w:rsidRDefault="00662FFE">
      <w:pPr>
        <w:spacing w:line="380" w:lineRule="exact"/>
        <w:rPr>
          <w:rFonts w:ascii="宋体" w:hAnsi="宋体"/>
          <w:color w:val="000000"/>
          <w:sz w:val="24"/>
        </w:rPr>
      </w:pPr>
    </w:p>
    <w:p w:rsidR="00662FFE" w:rsidRDefault="00662FFE">
      <w:pPr>
        <w:spacing w:line="380" w:lineRule="exact"/>
        <w:rPr>
          <w:rFonts w:ascii="宋体" w:hAnsi="宋体"/>
          <w:color w:val="000000"/>
          <w:sz w:val="24"/>
        </w:rPr>
      </w:pPr>
    </w:p>
    <w:p w:rsidR="00662FFE" w:rsidRDefault="009D5A0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62FFE" w:rsidRDefault="00662FFE">
      <w:pPr>
        <w:widowControl/>
        <w:jc w:val="left"/>
        <w:rPr>
          <w:rFonts w:ascii="宋体" w:hAnsi="Courier New"/>
          <w:sz w:val="28"/>
          <w:szCs w:val="20"/>
        </w:rPr>
        <w:sectPr w:rsidR="00662FFE">
          <w:pgSz w:w="11906" w:h="16838"/>
          <w:pgMar w:top="1440" w:right="1800" w:bottom="1440" w:left="1800" w:header="851" w:footer="992" w:gutter="0"/>
          <w:cols w:space="720"/>
          <w:docGrid w:type="lines" w:linePitch="312"/>
        </w:sectPr>
      </w:pPr>
    </w:p>
    <w:p w:rsidR="00662FFE" w:rsidRDefault="009D5A08">
      <w:pPr>
        <w:widowControl/>
        <w:jc w:val="left"/>
        <w:rPr>
          <w:rFonts w:ascii="仿宋_GB2312" w:eastAsia="仿宋_GB2312"/>
          <w:sz w:val="36"/>
        </w:rPr>
      </w:pPr>
      <w:r>
        <w:rPr>
          <w:rFonts w:hint="eastAsia"/>
        </w:rPr>
        <w:t>附件</w:t>
      </w:r>
      <w:r>
        <w:t xml:space="preserve">4                       </w:t>
      </w:r>
      <w:r>
        <w:rPr>
          <w:rFonts w:hint="eastAsia"/>
          <w:b/>
          <w:bCs/>
          <w:sz w:val="36"/>
        </w:rPr>
        <w:t>技术和商务偏离表</w:t>
      </w:r>
    </w:p>
    <w:p w:rsidR="00662FFE" w:rsidRDefault="00662FFE">
      <w:pPr>
        <w:widowControl/>
        <w:jc w:val="left"/>
        <w:rPr>
          <w:rFonts w:ascii="黑体" w:eastAsia="黑体"/>
        </w:rPr>
      </w:pPr>
    </w:p>
    <w:p w:rsidR="00662FFE" w:rsidRDefault="009D5A08">
      <w:pPr>
        <w:pStyle w:val="31"/>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62FF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偏离说明</w:t>
            </w:r>
          </w:p>
        </w:tc>
      </w:tr>
      <w:tr w:rsidR="00662FF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bl>
    <w:p w:rsidR="00662FFE" w:rsidRDefault="009D5A0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62FFE" w:rsidRDefault="00662FFE">
      <w:pPr>
        <w:rPr>
          <w:rFonts w:ascii="宋体" w:hAnsi="宋体"/>
          <w:sz w:val="24"/>
        </w:rPr>
      </w:pPr>
    </w:p>
    <w:p w:rsidR="00662FFE" w:rsidRDefault="00662FFE">
      <w:pPr>
        <w:rPr>
          <w:rFonts w:ascii="宋体" w:hAnsi="宋体"/>
          <w:sz w:val="24"/>
        </w:rPr>
      </w:pPr>
    </w:p>
    <w:p w:rsidR="00662FFE" w:rsidRDefault="009D5A08">
      <w:pPr>
        <w:rPr>
          <w:rFonts w:ascii="宋体" w:hAnsi="宋体"/>
          <w:sz w:val="24"/>
        </w:rPr>
      </w:pPr>
      <w:r>
        <w:rPr>
          <w:rFonts w:ascii="宋体" w:hAnsi="宋体" w:hint="eastAsia"/>
          <w:sz w:val="24"/>
        </w:rPr>
        <w:t>报价人授权代表签字：_________________</w:t>
      </w:r>
    </w:p>
    <w:p w:rsidR="00662FFE" w:rsidRDefault="00662FFE">
      <w:pPr>
        <w:pStyle w:val="31"/>
        <w:rPr>
          <w:rFonts w:hAnsi="宋体"/>
          <w:sz w:val="21"/>
        </w:rPr>
      </w:pPr>
    </w:p>
    <w:p w:rsidR="00662FFE" w:rsidRDefault="00662FFE">
      <w:pPr>
        <w:pStyle w:val="31"/>
      </w:pPr>
    </w:p>
    <w:p w:rsidR="00662FFE" w:rsidRDefault="009D5A08">
      <w:pPr>
        <w:pStyle w:val="31"/>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662FFE" w:rsidRDefault="00662FFE">
      <w:pPr>
        <w:pStyle w:val="31"/>
        <w:rPr>
          <w:rFonts w:ascii="仿宋_GB2312" w:eastAsia="仿宋_GB2312"/>
          <w:sz w:val="36"/>
        </w:rPr>
      </w:pPr>
    </w:p>
    <w:p w:rsidR="00662FFE" w:rsidRDefault="00662FFE">
      <w:pPr>
        <w:pStyle w:val="31"/>
      </w:pPr>
    </w:p>
    <w:p w:rsidR="00662FFE" w:rsidRDefault="009D5A08">
      <w:pPr>
        <w:pStyle w:val="31"/>
        <w:rPr>
          <w:rFonts w:ascii="仿宋_GB2312" w:eastAsia="仿宋_GB2312"/>
          <w:b/>
          <w:sz w:val="32"/>
        </w:rPr>
      </w:pPr>
      <w:r>
        <w:rPr>
          <w:rFonts w:hint="eastAsia"/>
          <w:sz w:val="21"/>
        </w:rPr>
        <w:t xml:space="preserve">附件5-1                       </w:t>
      </w:r>
      <w:r>
        <w:rPr>
          <w:rFonts w:hint="eastAsia"/>
          <w:b/>
          <w:sz w:val="32"/>
        </w:rPr>
        <w:t>关于资格的声明函</w:t>
      </w:r>
    </w:p>
    <w:p w:rsidR="00662FFE" w:rsidRDefault="00662FFE">
      <w:pPr>
        <w:pStyle w:val="31"/>
        <w:rPr>
          <w:sz w:val="24"/>
        </w:rPr>
      </w:pPr>
    </w:p>
    <w:p w:rsidR="00662FFE" w:rsidRDefault="009D5A08">
      <w:pPr>
        <w:pStyle w:val="31"/>
        <w:rPr>
          <w:rFonts w:ascii="仿宋_GB2312" w:eastAsia="仿宋_GB2312"/>
          <w:b/>
          <w:sz w:val="32"/>
        </w:rPr>
      </w:pPr>
      <w:r>
        <w:rPr>
          <w:rFonts w:hint="eastAsia"/>
          <w:sz w:val="24"/>
        </w:rPr>
        <w:t>致：</w:t>
      </w:r>
      <w:r>
        <w:rPr>
          <w:rFonts w:hAnsi="宋体" w:hint="eastAsia"/>
          <w:sz w:val="24"/>
          <w:u w:val="single"/>
        </w:rPr>
        <w:t>福建广电网络集团股份有限公司</w:t>
      </w:r>
      <w:ins w:id="79" w:author="吴军阳(wujunyang)" w:date="2019-12-09T17:12:00Z">
        <w:r>
          <w:rPr>
            <w:rFonts w:hAnsi="宋体" w:hint="eastAsia"/>
            <w:sz w:val="24"/>
            <w:u w:val="single"/>
          </w:rPr>
          <w:t xml:space="preserve">   </w:t>
        </w:r>
      </w:ins>
      <w:r>
        <w:rPr>
          <w:rFonts w:hAnsi="宋体" w:hint="eastAsia"/>
          <w:sz w:val="24"/>
          <w:u w:val="single"/>
        </w:rPr>
        <w:t>分公司</w:t>
      </w:r>
    </w:p>
    <w:p w:rsidR="00662FFE" w:rsidRDefault="00662FFE">
      <w:pPr>
        <w:pStyle w:val="31"/>
        <w:rPr>
          <w:sz w:val="24"/>
        </w:rPr>
      </w:pPr>
    </w:p>
    <w:p w:rsidR="00662FFE" w:rsidRDefault="00662FFE">
      <w:pPr>
        <w:spacing w:line="400" w:lineRule="exact"/>
        <w:rPr>
          <w:sz w:val="24"/>
        </w:rPr>
      </w:pPr>
    </w:p>
    <w:p w:rsidR="00662FFE" w:rsidRDefault="009D5A0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62FFE" w:rsidRDefault="00662FFE">
      <w:pPr>
        <w:spacing w:line="400" w:lineRule="exact"/>
        <w:ind w:firstLineChars="200" w:firstLine="480"/>
        <w:rPr>
          <w:rFonts w:ascii="宋体" w:hAnsi="宋体"/>
          <w:sz w:val="24"/>
        </w:rPr>
      </w:pPr>
    </w:p>
    <w:p w:rsidR="00662FFE" w:rsidRDefault="009D5A0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62FFE" w:rsidRDefault="009D5A0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62FFE" w:rsidRDefault="00662FFE">
      <w:pPr>
        <w:spacing w:line="400" w:lineRule="exact"/>
        <w:ind w:firstLineChars="200" w:firstLine="480"/>
        <w:rPr>
          <w:rFonts w:ascii="宋体" w:hAnsi="宋体"/>
          <w:sz w:val="24"/>
        </w:rPr>
      </w:pPr>
    </w:p>
    <w:p w:rsidR="00662FFE" w:rsidRDefault="00662FFE">
      <w:pPr>
        <w:spacing w:line="400" w:lineRule="exact"/>
        <w:rPr>
          <w:rFonts w:ascii="宋体" w:hAnsi="宋体"/>
          <w:sz w:val="24"/>
        </w:rPr>
      </w:pPr>
    </w:p>
    <w:p w:rsidR="00662FFE" w:rsidRDefault="00662FFE">
      <w:pPr>
        <w:pStyle w:val="a5"/>
        <w:spacing w:line="400" w:lineRule="exact"/>
        <w:jc w:val="left"/>
        <w:rPr>
          <w:sz w:val="24"/>
        </w:rPr>
      </w:pPr>
    </w:p>
    <w:p w:rsidR="00662FFE" w:rsidRDefault="00662FFE">
      <w:pPr>
        <w:pStyle w:val="a5"/>
        <w:spacing w:line="400" w:lineRule="exact"/>
        <w:jc w:val="left"/>
        <w:rPr>
          <w:sz w:val="24"/>
        </w:rPr>
      </w:pPr>
    </w:p>
    <w:p w:rsidR="00662FFE" w:rsidRDefault="009D5A08">
      <w:pPr>
        <w:pStyle w:val="a5"/>
        <w:spacing w:line="400" w:lineRule="exact"/>
        <w:jc w:val="left"/>
        <w:rPr>
          <w:sz w:val="24"/>
        </w:rPr>
      </w:pPr>
      <w:r>
        <w:rPr>
          <w:rFonts w:hint="eastAsia"/>
          <w:sz w:val="24"/>
        </w:rPr>
        <w:t>报价人名称和地址 ：          受权签署本资格文件人签字：______________</w:t>
      </w:r>
    </w:p>
    <w:p w:rsidR="00662FFE" w:rsidRDefault="009D5A08">
      <w:pPr>
        <w:pStyle w:val="a5"/>
        <w:spacing w:line="400" w:lineRule="exact"/>
        <w:jc w:val="left"/>
        <w:rPr>
          <w:sz w:val="24"/>
        </w:rPr>
      </w:pPr>
      <w:r>
        <w:rPr>
          <w:rFonts w:hint="eastAsia"/>
          <w:sz w:val="24"/>
        </w:rPr>
        <w:t>名称：       签字人姓名、职务（印刷体）：______________</w:t>
      </w:r>
    </w:p>
    <w:p w:rsidR="00662FFE" w:rsidRDefault="009D5A08">
      <w:pPr>
        <w:pStyle w:val="a5"/>
        <w:spacing w:line="400" w:lineRule="exact"/>
        <w:jc w:val="left"/>
        <w:rPr>
          <w:sz w:val="24"/>
        </w:rPr>
      </w:pPr>
      <w:r>
        <w:rPr>
          <w:rFonts w:hint="eastAsia"/>
          <w:sz w:val="24"/>
        </w:rPr>
        <w:t>地址：       电话：</w:t>
      </w:r>
    </w:p>
    <w:p w:rsidR="00662FFE" w:rsidRDefault="009D5A08">
      <w:pPr>
        <w:pStyle w:val="a5"/>
        <w:spacing w:line="400" w:lineRule="exact"/>
        <w:jc w:val="left"/>
        <w:rPr>
          <w:sz w:val="24"/>
        </w:rPr>
      </w:pPr>
      <w:r>
        <w:rPr>
          <w:rFonts w:hint="eastAsia"/>
          <w:sz w:val="24"/>
        </w:rPr>
        <w:t>邮编：       传真：___________________</w:t>
      </w:r>
    </w:p>
    <w:p w:rsidR="00662FFE" w:rsidRDefault="00662FFE">
      <w:pPr>
        <w:pStyle w:val="a5"/>
        <w:spacing w:line="400" w:lineRule="exact"/>
        <w:jc w:val="left"/>
        <w:rPr>
          <w:sz w:val="24"/>
        </w:rPr>
      </w:pPr>
    </w:p>
    <w:p w:rsidR="00662FFE" w:rsidRDefault="00662FFE">
      <w:pPr>
        <w:pStyle w:val="31"/>
        <w:spacing w:line="380" w:lineRule="exact"/>
        <w:rPr>
          <w:sz w:val="24"/>
        </w:rPr>
      </w:pPr>
    </w:p>
    <w:p w:rsidR="00662FFE" w:rsidRDefault="00662FFE">
      <w:pPr>
        <w:pStyle w:val="31"/>
        <w:spacing w:line="380" w:lineRule="exact"/>
        <w:rPr>
          <w:sz w:val="24"/>
        </w:rPr>
      </w:pPr>
    </w:p>
    <w:p w:rsidR="00662FFE" w:rsidRDefault="00662FFE">
      <w:pPr>
        <w:pStyle w:val="31"/>
        <w:rPr>
          <w:sz w:val="21"/>
        </w:rPr>
      </w:pPr>
    </w:p>
    <w:p w:rsidR="00662FFE" w:rsidRDefault="009D5A08">
      <w:pPr>
        <w:pStyle w:val="31"/>
        <w:rPr>
          <w:sz w:val="36"/>
        </w:rPr>
      </w:pPr>
      <w:r>
        <w:rPr>
          <w:rFonts w:hint="eastAsia"/>
        </w:rPr>
        <w:br w:type="page"/>
      </w:r>
      <w:r>
        <w:rPr>
          <w:rFonts w:hint="eastAsia"/>
          <w:sz w:val="21"/>
        </w:rPr>
        <w:t xml:space="preserve">附件5-2                   </w:t>
      </w:r>
      <w:r>
        <w:rPr>
          <w:rFonts w:hint="eastAsia"/>
          <w:b/>
          <w:sz w:val="36"/>
        </w:rPr>
        <w:t>报价人的资格声明</w:t>
      </w:r>
    </w:p>
    <w:p w:rsidR="00662FFE" w:rsidRDefault="00662FFE">
      <w:pPr>
        <w:pStyle w:val="31"/>
      </w:pPr>
    </w:p>
    <w:p w:rsidR="00662FFE" w:rsidRDefault="009D5A08">
      <w:pPr>
        <w:pStyle w:val="31"/>
        <w:rPr>
          <w:rFonts w:hAnsi="宋体"/>
          <w:sz w:val="24"/>
        </w:rPr>
      </w:pPr>
      <w:r>
        <w:rPr>
          <w:rFonts w:hAnsi="宋体" w:hint="eastAsia"/>
          <w:sz w:val="24"/>
        </w:rPr>
        <w:t>1．报价人概况：</w:t>
      </w:r>
    </w:p>
    <w:p w:rsidR="00662FFE" w:rsidRDefault="009D5A08">
      <w:pPr>
        <w:pStyle w:val="31"/>
        <w:rPr>
          <w:rFonts w:hAnsi="宋体"/>
          <w:sz w:val="24"/>
        </w:rPr>
      </w:pPr>
      <w:r>
        <w:rPr>
          <w:rFonts w:hAnsi="宋体" w:hint="eastAsia"/>
          <w:sz w:val="24"/>
        </w:rPr>
        <w:t xml:space="preserve">    Ａ．报价人名称：_____________________________________</w:t>
      </w:r>
    </w:p>
    <w:p w:rsidR="00662FFE" w:rsidRDefault="009D5A08">
      <w:pPr>
        <w:pStyle w:val="31"/>
        <w:rPr>
          <w:rFonts w:hAnsi="宋体"/>
          <w:sz w:val="24"/>
        </w:rPr>
      </w:pPr>
      <w:r>
        <w:rPr>
          <w:rFonts w:hAnsi="宋体" w:hint="eastAsia"/>
          <w:sz w:val="24"/>
        </w:rPr>
        <w:t xml:space="preserve">    Ｂ．注册地址：_____________________________________</w:t>
      </w:r>
    </w:p>
    <w:p w:rsidR="00662FFE" w:rsidRDefault="009D5A08">
      <w:pPr>
        <w:pStyle w:val="31"/>
        <w:rPr>
          <w:rFonts w:hAnsi="宋体"/>
          <w:sz w:val="24"/>
        </w:rPr>
      </w:pPr>
      <w:r>
        <w:rPr>
          <w:rFonts w:hAnsi="宋体" w:hint="eastAsia"/>
          <w:sz w:val="24"/>
        </w:rPr>
        <w:t xml:space="preserve">        传真：电话：_________  邮编：__________</w:t>
      </w:r>
    </w:p>
    <w:p w:rsidR="00662FFE" w:rsidRDefault="009D5A08">
      <w:pPr>
        <w:pStyle w:val="31"/>
        <w:rPr>
          <w:rFonts w:hAnsi="宋体"/>
          <w:sz w:val="24"/>
        </w:rPr>
      </w:pPr>
      <w:r>
        <w:rPr>
          <w:rFonts w:hAnsi="宋体" w:hint="eastAsia"/>
          <w:sz w:val="24"/>
        </w:rPr>
        <w:t xml:space="preserve">    Ｃ．成立或注册日期：_____________________________</w:t>
      </w:r>
    </w:p>
    <w:p w:rsidR="00662FFE" w:rsidRDefault="009D5A08">
      <w:pPr>
        <w:pStyle w:val="31"/>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62FFE" w:rsidRDefault="009D5A08">
      <w:pPr>
        <w:spacing w:line="380" w:lineRule="exact"/>
        <w:rPr>
          <w:rFonts w:ascii="宋体" w:hAnsi="宋体"/>
          <w:sz w:val="24"/>
        </w:rPr>
      </w:pPr>
      <w:r>
        <w:rPr>
          <w:rFonts w:ascii="宋体" w:hAnsi="宋体" w:hint="eastAsia"/>
          <w:sz w:val="24"/>
        </w:rPr>
        <w:t xml:space="preserve">        实收资本：________________________________</w:t>
      </w:r>
    </w:p>
    <w:p w:rsidR="00662FFE" w:rsidRDefault="009D5A08">
      <w:pPr>
        <w:spacing w:line="380" w:lineRule="exact"/>
        <w:rPr>
          <w:rFonts w:ascii="宋体" w:hAnsi="宋体"/>
          <w:sz w:val="24"/>
        </w:rPr>
      </w:pPr>
      <w:r>
        <w:rPr>
          <w:rFonts w:ascii="宋体" w:hAnsi="宋体" w:hint="eastAsia"/>
          <w:sz w:val="24"/>
        </w:rPr>
        <w:t xml:space="preserve">        其中 国家资本：法人资本：</w:t>
      </w:r>
    </w:p>
    <w:p w:rsidR="00662FFE" w:rsidRDefault="009D5A08">
      <w:pPr>
        <w:spacing w:line="380" w:lineRule="exact"/>
        <w:rPr>
          <w:rFonts w:ascii="宋体" w:hAnsi="宋体"/>
          <w:sz w:val="24"/>
        </w:rPr>
      </w:pPr>
      <w:r>
        <w:rPr>
          <w:rFonts w:ascii="宋体" w:hAnsi="宋体" w:hint="eastAsia"/>
          <w:sz w:val="24"/>
        </w:rPr>
        <w:t xml:space="preserve">             个人资本：外商资本：</w:t>
      </w:r>
    </w:p>
    <w:p w:rsidR="00662FFE" w:rsidRDefault="009D5A08">
      <w:pPr>
        <w:spacing w:line="380" w:lineRule="exact"/>
        <w:rPr>
          <w:rFonts w:ascii="宋体" w:hAnsi="宋体"/>
          <w:sz w:val="24"/>
        </w:rPr>
      </w:pPr>
      <w:r>
        <w:rPr>
          <w:rFonts w:ascii="宋体" w:hAnsi="宋体" w:hint="eastAsia"/>
          <w:sz w:val="24"/>
        </w:rPr>
        <w:t xml:space="preserve">    Ｅ．最近资产负债表（到     年     月      日为止）。</w:t>
      </w:r>
    </w:p>
    <w:p w:rsidR="00662FFE" w:rsidRDefault="009D5A08">
      <w:pPr>
        <w:spacing w:line="380" w:lineRule="exact"/>
        <w:rPr>
          <w:rFonts w:ascii="宋体" w:hAnsi="宋体"/>
          <w:sz w:val="24"/>
        </w:rPr>
      </w:pPr>
      <w:r>
        <w:rPr>
          <w:rFonts w:ascii="宋体" w:hAnsi="宋体" w:hint="eastAsia"/>
          <w:sz w:val="24"/>
        </w:rPr>
        <w:t xml:space="preserve">        (1)固定资产合计:______________________</w:t>
      </w:r>
    </w:p>
    <w:p w:rsidR="00662FFE" w:rsidRDefault="009D5A08">
      <w:pPr>
        <w:spacing w:line="380" w:lineRule="exact"/>
        <w:rPr>
          <w:rFonts w:ascii="宋体" w:hAnsi="宋体"/>
          <w:sz w:val="24"/>
        </w:rPr>
      </w:pPr>
      <w:r>
        <w:rPr>
          <w:rFonts w:ascii="宋体" w:hAnsi="宋体" w:hint="eastAsia"/>
          <w:sz w:val="24"/>
        </w:rPr>
        <w:t xml:space="preserve">        (2)流动资产合计:______________________</w:t>
      </w:r>
    </w:p>
    <w:p w:rsidR="00662FFE" w:rsidRDefault="009D5A08">
      <w:pPr>
        <w:spacing w:line="380" w:lineRule="exact"/>
        <w:rPr>
          <w:rFonts w:ascii="宋体" w:hAnsi="宋体"/>
          <w:sz w:val="24"/>
        </w:rPr>
      </w:pPr>
      <w:r>
        <w:rPr>
          <w:rFonts w:ascii="宋体" w:hAnsi="宋体" w:hint="eastAsia"/>
          <w:sz w:val="24"/>
        </w:rPr>
        <w:t xml:space="preserve">        (3)长期负债合计:______________________</w:t>
      </w:r>
    </w:p>
    <w:p w:rsidR="00662FFE" w:rsidRDefault="009D5A08">
      <w:pPr>
        <w:spacing w:line="380" w:lineRule="exact"/>
        <w:rPr>
          <w:rFonts w:ascii="宋体" w:hAnsi="宋体"/>
          <w:sz w:val="24"/>
        </w:rPr>
      </w:pPr>
      <w:r>
        <w:rPr>
          <w:rFonts w:ascii="宋体" w:hAnsi="宋体" w:hint="eastAsia"/>
          <w:sz w:val="24"/>
        </w:rPr>
        <w:t xml:space="preserve">        (4)流动负债合计:______________________</w:t>
      </w:r>
    </w:p>
    <w:p w:rsidR="00662FFE" w:rsidRDefault="009D5A08">
      <w:pPr>
        <w:spacing w:line="380" w:lineRule="exact"/>
        <w:rPr>
          <w:rFonts w:ascii="宋体" w:hAnsi="宋体"/>
          <w:sz w:val="24"/>
        </w:rPr>
      </w:pPr>
      <w:r>
        <w:rPr>
          <w:rFonts w:ascii="宋体" w:hAnsi="宋体" w:hint="eastAsia"/>
          <w:sz w:val="24"/>
        </w:rPr>
        <w:t xml:space="preserve">    Ｆ．最近损失表（到 年 月  日为止）。</w:t>
      </w:r>
    </w:p>
    <w:p w:rsidR="00662FFE" w:rsidRDefault="009D5A08">
      <w:pPr>
        <w:spacing w:line="380" w:lineRule="exact"/>
        <w:ind w:firstLineChars="300" w:firstLine="720"/>
        <w:rPr>
          <w:rFonts w:ascii="宋体" w:hAnsi="宋体"/>
          <w:sz w:val="24"/>
        </w:rPr>
      </w:pPr>
      <w:r>
        <w:rPr>
          <w:rFonts w:ascii="宋体" w:hAnsi="宋体" w:hint="eastAsia"/>
          <w:sz w:val="24"/>
        </w:rPr>
        <w:t>本年（期）利润总额累计：</w:t>
      </w:r>
    </w:p>
    <w:p w:rsidR="00662FFE" w:rsidRDefault="009D5A08">
      <w:pPr>
        <w:spacing w:line="380" w:lineRule="exact"/>
        <w:ind w:firstLineChars="300" w:firstLine="720"/>
        <w:rPr>
          <w:rFonts w:ascii="宋体" w:hAnsi="宋体"/>
          <w:sz w:val="24"/>
        </w:rPr>
      </w:pPr>
      <w:r>
        <w:rPr>
          <w:rFonts w:ascii="宋体" w:hAnsi="宋体" w:hint="eastAsia"/>
          <w:sz w:val="24"/>
        </w:rPr>
        <w:t>本年（期）净利润累计：</w:t>
      </w:r>
    </w:p>
    <w:p w:rsidR="00662FFE" w:rsidRDefault="00662FFE">
      <w:pPr>
        <w:spacing w:line="380" w:lineRule="exact"/>
        <w:rPr>
          <w:rFonts w:ascii="宋体" w:hAnsi="宋体"/>
          <w:sz w:val="24"/>
        </w:rPr>
      </w:pPr>
    </w:p>
    <w:p w:rsidR="00662FFE" w:rsidRDefault="009D5A0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62FF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62FFE" w:rsidRDefault="009D5A08">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62FFE" w:rsidRDefault="009D5A08">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62FFE" w:rsidRDefault="009D5A08">
            <w:pPr>
              <w:spacing w:line="380" w:lineRule="exact"/>
              <w:rPr>
                <w:rFonts w:ascii="宋体" w:hAnsi="宋体"/>
                <w:sz w:val="24"/>
              </w:rPr>
            </w:pPr>
            <w:r>
              <w:rPr>
                <w:rFonts w:ascii="宋体" w:hAnsi="宋体" w:hint="eastAsia"/>
                <w:sz w:val="24"/>
              </w:rPr>
              <w:t>使用情况</w:t>
            </w:r>
          </w:p>
        </w:tc>
      </w:tr>
      <w:tr w:rsidR="00662FFE">
        <w:trPr>
          <w:cantSplit/>
        </w:trPr>
        <w:tc>
          <w:tcPr>
            <w:tcW w:w="134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2FFE" w:rsidRDefault="00662FFE">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Pr>
        <w:tc>
          <w:tcPr>
            <w:tcW w:w="134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Pr>
        <w:tc>
          <w:tcPr>
            <w:tcW w:w="134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Pr>
        <w:tc>
          <w:tcPr>
            <w:tcW w:w="134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Pr>
        <w:tc>
          <w:tcPr>
            <w:tcW w:w="134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r w:rsidR="00662FFE">
        <w:trPr>
          <w:cantSplit/>
        </w:trPr>
        <w:tc>
          <w:tcPr>
            <w:tcW w:w="134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2FFE" w:rsidRDefault="00662FFE">
            <w:pPr>
              <w:spacing w:line="380" w:lineRule="exact"/>
              <w:rPr>
                <w:rFonts w:ascii="宋体" w:hAnsi="宋体"/>
                <w:sz w:val="24"/>
              </w:rPr>
            </w:pPr>
          </w:p>
        </w:tc>
      </w:tr>
    </w:tbl>
    <w:p w:rsidR="00662FFE" w:rsidRDefault="00662FFE">
      <w:pPr>
        <w:spacing w:line="380" w:lineRule="exact"/>
        <w:rPr>
          <w:rFonts w:ascii="宋体" w:hAnsi="宋体"/>
          <w:sz w:val="24"/>
        </w:rPr>
      </w:pPr>
    </w:p>
    <w:p w:rsidR="00662FFE" w:rsidRDefault="009D5A0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62FFE" w:rsidRDefault="009D5A08">
      <w:pPr>
        <w:spacing w:line="380" w:lineRule="exact"/>
        <w:rPr>
          <w:rFonts w:ascii="宋体" w:hAnsi="宋体"/>
          <w:sz w:val="24"/>
        </w:rPr>
      </w:pPr>
      <w:r>
        <w:rPr>
          <w:rFonts w:ascii="宋体" w:hAnsi="宋体" w:hint="eastAsia"/>
          <w:sz w:val="24"/>
        </w:rPr>
        <w:t xml:space="preserve">  (1)具有独立承担民事责任的能力；</w:t>
      </w:r>
    </w:p>
    <w:p w:rsidR="00662FFE" w:rsidRDefault="009D5A08">
      <w:pPr>
        <w:spacing w:line="380" w:lineRule="exact"/>
        <w:rPr>
          <w:rFonts w:ascii="宋体" w:hAnsi="宋体"/>
          <w:sz w:val="24"/>
        </w:rPr>
      </w:pPr>
      <w:r>
        <w:rPr>
          <w:rFonts w:ascii="宋体" w:hAnsi="宋体" w:hint="eastAsia"/>
          <w:sz w:val="24"/>
        </w:rPr>
        <w:t xml:space="preserve">  (2)具有良好的商业信誉和健全的财务会计制度；</w:t>
      </w:r>
    </w:p>
    <w:p w:rsidR="00662FFE" w:rsidRDefault="009D5A08">
      <w:pPr>
        <w:spacing w:line="380" w:lineRule="exact"/>
        <w:rPr>
          <w:rFonts w:ascii="宋体" w:hAnsi="宋体"/>
          <w:sz w:val="24"/>
        </w:rPr>
      </w:pPr>
      <w:r>
        <w:rPr>
          <w:rFonts w:ascii="宋体" w:hAnsi="宋体" w:hint="eastAsia"/>
          <w:sz w:val="24"/>
        </w:rPr>
        <w:t xml:space="preserve">  (3)具有履行合同所必需的设备和专业技术能力；</w:t>
      </w:r>
    </w:p>
    <w:p w:rsidR="00662FFE" w:rsidRDefault="009D5A08">
      <w:pPr>
        <w:spacing w:line="380" w:lineRule="exact"/>
        <w:rPr>
          <w:rFonts w:ascii="宋体" w:hAnsi="宋体"/>
          <w:sz w:val="24"/>
        </w:rPr>
      </w:pPr>
      <w:r>
        <w:rPr>
          <w:rFonts w:ascii="宋体" w:hAnsi="宋体" w:hint="eastAsia"/>
          <w:sz w:val="24"/>
        </w:rPr>
        <w:t xml:space="preserve">  (4)有依法缴纳税收和社会保障资金的良好记录；</w:t>
      </w:r>
    </w:p>
    <w:p w:rsidR="00662FFE" w:rsidRDefault="009D5A0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62FFE" w:rsidRDefault="00662FFE">
      <w:pPr>
        <w:spacing w:line="380" w:lineRule="exact"/>
        <w:rPr>
          <w:rFonts w:ascii="宋体" w:hAnsi="宋体"/>
          <w:sz w:val="24"/>
        </w:rPr>
      </w:pPr>
    </w:p>
    <w:p w:rsidR="00662FFE" w:rsidRDefault="009D5A08">
      <w:pPr>
        <w:spacing w:line="380" w:lineRule="exact"/>
        <w:rPr>
          <w:rFonts w:ascii="宋体" w:hAnsi="宋体"/>
          <w:sz w:val="24"/>
        </w:rPr>
      </w:pPr>
      <w:r>
        <w:rPr>
          <w:rFonts w:ascii="宋体" w:hAnsi="宋体" w:hint="eastAsia"/>
          <w:sz w:val="24"/>
        </w:rPr>
        <w:t xml:space="preserve"> 4.营业执照见附件5－4。</w:t>
      </w:r>
    </w:p>
    <w:p w:rsidR="00662FFE" w:rsidRDefault="009D5A0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62FFE" w:rsidRDefault="00662FFE">
      <w:pPr>
        <w:spacing w:line="380" w:lineRule="exact"/>
        <w:rPr>
          <w:rFonts w:ascii="宋体" w:hAnsi="宋体"/>
          <w:sz w:val="24"/>
        </w:rPr>
      </w:pPr>
    </w:p>
    <w:p w:rsidR="00662FFE" w:rsidRDefault="009D5A0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62FFE" w:rsidRDefault="009D5A0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62FFE" w:rsidRDefault="009D5A08">
      <w:pPr>
        <w:spacing w:line="380" w:lineRule="exact"/>
        <w:rPr>
          <w:rFonts w:ascii="宋体" w:hAnsi="宋体"/>
          <w:sz w:val="24"/>
        </w:rPr>
      </w:pPr>
      <w:r>
        <w:rPr>
          <w:rFonts w:ascii="宋体" w:hAnsi="宋体" w:hint="eastAsia"/>
          <w:sz w:val="24"/>
        </w:rPr>
        <w:t xml:space="preserve">    日      期：年月  日</w:t>
      </w:r>
    </w:p>
    <w:p w:rsidR="00662FFE" w:rsidRDefault="009D5A08">
      <w:pPr>
        <w:spacing w:line="380" w:lineRule="exact"/>
        <w:ind w:firstLineChars="200" w:firstLine="480"/>
        <w:rPr>
          <w:rFonts w:ascii="宋体" w:hAnsi="宋体"/>
          <w:sz w:val="24"/>
          <w:u w:val="single"/>
        </w:rPr>
      </w:pPr>
      <w:r>
        <w:rPr>
          <w:rFonts w:ascii="宋体" w:hAnsi="宋体" w:hint="eastAsia"/>
          <w:sz w:val="24"/>
        </w:rPr>
        <w:t>电      传：</w:t>
      </w:r>
    </w:p>
    <w:p w:rsidR="00662FFE" w:rsidRDefault="009D5A08">
      <w:pPr>
        <w:spacing w:line="380" w:lineRule="exact"/>
        <w:ind w:firstLineChars="200" w:firstLine="480"/>
        <w:rPr>
          <w:rFonts w:ascii="宋体" w:hAnsi="宋体"/>
          <w:sz w:val="24"/>
          <w:u w:val="single"/>
        </w:rPr>
      </w:pPr>
      <w:r>
        <w:rPr>
          <w:rFonts w:ascii="宋体" w:hAnsi="宋体" w:hint="eastAsia"/>
          <w:sz w:val="24"/>
        </w:rPr>
        <w:t>传      真：</w:t>
      </w:r>
    </w:p>
    <w:p w:rsidR="00662FFE" w:rsidRDefault="009D5A08">
      <w:pPr>
        <w:spacing w:line="380" w:lineRule="exact"/>
        <w:ind w:firstLineChars="200" w:firstLine="480"/>
        <w:rPr>
          <w:rFonts w:ascii="宋体" w:hAnsi="宋体"/>
          <w:sz w:val="24"/>
        </w:rPr>
      </w:pPr>
      <w:r>
        <w:rPr>
          <w:rFonts w:ascii="宋体" w:hAnsi="宋体" w:hint="eastAsia"/>
          <w:sz w:val="24"/>
        </w:rPr>
        <w:t>电      话：</w:t>
      </w:r>
    </w:p>
    <w:p w:rsidR="00662FFE" w:rsidRDefault="00662FFE">
      <w:pPr>
        <w:spacing w:line="380" w:lineRule="exact"/>
        <w:rPr>
          <w:rFonts w:ascii="宋体" w:hAnsi="宋体"/>
          <w:sz w:val="24"/>
        </w:rPr>
      </w:pPr>
    </w:p>
    <w:p w:rsidR="00662FFE" w:rsidRDefault="00662FFE">
      <w:pPr>
        <w:spacing w:line="380" w:lineRule="exact"/>
        <w:rPr>
          <w:rFonts w:ascii="宋体" w:hAnsi="宋体"/>
          <w:sz w:val="24"/>
        </w:rPr>
      </w:pPr>
    </w:p>
    <w:p w:rsidR="00662FFE" w:rsidRDefault="00662FFE">
      <w:pPr>
        <w:pStyle w:val="31"/>
      </w:pPr>
    </w:p>
    <w:p w:rsidR="00662FFE" w:rsidRDefault="00662FFE">
      <w:pPr>
        <w:pStyle w:val="31"/>
      </w:pPr>
    </w:p>
    <w:p w:rsidR="00662FFE" w:rsidRDefault="00662FFE">
      <w:pPr>
        <w:pStyle w:val="31"/>
      </w:pPr>
    </w:p>
    <w:p w:rsidR="00662FFE" w:rsidRDefault="00662FFE">
      <w:pPr>
        <w:pStyle w:val="31"/>
      </w:pPr>
    </w:p>
    <w:p w:rsidR="00662FFE" w:rsidRDefault="009D5A08">
      <w:pPr>
        <w:pStyle w:val="31"/>
      </w:pPr>
      <w:r>
        <w:rPr>
          <w:rFonts w:hint="eastAsia"/>
        </w:rPr>
        <w:br w:type="page"/>
      </w:r>
      <w:r>
        <w:rPr>
          <w:rFonts w:hint="eastAsia"/>
          <w:sz w:val="21"/>
        </w:rPr>
        <w:t xml:space="preserve">附件5-3                    </w:t>
      </w:r>
      <w:r>
        <w:rPr>
          <w:rFonts w:hint="eastAsia"/>
          <w:b/>
          <w:sz w:val="36"/>
        </w:rPr>
        <w:t>法定代表人授权书</w:t>
      </w:r>
    </w:p>
    <w:p w:rsidR="00662FFE" w:rsidRDefault="00662FFE">
      <w:pPr>
        <w:pStyle w:val="31"/>
        <w:rPr>
          <w:rFonts w:ascii="Times New Roman" w:hAnsi="Times New Roman"/>
          <w:sz w:val="24"/>
          <w:szCs w:val="24"/>
        </w:rPr>
      </w:pPr>
    </w:p>
    <w:p w:rsidR="00662FFE" w:rsidRDefault="009D5A08">
      <w:pPr>
        <w:pStyle w:val="31"/>
        <w:rPr>
          <w:rFonts w:hAnsi="宋体"/>
          <w:sz w:val="24"/>
        </w:rPr>
      </w:pPr>
      <w:r>
        <w:rPr>
          <w:rFonts w:hAnsi="宋体" w:hint="eastAsia"/>
          <w:sz w:val="24"/>
        </w:rPr>
        <w:t>致 ：</w:t>
      </w:r>
      <w:r>
        <w:rPr>
          <w:rFonts w:hAnsi="宋体" w:hint="eastAsia"/>
          <w:sz w:val="24"/>
          <w:u w:val="single"/>
        </w:rPr>
        <w:t>福建广电网络集团股份有限公司</w:t>
      </w:r>
      <w:ins w:id="80" w:author="吴军阳(wujunyang)" w:date="2019-12-09T17:12:00Z">
        <w:r>
          <w:rPr>
            <w:rFonts w:hAnsi="宋体" w:hint="eastAsia"/>
            <w:sz w:val="24"/>
            <w:u w:val="single"/>
          </w:rPr>
          <w:t xml:space="preserve">    </w:t>
        </w:r>
      </w:ins>
      <w:r>
        <w:rPr>
          <w:rFonts w:hAnsi="宋体" w:hint="eastAsia"/>
          <w:sz w:val="24"/>
          <w:u w:val="single"/>
        </w:rPr>
        <w:t>分公司</w:t>
      </w:r>
    </w:p>
    <w:p w:rsidR="00662FFE" w:rsidRDefault="00E21C7C">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D5A0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D5A08">
        <w:rPr>
          <w:rFonts w:hAnsi="宋体" w:hint="eastAsia"/>
          <w:sz w:val="24"/>
          <w:szCs w:val="28"/>
          <w:highlight w:val="yellow"/>
          <w:u w:val="single"/>
        </w:rPr>
        <w:t>（报价人全称）</w:t>
      </w:r>
      <w:r>
        <w:rPr>
          <w:rFonts w:hAnsi="宋体" w:hint="eastAsia"/>
          <w:sz w:val="24"/>
          <w:szCs w:val="28"/>
          <w:highlight w:val="yellow"/>
          <w:u w:val="single"/>
        </w:rPr>
        <w:fldChar w:fldCharType="end"/>
      </w:r>
      <w:r w:rsidR="009D5A0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D5A0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D5A0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D5A0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62FFE" w:rsidRDefault="00662FFE">
      <w:pPr>
        <w:snapToGrid w:val="0"/>
        <w:spacing w:line="380" w:lineRule="exact"/>
        <w:rPr>
          <w:rFonts w:ascii="宋体" w:hAnsi="宋体"/>
          <w:sz w:val="24"/>
        </w:rPr>
      </w:pPr>
    </w:p>
    <w:p w:rsidR="00662FFE" w:rsidRDefault="009D5A08">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62FFE" w:rsidRDefault="009D5A08">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62FFE" w:rsidRDefault="009D5A08">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62FFE" w:rsidRDefault="00662FFE">
      <w:pPr>
        <w:snapToGrid w:val="0"/>
        <w:spacing w:line="380" w:lineRule="exact"/>
        <w:rPr>
          <w:rFonts w:ascii="宋体" w:hAnsi="宋体"/>
          <w:sz w:val="24"/>
        </w:rPr>
      </w:pPr>
    </w:p>
    <w:p w:rsidR="00662FFE" w:rsidRDefault="00662FFE">
      <w:pPr>
        <w:snapToGrid w:val="0"/>
        <w:spacing w:line="380" w:lineRule="exact"/>
        <w:rPr>
          <w:rFonts w:ascii="宋体" w:hAnsi="宋体"/>
          <w:sz w:val="24"/>
        </w:rPr>
      </w:pPr>
    </w:p>
    <w:p w:rsidR="00662FFE" w:rsidRDefault="00662FFE">
      <w:pPr>
        <w:snapToGrid w:val="0"/>
        <w:spacing w:line="380" w:lineRule="exact"/>
        <w:rPr>
          <w:rFonts w:ascii="宋体" w:hAnsi="宋体"/>
          <w:sz w:val="24"/>
        </w:rPr>
      </w:pPr>
    </w:p>
    <w:p w:rsidR="00662FFE" w:rsidRDefault="00662FFE">
      <w:pPr>
        <w:snapToGrid w:val="0"/>
        <w:spacing w:line="380" w:lineRule="exact"/>
        <w:rPr>
          <w:rFonts w:ascii="宋体" w:hAnsi="宋体"/>
          <w:sz w:val="24"/>
        </w:rPr>
      </w:pPr>
    </w:p>
    <w:p w:rsidR="00662FFE" w:rsidRDefault="00662FFE">
      <w:pPr>
        <w:snapToGrid w:val="0"/>
        <w:spacing w:line="380" w:lineRule="exact"/>
        <w:rPr>
          <w:rFonts w:ascii="宋体" w:hAnsi="宋体"/>
          <w:sz w:val="24"/>
        </w:rPr>
      </w:pPr>
    </w:p>
    <w:p w:rsidR="00662FFE" w:rsidRDefault="00662FFE">
      <w:pPr>
        <w:snapToGrid w:val="0"/>
        <w:spacing w:line="380" w:lineRule="exact"/>
        <w:rPr>
          <w:rFonts w:ascii="宋体" w:hAnsi="宋体"/>
          <w:sz w:val="24"/>
        </w:rPr>
      </w:pPr>
    </w:p>
    <w:p w:rsidR="00662FFE" w:rsidRDefault="009D5A08">
      <w:pPr>
        <w:snapToGrid w:val="0"/>
        <w:spacing w:line="380" w:lineRule="exact"/>
        <w:ind w:firstLineChars="1700" w:firstLine="4080"/>
        <w:rPr>
          <w:rFonts w:ascii="宋体" w:hAnsi="宋体"/>
          <w:sz w:val="24"/>
        </w:rPr>
      </w:pPr>
      <w:r>
        <w:rPr>
          <w:rFonts w:ascii="宋体" w:hAnsi="宋体" w:hint="eastAsia"/>
          <w:sz w:val="24"/>
        </w:rPr>
        <w:t>授权方</w:t>
      </w:r>
    </w:p>
    <w:p w:rsidR="00662FFE" w:rsidRDefault="00662FFE">
      <w:pPr>
        <w:snapToGrid w:val="0"/>
        <w:spacing w:line="380" w:lineRule="exact"/>
        <w:rPr>
          <w:rFonts w:ascii="宋体" w:hAnsi="宋体"/>
          <w:sz w:val="24"/>
        </w:rPr>
      </w:pPr>
    </w:p>
    <w:p w:rsidR="00662FFE" w:rsidRDefault="009D5A0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62FFE" w:rsidRDefault="00662FFE">
      <w:pPr>
        <w:snapToGrid w:val="0"/>
        <w:spacing w:line="380" w:lineRule="exact"/>
        <w:rPr>
          <w:rFonts w:ascii="宋体" w:hAnsi="宋体"/>
          <w:sz w:val="24"/>
        </w:rPr>
      </w:pPr>
    </w:p>
    <w:p w:rsidR="00662FFE" w:rsidRDefault="009D5A08">
      <w:pPr>
        <w:snapToGrid w:val="0"/>
        <w:spacing w:line="380" w:lineRule="exact"/>
        <w:rPr>
          <w:rFonts w:ascii="宋体" w:hAnsi="宋体"/>
          <w:sz w:val="24"/>
        </w:rPr>
      </w:pPr>
      <w:r>
        <w:rPr>
          <w:rFonts w:ascii="宋体" w:hAnsi="宋体" w:hint="eastAsia"/>
          <w:sz w:val="24"/>
        </w:rPr>
        <w:t xml:space="preserve">                                  法定代表人签字或盖章：</w:t>
      </w:r>
    </w:p>
    <w:p w:rsidR="00662FFE" w:rsidRDefault="00662FFE">
      <w:pPr>
        <w:snapToGrid w:val="0"/>
        <w:spacing w:line="380" w:lineRule="exact"/>
        <w:rPr>
          <w:rFonts w:ascii="宋体" w:hAnsi="宋体"/>
          <w:sz w:val="24"/>
        </w:rPr>
      </w:pPr>
    </w:p>
    <w:p w:rsidR="00662FFE" w:rsidRDefault="009D5A08">
      <w:pPr>
        <w:snapToGrid w:val="0"/>
        <w:spacing w:line="380" w:lineRule="exact"/>
        <w:rPr>
          <w:rFonts w:ascii="宋体" w:hAnsi="宋体"/>
          <w:sz w:val="24"/>
        </w:rPr>
      </w:pPr>
      <w:r>
        <w:rPr>
          <w:rFonts w:ascii="宋体" w:hAnsi="宋体" w:hint="eastAsia"/>
          <w:sz w:val="24"/>
        </w:rPr>
        <w:t xml:space="preserve">                                  日     期：</w:t>
      </w:r>
    </w:p>
    <w:p w:rsidR="00662FFE" w:rsidRDefault="00662FFE">
      <w:pPr>
        <w:pStyle w:val="31"/>
        <w:snapToGrid w:val="0"/>
        <w:spacing w:line="380" w:lineRule="exact"/>
        <w:outlineLvl w:val="9"/>
        <w:rPr>
          <w:rFonts w:hAnsi="宋体"/>
          <w:sz w:val="24"/>
        </w:rPr>
      </w:pPr>
    </w:p>
    <w:p w:rsidR="00662FFE" w:rsidRDefault="00662FFE">
      <w:pPr>
        <w:pStyle w:val="31"/>
        <w:snapToGrid w:val="0"/>
        <w:spacing w:line="380" w:lineRule="exact"/>
        <w:outlineLvl w:val="9"/>
        <w:rPr>
          <w:rFonts w:hAnsi="宋体"/>
          <w:sz w:val="24"/>
        </w:rPr>
      </w:pPr>
    </w:p>
    <w:p w:rsidR="00662FFE" w:rsidRDefault="009D5A08">
      <w:pPr>
        <w:pStyle w:val="31"/>
        <w:snapToGrid w:val="0"/>
        <w:spacing w:line="380" w:lineRule="exact"/>
        <w:ind w:firstLineChars="1700" w:firstLine="4080"/>
        <w:outlineLvl w:val="9"/>
        <w:rPr>
          <w:rFonts w:hAnsi="宋体"/>
          <w:sz w:val="24"/>
        </w:rPr>
      </w:pPr>
      <w:r>
        <w:rPr>
          <w:rFonts w:hAnsi="宋体" w:hint="eastAsia"/>
          <w:sz w:val="24"/>
        </w:rPr>
        <w:t>接受授权方</w:t>
      </w:r>
    </w:p>
    <w:p w:rsidR="00662FFE" w:rsidRDefault="00662FFE">
      <w:pPr>
        <w:pStyle w:val="31"/>
        <w:snapToGrid w:val="0"/>
        <w:spacing w:line="380" w:lineRule="exact"/>
        <w:outlineLvl w:val="9"/>
        <w:rPr>
          <w:rFonts w:hAnsi="宋体"/>
          <w:sz w:val="24"/>
        </w:rPr>
      </w:pPr>
    </w:p>
    <w:p w:rsidR="00662FFE" w:rsidRDefault="009D5A08">
      <w:pPr>
        <w:snapToGrid w:val="0"/>
        <w:spacing w:line="380" w:lineRule="exact"/>
        <w:ind w:firstLineChars="1700" w:firstLine="4080"/>
        <w:rPr>
          <w:rFonts w:ascii="宋体" w:hAnsi="宋体"/>
          <w:sz w:val="24"/>
        </w:rPr>
      </w:pPr>
      <w:r>
        <w:rPr>
          <w:rFonts w:ascii="宋体" w:hAnsi="宋体" w:hint="eastAsia"/>
          <w:sz w:val="24"/>
        </w:rPr>
        <w:t>报价人授权代表签字：</w:t>
      </w:r>
    </w:p>
    <w:p w:rsidR="00662FFE" w:rsidRDefault="00662FFE">
      <w:pPr>
        <w:snapToGrid w:val="0"/>
        <w:spacing w:line="380" w:lineRule="exact"/>
        <w:rPr>
          <w:rFonts w:ascii="宋体" w:hAnsi="宋体"/>
          <w:sz w:val="24"/>
        </w:rPr>
      </w:pPr>
    </w:p>
    <w:p w:rsidR="00662FFE" w:rsidRDefault="009D5A08">
      <w:pPr>
        <w:pStyle w:val="31"/>
        <w:spacing w:line="380" w:lineRule="exact"/>
        <w:ind w:firstLineChars="1700" w:firstLine="4080"/>
        <w:rPr>
          <w:rFonts w:hAnsi="宋体"/>
          <w:sz w:val="24"/>
        </w:rPr>
      </w:pPr>
      <w:r>
        <w:rPr>
          <w:rFonts w:hAnsi="宋体" w:hint="eastAsia"/>
          <w:sz w:val="24"/>
        </w:rPr>
        <w:t>日     期：</w:t>
      </w:r>
    </w:p>
    <w:p w:rsidR="00662FFE" w:rsidRDefault="00662FFE">
      <w:pPr>
        <w:pStyle w:val="31"/>
      </w:pPr>
    </w:p>
    <w:p w:rsidR="00662FFE" w:rsidRDefault="00662FFE">
      <w:pPr>
        <w:pStyle w:val="31"/>
      </w:pPr>
    </w:p>
    <w:p w:rsidR="00662FFE" w:rsidRDefault="00662FFE">
      <w:pPr>
        <w:pStyle w:val="31"/>
      </w:pPr>
    </w:p>
    <w:p w:rsidR="00662FFE" w:rsidRDefault="009D5A08">
      <w:pPr>
        <w:pStyle w:val="31"/>
        <w:rPr>
          <w:sz w:val="36"/>
        </w:rPr>
      </w:pPr>
      <w:r>
        <w:rPr>
          <w:rFonts w:hint="eastAsia"/>
        </w:rPr>
        <w:br w:type="page"/>
      </w:r>
      <w:r>
        <w:rPr>
          <w:rFonts w:hint="eastAsia"/>
          <w:sz w:val="21"/>
        </w:rPr>
        <w:t xml:space="preserve">附件5－4              </w:t>
      </w:r>
      <w:r>
        <w:rPr>
          <w:rFonts w:hint="eastAsia"/>
          <w:b/>
          <w:sz w:val="36"/>
        </w:rPr>
        <w:t>法人营业执照、税务登记证</w:t>
      </w:r>
    </w:p>
    <w:p w:rsidR="00662FFE" w:rsidRDefault="00662FFE"/>
    <w:p w:rsidR="00662FFE" w:rsidRDefault="009D5A0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ins w:id="81" w:author="吴军阳(wujunyang)" w:date="2019-12-09T17:12:00Z">
        <w:r>
          <w:rPr>
            <w:rFonts w:ascii="宋体" w:hAnsi="宋体" w:hint="eastAsia"/>
            <w:sz w:val="24"/>
            <w:u w:val="single"/>
          </w:rPr>
          <w:t xml:space="preserve">   </w:t>
        </w:r>
      </w:ins>
      <w:bookmarkStart w:id="82" w:name="_GoBack"/>
      <w:bookmarkEnd w:id="82"/>
      <w:r>
        <w:rPr>
          <w:rFonts w:ascii="宋体" w:hAnsi="宋体" w:hint="eastAsia"/>
          <w:sz w:val="24"/>
          <w:u w:val="single"/>
        </w:rPr>
        <w:t>分公司</w:t>
      </w:r>
    </w:p>
    <w:p w:rsidR="00662FFE" w:rsidRDefault="00662FFE">
      <w:pPr>
        <w:spacing w:line="380" w:lineRule="exact"/>
        <w:rPr>
          <w:rFonts w:ascii="宋体" w:hAnsi="宋体"/>
          <w:sz w:val="24"/>
        </w:rPr>
      </w:pPr>
    </w:p>
    <w:p w:rsidR="00662FFE" w:rsidRDefault="009D5A0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62FFE" w:rsidRDefault="009D5A0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62FFE" w:rsidRDefault="00662FFE">
      <w:pPr>
        <w:spacing w:line="380" w:lineRule="exact"/>
        <w:rPr>
          <w:rFonts w:ascii="宋体" w:hAnsi="宋体"/>
          <w:sz w:val="24"/>
        </w:rPr>
      </w:pPr>
    </w:p>
    <w:p w:rsidR="00662FFE" w:rsidRDefault="009D5A08">
      <w:pPr>
        <w:pStyle w:val="a4"/>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662FFE" w:rsidRDefault="00662FFE">
      <w:pPr>
        <w:spacing w:line="380" w:lineRule="exact"/>
        <w:rPr>
          <w:rFonts w:ascii="宋体" w:hAnsi="宋体"/>
          <w:sz w:val="24"/>
        </w:rPr>
      </w:pPr>
    </w:p>
    <w:p w:rsidR="00662FFE" w:rsidRDefault="00662FFE">
      <w:pPr>
        <w:spacing w:line="380" w:lineRule="exact"/>
        <w:rPr>
          <w:rFonts w:ascii="宋体" w:hAnsi="宋体"/>
          <w:sz w:val="24"/>
        </w:rPr>
      </w:pPr>
    </w:p>
    <w:p w:rsidR="00662FFE" w:rsidRDefault="00662FFE">
      <w:pPr>
        <w:spacing w:line="380" w:lineRule="exact"/>
        <w:rPr>
          <w:rFonts w:ascii="宋体" w:hAnsi="宋体"/>
          <w:sz w:val="24"/>
        </w:rPr>
      </w:pPr>
    </w:p>
    <w:p w:rsidR="00662FFE" w:rsidRDefault="00662FFE">
      <w:pPr>
        <w:spacing w:line="380" w:lineRule="exact"/>
        <w:rPr>
          <w:rFonts w:ascii="宋体" w:hAnsi="宋体"/>
          <w:sz w:val="24"/>
        </w:rPr>
      </w:pPr>
    </w:p>
    <w:p w:rsidR="00662FFE" w:rsidRDefault="00662FFE">
      <w:pPr>
        <w:spacing w:line="380" w:lineRule="exact"/>
        <w:rPr>
          <w:rFonts w:ascii="宋体" w:hAnsi="宋体"/>
          <w:sz w:val="24"/>
        </w:rPr>
      </w:pPr>
    </w:p>
    <w:p w:rsidR="00662FFE" w:rsidRDefault="00662FFE">
      <w:pPr>
        <w:spacing w:line="380" w:lineRule="exact"/>
        <w:rPr>
          <w:rFonts w:ascii="宋体" w:hAnsi="宋体"/>
          <w:sz w:val="24"/>
        </w:rPr>
      </w:pPr>
    </w:p>
    <w:p w:rsidR="00662FFE" w:rsidRDefault="00662FFE">
      <w:pPr>
        <w:spacing w:line="380" w:lineRule="exact"/>
        <w:rPr>
          <w:rFonts w:ascii="宋体" w:hAnsi="宋体"/>
          <w:sz w:val="24"/>
        </w:rPr>
      </w:pPr>
    </w:p>
    <w:p w:rsidR="00662FFE" w:rsidRDefault="009D5A08">
      <w:pPr>
        <w:spacing w:line="380" w:lineRule="exact"/>
        <w:rPr>
          <w:rFonts w:ascii="宋体" w:hAnsi="宋体"/>
          <w:sz w:val="24"/>
        </w:rPr>
      </w:pPr>
      <w:r>
        <w:rPr>
          <w:rFonts w:ascii="宋体" w:hAnsi="宋体" w:hint="eastAsia"/>
          <w:sz w:val="24"/>
        </w:rPr>
        <w:t xml:space="preserve">                         报  价 人（全称并加盖公章）：</w:t>
      </w:r>
    </w:p>
    <w:p w:rsidR="00662FFE" w:rsidRDefault="009D5A08">
      <w:pPr>
        <w:spacing w:line="380" w:lineRule="exact"/>
        <w:rPr>
          <w:rFonts w:ascii="宋体" w:hAnsi="宋体"/>
          <w:sz w:val="24"/>
        </w:rPr>
      </w:pPr>
      <w:r>
        <w:rPr>
          <w:rFonts w:ascii="宋体" w:hAnsi="宋体" w:hint="eastAsia"/>
          <w:sz w:val="24"/>
        </w:rPr>
        <w:t xml:space="preserve">                         报价人代表签字：</w:t>
      </w:r>
    </w:p>
    <w:p w:rsidR="00662FFE" w:rsidRDefault="009D5A08">
      <w:pPr>
        <w:pStyle w:val="31"/>
        <w:rPr>
          <w:rFonts w:hAnsi="宋体"/>
          <w:sz w:val="24"/>
        </w:rPr>
      </w:pPr>
      <w:r>
        <w:rPr>
          <w:rFonts w:hAnsi="宋体" w:hint="eastAsia"/>
          <w:sz w:val="24"/>
        </w:rPr>
        <w:t xml:space="preserve">                         日      期：</w:t>
      </w:r>
    </w:p>
    <w:p w:rsidR="00662FFE" w:rsidRDefault="00662FFE">
      <w:pPr>
        <w:spacing w:line="380" w:lineRule="exact"/>
        <w:rPr>
          <w:sz w:val="24"/>
          <w:u w:val="single"/>
        </w:rPr>
      </w:pPr>
    </w:p>
    <w:p w:rsidR="00662FFE" w:rsidRDefault="00662FFE">
      <w:pPr>
        <w:spacing w:line="380" w:lineRule="exact"/>
        <w:rPr>
          <w:sz w:val="24"/>
          <w:u w:val="single"/>
        </w:rPr>
      </w:pPr>
    </w:p>
    <w:p w:rsidR="00662FFE" w:rsidRDefault="009D5A08">
      <w:pPr>
        <w:pStyle w:val="a5"/>
        <w:snapToGrid w:val="0"/>
        <w:spacing w:line="440" w:lineRule="exact"/>
        <w:jc w:val="left"/>
        <w:rPr>
          <w:sz w:val="36"/>
        </w:rPr>
      </w:pPr>
      <w:r>
        <w:rPr>
          <w:rFonts w:hint="eastAsia"/>
          <w:sz w:val="24"/>
          <w:u w:val="single"/>
        </w:rPr>
        <w:br w:type="page"/>
      </w:r>
      <w:r>
        <w:rPr>
          <w:rFonts w:hint="eastAsia"/>
        </w:rPr>
        <w:t xml:space="preserve">附件5-5                    </w:t>
      </w:r>
      <w:r>
        <w:rPr>
          <w:rFonts w:hint="eastAsia"/>
          <w:b/>
          <w:sz w:val="32"/>
        </w:rPr>
        <w:t>其它资格证明文件</w:t>
      </w:r>
    </w:p>
    <w:p w:rsidR="00662FFE" w:rsidRDefault="00662FFE">
      <w:pPr>
        <w:spacing w:line="420" w:lineRule="exact"/>
        <w:ind w:firstLine="480"/>
        <w:rPr>
          <w:rFonts w:ascii="宋体" w:hAnsi="宋体"/>
          <w:sz w:val="24"/>
        </w:rPr>
      </w:pPr>
    </w:p>
    <w:p w:rsidR="00662FFE" w:rsidRDefault="009D5A08">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62FFE" w:rsidRDefault="00662FFE">
      <w:pPr>
        <w:spacing w:line="440" w:lineRule="exact"/>
        <w:rPr>
          <w:rFonts w:ascii="宋体" w:hAnsi="宋体"/>
        </w:rPr>
      </w:pPr>
    </w:p>
    <w:p w:rsidR="00662FFE" w:rsidRDefault="009D5A08">
      <w:pPr>
        <w:pStyle w:val="31"/>
      </w:pPr>
      <w:r>
        <w:rPr>
          <w:rFonts w:hint="eastAsia"/>
          <w:sz w:val="24"/>
          <w:u w:val="single"/>
        </w:rPr>
        <w:br w:type="page"/>
      </w:r>
      <w:r>
        <w:rPr>
          <w:rFonts w:hint="eastAsia"/>
          <w:sz w:val="21"/>
        </w:rPr>
        <w:t xml:space="preserve">附件6                  </w:t>
      </w:r>
      <w:r>
        <w:rPr>
          <w:rFonts w:hint="eastAsia"/>
          <w:b/>
          <w:sz w:val="36"/>
        </w:rPr>
        <w:t>报价人提交的其它资料</w:t>
      </w:r>
    </w:p>
    <w:p w:rsidR="00662FFE" w:rsidRDefault="00662FFE">
      <w:pPr>
        <w:pStyle w:val="31"/>
        <w:rPr>
          <w:sz w:val="21"/>
        </w:rPr>
      </w:pPr>
      <w:bookmarkStart w:id="83" w:name="_Toc430492211"/>
      <w:bookmarkStart w:id="84" w:name="_Toc430488905"/>
      <w:bookmarkStart w:id="85" w:name="_Toc430488699"/>
      <w:bookmarkStart w:id="86" w:name="_Toc430490696"/>
      <w:bookmarkStart w:id="87" w:name="_Toc430489173"/>
    </w:p>
    <w:bookmarkEnd w:id="83"/>
    <w:bookmarkEnd w:id="84"/>
    <w:bookmarkEnd w:id="85"/>
    <w:bookmarkEnd w:id="86"/>
    <w:bookmarkEnd w:id="87"/>
    <w:p w:rsidR="00662FFE" w:rsidRDefault="00662FFE">
      <w:pPr>
        <w:rPr>
          <w:rFonts w:ascii="宋体"/>
          <w:b/>
          <w:sz w:val="28"/>
        </w:rPr>
      </w:pPr>
    </w:p>
    <w:p w:rsidR="00662FFE" w:rsidRDefault="009D5A0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62FFE" w:rsidRDefault="009D5A0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62FFE" w:rsidRDefault="009D5A0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62FFE" w:rsidRDefault="009D5A0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62FFE" w:rsidRDefault="009D5A0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62FFE" w:rsidRDefault="009D5A0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62FFE" w:rsidRDefault="00662FFE"/>
    <w:p w:rsidR="00662FFE" w:rsidRDefault="00662FFE"/>
    <w:p w:rsidR="00662FFE" w:rsidRDefault="00662FFE">
      <w:pPr>
        <w:spacing w:line="500" w:lineRule="exact"/>
        <w:ind w:right="960"/>
        <w:rPr>
          <w:rFonts w:ascii="宋体" w:hAnsi="宋体"/>
          <w:bCs/>
          <w:sz w:val="24"/>
        </w:rPr>
      </w:pPr>
    </w:p>
    <w:sectPr w:rsidR="00662FFE" w:rsidSect="00662FF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94C" w:rsidRDefault="00E9294C" w:rsidP="00662FFE">
      <w:r>
        <w:separator/>
      </w:r>
    </w:p>
  </w:endnote>
  <w:endnote w:type="continuationSeparator" w:id="1">
    <w:p w:rsidR="00E9294C" w:rsidRDefault="00E9294C" w:rsidP="00662F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FFE" w:rsidRDefault="00E21C7C">
    <w:pPr>
      <w:pStyle w:val="a8"/>
      <w:jc w:val="center"/>
    </w:pPr>
    <w:r>
      <w:rPr>
        <w:b/>
        <w:sz w:val="24"/>
        <w:szCs w:val="24"/>
      </w:rPr>
      <w:fldChar w:fldCharType="begin"/>
    </w:r>
    <w:r w:rsidR="009D5A08">
      <w:rPr>
        <w:b/>
      </w:rPr>
      <w:instrText>PAGE</w:instrText>
    </w:r>
    <w:r>
      <w:rPr>
        <w:b/>
        <w:sz w:val="24"/>
        <w:szCs w:val="24"/>
      </w:rPr>
      <w:fldChar w:fldCharType="separate"/>
    </w:r>
    <w:r w:rsidR="00225C97">
      <w:rPr>
        <w:b/>
        <w:noProof/>
      </w:rPr>
      <w:t>5</w:t>
    </w:r>
    <w:r>
      <w:rPr>
        <w:b/>
        <w:sz w:val="24"/>
        <w:szCs w:val="24"/>
      </w:rPr>
      <w:fldChar w:fldCharType="end"/>
    </w:r>
    <w:r w:rsidR="009D5A08">
      <w:rPr>
        <w:lang w:val="zh-CN"/>
      </w:rPr>
      <w:t xml:space="preserve"> / </w:t>
    </w:r>
    <w:r>
      <w:rPr>
        <w:b/>
        <w:sz w:val="24"/>
        <w:szCs w:val="24"/>
      </w:rPr>
      <w:fldChar w:fldCharType="begin"/>
    </w:r>
    <w:r w:rsidR="009D5A08">
      <w:rPr>
        <w:b/>
      </w:rPr>
      <w:instrText>NUMPAGES</w:instrText>
    </w:r>
    <w:r>
      <w:rPr>
        <w:b/>
        <w:sz w:val="24"/>
        <w:szCs w:val="24"/>
      </w:rPr>
      <w:fldChar w:fldCharType="separate"/>
    </w:r>
    <w:r w:rsidR="00225C97">
      <w:rPr>
        <w:b/>
        <w:noProof/>
      </w:rPr>
      <w:t>25</w:t>
    </w:r>
    <w:r>
      <w:rPr>
        <w:b/>
        <w:sz w:val="24"/>
        <w:szCs w:val="24"/>
      </w:rPr>
      <w:fldChar w:fldCharType="end"/>
    </w:r>
  </w:p>
  <w:p w:rsidR="00662FFE" w:rsidRDefault="00662FF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94C" w:rsidRDefault="00E9294C" w:rsidP="00662FFE">
      <w:r>
        <w:separator/>
      </w:r>
    </w:p>
  </w:footnote>
  <w:footnote w:type="continuationSeparator" w:id="1">
    <w:p w:rsidR="00E9294C" w:rsidRDefault="00E9294C" w:rsidP="00662F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5577BE8"/>
    <w:multiLevelType w:val="multilevel"/>
    <w:tmpl w:val="35577BE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wujunyang)">
    <w15:presenceInfo w15:providerId="None" w15:userId="吴军阳(wujunyang)"/>
  </w15:person>
  <w15:person w15:author="蔡长耀(caichangyao)">
    <w15:presenceInfo w15:providerId="None" w15:userId="蔡长耀(caichangy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revisionView w:markup="0"/>
  <w:trackRevisions/>
  <w:defaultTabStop w:val="420"/>
  <w:drawingGridVerticalSpacing w:val="156"/>
  <w:noPunctuationKerning/>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080580"/>
    <w:rsid w:val="00007C98"/>
    <w:rsid w:val="00011468"/>
    <w:rsid w:val="00012E74"/>
    <w:rsid w:val="00045F65"/>
    <w:rsid w:val="00047FC0"/>
    <w:rsid w:val="0005255C"/>
    <w:rsid w:val="00061D6E"/>
    <w:rsid w:val="00064718"/>
    <w:rsid w:val="00076343"/>
    <w:rsid w:val="00080580"/>
    <w:rsid w:val="0008144D"/>
    <w:rsid w:val="000C07DC"/>
    <w:rsid w:val="000C1629"/>
    <w:rsid w:val="000E43C3"/>
    <w:rsid w:val="000F37E0"/>
    <w:rsid w:val="00103E32"/>
    <w:rsid w:val="00124A7C"/>
    <w:rsid w:val="0012514C"/>
    <w:rsid w:val="001519EF"/>
    <w:rsid w:val="00157735"/>
    <w:rsid w:val="00174D47"/>
    <w:rsid w:val="001B41F9"/>
    <w:rsid w:val="001C1158"/>
    <w:rsid w:val="001D64DA"/>
    <w:rsid w:val="001E3B64"/>
    <w:rsid w:val="00200551"/>
    <w:rsid w:val="00212800"/>
    <w:rsid w:val="002131F4"/>
    <w:rsid w:val="00221748"/>
    <w:rsid w:val="00225C97"/>
    <w:rsid w:val="00227041"/>
    <w:rsid w:val="00227EBD"/>
    <w:rsid w:val="00237751"/>
    <w:rsid w:val="00255E11"/>
    <w:rsid w:val="00257614"/>
    <w:rsid w:val="002646DF"/>
    <w:rsid w:val="00266880"/>
    <w:rsid w:val="002726C7"/>
    <w:rsid w:val="00275551"/>
    <w:rsid w:val="0027683A"/>
    <w:rsid w:val="002A5AA4"/>
    <w:rsid w:val="002B39E0"/>
    <w:rsid w:val="002C18D5"/>
    <w:rsid w:val="002C2A25"/>
    <w:rsid w:val="002C3CFD"/>
    <w:rsid w:val="002D4EE3"/>
    <w:rsid w:val="002E299B"/>
    <w:rsid w:val="002E2DD2"/>
    <w:rsid w:val="002E7390"/>
    <w:rsid w:val="002F7C9E"/>
    <w:rsid w:val="00305BE3"/>
    <w:rsid w:val="00331152"/>
    <w:rsid w:val="003312ED"/>
    <w:rsid w:val="003463E7"/>
    <w:rsid w:val="0036119C"/>
    <w:rsid w:val="003807E0"/>
    <w:rsid w:val="00390425"/>
    <w:rsid w:val="00392FB6"/>
    <w:rsid w:val="003A539C"/>
    <w:rsid w:val="003A5D0D"/>
    <w:rsid w:val="003B6491"/>
    <w:rsid w:val="003D1DAB"/>
    <w:rsid w:val="003F25B4"/>
    <w:rsid w:val="00402F61"/>
    <w:rsid w:val="00405037"/>
    <w:rsid w:val="00410BB9"/>
    <w:rsid w:val="00424379"/>
    <w:rsid w:val="00430EED"/>
    <w:rsid w:val="0043397D"/>
    <w:rsid w:val="00442757"/>
    <w:rsid w:val="00444C08"/>
    <w:rsid w:val="00447BC4"/>
    <w:rsid w:val="00447DCD"/>
    <w:rsid w:val="0045026B"/>
    <w:rsid w:val="004519ED"/>
    <w:rsid w:val="004566F0"/>
    <w:rsid w:val="004610EF"/>
    <w:rsid w:val="0048678E"/>
    <w:rsid w:val="004948C8"/>
    <w:rsid w:val="0049496A"/>
    <w:rsid w:val="004A4F13"/>
    <w:rsid w:val="004B7090"/>
    <w:rsid w:val="004C0F92"/>
    <w:rsid w:val="004C6129"/>
    <w:rsid w:val="004D084D"/>
    <w:rsid w:val="004D08B0"/>
    <w:rsid w:val="004D3CE0"/>
    <w:rsid w:val="004D43FA"/>
    <w:rsid w:val="004D587A"/>
    <w:rsid w:val="004F1DE7"/>
    <w:rsid w:val="004F652D"/>
    <w:rsid w:val="0051093A"/>
    <w:rsid w:val="00516D3C"/>
    <w:rsid w:val="00516FBC"/>
    <w:rsid w:val="005239DE"/>
    <w:rsid w:val="005252D0"/>
    <w:rsid w:val="005370F0"/>
    <w:rsid w:val="00561566"/>
    <w:rsid w:val="00570D90"/>
    <w:rsid w:val="00586E72"/>
    <w:rsid w:val="00596998"/>
    <w:rsid w:val="005A36E7"/>
    <w:rsid w:val="005C495F"/>
    <w:rsid w:val="005C635A"/>
    <w:rsid w:val="005D37C0"/>
    <w:rsid w:val="005D4EC4"/>
    <w:rsid w:val="005F36E4"/>
    <w:rsid w:val="005F7029"/>
    <w:rsid w:val="00607BF8"/>
    <w:rsid w:val="006150F3"/>
    <w:rsid w:val="00617F07"/>
    <w:rsid w:val="00630442"/>
    <w:rsid w:val="006331BC"/>
    <w:rsid w:val="00650518"/>
    <w:rsid w:val="00654F2F"/>
    <w:rsid w:val="00656B4F"/>
    <w:rsid w:val="00662FFE"/>
    <w:rsid w:val="00674030"/>
    <w:rsid w:val="0067687F"/>
    <w:rsid w:val="00685676"/>
    <w:rsid w:val="00697F19"/>
    <w:rsid w:val="006A487E"/>
    <w:rsid w:val="006A4B96"/>
    <w:rsid w:val="006B1435"/>
    <w:rsid w:val="006B413A"/>
    <w:rsid w:val="006E1A44"/>
    <w:rsid w:val="006F3E71"/>
    <w:rsid w:val="0070379A"/>
    <w:rsid w:val="00720B28"/>
    <w:rsid w:val="00721450"/>
    <w:rsid w:val="00725120"/>
    <w:rsid w:val="0073111D"/>
    <w:rsid w:val="0073247B"/>
    <w:rsid w:val="007333EB"/>
    <w:rsid w:val="00733881"/>
    <w:rsid w:val="00733A55"/>
    <w:rsid w:val="00733BC1"/>
    <w:rsid w:val="00735E36"/>
    <w:rsid w:val="00740992"/>
    <w:rsid w:val="007506BB"/>
    <w:rsid w:val="00750BB6"/>
    <w:rsid w:val="00751F06"/>
    <w:rsid w:val="00752E0E"/>
    <w:rsid w:val="00754643"/>
    <w:rsid w:val="0075604F"/>
    <w:rsid w:val="007706FB"/>
    <w:rsid w:val="00771DC8"/>
    <w:rsid w:val="00783D6C"/>
    <w:rsid w:val="00787C50"/>
    <w:rsid w:val="00795D96"/>
    <w:rsid w:val="007A27FC"/>
    <w:rsid w:val="007C269C"/>
    <w:rsid w:val="007D188A"/>
    <w:rsid w:val="007E1E1F"/>
    <w:rsid w:val="00812899"/>
    <w:rsid w:val="00822DAB"/>
    <w:rsid w:val="00847397"/>
    <w:rsid w:val="00850D59"/>
    <w:rsid w:val="0086104A"/>
    <w:rsid w:val="008801BE"/>
    <w:rsid w:val="00886BDB"/>
    <w:rsid w:val="008A1666"/>
    <w:rsid w:val="008B24D3"/>
    <w:rsid w:val="008B5EFD"/>
    <w:rsid w:val="008C7EB9"/>
    <w:rsid w:val="008D3FE5"/>
    <w:rsid w:val="008E345A"/>
    <w:rsid w:val="008F3405"/>
    <w:rsid w:val="00901B1E"/>
    <w:rsid w:val="0090378B"/>
    <w:rsid w:val="0090448E"/>
    <w:rsid w:val="00905C71"/>
    <w:rsid w:val="00916EDC"/>
    <w:rsid w:val="00917BB6"/>
    <w:rsid w:val="00923D47"/>
    <w:rsid w:val="00927AD1"/>
    <w:rsid w:val="0093327A"/>
    <w:rsid w:val="00944D13"/>
    <w:rsid w:val="0095050E"/>
    <w:rsid w:val="00952E7D"/>
    <w:rsid w:val="00960302"/>
    <w:rsid w:val="009636A7"/>
    <w:rsid w:val="00976E54"/>
    <w:rsid w:val="00980A37"/>
    <w:rsid w:val="00984333"/>
    <w:rsid w:val="00986F76"/>
    <w:rsid w:val="009A4625"/>
    <w:rsid w:val="009A71A0"/>
    <w:rsid w:val="009B0831"/>
    <w:rsid w:val="009B26E1"/>
    <w:rsid w:val="009B5D75"/>
    <w:rsid w:val="009C1F12"/>
    <w:rsid w:val="009C3BFF"/>
    <w:rsid w:val="009C3E0C"/>
    <w:rsid w:val="009D5A08"/>
    <w:rsid w:val="009E4ECB"/>
    <w:rsid w:val="009E53BA"/>
    <w:rsid w:val="009F3C96"/>
    <w:rsid w:val="00A040C7"/>
    <w:rsid w:val="00A04D2C"/>
    <w:rsid w:val="00A1258B"/>
    <w:rsid w:val="00A13220"/>
    <w:rsid w:val="00A135EA"/>
    <w:rsid w:val="00A169F5"/>
    <w:rsid w:val="00A30427"/>
    <w:rsid w:val="00A353E3"/>
    <w:rsid w:val="00A434AA"/>
    <w:rsid w:val="00A54C17"/>
    <w:rsid w:val="00A70758"/>
    <w:rsid w:val="00A72CDE"/>
    <w:rsid w:val="00A8031E"/>
    <w:rsid w:val="00A807AC"/>
    <w:rsid w:val="00AA0AD0"/>
    <w:rsid w:val="00AA75CD"/>
    <w:rsid w:val="00AB167E"/>
    <w:rsid w:val="00AD2CE5"/>
    <w:rsid w:val="00AD4DB6"/>
    <w:rsid w:val="00AD5EA6"/>
    <w:rsid w:val="00AE3733"/>
    <w:rsid w:val="00AF1170"/>
    <w:rsid w:val="00AF1324"/>
    <w:rsid w:val="00AF6938"/>
    <w:rsid w:val="00AF6B77"/>
    <w:rsid w:val="00B11C65"/>
    <w:rsid w:val="00B23FCA"/>
    <w:rsid w:val="00B371D2"/>
    <w:rsid w:val="00B52D92"/>
    <w:rsid w:val="00B54975"/>
    <w:rsid w:val="00B56D9A"/>
    <w:rsid w:val="00B61131"/>
    <w:rsid w:val="00B659E5"/>
    <w:rsid w:val="00B67473"/>
    <w:rsid w:val="00B72B25"/>
    <w:rsid w:val="00B72EB0"/>
    <w:rsid w:val="00B77953"/>
    <w:rsid w:val="00B77E0D"/>
    <w:rsid w:val="00B8105D"/>
    <w:rsid w:val="00B87767"/>
    <w:rsid w:val="00BB095F"/>
    <w:rsid w:val="00BC0095"/>
    <w:rsid w:val="00BC4579"/>
    <w:rsid w:val="00BD3BEE"/>
    <w:rsid w:val="00BD4BD4"/>
    <w:rsid w:val="00BD70C3"/>
    <w:rsid w:val="00BE310C"/>
    <w:rsid w:val="00BE5883"/>
    <w:rsid w:val="00BF036E"/>
    <w:rsid w:val="00C01B16"/>
    <w:rsid w:val="00C02EB7"/>
    <w:rsid w:val="00C11E90"/>
    <w:rsid w:val="00C139AF"/>
    <w:rsid w:val="00C1507C"/>
    <w:rsid w:val="00C366AC"/>
    <w:rsid w:val="00C4318B"/>
    <w:rsid w:val="00C5018C"/>
    <w:rsid w:val="00C52F78"/>
    <w:rsid w:val="00C643A4"/>
    <w:rsid w:val="00C64F8E"/>
    <w:rsid w:val="00C76381"/>
    <w:rsid w:val="00CB3446"/>
    <w:rsid w:val="00CB37D4"/>
    <w:rsid w:val="00CC5466"/>
    <w:rsid w:val="00CD1C95"/>
    <w:rsid w:val="00CE5DDC"/>
    <w:rsid w:val="00D04474"/>
    <w:rsid w:val="00D0628F"/>
    <w:rsid w:val="00D07991"/>
    <w:rsid w:val="00D22EDA"/>
    <w:rsid w:val="00D25DF6"/>
    <w:rsid w:val="00D3127E"/>
    <w:rsid w:val="00D31FFF"/>
    <w:rsid w:val="00D46FEE"/>
    <w:rsid w:val="00D72F77"/>
    <w:rsid w:val="00D73345"/>
    <w:rsid w:val="00D75ED3"/>
    <w:rsid w:val="00D854AE"/>
    <w:rsid w:val="00D87AFE"/>
    <w:rsid w:val="00D931A8"/>
    <w:rsid w:val="00DB1AA3"/>
    <w:rsid w:val="00DB559C"/>
    <w:rsid w:val="00DB5ADF"/>
    <w:rsid w:val="00DB740B"/>
    <w:rsid w:val="00DD24A1"/>
    <w:rsid w:val="00DD3C29"/>
    <w:rsid w:val="00DD6E74"/>
    <w:rsid w:val="00DE5A88"/>
    <w:rsid w:val="00DE6C24"/>
    <w:rsid w:val="00E21C7C"/>
    <w:rsid w:val="00E241BC"/>
    <w:rsid w:val="00E31773"/>
    <w:rsid w:val="00E3181A"/>
    <w:rsid w:val="00E31AFC"/>
    <w:rsid w:val="00E33FF0"/>
    <w:rsid w:val="00E448C5"/>
    <w:rsid w:val="00E45877"/>
    <w:rsid w:val="00E45FEE"/>
    <w:rsid w:val="00E46BBF"/>
    <w:rsid w:val="00E47F17"/>
    <w:rsid w:val="00E55E16"/>
    <w:rsid w:val="00E604BF"/>
    <w:rsid w:val="00E631CB"/>
    <w:rsid w:val="00E70F5A"/>
    <w:rsid w:val="00E71D72"/>
    <w:rsid w:val="00E725B2"/>
    <w:rsid w:val="00E76C77"/>
    <w:rsid w:val="00E84C5A"/>
    <w:rsid w:val="00E9294C"/>
    <w:rsid w:val="00EA082C"/>
    <w:rsid w:val="00EA5263"/>
    <w:rsid w:val="00EA5F17"/>
    <w:rsid w:val="00EB3AB6"/>
    <w:rsid w:val="00EB5707"/>
    <w:rsid w:val="00EC23D3"/>
    <w:rsid w:val="00F01EE5"/>
    <w:rsid w:val="00F12576"/>
    <w:rsid w:val="00F16099"/>
    <w:rsid w:val="00F35E02"/>
    <w:rsid w:val="00F44655"/>
    <w:rsid w:val="00F450C6"/>
    <w:rsid w:val="00F45D85"/>
    <w:rsid w:val="00F51FE4"/>
    <w:rsid w:val="00F61E90"/>
    <w:rsid w:val="00F639F0"/>
    <w:rsid w:val="00F65AC4"/>
    <w:rsid w:val="00F737FB"/>
    <w:rsid w:val="00F77D80"/>
    <w:rsid w:val="00F85C1D"/>
    <w:rsid w:val="00F912C1"/>
    <w:rsid w:val="00F97540"/>
    <w:rsid w:val="00FA639C"/>
    <w:rsid w:val="00FB2ABD"/>
    <w:rsid w:val="00FC4E71"/>
    <w:rsid w:val="00FF0AAD"/>
    <w:rsid w:val="00FF17C0"/>
    <w:rsid w:val="01520319"/>
    <w:rsid w:val="08CE28F0"/>
    <w:rsid w:val="0A8F5FE0"/>
    <w:rsid w:val="0B5D3D1A"/>
    <w:rsid w:val="0BFC2239"/>
    <w:rsid w:val="0F1F14FC"/>
    <w:rsid w:val="1A90536B"/>
    <w:rsid w:val="1D24192E"/>
    <w:rsid w:val="1D754F89"/>
    <w:rsid w:val="1E181032"/>
    <w:rsid w:val="1FD63BFF"/>
    <w:rsid w:val="24545AAF"/>
    <w:rsid w:val="26044979"/>
    <w:rsid w:val="293C59B5"/>
    <w:rsid w:val="3AB45ECB"/>
    <w:rsid w:val="487B2370"/>
    <w:rsid w:val="4A8A2DF9"/>
    <w:rsid w:val="54C04B6B"/>
    <w:rsid w:val="573C5425"/>
    <w:rsid w:val="5DB84095"/>
    <w:rsid w:val="61A369CA"/>
    <w:rsid w:val="63FA6523"/>
    <w:rsid w:val="6AE47705"/>
    <w:rsid w:val="6C3D5D57"/>
    <w:rsid w:val="70A27037"/>
    <w:rsid w:val="77991CAB"/>
    <w:rsid w:val="7836030B"/>
    <w:rsid w:val="79D9231B"/>
    <w:rsid w:val="7BA329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Normal Indent" w:semiHidden="0" w:unhideWhenUsed="0"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qFormat="1"/>
    <w:lsdException w:name="Body Text" w:semiHidden="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Plain Text" w:semiHidden="0" w:qFormat="1"/>
    <w:lsdException w:name="HTML Top of Form" w:uiPriority="99"/>
    <w:lsdException w:name="HTML Bottom of Form" w:uiPriority="99"/>
    <w:lsdException w:name="Normal (Web)" w:semiHidden="0" w:uiPriority="99"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9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FFE"/>
    <w:pPr>
      <w:widowControl w:val="0"/>
      <w:jc w:val="both"/>
    </w:pPr>
    <w:rPr>
      <w:kern w:val="2"/>
      <w:sz w:val="21"/>
      <w:szCs w:val="24"/>
    </w:rPr>
  </w:style>
  <w:style w:type="paragraph" w:styleId="3">
    <w:name w:val="heading 3"/>
    <w:basedOn w:val="a"/>
    <w:next w:val="a"/>
    <w:qFormat/>
    <w:rsid w:val="00662FFE"/>
    <w:pPr>
      <w:keepNext/>
      <w:keepLines/>
      <w:spacing w:before="260" w:after="260" w:line="416" w:lineRule="auto"/>
      <w:outlineLvl w:val="2"/>
    </w:pPr>
    <w:rPr>
      <w:b/>
      <w:bCs/>
      <w:sz w:val="32"/>
      <w:szCs w:val="32"/>
    </w:rPr>
  </w:style>
  <w:style w:type="paragraph" w:styleId="5">
    <w:name w:val="heading 5"/>
    <w:basedOn w:val="a"/>
    <w:next w:val="a"/>
    <w:link w:val="5Char"/>
    <w:uiPriority w:val="9"/>
    <w:qFormat/>
    <w:rsid w:val="00662FFE"/>
    <w:pPr>
      <w:spacing w:before="100" w:beforeAutospacing="1" w:after="100" w:afterAutospacing="1"/>
      <w:jc w:val="left"/>
      <w:outlineLvl w:val="4"/>
    </w:pPr>
    <w:rPr>
      <w:rFonts w:ascii="宋体" w:hAnsi="宋体"/>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662FFE"/>
    <w:pPr>
      <w:ind w:firstLine="420"/>
    </w:pPr>
    <w:rPr>
      <w:szCs w:val="20"/>
    </w:rPr>
  </w:style>
  <w:style w:type="paragraph" w:styleId="a4">
    <w:name w:val="Body Text"/>
    <w:basedOn w:val="a"/>
    <w:link w:val="Char0"/>
    <w:unhideWhenUsed/>
    <w:qFormat/>
    <w:rsid w:val="00662FFE"/>
    <w:pPr>
      <w:spacing w:after="120"/>
    </w:pPr>
    <w:rPr>
      <w:szCs w:val="20"/>
    </w:rPr>
  </w:style>
  <w:style w:type="paragraph" w:styleId="a5">
    <w:name w:val="Plain Text"/>
    <w:basedOn w:val="a"/>
    <w:link w:val="Char1"/>
    <w:unhideWhenUsed/>
    <w:qFormat/>
    <w:rsid w:val="00662FFE"/>
    <w:rPr>
      <w:rFonts w:ascii="宋体" w:hAnsi="Courier New"/>
      <w:szCs w:val="20"/>
    </w:rPr>
  </w:style>
  <w:style w:type="paragraph" w:styleId="a6">
    <w:name w:val="Date"/>
    <w:basedOn w:val="a"/>
    <w:next w:val="a"/>
    <w:link w:val="Char2"/>
    <w:qFormat/>
    <w:rsid w:val="00662FFE"/>
    <w:pPr>
      <w:ind w:leftChars="2500" w:left="100"/>
    </w:pPr>
  </w:style>
  <w:style w:type="paragraph" w:styleId="a7">
    <w:name w:val="Balloon Text"/>
    <w:basedOn w:val="a"/>
    <w:link w:val="Char3"/>
    <w:semiHidden/>
    <w:unhideWhenUsed/>
    <w:qFormat/>
    <w:rsid w:val="00662FFE"/>
    <w:rPr>
      <w:sz w:val="18"/>
      <w:szCs w:val="18"/>
    </w:rPr>
  </w:style>
  <w:style w:type="paragraph" w:styleId="a8">
    <w:name w:val="footer"/>
    <w:basedOn w:val="a"/>
    <w:link w:val="Char4"/>
    <w:uiPriority w:val="99"/>
    <w:qFormat/>
    <w:rsid w:val="00662FFE"/>
    <w:pPr>
      <w:tabs>
        <w:tab w:val="center" w:pos="4153"/>
        <w:tab w:val="right" w:pos="8306"/>
      </w:tabs>
      <w:snapToGrid w:val="0"/>
      <w:jc w:val="left"/>
    </w:pPr>
    <w:rPr>
      <w:sz w:val="18"/>
      <w:szCs w:val="18"/>
    </w:rPr>
  </w:style>
  <w:style w:type="paragraph" w:styleId="a9">
    <w:name w:val="header"/>
    <w:basedOn w:val="a"/>
    <w:qFormat/>
    <w:rsid w:val="00662FFE"/>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62FFE"/>
    <w:pPr>
      <w:widowControl/>
      <w:spacing w:before="100" w:beforeAutospacing="1" w:after="100" w:afterAutospacing="1"/>
      <w:jc w:val="left"/>
    </w:pPr>
    <w:rPr>
      <w:rFonts w:ascii="宋体" w:hAnsi="宋体" w:cs="宋体"/>
      <w:kern w:val="0"/>
      <w:sz w:val="24"/>
    </w:rPr>
  </w:style>
  <w:style w:type="table" w:styleId="ab">
    <w:name w:val="Table Grid"/>
    <w:basedOn w:val="a1"/>
    <w:uiPriority w:val="99"/>
    <w:unhideWhenUsed/>
    <w:qFormat/>
    <w:rsid w:val="00662F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662FFE"/>
  </w:style>
  <w:style w:type="character" w:styleId="ad">
    <w:name w:val="Hyperlink"/>
    <w:uiPriority w:val="99"/>
    <w:unhideWhenUsed/>
    <w:qFormat/>
    <w:rsid w:val="00662FFE"/>
    <w:rPr>
      <w:color w:val="0000FF"/>
      <w:u w:val="single"/>
    </w:rPr>
  </w:style>
  <w:style w:type="paragraph" w:customStyle="1" w:styleId="Char5">
    <w:name w:val="Char"/>
    <w:basedOn w:val="a"/>
    <w:qFormat/>
    <w:rsid w:val="00662FFE"/>
    <w:pPr>
      <w:widowControl/>
      <w:spacing w:after="160" w:line="240" w:lineRule="exact"/>
      <w:jc w:val="left"/>
    </w:pPr>
    <w:rPr>
      <w:kern w:val="0"/>
      <w:sz w:val="20"/>
      <w:szCs w:val="20"/>
    </w:rPr>
  </w:style>
  <w:style w:type="paragraph" w:customStyle="1" w:styleId="Style2">
    <w:name w:val="_Style 2"/>
    <w:basedOn w:val="a"/>
    <w:qFormat/>
    <w:rsid w:val="00662FFE"/>
    <w:pPr>
      <w:ind w:firstLineChars="200" w:firstLine="420"/>
    </w:pPr>
  </w:style>
  <w:style w:type="paragraph" w:customStyle="1" w:styleId="30">
    <w:name w:val="列出段落3"/>
    <w:basedOn w:val="a"/>
    <w:uiPriority w:val="99"/>
    <w:unhideWhenUsed/>
    <w:qFormat/>
    <w:rsid w:val="00662FFE"/>
    <w:pPr>
      <w:ind w:firstLineChars="200" w:firstLine="420"/>
    </w:pPr>
  </w:style>
  <w:style w:type="paragraph" w:customStyle="1" w:styleId="2">
    <w:name w:val="列出段落2"/>
    <w:basedOn w:val="a"/>
    <w:uiPriority w:val="99"/>
    <w:unhideWhenUsed/>
    <w:qFormat/>
    <w:rsid w:val="00662FFE"/>
    <w:pPr>
      <w:ind w:firstLineChars="200" w:firstLine="420"/>
    </w:pPr>
  </w:style>
  <w:style w:type="paragraph" w:customStyle="1" w:styleId="Default">
    <w:name w:val="Default"/>
    <w:qFormat/>
    <w:rsid w:val="00662FFE"/>
    <w:pPr>
      <w:widowControl w:val="0"/>
      <w:autoSpaceDE w:val="0"/>
      <w:autoSpaceDN w:val="0"/>
      <w:adjustRightInd w:val="0"/>
    </w:pPr>
    <w:rPr>
      <w:rFonts w:ascii="宋体"/>
      <w:color w:val="000000"/>
      <w:sz w:val="24"/>
      <w:szCs w:val="24"/>
    </w:rPr>
  </w:style>
  <w:style w:type="paragraph" w:customStyle="1" w:styleId="1">
    <w:name w:val="列出段落1"/>
    <w:basedOn w:val="a"/>
    <w:uiPriority w:val="99"/>
    <w:unhideWhenUsed/>
    <w:qFormat/>
    <w:rsid w:val="00662FFE"/>
    <w:pPr>
      <w:ind w:firstLineChars="200" w:firstLine="420"/>
    </w:pPr>
  </w:style>
  <w:style w:type="paragraph" w:customStyle="1" w:styleId="31">
    <w:name w:val="样式3"/>
    <w:basedOn w:val="a5"/>
    <w:qFormat/>
    <w:rsid w:val="00662FFE"/>
    <w:pPr>
      <w:spacing w:line="0" w:lineRule="atLeast"/>
      <w:outlineLvl w:val="0"/>
    </w:pPr>
    <w:rPr>
      <w:sz w:val="28"/>
    </w:rPr>
  </w:style>
  <w:style w:type="paragraph" w:customStyle="1" w:styleId="0">
    <w:name w:val="正文0"/>
    <w:basedOn w:val="a"/>
    <w:qFormat/>
    <w:rsid w:val="00662FFE"/>
    <w:pPr>
      <w:autoSpaceDE w:val="0"/>
      <w:autoSpaceDN w:val="0"/>
      <w:adjustRightInd w:val="0"/>
      <w:spacing w:before="240" w:after="60" w:line="360" w:lineRule="atLeast"/>
    </w:pPr>
    <w:rPr>
      <w:b/>
      <w:kern w:val="0"/>
      <w:sz w:val="24"/>
      <w:szCs w:val="20"/>
    </w:rPr>
  </w:style>
  <w:style w:type="paragraph" w:styleId="ae">
    <w:name w:val="List Paragraph"/>
    <w:basedOn w:val="a"/>
    <w:uiPriority w:val="99"/>
    <w:qFormat/>
    <w:rsid w:val="00662FFE"/>
    <w:pPr>
      <w:ind w:firstLineChars="200" w:firstLine="420"/>
    </w:pPr>
  </w:style>
  <w:style w:type="character" w:customStyle="1" w:styleId="Char2">
    <w:name w:val="日期 Char"/>
    <w:link w:val="a6"/>
    <w:qFormat/>
    <w:rsid w:val="00662FFE"/>
    <w:rPr>
      <w:kern w:val="2"/>
      <w:sz w:val="21"/>
      <w:szCs w:val="24"/>
    </w:rPr>
  </w:style>
  <w:style w:type="character" w:customStyle="1" w:styleId="font51">
    <w:name w:val="font51"/>
    <w:qFormat/>
    <w:rsid w:val="00662FFE"/>
    <w:rPr>
      <w:rFonts w:ascii="Times New Roman" w:hAnsi="Times New Roman" w:cs="Times New Roman" w:hint="default"/>
      <w:color w:val="000000"/>
      <w:sz w:val="22"/>
      <w:szCs w:val="22"/>
      <w:u w:val="none"/>
    </w:rPr>
  </w:style>
  <w:style w:type="character" w:customStyle="1" w:styleId="font71">
    <w:name w:val="font71"/>
    <w:qFormat/>
    <w:rsid w:val="00662FFE"/>
    <w:rPr>
      <w:rFonts w:ascii="宋体" w:eastAsia="宋体" w:hAnsi="宋体" w:cs="宋体" w:hint="eastAsia"/>
      <w:color w:val="000000"/>
      <w:sz w:val="22"/>
      <w:szCs w:val="22"/>
      <w:u w:val="none"/>
    </w:rPr>
  </w:style>
  <w:style w:type="character" w:customStyle="1" w:styleId="5Char">
    <w:name w:val="标题 5 Char"/>
    <w:link w:val="5"/>
    <w:uiPriority w:val="9"/>
    <w:qFormat/>
    <w:rsid w:val="00662FFE"/>
    <w:rPr>
      <w:rFonts w:ascii="宋体" w:hAnsi="宋体" w:cs="宋体"/>
      <w:b/>
    </w:rPr>
  </w:style>
  <w:style w:type="character" w:customStyle="1" w:styleId="Char0">
    <w:name w:val="正文文本 Char"/>
    <w:basedOn w:val="a0"/>
    <w:link w:val="a4"/>
    <w:qFormat/>
    <w:rsid w:val="00662FFE"/>
    <w:rPr>
      <w:kern w:val="2"/>
      <w:sz w:val="21"/>
    </w:rPr>
  </w:style>
  <w:style w:type="character" w:customStyle="1" w:styleId="Char1">
    <w:name w:val="纯文本 Char"/>
    <w:basedOn w:val="a0"/>
    <w:link w:val="a5"/>
    <w:qFormat/>
    <w:rsid w:val="00662FFE"/>
    <w:rPr>
      <w:rFonts w:ascii="宋体" w:hAnsi="Courier New"/>
      <w:kern w:val="2"/>
      <w:sz w:val="21"/>
    </w:rPr>
  </w:style>
  <w:style w:type="character" w:customStyle="1" w:styleId="Char">
    <w:name w:val="正文缩进 Char"/>
    <w:link w:val="a3"/>
    <w:qFormat/>
    <w:locked/>
    <w:rsid w:val="00662FFE"/>
    <w:rPr>
      <w:kern w:val="2"/>
      <w:sz w:val="21"/>
    </w:rPr>
  </w:style>
  <w:style w:type="character" w:customStyle="1" w:styleId="Char4">
    <w:name w:val="页脚 Char"/>
    <w:basedOn w:val="a0"/>
    <w:link w:val="a8"/>
    <w:uiPriority w:val="99"/>
    <w:qFormat/>
    <w:rsid w:val="00662FFE"/>
    <w:rPr>
      <w:kern w:val="2"/>
      <w:sz w:val="18"/>
      <w:szCs w:val="18"/>
    </w:rPr>
  </w:style>
  <w:style w:type="character" w:customStyle="1" w:styleId="Char3">
    <w:name w:val="批注框文本 Char"/>
    <w:basedOn w:val="a0"/>
    <w:link w:val="a7"/>
    <w:semiHidden/>
    <w:rsid w:val="00662FF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1641</Words>
  <Characters>9356</Characters>
  <Application>Microsoft Office Word</Application>
  <DocSecurity>0</DocSecurity>
  <Lines>77</Lines>
  <Paragraphs>21</Paragraphs>
  <ScaleCrop>false</ScaleCrop>
  <Company>Microsoft</Company>
  <LinksUpToDate>false</LinksUpToDate>
  <CharactersWithSpaces>10976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User</cp:lastModifiedBy>
  <cp:revision>73</cp:revision>
  <dcterms:created xsi:type="dcterms:W3CDTF">2018-09-03T03:18:00Z</dcterms:created>
  <dcterms:modified xsi:type="dcterms:W3CDTF">2019-12-17T03:13:00Z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