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D9F" w:rsidRDefault="006E2C73">
      <w:pPr>
        <w:rPr>
          <w:rFonts w:ascii="宋体" w:hAnsi="宋体"/>
          <w:spacing w:val="-16"/>
          <w:sz w:val="36"/>
          <w:szCs w:val="36"/>
        </w:rPr>
      </w:pPr>
      <w:bookmarkStart w:id="0" w:name="_Hlt64278657"/>
      <w:bookmarkStart w:id="1" w:name="_Toc466971980"/>
      <w:bookmarkStart w:id="2" w:name="_Toc464401352"/>
      <w:bookmarkStart w:id="3" w:name="_Toc475768605"/>
      <w:bookmarkStart w:id="4" w:name="_Toc482528417"/>
      <w:bookmarkStart w:id="5" w:name="_Toc466896356"/>
      <w:bookmarkStart w:id="6" w:name="_Toc464451505"/>
      <w:bookmarkStart w:id="7" w:name="_Toc475439101"/>
      <w:bookmarkStart w:id="8" w:name="_Toc475765817"/>
      <w:bookmarkStart w:id="9" w:name="_Toc487249826"/>
      <w:bookmarkStart w:id="10" w:name="_Toc462535886"/>
      <w:bookmarkStart w:id="11" w:name="_Toc487249574"/>
      <w:bookmarkStart w:id="12" w:name="_Toc462486138"/>
      <w:bookmarkStart w:id="13" w:name="_Toc463067502"/>
      <w:bookmarkStart w:id="14" w:name="_Toc463071333"/>
      <w:bookmarkStart w:id="15" w:name="_Toc492357122"/>
      <w:bookmarkStart w:id="16" w:name="_Toc464397399"/>
      <w:bookmarkStart w:id="17" w:name="_Toc462487363"/>
      <w:bookmarkStart w:id="18" w:name="_Toc487249714"/>
      <w:bookmarkStart w:id="19" w:name="_Toc468617336"/>
      <w:bookmarkStart w:id="20" w:name="_Toc57451640"/>
      <w:bookmarkStart w:id="21" w:name="_Toc464457644"/>
      <w:bookmarkStart w:id="22" w:name="_Toc463071786"/>
      <w:r>
        <w:rPr>
          <w:rFonts w:ascii="宋体" w:hAnsi="宋体" w:hint="eastAsia"/>
          <w:spacing w:val="-16"/>
          <w:sz w:val="36"/>
          <w:szCs w:val="36"/>
        </w:rPr>
        <w:t>附件</w:t>
      </w:r>
      <w:r w:rsidR="00D3144F">
        <w:rPr>
          <w:rFonts w:ascii="宋体" w:hAnsi="宋体"/>
          <w:spacing w:val="-16"/>
          <w:sz w:val="36"/>
          <w:szCs w:val="36"/>
        </w:rPr>
        <w:t>6</w:t>
      </w:r>
    </w:p>
    <w:p w:rsidR="00183D9F" w:rsidRDefault="00183D9F">
      <w:pPr>
        <w:jc w:val="center"/>
        <w:rPr>
          <w:rFonts w:ascii="隶书" w:eastAsia="隶书" w:hAnsi="华文楷体"/>
          <w:spacing w:val="-16"/>
          <w:sz w:val="52"/>
        </w:rPr>
      </w:pPr>
    </w:p>
    <w:bookmarkEnd w:id="0"/>
    <w:p w:rsidR="00183D9F" w:rsidRDefault="006E2C73">
      <w:pPr>
        <w:pStyle w:val="a9"/>
        <w:tabs>
          <w:tab w:val="left" w:pos="425"/>
        </w:tabs>
        <w:jc w:val="center"/>
        <w:rPr>
          <w:rFonts w:hAnsi="宋体"/>
          <w:b/>
          <w:sz w:val="44"/>
          <w:szCs w:val="44"/>
        </w:rPr>
      </w:pPr>
      <w:r>
        <w:rPr>
          <w:rFonts w:hAnsi="宋体" w:hint="eastAsia"/>
          <w:b/>
          <w:sz w:val="44"/>
          <w:szCs w:val="44"/>
        </w:rPr>
        <w:t>福建广电网络集团泉州分公司</w:t>
      </w:r>
    </w:p>
    <w:p w:rsidR="00183D9F" w:rsidRDefault="00183D9F">
      <w:pPr>
        <w:pStyle w:val="a9"/>
        <w:tabs>
          <w:tab w:val="left" w:pos="425"/>
        </w:tabs>
        <w:jc w:val="center"/>
        <w:rPr>
          <w:rFonts w:hAnsi="宋体"/>
          <w:b/>
          <w:sz w:val="44"/>
          <w:szCs w:val="44"/>
        </w:rPr>
      </w:pPr>
      <w:bookmarkStart w:id="23" w:name="_Toc198090866"/>
      <w:bookmarkStart w:id="24" w:name="_Toc196885125"/>
      <w:bookmarkStart w:id="25" w:name="_Toc196883895"/>
      <w:bookmarkStart w:id="26" w:name="_Toc196885166"/>
      <w:bookmarkStart w:id="27" w:name="_Toc196883859"/>
      <w:bookmarkStart w:id="28" w:name="_Toc197241092"/>
      <w:bookmarkStart w:id="29" w:name="_Toc198380482"/>
      <w:bookmarkStart w:id="30" w:name="_Toc196893021"/>
      <w:bookmarkStart w:id="31" w:name="_Toc196885259"/>
      <w:bookmarkStart w:id="32" w:name="_Toc198375390"/>
    </w:p>
    <w:p w:rsidR="00183D9F" w:rsidRDefault="00183D9F">
      <w:pPr>
        <w:pStyle w:val="a9"/>
        <w:tabs>
          <w:tab w:val="left" w:pos="425"/>
        </w:tabs>
        <w:jc w:val="center"/>
        <w:rPr>
          <w:rFonts w:hAnsi="宋体"/>
          <w:b/>
          <w:sz w:val="44"/>
          <w:szCs w:val="44"/>
        </w:rPr>
      </w:pPr>
    </w:p>
    <w:p w:rsidR="00183D9F" w:rsidRDefault="00183D9F">
      <w:pPr>
        <w:pStyle w:val="a9"/>
        <w:tabs>
          <w:tab w:val="left" w:pos="425"/>
        </w:tabs>
        <w:jc w:val="center"/>
        <w:rPr>
          <w:rFonts w:hAnsi="宋体"/>
          <w:b/>
          <w:sz w:val="44"/>
          <w:szCs w:val="44"/>
        </w:rPr>
      </w:pPr>
    </w:p>
    <w:bookmarkEnd w:id="23"/>
    <w:bookmarkEnd w:id="24"/>
    <w:bookmarkEnd w:id="25"/>
    <w:bookmarkEnd w:id="26"/>
    <w:bookmarkEnd w:id="27"/>
    <w:bookmarkEnd w:id="28"/>
    <w:bookmarkEnd w:id="29"/>
    <w:bookmarkEnd w:id="30"/>
    <w:bookmarkEnd w:id="31"/>
    <w:bookmarkEnd w:id="32"/>
    <w:p w:rsidR="00D3144F" w:rsidRDefault="005D0120">
      <w:pPr>
        <w:spacing w:line="360" w:lineRule="auto"/>
        <w:jc w:val="center"/>
        <w:rPr>
          <w:rFonts w:ascii="宋体" w:hAnsi="宋体"/>
          <w:b/>
          <w:sz w:val="28"/>
          <w:szCs w:val="28"/>
        </w:rPr>
      </w:pPr>
      <w:r w:rsidRPr="005D0120">
        <w:rPr>
          <w:rFonts w:ascii="宋体" w:hAnsi="宋体" w:hint="eastAsia"/>
          <w:b/>
          <w:sz w:val="28"/>
          <w:szCs w:val="28"/>
        </w:rPr>
        <w:t>展览城（二楼）分前端机房</w:t>
      </w:r>
    </w:p>
    <w:p w:rsidR="00183D9F" w:rsidRDefault="006E2C73">
      <w:pPr>
        <w:spacing w:line="360" w:lineRule="auto"/>
        <w:jc w:val="center"/>
        <w:rPr>
          <w:rFonts w:ascii="宋体" w:hAnsi="宋体"/>
          <w:b/>
          <w:sz w:val="28"/>
          <w:szCs w:val="28"/>
        </w:rPr>
      </w:pPr>
      <w:r>
        <w:rPr>
          <w:rFonts w:ascii="宋体" w:hAnsi="宋体" w:hint="eastAsia"/>
          <w:b/>
          <w:sz w:val="28"/>
          <w:szCs w:val="28"/>
        </w:rPr>
        <w:t>——</w:t>
      </w:r>
      <w:r w:rsidR="00D3144F" w:rsidRPr="00D3144F">
        <w:rPr>
          <w:rFonts w:ascii="宋体" w:hAnsi="宋体" w:hint="eastAsia"/>
          <w:b/>
          <w:sz w:val="28"/>
          <w:szCs w:val="28"/>
        </w:rPr>
        <w:t>机房基础设施建设工程</w:t>
      </w:r>
      <w:r>
        <w:rPr>
          <w:rFonts w:ascii="宋体" w:hAnsi="宋体" w:hint="eastAsia"/>
          <w:b/>
          <w:sz w:val="28"/>
          <w:szCs w:val="28"/>
        </w:rPr>
        <w:t>招标技术规范书</w:t>
      </w:r>
    </w:p>
    <w:p w:rsidR="00183D9F" w:rsidRDefault="00183D9F">
      <w:pPr>
        <w:spacing w:before="100" w:beforeAutospacing="1" w:after="100" w:afterAutospacing="1" w:line="360" w:lineRule="auto"/>
        <w:jc w:val="center"/>
        <w:rPr>
          <w:rFonts w:ascii="宋体" w:hAnsi="宋体"/>
          <w:b/>
          <w:sz w:val="36"/>
          <w:szCs w:val="36"/>
        </w:rPr>
      </w:pPr>
    </w:p>
    <w:p w:rsidR="00183D9F" w:rsidRPr="005D0120" w:rsidRDefault="00183D9F">
      <w:pPr>
        <w:pStyle w:val="aa"/>
        <w:jc w:val="center"/>
        <w:rPr>
          <w:rFonts w:ascii="宋体" w:hAnsi="宋体"/>
          <w:sz w:val="44"/>
          <w:szCs w:val="44"/>
        </w:rPr>
      </w:pPr>
    </w:p>
    <w:p w:rsidR="00183D9F" w:rsidRDefault="00183D9F">
      <w:pPr>
        <w:jc w:val="center"/>
        <w:rPr>
          <w:rFonts w:ascii="宋体" w:hAnsi="宋体"/>
          <w:sz w:val="44"/>
          <w:szCs w:val="44"/>
        </w:rPr>
      </w:pPr>
    </w:p>
    <w:p w:rsidR="00183D9F" w:rsidRDefault="00183D9F">
      <w:pPr>
        <w:jc w:val="center"/>
        <w:rPr>
          <w:rFonts w:ascii="宋体" w:hAnsi="宋体"/>
          <w:sz w:val="44"/>
          <w:szCs w:val="44"/>
        </w:rPr>
      </w:pPr>
    </w:p>
    <w:p w:rsidR="00183D9F" w:rsidRDefault="00183D9F">
      <w:pPr>
        <w:jc w:val="center"/>
        <w:rPr>
          <w:rFonts w:ascii="宋体" w:hAnsi="宋体"/>
          <w:sz w:val="44"/>
          <w:szCs w:val="44"/>
        </w:rPr>
      </w:pPr>
    </w:p>
    <w:p w:rsidR="00183D9F" w:rsidRDefault="00183D9F">
      <w:pPr>
        <w:jc w:val="center"/>
        <w:rPr>
          <w:rFonts w:ascii="宋体" w:hAnsi="宋体"/>
          <w:sz w:val="44"/>
          <w:szCs w:val="44"/>
        </w:rPr>
      </w:pPr>
    </w:p>
    <w:p w:rsidR="00183D9F" w:rsidRDefault="00183D9F">
      <w:pPr>
        <w:jc w:val="center"/>
        <w:rPr>
          <w:rFonts w:ascii="宋体" w:hAnsi="宋体"/>
          <w:sz w:val="44"/>
          <w:szCs w:val="44"/>
        </w:rPr>
      </w:pPr>
    </w:p>
    <w:p w:rsidR="00183D9F" w:rsidRDefault="006E2C73">
      <w:pPr>
        <w:spacing w:line="360" w:lineRule="auto"/>
        <w:ind w:firstLineChars="300" w:firstLine="840"/>
        <w:jc w:val="center"/>
        <w:rPr>
          <w:rFonts w:ascii="宋体" w:hAnsi="宋体"/>
          <w:sz w:val="28"/>
          <w:szCs w:val="28"/>
        </w:rPr>
      </w:pPr>
      <w:r>
        <w:rPr>
          <w:rFonts w:ascii="宋体" w:hAnsi="宋体" w:hint="eastAsia"/>
          <w:sz w:val="28"/>
          <w:szCs w:val="28"/>
        </w:rPr>
        <w:t>日       期: 201</w:t>
      </w:r>
      <w:r w:rsidR="00D3144F">
        <w:rPr>
          <w:rFonts w:ascii="宋体" w:hAnsi="宋体"/>
          <w:sz w:val="28"/>
          <w:szCs w:val="28"/>
        </w:rPr>
        <w:t>9</w:t>
      </w:r>
      <w:r>
        <w:rPr>
          <w:rFonts w:ascii="宋体" w:hAnsi="宋体" w:hint="eastAsia"/>
          <w:sz w:val="28"/>
          <w:szCs w:val="28"/>
        </w:rPr>
        <w:t>年</w:t>
      </w:r>
      <w:r w:rsidR="00D3144F">
        <w:rPr>
          <w:rFonts w:ascii="宋体" w:hAnsi="宋体"/>
          <w:sz w:val="28"/>
          <w:szCs w:val="28"/>
        </w:rPr>
        <w:t>1</w:t>
      </w:r>
      <w:r w:rsidR="005D0120">
        <w:rPr>
          <w:rFonts w:ascii="宋体" w:hAnsi="宋体"/>
          <w:sz w:val="28"/>
          <w:szCs w:val="28"/>
        </w:rPr>
        <w:t>1</w:t>
      </w:r>
      <w:r>
        <w:rPr>
          <w:rFonts w:ascii="宋体" w:hAnsi="宋体" w:hint="eastAsia"/>
          <w:sz w:val="28"/>
          <w:szCs w:val="28"/>
        </w:rPr>
        <w:t xml:space="preserve"> 月</w:t>
      </w:r>
    </w:p>
    <w:p w:rsidR="00183D9F" w:rsidRDefault="00183D9F">
      <w:pPr>
        <w:jc w:val="right"/>
        <w:rPr>
          <w:rFonts w:ascii="宋体" w:hAnsi="宋体"/>
        </w:rPr>
        <w:sectPr w:rsidR="00183D9F">
          <w:headerReference w:type="even" r:id="rId8"/>
          <w:headerReference w:type="default" r:id="rId9"/>
          <w:footerReference w:type="even" r:id="rId10"/>
          <w:footerReference w:type="default" r:id="rId11"/>
          <w:headerReference w:type="first" r:id="rId12"/>
          <w:footerReference w:type="first" r:id="rId13"/>
          <w:pgSz w:w="11906" w:h="16838"/>
          <w:pgMar w:top="1440" w:right="1134" w:bottom="1134" w:left="1418" w:header="851" w:footer="992" w:gutter="0"/>
          <w:cols w:space="720"/>
          <w:titlePg/>
          <w:docGrid w:type="lines" w:linePitch="312"/>
        </w:sectPr>
      </w:pPr>
    </w:p>
    <w:p w:rsidR="00183D9F" w:rsidRDefault="00183D9F">
      <w:pPr>
        <w:spacing w:line="360" w:lineRule="auto"/>
        <w:ind w:firstLineChars="1910" w:firstLine="4584"/>
        <w:rPr>
          <w:rFonts w:ascii="宋体" w:hAnsi="宋体"/>
          <w:sz w:val="24"/>
          <w:szCs w:val="31"/>
        </w:rPr>
      </w:pPr>
    </w:p>
    <w:p w:rsidR="00183D9F" w:rsidRDefault="005D0120">
      <w:pPr>
        <w:pStyle w:val="a5"/>
        <w:jc w:val="center"/>
        <w:rPr>
          <w:rFonts w:hAnsi="宋体"/>
          <w:bCs/>
          <w:spacing w:val="4"/>
          <w:sz w:val="28"/>
          <w:szCs w:val="28"/>
        </w:rPr>
      </w:pPr>
      <w:bookmarkStart w:id="33" w:name="_Hlt64614473"/>
      <w:bookmarkStart w:id="34" w:name="_Toc90231247"/>
      <w:bookmarkStart w:id="35" w:name="_Toc77687603"/>
      <w:bookmarkStart w:id="36" w:name="_Toc64278511"/>
      <w:bookmarkStart w:id="37" w:name="_Toc64617718"/>
      <w:bookmarkStart w:id="38" w:name="_Toc68859695"/>
      <w:bookmarkEnd w:id="33"/>
      <w:r w:rsidRPr="005D0120">
        <w:rPr>
          <w:rFonts w:hAnsi="宋体" w:hint="eastAsia"/>
          <w:bCs/>
          <w:spacing w:val="4"/>
          <w:sz w:val="28"/>
          <w:szCs w:val="28"/>
        </w:rPr>
        <w:t>2019</w:t>
      </w:r>
      <w:r w:rsidRPr="005D0120">
        <w:rPr>
          <w:rFonts w:hAnsi="宋体" w:hint="eastAsia"/>
          <w:bCs/>
          <w:spacing w:val="4"/>
          <w:sz w:val="28"/>
          <w:szCs w:val="28"/>
        </w:rPr>
        <w:t>年泉州分公司展览城（二楼）分前端机房建设工程</w:t>
      </w:r>
      <w:r w:rsidR="00D3144F" w:rsidRPr="00D3144F">
        <w:rPr>
          <w:rFonts w:hAnsi="宋体" w:hint="eastAsia"/>
          <w:bCs/>
          <w:spacing w:val="4"/>
          <w:sz w:val="28"/>
          <w:szCs w:val="28"/>
        </w:rPr>
        <w:t>项目</w:t>
      </w:r>
    </w:p>
    <w:p w:rsidR="00183D9F" w:rsidRDefault="006E2C73">
      <w:pPr>
        <w:pStyle w:val="a5"/>
        <w:jc w:val="right"/>
        <w:rPr>
          <w:sz w:val="28"/>
          <w:szCs w:val="28"/>
        </w:rPr>
      </w:pPr>
      <w:r>
        <w:rPr>
          <w:rFonts w:hAnsi="宋体" w:hint="eastAsia"/>
          <w:bCs/>
          <w:spacing w:val="4"/>
          <w:sz w:val="28"/>
          <w:szCs w:val="28"/>
        </w:rPr>
        <w:t>——设备采购</w:t>
      </w:r>
      <w:r>
        <w:rPr>
          <w:rFonts w:hint="eastAsia"/>
          <w:sz w:val="28"/>
          <w:szCs w:val="28"/>
        </w:rPr>
        <w:t>一览表</w:t>
      </w:r>
      <w:bookmarkEnd w:id="34"/>
      <w:bookmarkEnd w:id="35"/>
      <w:bookmarkEnd w:id="36"/>
      <w:bookmarkEnd w:id="37"/>
      <w:bookmarkEnd w:id="38"/>
    </w:p>
    <w:p w:rsidR="00183D9F" w:rsidRDefault="006E2C73">
      <w:pPr>
        <w:spacing w:line="500" w:lineRule="atLeast"/>
        <w:rPr>
          <w:rFonts w:ascii="宋体" w:hAnsi="宋体"/>
          <w:b/>
          <w:szCs w:val="21"/>
        </w:rPr>
      </w:pPr>
      <w:r>
        <w:rPr>
          <w:rFonts w:ascii="宋体" w:hAnsi="宋体" w:hint="eastAsia"/>
          <w:b/>
          <w:szCs w:val="21"/>
        </w:rPr>
        <w:t xml:space="preserve">采购编号：    </w:t>
      </w:r>
    </w:p>
    <w:tbl>
      <w:tblPr>
        <w:tblW w:w="92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080"/>
        <w:gridCol w:w="701"/>
        <w:gridCol w:w="1648"/>
        <w:gridCol w:w="2691"/>
        <w:gridCol w:w="720"/>
        <w:gridCol w:w="900"/>
        <w:gridCol w:w="1548"/>
      </w:tblGrid>
      <w:tr w:rsidR="00A95303" w:rsidTr="00A95303">
        <w:trPr>
          <w:trHeight w:val="613"/>
          <w:jc w:val="center"/>
        </w:trPr>
        <w:tc>
          <w:tcPr>
            <w:tcW w:w="1080" w:type="dxa"/>
            <w:vAlign w:val="center"/>
          </w:tcPr>
          <w:p w:rsidR="00A95303" w:rsidRDefault="00A95303" w:rsidP="00A95303">
            <w:pPr>
              <w:jc w:val="center"/>
              <w:rPr>
                <w:rFonts w:ascii="宋体" w:hAnsi="宋体"/>
                <w:b/>
                <w:szCs w:val="21"/>
              </w:rPr>
            </w:pPr>
            <w:bookmarkStart w:id="39" w:name="_Hlt80168133"/>
            <w:bookmarkStart w:id="40" w:name="_Hlt80145623"/>
            <w:bookmarkEnd w:id="39"/>
            <w:bookmarkEnd w:id="40"/>
            <w:r>
              <w:rPr>
                <w:rFonts w:ascii="宋体" w:hAnsi="宋体" w:hint="eastAsia"/>
                <w:b/>
                <w:szCs w:val="21"/>
              </w:rPr>
              <w:t>采购项目</w:t>
            </w:r>
          </w:p>
        </w:tc>
        <w:tc>
          <w:tcPr>
            <w:tcW w:w="701" w:type="dxa"/>
            <w:vAlign w:val="center"/>
          </w:tcPr>
          <w:p w:rsidR="00A95303" w:rsidRDefault="00A95303" w:rsidP="00A95303">
            <w:pPr>
              <w:jc w:val="center"/>
              <w:rPr>
                <w:rFonts w:ascii="宋体" w:hAnsi="宋体"/>
                <w:b/>
                <w:szCs w:val="21"/>
              </w:rPr>
            </w:pPr>
            <w:r>
              <w:rPr>
                <w:rFonts w:ascii="宋体" w:hAnsi="宋体" w:hint="eastAsia"/>
                <w:b/>
                <w:szCs w:val="21"/>
              </w:rPr>
              <w:t>分项</w:t>
            </w:r>
          </w:p>
        </w:tc>
        <w:tc>
          <w:tcPr>
            <w:tcW w:w="1648" w:type="dxa"/>
            <w:vAlign w:val="center"/>
          </w:tcPr>
          <w:p w:rsidR="00A95303" w:rsidRDefault="00A95303" w:rsidP="00A95303">
            <w:pPr>
              <w:jc w:val="center"/>
              <w:rPr>
                <w:rFonts w:ascii="宋体" w:hAnsi="宋体"/>
                <w:b/>
                <w:szCs w:val="21"/>
              </w:rPr>
            </w:pPr>
            <w:r>
              <w:rPr>
                <w:rFonts w:ascii="宋体" w:hAnsi="宋体" w:hint="eastAsia"/>
                <w:b/>
                <w:szCs w:val="21"/>
              </w:rPr>
              <w:t>名称</w:t>
            </w:r>
          </w:p>
        </w:tc>
        <w:tc>
          <w:tcPr>
            <w:tcW w:w="2691" w:type="dxa"/>
            <w:vAlign w:val="center"/>
          </w:tcPr>
          <w:p w:rsidR="00A95303" w:rsidRDefault="00A95303" w:rsidP="00A95303">
            <w:pPr>
              <w:jc w:val="center"/>
              <w:rPr>
                <w:rFonts w:ascii="宋体" w:hAnsi="宋体"/>
                <w:b/>
                <w:szCs w:val="21"/>
              </w:rPr>
            </w:pPr>
            <w:r>
              <w:rPr>
                <w:rFonts w:ascii="宋体" w:hAnsi="宋体" w:hint="eastAsia"/>
                <w:b/>
                <w:szCs w:val="21"/>
              </w:rPr>
              <w:t>规格、型号</w:t>
            </w:r>
          </w:p>
        </w:tc>
        <w:tc>
          <w:tcPr>
            <w:tcW w:w="720" w:type="dxa"/>
            <w:vAlign w:val="center"/>
          </w:tcPr>
          <w:p w:rsidR="00A95303" w:rsidRDefault="00A95303" w:rsidP="00A95303">
            <w:pPr>
              <w:jc w:val="center"/>
              <w:rPr>
                <w:rFonts w:ascii="宋体" w:hAnsi="宋体"/>
                <w:b/>
                <w:szCs w:val="21"/>
              </w:rPr>
            </w:pPr>
            <w:r>
              <w:rPr>
                <w:rFonts w:ascii="宋体" w:hAnsi="宋体" w:hint="eastAsia"/>
                <w:b/>
                <w:szCs w:val="21"/>
              </w:rPr>
              <w:t>单位</w:t>
            </w:r>
          </w:p>
        </w:tc>
        <w:tc>
          <w:tcPr>
            <w:tcW w:w="900" w:type="dxa"/>
            <w:vAlign w:val="center"/>
          </w:tcPr>
          <w:p w:rsidR="00A95303" w:rsidRDefault="00A95303" w:rsidP="00A95303">
            <w:pPr>
              <w:jc w:val="center"/>
              <w:rPr>
                <w:rFonts w:ascii="宋体" w:hAnsi="宋体"/>
                <w:b/>
                <w:szCs w:val="21"/>
              </w:rPr>
            </w:pPr>
            <w:r>
              <w:rPr>
                <w:rFonts w:ascii="宋体" w:hAnsi="宋体" w:hint="eastAsia"/>
                <w:b/>
                <w:szCs w:val="21"/>
              </w:rPr>
              <w:t>数量</w:t>
            </w:r>
          </w:p>
        </w:tc>
        <w:tc>
          <w:tcPr>
            <w:tcW w:w="1548" w:type="dxa"/>
            <w:vAlign w:val="center"/>
          </w:tcPr>
          <w:p w:rsidR="00A95303" w:rsidRDefault="00A95303" w:rsidP="00A95303">
            <w:pPr>
              <w:jc w:val="center"/>
              <w:rPr>
                <w:rFonts w:ascii="宋体" w:hAnsi="宋体"/>
                <w:b/>
                <w:szCs w:val="21"/>
              </w:rPr>
            </w:pPr>
            <w:r>
              <w:rPr>
                <w:rFonts w:ascii="宋体" w:hAnsi="宋体" w:hint="eastAsia"/>
                <w:b/>
                <w:szCs w:val="21"/>
              </w:rPr>
              <w:t>技术</w:t>
            </w:r>
          </w:p>
          <w:p w:rsidR="00A95303" w:rsidRDefault="00A95303" w:rsidP="00A95303">
            <w:pPr>
              <w:jc w:val="center"/>
              <w:rPr>
                <w:rFonts w:ascii="宋体" w:hAnsi="宋体"/>
                <w:b/>
                <w:szCs w:val="21"/>
              </w:rPr>
            </w:pPr>
            <w:r>
              <w:rPr>
                <w:rFonts w:ascii="宋体" w:hAnsi="宋体" w:hint="eastAsia"/>
                <w:b/>
                <w:szCs w:val="21"/>
              </w:rPr>
              <w:t>要求</w:t>
            </w:r>
          </w:p>
        </w:tc>
      </w:tr>
      <w:tr w:rsidR="00A95303" w:rsidTr="00A95303">
        <w:trPr>
          <w:cantSplit/>
          <w:trHeight w:val="240"/>
          <w:jc w:val="center"/>
        </w:trPr>
        <w:tc>
          <w:tcPr>
            <w:tcW w:w="1080" w:type="dxa"/>
            <w:vMerge w:val="restart"/>
            <w:vAlign w:val="center"/>
          </w:tcPr>
          <w:p w:rsidR="00A95303" w:rsidRDefault="00A95303" w:rsidP="00D3144F">
            <w:pPr>
              <w:pStyle w:val="10"/>
            </w:pPr>
            <w:r>
              <w:rPr>
                <w:rFonts w:hint="eastAsia"/>
              </w:rPr>
              <w:t>1、</w:t>
            </w:r>
            <w:r w:rsidR="00D3144F">
              <w:t>15</w:t>
            </w:r>
            <w:r>
              <w:rPr>
                <w:rFonts w:hint="eastAsia"/>
              </w:rPr>
              <w:t>KVA</w:t>
            </w:r>
            <w:r w:rsidR="00D3144F">
              <w:t xml:space="preserve"> </w:t>
            </w:r>
            <w:r>
              <w:rPr>
                <w:rFonts w:hint="eastAsia"/>
              </w:rPr>
              <w:t>UPS电源（含电池组，后备120分钟）</w:t>
            </w:r>
          </w:p>
        </w:tc>
        <w:tc>
          <w:tcPr>
            <w:tcW w:w="701" w:type="dxa"/>
            <w:vAlign w:val="center"/>
          </w:tcPr>
          <w:p w:rsidR="00A95303" w:rsidRDefault="00A95303" w:rsidP="00A95303">
            <w:pPr>
              <w:jc w:val="center"/>
              <w:rPr>
                <w:rFonts w:ascii="宋体" w:hAnsi="宋体"/>
                <w:szCs w:val="21"/>
              </w:rPr>
            </w:pPr>
            <w:r>
              <w:rPr>
                <w:rFonts w:ascii="宋体" w:hAnsi="宋体" w:hint="eastAsia"/>
                <w:szCs w:val="21"/>
              </w:rPr>
              <w:t>1.</w:t>
            </w:r>
            <w:r>
              <w:rPr>
                <w:rFonts w:ascii="宋体" w:hAnsi="宋体"/>
                <w:szCs w:val="21"/>
              </w:rPr>
              <w:t>1</w:t>
            </w:r>
          </w:p>
        </w:tc>
        <w:tc>
          <w:tcPr>
            <w:tcW w:w="1648" w:type="dxa"/>
          </w:tcPr>
          <w:p w:rsidR="00A95303" w:rsidRDefault="00A95303" w:rsidP="00A95303">
            <w:pPr>
              <w:rPr>
                <w:rFonts w:ascii="宋体" w:hAnsi="宋体"/>
                <w:szCs w:val="21"/>
              </w:rPr>
            </w:pPr>
            <w:r>
              <w:rPr>
                <w:rFonts w:ascii="宋体" w:hAnsi="宋体" w:cs="宋体" w:hint="eastAsia"/>
                <w:color w:val="000000"/>
                <w:szCs w:val="21"/>
              </w:rPr>
              <w:t>UPS主机</w:t>
            </w:r>
          </w:p>
        </w:tc>
        <w:tc>
          <w:tcPr>
            <w:tcW w:w="2691" w:type="dxa"/>
            <w:vAlign w:val="center"/>
          </w:tcPr>
          <w:p w:rsidR="00A95303" w:rsidRDefault="005D0120" w:rsidP="005D0120">
            <w:pPr>
              <w:rPr>
                <w:rFonts w:ascii="宋体" w:hAnsi="宋体"/>
                <w:szCs w:val="21"/>
              </w:rPr>
            </w:pPr>
            <w:r>
              <w:rPr>
                <w:rFonts w:ascii="宋体" w:hAnsi="宋体" w:cs="宋体"/>
                <w:color w:val="000000"/>
                <w:szCs w:val="21"/>
              </w:rPr>
              <w:t>30</w:t>
            </w:r>
            <w:r w:rsidR="00A95303">
              <w:rPr>
                <w:rFonts w:ascii="宋体" w:hAnsi="宋体" w:cs="宋体" w:hint="eastAsia"/>
                <w:color w:val="000000"/>
                <w:szCs w:val="21"/>
              </w:rPr>
              <w:t>KVA三进三出，高频机，。（甲供）</w:t>
            </w:r>
          </w:p>
        </w:tc>
        <w:tc>
          <w:tcPr>
            <w:tcW w:w="720" w:type="dxa"/>
            <w:vAlign w:val="center"/>
          </w:tcPr>
          <w:p w:rsidR="00A95303" w:rsidRDefault="00A95303" w:rsidP="00A95303">
            <w:pPr>
              <w:jc w:val="center"/>
              <w:rPr>
                <w:rFonts w:ascii="宋体" w:hAnsi="宋体"/>
                <w:szCs w:val="21"/>
              </w:rPr>
            </w:pPr>
            <w:r>
              <w:rPr>
                <w:rFonts w:ascii="宋体" w:hAnsi="宋体" w:hint="eastAsia"/>
                <w:szCs w:val="21"/>
              </w:rPr>
              <w:t>台</w:t>
            </w:r>
          </w:p>
        </w:tc>
        <w:tc>
          <w:tcPr>
            <w:tcW w:w="900" w:type="dxa"/>
            <w:vAlign w:val="center"/>
          </w:tcPr>
          <w:p w:rsidR="00A95303" w:rsidRDefault="005D0120" w:rsidP="00A95303">
            <w:pPr>
              <w:jc w:val="center"/>
              <w:rPr>
                <w:rFonts w:ascii="宋体" w:hAnsi="宋体"/>
                <w:szCs w:val="21"/>
              </w:rPr>
            </w:pPr>
            <w:r>
              <w:rPr>
                <w:rFonts w:ascii="宋体" w:hAnsi="宋体"/>
                <w:szCs w:val="21"/>
              </w:rPr>
              <w:t>1</w:t>
            </w:r>
          </w:p>
        </w:tc>
        <w:tc>
          <w:tcPr>
            <w:tcW w:w="1548" w:type="dxa"/>
            <w:vMerge w:val="restart"/>
            <w:vAlign w:val="center"/>
          </w:tcPr>
          <w:p w:rsidR="00A95303" w:rsidRDefault="00A95303" w:rsidP="00A95303">
            <w:pPr>
              <w:jc w:val="center"/>
              <w:rPr>
                <w:rFonts w:ascii="宋体" w:hAnsi="宋体"/>
                <w:szCs w:val="21"/>
              </w:rPr>
            </w:pPr>
            <w:r>
              <w:rPr>
                <w:rFonts w:ascii="宋体" w:hAnsi="宋体" w:hint="eastAsia"/>
                <w:szCs w:val="21"/>
              </w:rPr>
              <w:t>详见第二部分“采购项目商务与技术需求”</w:t>
            </w:r>
          </w:p>
        </w:tc>
      </w:tr>
      <w:tr w:rsidR="00A95303" w:rsidTr="00A95303">
        <w:trPr>
          <w:cantSplit/>
          <w:jc w:val="center"/>
        </w:trPr>
        <w:tc>
          <w:tcPr>
            <w:tcW w:w="1080" w:type="dxa"/>
            <w:vMerge/>
            <w:vAlign w:val="center"/>
          </w:tcPr>
          <w:p w:rsidR="00A95303" w:rsidRDefault="00A95303" w:rsidP="00A95303">
            <w:pPr>
              <w:widowControl/>
              <w:jc w:val="left"/>
              <w:rPr>
                <w:rFonts w:ascii="宋体" w:hAnsi="宋体"/>
                <w:szCs w:val="21"/>
              </w:rPr>
            </w:pPr>
          </w:p>
        </w:tc>
        <w:tc>
          <w:tcPr>
            <w:tcW w:w="701" w:type="dxa"/>
            <w:vAlign w:val="center"/>
          </w:tcPr>
          <w:p w:rsidR="00A95303" w:rsidRDefault="00A95303" w:rsidP="00A95303">
            <w:pPr>
              <w:jc w:val="center"/>
              <w:rPr>
                <w:rFonts w:ascii="宋体" w:hAnsi="宋体"/>
                <w:szCs w:val="21"/>
              </w:rPr>
            </w:pPr>
            <w:r>
              <w:rPr>
                <w:rFonts w:ascii="宋体" w:hAnsi="宋体" w:hint="eastAsia"/>
                <w:szCs w:val="21"/>
              </w:rPr>
              <w:t>1.2</w:t>
            </w:r>
          </w:p>
        </w:tc>
        <w:tc>
          <w:tcPr>
            <w:tcW w:w="1648" w:type="dxa"/>
            <w:vAlign w:val="center"/>
          </w:tcPr>
          <w:p w:rsidR="00A95303" w:rsidRDefault="00A95303" w:rsidP="00A95303">
            <w:pPr>
              <w:rPr>
                <w:rFonts w:ascii="宋体" w:hAnsi="宋体"/>
                <w:szCs w:val="21"/>
              </w:rPr>
            </w:pPr>
            <w:r>
              <w:rPr>
                <w:rFonts w:ascii="宋体" w:hAnsi="宋体" w:cs="宋体" w:hint="eastAsia"/>
                <w:color w:val="000000"/>
                <w:szCs w:val="21"/>
              </w:rPr>
              <w:t>电池</w:t>
            </w:r>
          </w:p>
        </w:tc>
        <w:tc>
          <w:tcPr>
            <w:tcW w:w="2691" w:type="dxa"/>
            <w:vAlign w:val="center"/>
          </w:tcPr>
          <w:p w:rsidR="00A95303" w:rsidRDefault="00A95303" w:rsidP="00797BDD">
            <w:pPr>
              <w:rPr>
                <w:rFonts w:ascii="宋体" w:hAnsi="宋体"/>
                <w:szCs w:val="21"/>
              </w:rPr>
            </w:pPr>
            <w:r>
              <w:rPr>
                <w:rFonts w:ascii="宋体" w:hAnsi="宋体" w:cs="宋体" w:hint="eastAsia"/>
                <w:color w:val="000000"/>
                <w:szCs w:val="21"/>
              </w:rPr>
              <w:t>12V-100AH密封铅酸蓄电池；设计寿命要求等于或大于</w:t>
            </w:r>
            <w:r w:rsidR="00797BDD">
              <w:rPr>
                <w:rFonts w:ascii="宋体" w:hAnsi="宋体" w:cs="宋体"/>
                <w:color w:val="000000"/>
                <w:szCs w:val="21"/>
              </w:rPr>
              <w:t>5</w:t>
            </w:r>
            <w:r>
              <w:rPr>
                <w:rFonts w:ascii="宋体" w:hAnsi="宋体" w:cs="宋体" w:hint="eastAsia"/>
                <w:color w:val="000000"/>
                <w:szCs w:val="21"/>
              </w:rPr>
              <w:t>年，后备时间单机满载不小于2小时（甲供，集团采购）</w:t>
            </w:r>
          </w:p>
        </w:tc>
        <w:tc>
          <w:tcPr>
            <w:tcW w:w="720" w:type="dxa"/>
            <w:vAlign w:val="center"/>
          </w:tcPr>
          <w:p w:rsidR="00A95303" w:rsidRDefault="00A95303" w:rsidP="00A95303">
            <w:pPr>
              <w:jc w:val="center"/>
              <w:rPr>
                <w:rFonts w:ascii="宋体" w:hAnsi="宋体"/>
                <w:szCs w:val="21"/>
              </w:rPr>
            </w:pPr>
            <w:r>
              <w:rPr>
                <w:rFonts w:ascii="宋体" w:hAnsi="宋体" w:hint="eastAsia"/>
                <w:szCs w:val="21"/>
              </w:rPr>
              <w:t>节</w:t>
            </w:r>
          </w:p>
        </w:tc>
        <w:tc>
          <w:tcPr>
            <w:tcW w:w="900" w:type="dxa"/>
            <w:vAlign w:val="center"/>
          </w:tcPr>
          <w:p w:rsidR="00A95303" w:rsidRDefault="005D0120" w:rsidP="00A95303">
            <w:pPr>
              <w:jc w:val="center"/>
              <w:rPr>
                <w:rFonts w:ascii="宋体" w:hAnsi="宋体"/>
                <w:szCs w:val="21"/>
              </w:rPr>
            </w:pPr>
            <w:r>
              <w:rPr>
                <w:rFonts w:ascii="宋体" w:hAnsi="宋体"/>
                <w:szCs w:val="21"/>
              </w:rPr>
              <w:t>64</w:t>
            </w:r>
          </w:p>
        </w:tc>
        <w:tc>
          <w:tcPr>
            <w:tcW w:w="1548" w:type="dxa"/>
            <w:vMerge/>
            <w:vAlign w:val="center"/>
          </w:tcPr>
          <w:p w:rsidR="00A95303" w:rsidRDefault="00A95303" w:rsidP="00A95303">
            <w:pPr>
              <w:jc w:val="center"/>
              <w:rPr>
                <w:rFonts w:ascii="宋体" w:hAnsi="宋体"/>
                <w:szCs w:val="21"/>
              </w:rPr>
            </w:pPr>
          </w:p>
        </w:tc>
      </w:tr>
      <w:tr w:rsidR="00A95303" w:rsidTr="00A95303">
        <w:trPr>
          <w:cantSplit/>
          <w:jc w:val="center"/>
        </w:trPr>
        <w:tc>
          <w:tcPr>
            <w:tcW w:w="1080" w:type="dxa"/>
            <w:vMerge/>
            <w:vAlign w:val="center"/>
          </w:tcPr>
          <w:p w:rsidR="00A95303" w:rsidRDefault="00A95303" w:rsidP="00A95303">
            <w:pPr>
              <w:widowControl/>
              <w:jc w:val="left"/>
              <w:rPr>
                <w:rFonts w:ascii="宋体" w:hAnsi="宋体"/>
                <w:szCs w:val="21"/>
              </w:rPr>
            </w:pPr>
          </w:p>
        </w:tc>
        <w:tc>
          <w:tcPr>
            <w:tcW w:w="701" w:type="dxa"/>
            <w:vAlign w:val="center"/>
          </w:tcPr>
          <w:p w:rsidR="00A95303" w:rsidRDefault="00A95303" w:rsidP="00A95303">
            <w:pPr>
              <w:jc w:val="center"/>
              <w:rPr>
                <w:rFonts w:ascii="宋体" w:hAnsi="宋体"/>
                <w:szCs w:val="21"/>
              </w:rPr>
            </w:pPr>
            <w:r>
              <w:rPr>
                <w:rFonts w:ascii="宋体" w:hAnsi="宋体" w:hint="eastAsia"/>
                <w:szCs w:val="21"/>
              </w:rPr>
              <w:t>1.3</w:t>
            </w:r>
          </w:p>
        </w:tc>
        <w:tc>
          <w:tcPr>
            <w:tcW w:w="1648" w:type="dxa"/>
            <w:vAlign w:val="center"/>
          </w:tcPr>
          <w:p w:rsidR="00A95303" w:rsidRDefault="00A95303" w:rsidP="00A95303">
            <w:pPr>
              <w:rPr>
                <w:rFonts w:ascii="宋体" w:hAnsi="宋体"/>
                <w:szCs w:val="21"/>
              </w:rPr>
            </w:pPr>
            <w:r>
              <w:rPr>
                <w:rFonts w:ascii="宋体" w:hAnsi="宋体" w:cs="宋体" w:hint="eastAsia"/>
                <w:color w:val="000000"/>
                <w:szCs w:val="21"/>
              </w:rPr>
              <w:t>电池柜</w:t>
            </w:r>
          </w:p>
        </w:tc>
        <w:tc>
          <w:tcPr>
            <w:tcW w:w="2691" w:type="dxa"/>
            <w:vAlign w:val="center"/>
          </w:tcPr>
          <w:p w:rsidR="00A95303" w:rsidRDefault="00A95303" w:rsidP="00A95303">
            <w:pPr>
              <w:rPr>
                <w:rFonts w:ascii="宋体" w:hAnsi="宋体"/>
                <w:szCs w:val="21"/>
              </w:rPr>
            </w:pPr>
            <w:r>
              <w:rPr>
                <w:rFonts w:ascii="宋体" w:hAnsi="宋体" w:cs="宋体" w:hint="eastAsia"/>
                <w:color w:val="000000"/>
                <w:szCs w:val="21"/>
              </w:rPr>
              <w:t>根据自身产品需求配置电池柜，（甲供，集团采购）</w:t>
            </w:r>
          </w:p>
        </w:tc>
        <w:tc>
          <w:tcPr>
            <w:tcW w:w="720" w:type="dxa"/>
            <w:vAlign w:val="center"/>
          </w:tcPr>
          <w:p w:rsidR="00A95303" w:rsidRDefault="00A95303" w:rsidP="00A95303">
            <w:pPr>
              <w:jc w:val="center"/>
              <w:rPr>
                <w:rFonts w:ascii="宋体" w:hAnsi="宋体"/>
                <w:szCs w:val="21"/>
              </w:rPr>
            </w:pPr>
            <w:proofErr w:type="gramStart"/>
            <w:r>
              <w:rPr>
                <w:rFonts w:ascii="宋体" w:hAnsi="宋体" w:hint="eastAsia"/>
                <w:szCs w:val="21"/>
              </w:rPr>
              <w:t>个</w:t>
            </w:r>
            <w:proofErr w:type="gramEnd"/>
          </w:p>
        </w:tc>
        <w:tc>
          <w:tcPr>
            <w:tcW w:w="900" w:type="dxa"/>
            <w:vAlign w:val="center"/>
          </w:tcPr>
          <w:p w:rsidR="00A95303" w:rsidRDefault="00D3144F" w:rsidP="00A95303">
            <w:pPr>
              <w:jc w:val="center"/>
              <w:rPr>
                <w:rFonts w:ascii="宋体" w:hAnsi="宋体"/>
                <w:szCs w:val="21"/>
              </w:rPr>
            </w:pPr>
            <w:r>
              <w:rPr>
                <w:rFonts w:ascii="宋体" w:hAnsi="宋体"/>
                <w:szCs w:val="21"/>
              </w:rPr>
              <w:t>4</w:t>
            </w:r>
          </w:p>
        </w:tc>
        <w:tc>
          <w:tcPr>
            <w:tcW w:w="1548" w:type="dxa"/>
            <w:vMerge/>
            <w:vAlign w:val="center"/>
          </w:tcPr>
          <w:p w:rsidR="00A95303" w:rsidRDefault="00A95303" w:rsidP="00A95303">
            <w:pPr>
              <w:jc w:val="center"/>
              <w:rPr>
                <w:rFonts w:ascii="宋体" w:hAnsi="宋体"/>
                <w:szCs w:val="21"/>
              </w:rPr>
            </w:pPr>
          </w:p>
        </w:tc>
      </w:tr>
      <w:tr w:rsidR="00A95303" w:rsidTr="00A95303">
        <w:trPr>
          <w:cantSplit/>
          <w:trHeight w:val="150"/>
          <w:jc w:val="center"/>
        </w:trPr>
        <w:tc>
          <w:tcPr>
            <w:tcW w:w="1080" w:type="dxa"/>
            <w:vMerge/>
            <w:vAlign w:val="center"/>
          </w:tcPr>
          <w:p w:rsidR="00A95303" w:rsidRDefault="00A95303" w:rsidP="00A95303">
            <w:pPr>
              <w:widowControl/>
              <w:jc w:val="left"/>
              <w:rPr>
                <w:rFonts w:ascii="宋体" w:hAnsi="宋体"/>
                <w:szCs w:val="21"/>
              </w:rPr>
            </w:pPr>
          </w:p>
        </w:tc>
        <w:tc>
          <w:tcPr>
            <w:tcW w:w="701" w:type="dxa"/>
            <w:vAlign w:val="center"/>
          </w:tcPr>
          <w:p w:rsidR="00A95303" w:rsidRDefault="00A95303" w:rsidP="00A95303">
            <w:pPr>
              <w:jc w:val="center"/>
              <w:rPr>
                <w:rFonts w:ascii="宋体" w:hAnsi="宋体"/>
                <w:szCs w:val="21"/>
              </w:rPr>
            </w:pPr>
            <w:r>
              <w:rPr>
                <w:rFonts w:ascii="宋体" w:hAnsi="宋体" w:hint="eastAsia"/>
                <w:szCs w:val="21"/>
              </w:rPr>
              <w:t>1.4</w:t>
            </w:r>
          </w:p>
        </w:tc>
        <w:tc>
          <w:tcPr>
            <w:tcW w:w="1648" w:type="dxa"/>
            <w:vAlign w:val="center"/>
          </w:tcPr>
          <w:p w:rsidR="00A95303" w:rsidRDefault="00A95303" w:rsidP="00A95303">
            <w:pPr>
              <w:rPr>
                <w:rFonts w:ascii="宋体" w:hAnsi="宋体"/>
                <w:szCs w:val="21"/>
              </w:rPr>
            </w:pPr>
            <w:r>
              <w:rPr>
                <w:rFonts w:ascii="宋体" w:hAnsi="宋体" w:cs="宋体" w:hint="eastAsia"/>
                <w:color w:val="000000"/>
                <w:szCs w:val="21"/>
              </w:rPr>
              <w:t>电池开关、电池间连线及电池至UPS主机连线电缆</w:t>
            </w:r>
          </w:p>
        </w:tc>
        <w:tc>
          <w:tcPr>
            <w:tcW w:w="2691" w:type="dxa"/>
            <w:vAlign w:val="center"/>
          </w:tcPr>
          <w:p w:rsidR="00A95303" w:rsidRDefault="00A95303" w:rsidP="005D0120">
            <w:pPr>
              <w:rPr>
                <w:rFonts w:ascii="宋体" w:hAnsi="宋体"/>
                <w:szCs w:val="21"/>
              </w:rPr>
            </w:pPr>
            <w:r>
              <w:rPr>
                <w:rFonts w:ascii="宋体" w:hAnsi="宋体" w:cs="宋体" w:hint="eastAsia"/>
                <w:color w:val="000000"/>
                <w:szCs w:val="21"/>
              </w:rPr>
              <w:t>电池开关，性能指标不低于施耐德或ABB、电池间连线随产品定、</w:t>
            </w:r>
            <w:proofErr w:type="gramStart"/>
            <w:r>
              <w:rPr>
                <w:rFonts w:ascii="宋体" w:hAnsi="宋体" w:cs="宋体" w:hint="eastAsia"/>
                <w:color w:val="000000"/>
                <w:szCs w:val="21"/>
              </w:rPr>
              <w:t>电池柜至</w:t>
            </w:r>
            <w:proofErr w:type="gramEnd"/>
            <w:r>
              <w:rPr>
                <w:rFonts w:ascii="宋体" w:hAnsi="宋体" w:cs="宋体" w:hint="eastAsia"/>
                <w:color w:val="000000"/>
                <w:szCs w:val="21"/>
              </w:rPr>
              <w:t>UPS主机的连线电缆，要求符合UPS配置要求，距离详见图纸。</w:t>
            </w:r>
          </w:p>
        </w:tc>
        <w:tc>
          <w:tcPr>
            <w:tcW w:w="720" w:type="dxa"/>
            <w:vAlign w:val="center"/>
          </w:tcPr>
          <w:p w:rsidR="00A95303" w:rsidRDefault="00A95303" w:rsidP="00A95303">
            <w:pPr>
              <w:jc w:val="center"/>
              <w:rPr>
                <w:rFonts w:ascii="宋体" w:hAnsi="宋体"/>
                <w:szCs w:val="21"/>
              </w:rPr>
            </w:pPr>
            <w:r>
              <w:rPr>
                <w:rFonts w:ascii="宋体" w:hAnsi="宋体" w:hint="eastAsia"/>
                <w:szCs w:val="21"/>
              </w:rPr>
              <w:t>批</w:t>
            </w:r>
          </w:p>
        </w:tc>
        <w:tc>
          <w:tcPr>
            <w:tcW w:w="900" w:type="dxa"/>
            <w:vAlign w:val="center"/>
          </w:tcPr>
          <w:p w:rsidR="00A95303" w:rsidRDefault="00A95303" w:rsidP="00A95303">
            <w:pPr>
              <w:jc w:val="center"/>
              <w:rPr>
                <w:rFonts w:ascii="宋体" w:hAnsi="宋体"/>
                <w:szCs w:val="21"/>
              </w:rPr>
            </w:pPr>
            <w:r>
              <w:rPr>
                <w:rFonts w:ascii="宋体" w:hAnsi="宋体" w:hint="eastAsia"/>
                <w:szCs w:val="21"/>
              </w:rPr>
              <w:t>1</w:t>
            </w:r>
          </w:p>
        </w:tc>
        <w:tc>
          <w:tcPr>
            <w:tcW w:w="1548" w:type="dxa"/>
            <w:vMerge/>
            <w:vAlign w:val="center"/>
          </w:tcPr>
          <w:p w:rsidR="00A95303" w:rsidRDefault="00A95303" w:rsidP="00A95303">
            <w:pPr>
              <w:jc w:val="center"/>
              <w:rPr>
                <w:rFonts w:ascii="宋体" w:hAnsi="宋体"/>
                <w:szCs w:val="21"/>
              </w:rPr>
            </w:pPr>
          </w:p>
        </w:tc>
      </w:tr>
      <w:tr w:rsidR="00A95303" w:rsidTr="00A95303">
        <w:trPr>
          <w:cantSplit/>
          <w:trHeight w:val="150"/>
          <w:jc w:val="center"/>
        </w:trPr>
        <w:tc>
          <w:tcPr>
            <w:tcW w:w="1080" w:type="dxa"/>
            <w:vMerge/>
            <w:vAlign w:val="center"/>
          </w:tcPr>
          <w:p w:rsidR="00A95303" w:rsidRDefault="00A95303" w:rsidP="00A95303">
            <w:pPr>
              <w:widowControl/>
              <w:jc w:val="left"/>
              <w:rPr>
                <w:rFonts w:ascii="宋体" w:hAnsi="宋体"/>
                <w:szCs w:val="21"/>
              </w:rPr>
            </w:pPr>
          </w:p>
        </w:tc>
        <w:tc>
          <w:tcPr>
            <w:tcW w:w="701" w:type="dxa"/>
            <w:vAlign w:val="center"/>
          </w:tcPr>
          <w:p w:rsidR="00A95303" w:rsidRDefault="00A95303" w:rsidP="00A95303">
            <w:pPr>
              <w:jc w:val="center"/>
              <w:rPr>
                <w:rFonts w:ascii="宋体" w:hAnsi="宋体"/>
                <w:szCs w:val="21"/>
              </w:rPr>
            </w:pPr>
            <w:r>
              <w:rPr>
                <w:rFonts w:ascii="宋体" w:hAnsi="宋体" w:hint="eastAsia"/>
                <w:szCs w:val="21"/>
              </w:rPr>
              <w:t>1.5</w:t>
            </w:r>
          </w:p>
        </w:tc>
        <w:tc>
          <w:tcPr>
            <w:tcW w:w="1648" w:type="dxa"/>
            <w:vAlign w:val="center"/>
          </w:tcPr>
          <w:p w:rsidR="00A95303" w:rsidRDefault="00A95303" w:rsidP="00A95303">
            <w:pPr>
              <w:rPr>
                <w:rFonts w:ascii="宋体" w:hAnsi="宋体"/>
                <w:szCs w:val="21"/>
              </w:rPr>
            </w:pPr>
            <w:r>
              <w:rPr>
                <w:rFonts w:ascii="宋体" w:hAnsi="宋体" w:cs="宋体" w:hint="eastAsia"/>
                <w:color w:val="000000"/>
                <w:szCs w:val="21"/>
              </w:rPr>
              <w:t>UPS主机至配电柜连接电缆</w:t>
            </w:r>
          </w:p>
        </w:tc>
        <w:tc>
          <w:tcPr>
            <w:tcW w:w="2691" w:type="dxa"/>
            <w:vAlign w:val="center"/>
          </w:tcPr>
          <w:p w:rsidR="00A95303" w:rsidRDefault="00A95303" w:rsidP="00A95303">
            <w:pPr>
              <w:rPr>
                <w:rFonts w:ascii="宋体" w:hAnsi="宋体"/>
                <w:szCs w:val="21"/>
              </w:rPr>
            </w:pPr>
            <w:r>
              <w:rPr>
                <w:rFonts w:ascii="宋体" w:hAnsi="宋体" w:cs="宋体" w:hint="eastAsia"/>
                <w:color w:val="000000"/>
                <w:szCs w:val="21"/>
              </w:rPr>
              <w:t>UPS主机至配电柜之间电缆，要求符合UPS配置要求，距离详见图纸。</w:t>
            </w:r>
          </w:p>
        </w:tc>
        <w:tc>
          <w:tcPr>
            <w:tcW w:w="720" w:type="dxa"/>
            <w:vAlign w:val="center"/>
          </w:tcPr>
          <w:p w:rsidR="00A95303" w:rsidRDefault="00A95303" w:rsidP="00A95303">
            <w:pPr>
              <w:jc w:val="center"/>
              <w:rPr>
                <w:rFonts w:ascii="宋体" w:hAnsi="宋体"/>
                <w:szCs w:val="21"/>
              </w:rPr>
            </w:pPr>
            <w:r>
              <w:rPr>
                <w:rFonts w:ascii="宋体" w:hAnsi="宋体" w:hint="eastAsia"/>
                <w:szCs w:val="21"/>
              </w:rPr>
              <w:t>批</w:t>
            </w:r>
          </w:p>
        </w:tc>
        <w:tc>
          <w:tcPr>
            <w:tcW w:w="900" w:type="dxa"/>
            <w:vAlign w:val="center"/>
          </w:tcPr>
          <w:p w:rsidR="00A95303" w:rsidRDefault="00A95303" w:rsidP="00A95303">
            <w:pPr>
              <w:jc w:val="center"/>
              <w:rPr>
                <w:rFonts w:ascii="宋体" w:hAnsi="宋体"/>
                <w:szCs w:val="21"/>
              </w:rPr>
            </w:pPr>
            <w:r>
              <w:rPr>
                <w:rFonts w:ascii="宋体" w:hAnsi="宋体" w:hint="eastAsia"/>
                <w:szCs w:val="21"/>
              </w:rPr>
              <w:t>1</w:t>
            </w:r>
          </w:p>
        </w:tc>
        <w:tc>
          <w:tcPr>
            <w:tcW w:w="1548" w:type="dxa"/>
            <w:vMerge/>
            <w:vAlign w:val="center"/>
          </w:tcPr>
          <w:p w:rsidR="00A95303" w:rsidRDefault="00A95303" w:rsidP="00A95303">
            <w:pPr>
              <w:jc w:val="center"/>
              <w:rPr>
                <w:rFonts w:ascii="宋体" w:hAnsi="宋体"/>
                <w:szCs w:val="21"/>
              </w:rPr>
            </w:pPr>
          </w:p>
        </w:tc>
      </w:tr>
      <w:tr w:rsidR="00A95303" w:rsidTr="00A95303">
        <w:trPr>
          <w:cantSplit/>
          <w:trHeight w:val="150"/>
          <w:jc w:val="center"/>
        </w:trPr>
        <w:tc>
          <w:tcPr>
            <w:tcW w:w="1080" w:type="dxa"/>
            <w:vMerge/>
            <w:vAlign w:val="center"/>
          </w:tcPr>
          <w:p w:rsidR="00A95303" w:rsidRDefault="00A95303" w:rsidP="00A95303">
            <w:pPr>
              <w:widowControl/>
              <w:jc w:val="left"/>
              <w:rPr>
                <w:rFonts w:ascii="宋体" w:hAnsi="宋体"/>
                <w:szCs w:val="21"/>
              </w:rPr>
            </w:pPr>
          </w:p>
        </w:tc>
        <w:tc>
          <w:tcPr>
            <w:tcW w:w="701" w:type="dxa"/>
            <w:vAlign w:val="center"/>
          </w:tcPr>
          <w:p w:rsidR="00A95303" w:rsidRDefault="00A95303" w:rsidP="00A95303">
            <w:pPr>
              <w:jc w:val="center"/>
              <w:rPr>
                <w:rFonts w:ascii="宋体" w:hAnsi="宋体"/>
                <w:szCs w:val="21"/>
              </w:rPr>
            </w:pPr>
            <w:r>
              <w:rPr>
                <w:rFonts w:ascii="宋体" w:hAnsi="宋体" w:hint="eastAsia"/>
                <w:szCs w:val="21"/>
              </w:rPr>
              <w:t>1.6</w:t>
            </w:r>
          </w:p>
        </w:tc>
        <w:tc>
          <w:tcPr>
            <w:tcW w:w="1648"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承重改造</w:t>
            </w:r>
          </w:p>
        </w:tc>
        <w:tc>
          <w:tcPr>
            <w:tcW w:w="269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UPS及电池柜的承重改造，符合800公斤/平方米的承重要求</w:t>
            </w:r>
          </w:p>
        </w:tc>
        <w:tc>
          <w:tcPr>
            <w:tcW w:w="720" w:type="dxa"/>
            <w:vAlign w:val="center"/>
          </w:tcPr>
          <w:p w:rsidR="00A95303" w:rsidRDefault="00A95303" w:rsidP="00A95303">
            <w:pPr>
              <w:jc w:val="center"/>
              <w:rPr>
                <w:rFonts w:ascii="宋体" w:hAnsi="宋体"/>
                <w:szCs w:val="21"/>
              </w:rPr>
            </w:pPr>
            <w:r>
              <w:rPr>
                <w:rFonts w:ascii="宋体" w:hAnsi="宋体" w:hint="eastAsia"/>
                <w:szCs w:val="21"/>
              </w:rPr>
              <w:t>项</w:t>
            </w:r>
          </w:p>
        </w:tc>
        <w:tc>
          <w:tcPr>
            <w:tcW w:w="900" w:type="dxa"/>
            <w:vAlign w:val="center"/>
          </w:tcPr>
          <w:p w:rsidR="00A95303" w:rsidRDefault="00A95303" w:rsidP="00A95303">
            <w:pPr>
              <w:jc w:val="center"/>
              <w:rPr>
                <w:rFonts w:ascii="宋体" w:hAnsi="宋体"/>
                <w:szCs w:val="21"/>
              </w:rPr>
            </w:pPr>
            <w:r>
              <w:rPr>
                <w:rFonts w:ascii="宋体" w:hAnsi="宋体" w:hint="eastAsia"/>
                <w:szCs w:val="21"/>
              </w:rPr>
              <w:t>1</w:t>
            </w:r>
          </w:p>
        </w:tc>
        <w:tc>
          <w:tcPr>
            <w:tcW w:w="1548" w:type="dxa"/>
            <w:vMerge/>
            <w:vAlign w:val="center"/>
          </w:tcPr>
          <w:p w:rsidR="00A95303" w:rsidRDefault="00A95303" w:rsidP="00A95303">
            <w:pPr>
              <w:jc w:val="center"/>
              <w:rPr>
                <w:rFonts w:ascii="宋体" w:hAnsi="宋体"/>
                <w:szCs w:val="21"/>
              </w:rPr>
            </w:pPr>
          </w:p>
        </w:tc>
      </w:tr>
      <w:tr w:rsidR="00A95303" w:rsidTr="00A95303">
        <w:trPr>
          <w:cantSplit/>
          <w:jc w:val="center"/>
        </w:trPr>
        <w:tc>
          <w:tcPr>
            <w:tcW w:w="1080" w:type="dxa"/>
            <w:vMerge w:val="restart"/>
            <w:shd w:val="clear" w:color="auto" w:fill="auto"/>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2、机柜</w:t>
            </w:r>
          </w:p>
        </w:tc>
        <w:tc>
          <w:tcPr>
            <w:tcW w:w="701" w:type="dxa"/>
            <w:shd w:val="clear" w:color="auto" w:fill="auto"/>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2.1</w:t>
            </w:r>
          </w:p>
        </w:tc>
        <w:tc>
          <w:tcPr>
            <w:tcW w:w="1648" w:type="dxa"/>
            <w:shd w:val="clear" w:color="auto" w:fill="FFFFFF"/>
            <w:vAlign w:val="center"/>
          </w:tcPr>
          <w:p w:rsidR="00A95303" w:rsidRDefault="00FA6DC1" w:rsidP="005D0120">
            <w:pPr>
              <w:widowControl/>
              <w:textAlignment w:val="center"/>
              <w:rPr>
                <w:rFonts w:ascii="宋体" w:hAnsi="宋体" w:cs="宋体"/>
                <w:color w:val="000000"/>
                <w:szCs w:val="21"/>
              </w:rPr>
            </w:pPr>
            <w:r w:rsidRPr="00292C46">
              <w:rPr>
                <w:rFonts w:ascii="宋体" w:hAnsi="宋体" w:cs="宋体"/>
                <w:color w:val="000000"/>
                <w:kern w:val="0"/>
                <w:szCs w:val="21"/>
              </w:rPr>
              <w:t>600*1</w:t>
            </w:r>
            <w:r>
              <w:rPr>
                <w:rFonts w:ascii="宋体" w:hAnsi="宋体" w:cs="宋体"/>
                <w:color w:val="000000"/>
                <w:kern w:val="0"/>
                <w:szCs w:val="21"/>
              </w:rPr>
              <w:t>0</w:t>
            </w:r>
            <w:r w:rsidRPr="00292C46">
              <w:rPr>
                <w:rFonts w:ascii="宋体" w:hAnsi="宋体" w:cs="宋体"/>
                <w:color w:val="000000"/>
                <w:kern w:val="0"/>
                <w:szCs w:val="21"/>
              </w:rPr>
              <w:t>00*2</w:t>
            </w:r>
            <w:r w:rsidR="005D0120">
              <w:rPr>
                <w:rFonts w:ascii="宋体" w:hAnsi="宋体" w:cs="宋体"/>
                <w:color w:val="000000"/>
                <w:kern w:val="0"/>
                <w:szCs w:val="21"/>
              </w:rPr>
              <w:t>0</w:t>
            </w:r>
            <w:r w:rsidRPr="00292C46">
              <w:rPr>
                <w:rFonts w:ascii="宋体" w:hAnsi="宋体" w:cs="宋体"/>
                <w:color w:val="000000"/>
                <w:kern w:val="0"/>
                <w:szCs w:val="21"/>
              </w:rPr>
              <w:t>00mm</w:t>
            </w:r>
            <w:r>
              <w:rPr>
                <w:rFonts w:ascii="宋体" w:hAnsi="宋体" w:cs="宋体" w:hint="eastAsia"/>
                <w:color w:val="000000"/>
                <w:kern w:val="0"/>
                <w:szCs w:val="21"/>
              </w:rPr>
              <w:t>机柜</w:t>
            </w:r>
            <w:r w:rsidR="005D0120">
              <w:rPr>
                <w:rFonts w:ascii="宋体" w:hAnsi="宋体" w:cs="宋体"/>
                <w:color w:val="000000"/>
                <w:kern w:val="0"/>
                <w:szCs w:val="21"/>
              </w:rPr>
              <w:t>3</w:t>
            </w:r>
            <w:r>
              <w:rPr>
                <w:rFonts w:ascii="宋体" w:hAnsi="宋体" w:cs="宋体" w:hint="eastAsia"/>
                <w:color w:val="000000"/>
                <w:kern w:val="0"/>
                <w:szCs w:val="21"/>
              </w:rPr>
              <w:t>套</w:t>
            </w:r>
            <w:r>
              <w:rPr>
                <w:rFonts w:ascii="宋体" w:hAnsi="宋体" w:cs="宋体"/>
                <w:color w:val="000000"/>
                <w:kern w:val="0"/>
                <w:szCs w:val="21"/>
              </w:rPr>
              <w:t>、</w:t>
            </w:r>
            <w:r w:rsidRPr="00292C46">
              <w:rPr>
                <w:rFonts w:ascii="宋体" w:hAnsi="宋体" w:cs="宋体"/>
                <w:color w:val="000000"/>
                <w:kern w:val="0"/>
                <w:szCs w:val="21"/>
              </w:rPr>
              <w:t>600*</w:t>
            </w:r>
            <w:r>
              <w:rPr>
                <w:rFonts w:ascii="宋体" w:hAnsi="宋体" w:cs="宋体"/>
                <w:color w:val="000000"/>
                <w:kern w:val="0"/>
                <w:szCs w:val="21"/>
              </w:rPr>
              <w:t>8</w:t>
            </w:r>
            <w:r w:rsidRPr="00292C46">
              <w:rPr>
                <w:rFonts w:ascii="宋体" w:hAnsi="宋体" w:cs="宋体"/>
                <w:color w:val="000000"/>
                <w:kern w:val="0"/>
                <w:szCs w:val="21"/>
              </w:rPr>
              <w:t>00*2</w:t>
            </w:r>
            <w:r w:rsidR="005D0120">
              <w:rPr>
                <w:rFonts w:ascii="宋体" w:hAnsi="宋体" w:cs="宋体"/>
                <w:color w:val="000000"/>
                <w:kern w:val="0"/>
                <w:szCs w:val="21"/>
              </w:rPr>
              <w:t>0</w:t>
            </w:r>
            <w:r>
              <w:rPr>
                <w:rFonts w:ascii="宋体" w:hAnsi="宋体" w:cs="宋体"/>
                <w:color w:val="000000"/>
                <w:kern w:val="0"/>
                <w:szCs w:val="21"/>
              </w:rPr>
              <w:t>00mm</w:t>
            </w:r>
            <w:r w:rsidR="00A95303">
              <w:rPr>
                <w:rFonts w:ascii="宋体" w:hAnsi="宋体" w:cs="宋体" w:hint="eastAsia"/>
                <w:color w:val="000000"/>
                <w:kern w:val="0"/>
                <w:szCs w:val="21"/>
              </w:rPr>
              <w:t>机柜</w:t>
            </w:r>
            <w:r w:rsidR="005D0120">
              <w:rPr>
                <w:rFonts w:ascii="宋体" w:hAnsi="宋体" w:cs="宋体"/>
                <w:color w:val="000000"/>
                <w:kern w:val="0"/>
                <w:szCs w:val="21"/>
              </w:rPr>
              <w:t>3</w:t>
            </w:r>
            <w:r>
              <w:rPr>
                <w:rFonts w:ascii="宋体" w:hAnsi="宋体" w:cs="宋体" w:hint="eastAsia"/>
                <w:color w:val="000000"/>
                <w:kern w:val="0"/>
                <w:szCs w:val="21"/>
              </w:rPr>
              <w:t>套</w:t>
            </w:r>
            <w:r w:rsidR="00A95303">
              <w:rPr>
                <w:rFonts w:ascii="宋体" w:hAnsi="宋体" w:cs="宋体" w:hint="eastAsia"/>
                <w:kern w:val="0"/>
                <w:szCs w:val="21"/>
              </w:rPr>
              <w:t>（由甲方提供，中标方负责安装和电源接入）</w:t>
            </w:r>
          </w:p>
        </w:tc>
        <w:tc>
          <w:tcPr>
            <w:tcW w:w="2691" w:type="dxa"/>
            <w:shd w:val="clear" w:color="auto" w:fill="FFFFFF"/>
            <w:vAlign w:val="center"/>
          </w:tcPr>
          <w:p w:rsidR="00A95303" w:rsidRPr="00C07B78" w:rsidRDefault="00A95303" w:rsidP="005D0120">
            <w:pPr>
              <w:widowControl/>
              <w:textAlignment w:val="center"/>
              <w:rPr>
                <w:rFonts w:ascii="宋体" w:hAnsi="宋体" w:cs="宋体"/>
                <w:color w:val="000000"/>
                <w:kern w:val="0"/>
                <w:szCs w:val="21"/>
              </w:rPr>
            </w:pPr>
            <w:r>
              <w:rPr>
                <w:rFonts w:ascii="宋体" w:hAnsi="宋体" w:cs="宋体" w:hint="eastAsia"/>
                <w:color w:val="000000"/>
                <w:kern w:val="0"/>
                <w:szCs w:val="21"/>
              </w:rPr>
              <w:t>网络机柜</w:t>
            </w:r>
            <w:r w:rsidR="005D0120">
              <w:rPr>
                <w:rFonts w:ascii="宋体" w:hAnsi="宋体" w:cs="宋体" w:hint="eastAsia"/>
                <w:color w:val="000000"/>
                <w:kern w:val="0"/>
                <w:szCs w:val="21"/>
              </w:rPr>
              <w:t>，</w:t>
            </w:r>
            <w:r>
              <w:rPr>
                <w:rFonts w:ascii="宋体" w:hAnsi="宋体" w:cs="宋体" w:hint="eastAsia"/>
                <w:color w:val="000000"/>
                <w:kern w:val="0"/>
                <w:szCs w:val="21"/>
              </w:rPr>
              <w:t>包含侧板、托板、盲板、水平托架、</w:t>
            </w:r>
            <w:r>
              <w:rPr>
                <w:rFonts w:ascii="宋体" w:hAnsi="宋体" w:cs="宋体" w:hint="eastAsia"/>
                <w:color w:val="000000"/>
                <w:szCs w:val="21"/>
              </w:rPr>
              <w:t>（甲供，集团采购）</w:t>
            </w:r>
          </w:p>
        </w:tc>
        <w:tc>
          <w:tcPr>
            <w:tcW w:w="720" w:type="dxa"/>
            <w:shd w:val="clear" w:color="auto" w:fill="FFFFFF"/>
            <w:vAlign w:val="center"/>
          </w:tcPr>
          <w:p w:rsidR="00A95303" w:rsidRDefault="00A95303" w:rsidP="00A95303">
            <w:pPr>
              <w:widowControl/>
              <w:textAlignment w:val="center"/>
              <w:rPr>
                <w:rFonts w:ascii="宋体" w:hAnsi="宋体" w:cs="宋体"/>
                <w:color w:val="000000"/>
                <w:szCs w:val="21"/>
              </w:rPr>
            </w:pPr>
            <w:r>
              <w:rPr>
                <w:rFonts w:ascii="宋体" w:hAnsi="宋体" w:cs="宋体" w:hint="eastAsia"/>
                <w:color w:val="000000"/>
                <w:kern w:val="0"/>
                <w:szCs w:val="21"/>
              </w:rPr>
              <w:t>套</w:t>
            </w:r>
          </w:p>
        </w:tc>
        <w:tc>
          <w:tcPr>
            <w:tcW w:w="900" w:type="dxa"/>
            <w:vAlign w:val="center"/>
          </w:tcPr>
          <w:p w:rsidR="00A95303" w:rsidRDefault="005D0120" w:rsidP="00A95303">
            <w:pPr>
              <w:widowControl/>
              <w:textAlignment w:val="center"/>
              <w:rPr>
                <w:rFonts w:ascii="宋体" w:hAnsi="宋体" w:cs="宋体"/>
                <w:color w:val="000000"/>
                <w:szCs w:val="21"/>
              </w:rPr>
            </w:pPr>
            <w:r>
              <w:rPr>
                <w:rFonts w:ascii="宋体" w:hAnsi="宋体" w:cs="宋体"/>
                <w:color w:val="000000"/>
                <w:kern w:val="0"/>
                <w:szCs w:val="21"/>
              </w:rPr>
              <w:t>6</w:t>
            </w:r>
          </w:p>
        </w:tc>
        <w:tc>
          <w:tcPr>
            <w:tcW w:w="1548" w:type="dxa"/>
            <w:vMerge/>
            <w:vAlign w:val="center"/>
          </w:tcPr>
          <w:p w:rsidR="00A95303" w:rsidRDefault="00A95303" w:rsidP="00A95303">
            <w:pPr>
              <w:rPr>
                <w:rFonts w:ascii="宋体" w:hAnsi="宋体" w:cs="宋体"/>
                <w:color w:val="000000"/>
                <w:szCs w:val="21"/>
              </w:rPr>
            </w:pPr>
          </w:p>
        </w:tc>
      </w:tr>
      <w:tr w:rsidR="00A95303" w:rsidTr="00A95303">
        <w:trPr>
          <w:cantSplit/>
          <w:trHeight w:val="873"/>
          <w:jc w:val="center"/>
        </w:trPr>
        <w:tc>
          <w:tcPr>
            <w:tcW w:w="1080" w:type="dxa"/>
            <w:vMerge/>
            <w:vAlign w:val="center"/>
          </w:tcPr>
          <w:p w:rsidR="00A95303" w:rsidRDefault="00A95303" w:rsidP="00A95303">
            <w:pPr>
              <w:rPr>
                <w:rFonts w:ascii="宋体" w:hAnsi="宋体" w:cs="宋体"/>
                <w:color w:val="000000"/>
                <w:szCs w:val="21"/>
              </w:rPr>
            </w:pPr>
          </w:p>
        </w:tc>
        <w:tc>
          <w:tcPr>
            <w:tcW w:w="70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2.2</w:t>
            </w:r>
          </w:p>
        </w:tc>
        <w:tc>
          <w:tcPr>
            <w:tcW w:w="1648" w:type="dxa"/>
            <w:vAlign w:val="center"/>
          </w:tcPr>
          <w:p w:rsidR="00A95303" w:rsidRDefault="00A95303" w:rsidP="00A95303">
            <w:pPr>
              <w:widowControl/>
              <w:textAlignment w:val="center"/>
              <w:rPr>
                <w:rFonts w:ascii="宋体" w:hAnsi="宋体" w:cs="宋体"/>
                <w:color w:val="000000"/>
                <w:szCs w:val="21"/>
              </w:rPr>
            </w:pPr>
            <w:r>
              <w:rPr>
                <w:rFonts w:ascii="宋体" w:hAnsi="宋体" w:cs="宋体" w:hint="eastAsia"/>
                <w:color w:val="000000"/>
                <w:kern w:val="0"/>
                <w:szCs w:val="21"/>
              </w:rPr>
              <w:t>PDU（含1对工业连接器）</w:t>
            </w:r>
          </w:p>
        </w:tc>
        <w:tc>
          <w:tcPr>
            <w:tcW w:w="2691" w:type="dxa"/>
            <w:vAlign w:val="center"/>
          </w:tcPr>
          <w:p w:rsidR="00A95303" w:rsidRDefault="00FA6DC1" w:rsidP="0083160B">
            <w:pPr>
              <w:widowControl/>
              <w:textAlignment w:val="center"/>
              <w:rPr>
                <w:rFonts w:ascii="宋体" w:hAnsi="宋体" w:cs="宋体"/>
                <w:color w:val="000000"/>
                <w:szCs w:val="21"/>
              </w:rPr>
            </w:pPr>
            <w:r w:rsidRPr="00D03D59">
              <w:rPr>
                <w:rFonts w:ascii="宋体" w:hAnsi="宋体" w:hint="eastAsia"/>
                <w:szCs w:val="21"/>
              </w:rPr>
              <w:t>每个220V、16A规格的PDU输出至少包括1</w:t>
            </w:r>
            <w:r w:rsidR="0083160B">
              <w:rPr>
                <w:rFonts w:ascii="宋体" w:hAnsi="宋体"/>
                <w:szCs w:val="21"/>
              </w:rPr>
              <w:t>6</w:t>
            </w:r>
            <w:r w:rsidRPr="00D03D59">
              <w:rPr>
                <w:rFonts w:ascii="宋体" w:hAnsi="宋体" w:hint="eastAsia"/>
                <w:szCs w:val="21"/>
              </w:rPr>
              <w:t>个插座，每个220V、32A规格的PDU输出至少包括1</w:t>
            </w:r>
            <w:r w:rsidR="005D0120">
              <w:rPr>
                <w:rFonts w:ascii="宋体" w:hAnsi="宋体"/>
                <w:szCs w:val="21"/>
              </w:rPr>
              <w:t>6</w:t>
            </w:r>
            <w:r w:rsidRPr="00D03D59">
              <w:rPr>
                <w:rFonts w:ascii="宋体" w:hAnsi="宋体" w:hint="eastAsia"/>
                <w:szCs w:val="21"/>
              </w:rPr>
              <w:t>个插座</w:t>
            </w:r>
            <w:r w:rsidR="00A95303">
              <w:rPr>
                <w:rFonts w:ascii="宋体" w:hAnsi="宋体" w:cs="宋体" w:hint="eastAsia"/>
                <w:color w:val="000000"/>
                <w:kern w:val="0"/>
                <w:szCs w:val="21"/>
              </w:rPr>
              <w:t>，</w:t>
            </w:r>
            <w:r w:rsidRPr="00D03D59">
              <w:rPr>
                <w:rFonts w:ascii="宋体" w:hAnsi="宋体" w:hint="eastAsia"/>
                <w:szCs w:val="21"/>
              </w:rPr>
              <w:t>分别配置IEC309 16A或IEC309 32A工业防溅水连接器连接。</w:t>
            </w:r>
          </w:p>
        </w:tc>
        <w:tc>
          <w:tcPr>
            <w:tcW w:w="720" w:type="dxa"/>
            <w:vAlign w:val="center"/>
          </w:tcPr>
          <w:p w:rsidR="00A95303" w:rsidRDefault="00EB1DB6" w:rsidP="00A95303">
            <w:pPr>
              <w:widowControl/>
              <w:textAlignment w:val="center"/>
              <w:rPr>
                <w:rFonts w:ascii="宋体" w:hAnsi="宋体" w:cs="宋体"/>
                <w:color w:val="000000"/>
                <w:szCs w:val="21"/>
              </w:rPr>
            </w:pPr>
            <w:r w:rsidRPr="00EB1DB6">
              <w:rPr>
                <w:rFonts w:ascii="宋体" w:hAnsi="宋体" w:cs="宋体" w:hint="eastAsia"/>
                <w:color w:val="000000"/>
                <w:kern w:val="0"/>
                <w:szCs w:val="21"/>
              </w:rPr>
              <w:t>套</w:t>
            </w:r>
          </w:p>
        </w:tc>
        <w:tc>
          <w:tcPr>
            <w:tcW w:w="900" w:type="dxa"/>
            <w:vAlign w:val="center"/>
          </w:tcPr>
          <w:p w:rsidR="00A95303" w:rsidRDefault="0083160B" w:rsidP="00A95303">
            <w:pPr>
              <w:widowControl/>
              <w:textAlignment w:val="center"/>
              <w:rPr>
                <w:rFonts w:ascii="宋体" w:hAnsi="宋体" w:cs="宋体"/>
                <w:color w:val="000000"/>
                <w:szCs w:val="21"/>
              </w:rPr>
            </w:pPr>
            <w:r>
              <w:rPr>
                <w:rFonts w:ascii="宋体" w:hAnsi="宋体" w:cs="宋体"/>
                <w:color w:val="000000"/>
                <w:kern w:val="0"/>
                <w:szCs w:val="21"/>
              </w:rPr>
              <w:t>10</w:t>
            </w:r>
          </w:p>
        </w:tc>
        <w:tc>
          <w:tcPr>
            <w:tcW w:w="1548" w:type="dxa"/>
            <w:vMerge/>
            <w:vAlign w:val="center"/>
          </w:tcPr>
          <w:p w:rsidR="00A95303" w:rsidRDefault="00A95303" w:rsidP="00A95303">
            <w:pPr>
              <w:rPr>
                <w:rFonts w:ascii="宋体" w:hAnsi="宋体" w:cs="宋体"/>
                <w:color w:val="000000"/>
                <w:szCs w:val="21"/>
              </w:rPr>
            </w:pPr>
          </w:p>
        </w:tc>
      </w:tr>
      <w:tr w:rsidR="00A95303" w:rsidTr="00A95303">
        <w:trPr>
          <w:cantSplit/>
          <w:trHeight w:val="873"/>
          <w:jc w:val="center"/>
        </w:trPr>
        <w:tc>
          <w:tcPr>
            <w:tcW w:w="1080" w:type="dxa"/>
            <w:vMerge/>
            <w:vAlign w:val="center"/>
          </w:tcPr>
          <w:p w:rsidR="00A95303" w:rsidRDefault="00A95303" w:rsidP="00A95303">
            <w:pPr>
              <w:rPr>
                <w:rFonts w:ascii="宋体" w:hAnsi="宋体" w:cs="宋体"/>
                <w:color w:val="000000"/>
                <w:szCs w:val="21"/>
              </w:rPr>
            </w:pPr>
          </w:p>
        </w:tc>
        <w:tc>
          <w:tcPr>
            <w:tcW w:w="701" w:type="dxa"/>
            <w:vAlign w:val="center"/>
          </w:tcPr>
          <w:p w:rsidR="00A95303" w:rsidRDefault="00A95303" w:rsidP="00EB1DB6">
            <w:pPr>
              <w:rPr>
                <w:rFonts w:ascii="宋体" w:hAnsi="宋体" w:cs="宋体"/>
                <w:color w:val="000000"/>
                <w:szCs w:val="21"/>
              </w:rPr>
            </w:pPr>
            <w:r>
              <w:rPr>
                <w:rFonts w:ascii="宋体" w:hAnsi="宋体" w:cs="宋体" w:hint="eastAsia"/>
                <w:color w:val="000000"/>
                <w:szCs w:val="21"/>
              </w:rPr>
              <w:t>2.</w:t>
            </w:r>
            <w:r w:rsidR="00EB1DB6">
              <w:rPr>
                <w:rFonts w:ascii="宋体" w:hAnsi="宋体" w:cs="宋体"/>
                <w:color w:val="000000"/>
                <w:szCs w:val="21"/>
              </w:rPr>
              <w:t>3</w:t>
            </w:r>
          </w:p>
        </w:tc>
        <w:tc>
          <w:tcPr>
            <w:tcW w:w="1648" w:type="dxa"/>
            <w:vAlign w:val="center"/>
          </w:tcPr>
          <w:p w:rsidR="00A95303" w:rsidRDefault="00A95303" w:rsidP="00A95303">
            <w:pPr>
              <w:widowControl/>
              <w:textAlignment w:val="center"/>
              <w:rPr>
                <w:rFonts w:ascii="宋体" w:hAnsi="宋体" w:cs="宋体"/>
                <w:color w:val="000000"/>
                <w:szCs w:val="21"/>
              </w:rPr>
            </w:pPr>
            <w:r>
              <w:rPr>
                <w:rFonts w:ascii="宋体" w:hAnsi="宋体" w:cs="宋体" w:hint="eastAsia"/>
                <w:color w:val="000000"/>
                <w:kern w:val="0"/>
                <w:szCs w:val="21"/>
              </w:rPr>
              <w:t>水平角</w:t>
            </w:r>
          </w:p>
        </w:tc>
        <w:tc>
          <w:tcPr>
            <w:tcW w:w="2691" w:type="dxa"/>
            <w:vAlign w:val="center"/>
          </w:tcPr>
          <w:p w:rsidR="00A95303" w:rsidRDefault="00A95303" w:rsidP="00A95303">
            <w:pPr>
              <w:widowControl/>
              <w:textAlignment w:val="center"/>
              <w:rPr>
                <w:rFonts w:ascii="宋体" w:hAnsi="宋体" w:cs="宋体"/>
                <w:color w:val="000000"/>
                <w:szCs w:val="21"/>
              </w:rPr>
            </w:pPr>
            <w:r>
              <w:rPr>
                <w:rFonts w:ascii="宋体" w:hAnsi="宋体" w:cs="宋体" w:hint="eastAsia"/>
                <w:color w:val="000000"/>
                <w:kern w:val="0"/>
                <w:szCs w:val="21"/>
              </w:rPr>
              <w:t>机柜水平角(套/4个)；</w:t>
            </w:r>
          </w:p>
        </w:tc>
        <w:tc>
          <w:tcPr>
            <w:tcW w:w="720" w:type="dxa"/>
            <w:vAlign w:val="center"/>
          </w:tcPr>
          <w:p w:rsidR="00A95303" w:rsidRDefault="00A95303" w:rsidP="00A95303">
            <w:pPr>
              <w:widowControl/>
              <w:textAlignment w:val="center"/>
              <w:rPr>
                <w:rFonts w:ascii="宋体" w:hAnsi="宋体" w:cs="宋体"/>
                <w:color w:val="000000"/>
                <w:szCs w:val="21"/>
              </w:rPr>
            </w:pPr>
            <w:r>
              <w:rPr>
                <w:rFonts w:ascii="宋体" w:hAnsi="宋体" w:cs="宋体" w:hint="eastAsia"/>
                <w:color w:val="000000"/>
                <w:kern w:val="0"/>
                <w:szCs w:val="21"/>
              </w:rPr>
              <w:t>套</w:t>
            </w:r>
          </w:p>
        </w:tc>
        <w:tc>
          <w:tcPr>
            <w:tcW w:w="900" w:type="dxa"/>
            <w:vAlign w:val="center"/>
          </w:tcPr>
          <w:p w:rsidR="00A95303" w:rsidRDefault="00D3086C" w:rsidP="00A95303">
            <w:pPr>
              <w:widowControl/>
              <w:textAlignment w:val="center"/>
              <w:rPr>
                <w:rFonts w:ascii="宋体" w:hAnsi="宋体" w:cs="宋体"/>
                <w:color w:val="000000"/>
                <w:szCs w:val="21"/>
              </w:rPr>
            </w:pPr>
            <w:r>
              <w:rPr>
                <w:rFonts w:ascii="宋体" w:hAnsi="宋体" w:cs="宋体"/>
                <w:color w:val="000000"/>
                <w:kern w:val="0"/>
                <w:szCs w:val="21"/>
              </w:rPr>
              <w:t>6</w:t>
            </w:r>
          </w:p>
        </w:tc>
        <w:tc>
          <w:tcPr>
            <w:tcW w:w="1548" w:type="dxa"/>
            <w:vMerge/>
            <w:vAlign w:val="center"/>
          </w:tcPr>
          <w:p w:rsidR="00A95303" w:rsidRDefault="00A95303" w:rsidP="00A95303">
            <w:pPr>
              <w:rPr>
                <w:rFonts w:ascii="宋体" w:hAnsi="宋体" w:cs="宋体"/>
                <w:color w:val="000000"/>
                <w:szCs w:val="21"/>
              </w:rPr>
            </w:pPr>
          </w:p>
        </w:tc>
      </w:tr>
      <w:tr w:rsidR="00A95303" w:rsidTr="00A95303">
        <w:trPr>
          <w:cantSplit/>
          <w:trHeight w:val="873"/>
          <w:jc w:val="center"/>
        </w:trPr>
        <w:tc>
          <w:tcPr>
            <w:tcW w:w="1080" w:type="dxa"/>
            <w:vMerge/>
            <w:vAlign w:val="center"/>
          </w:tcPr>
          <w:p w:rsidR="00A95303" w:rsidRDefault="00A95303" w:rsidP="00A95303">
            <w:pPr>
              <w:rPr>
                <w:rFonts w:ascii="宋体" w:hAnsi="宋体" w:cs="宋体"/>
                <w:color w:val="000000"/>
                <w:szCs w:val="21"/>
              </w:rPr>
            </w:pPr>
          </w:p>
        </w:tc>
        <w:tc>
          <w:tcPr>
            <w:tcW w:w="701" w:type="dxa"/>
            <w:vAlign w:val="center"/>
          </w:tcPr>
          <w:p w:rsidR="00A95303" w:rsidRDefault="00A95303" w:rsidP="00EB1DB6">
            <w:pPr>
              <w:rPr>
                <w:rFonts w:ascii="宋体" w:hAnsi="宋体" w:cs="宋体"/>
                <w:color w:val="000000"/>
                <w:szCs w:val="21"/>
              </w:rPr>
            </w:pPr>
            <w:r>
              <w:rPr>
                <w:rFonts w:ascii="宋体" w:hAnsi="宋体" w:cs="宋体" w:hint="eastAsia"/>
                <w:color w:val="000000"/>
                <w:szCs w:val="21"/>
              </w:rPr>
              <w:t>2.</w:t>
            </w:r>
            <w:r w:rsidR="00EB1DB6">
              <w:rPr>
                <w:rFonts w:ascii="宋体" w:hAnsi="宋体" w:cs="宋体"/>
                <w:color w:val="000000"/>
                <w:szCs w:val="21"/>
              </w:rPr>
              <w:t>4</w:t>
            </w:r>
          </w:p>
        </w:tc>
        <w:tc>
          <w:tcPr>
            <w:tcW w:w="1648" w:type="dxa"/>
            <w:vAlign w:val="center"/>
          </w:tcPr>
          <w:p w:rsidR="00A95303" w:rsidRDefault="00A95303" w:rsidP="00A95303">
            <w:pPr>
              <w:widowControl/>
              <w:textAlignment w:val="center"/>
              <w:rPr>
                <w:rFonts w:ascii="宋体" w:hAnsi="宋体" w:cs="宋体"/>
                <w:color w:val="000000"/>
                <w:szCs w:val="21"/>
              </w:rPr>
            </w:pPr>
            <w:r>
              <w:rPr>
                <w:rFonts w:ascii="宋体" w:hAnsi="宋体" w:cs="宋体" w:hint="eastAsia"/>
                <w:color w:val="000000"/>
                <w:kern w:val="0"/>
                <w:szCs w:val="21"/>
              </w:rPr>
              <w:t>机柜接地</w:t>
            </w:r>
          </w:p>
        </w:tc>
        <w:tc>
          <w:tcPr>
            <w:tcW w:w="2691" w:type="dxa"/>
            <w:vAlign w:val="center"/>
          </w:tcPr>
          <w:p w:rsidR="00A95303" w:rsidRDefault="00A95303" w:rsidP="00FA6DC1">
            <w:pPr>
              <w:widowControl/>
              <w:textAlignment w:val="center"/>
              <w:rPr>
                <w:rFonts w:ascii="宋体" w:hAnsi="宋体" w:cs="宋体"/>
                <w:color w:val="000000"/>
                <w:szCs w:val="21"/>
              </w:rPr>
            </w:pPr>
            <w:r>
              <w:rPr>
                <w:rFonts w:ascii="宋体" w:hAnsi="宋体" w:cs="宋体" w:hint="eastAsia"/>
                <w:color w:val="000000"/>
                <w:kern w:val="0"/>
                <w:szCs w:val="21"/>
              </w:rPr>
              <w:t>机柜接地铜</w:t>
            </w:r>
            <w:r w:rsidR="00FA6DC1">
              <w:rPr>
                <w:rFonts w:ascii="宋体" w:hAnsi="宋体" w:cs="宋体" w:hint="eastAsia"/>
                <w:color w:val="000000"/>
                <w:kern w:val="0"/>
                <w:szCs w:val="21"/>
              </w:rPr>
              <w:t>电缆</w:t>
            </w:r>
            <w:r>
              <w:rPr>
                <w:rFonts w:ascii="宋体" w:hAnsi="宋体" w:cs="宋体" w:hint="eastAsia"/>
                <w:color w:val="000000"/>
                <w:kern w:val="0"/>
                <w:szCs w:val="21"/>
              </w:rPr>
              <w:t>；</w:t>
            </w:r>
          </w:p>
        </w:tc>
        <w:tc>
          <w:tcPr>
            <w:tcW w:w="720" w:type="dxa"/>
            <w:vAlign w:val="center"/>
          </w:tcPr>
          <w:p w:rsidR="00A95303" w:rsidRDefault="00D3086C" w:rsidP="00A95303">
            <w:pPr>
              <w:widowControl/>
              <w:textAlignment w:val="center"/>
              <w:rPr>
                <w:rFonts w:ascii="宋体" w:hAnsi="宋体" w:cs="宋体"/>
                <w:color w:val="000000"/>
                <w:szCs w:val="21"/>
              </w:rPr>
            </w:pPr>
            <w:r>
              <w:rPr>
                <w:rFonts w:ascii="宋体" w:hAnsi="宋体" w:hint="eastAsia"/>
                <w:szCs w:val="21"/>
              </w:rPr>
              <w:t>项</w:t>
            </w:r>
          </w:p>
        </w:tc>
        <w:tc>
          <w:tcPr>
            <w:tcW w:w="900" w:type="dxa"/>
            <w:vAlign w:val="center"/>
          </w:tcPr>
          <w:p w:rsidR="00A95303" w:rsidRDefault="00D3086C" w:rsidP="00A95303">
            <w:pPr>
              <w:widowControl/>
              <w:textAlignment w:val="center"/>
              <w:rPr>
                <w:rFonts w:ascii="宋体" w:hAnsi="宋体" w:cs="宋体"/>
                <w:color w:val="000000"/>
                <w:szCs w:val="21"/>
              </w:rPr>
            </w:pPr>
            <w:r>
              <w:rPr>
                <w:rFonts w:ascii="宋体" w:hAnsi="宋体" w:cs="宋体"/>
                <w:color w:val="000000"/>
                <w:kern w:val="0"/>
                <w:szCs w:val="21"/>
              </w:rPr>
              <w:t>1</w:t>
            </w:r>
          </w:p>
        </w:tc>
        <w:tc>
          <w:tcPr>
            <w:tcW w:w="1548" w:type="dxa"/>
            <w:vMerge/>
            <w:vAlign w:val="center"/>
          </w:tcPr>
          <w:p w:rsidR="00A95303" w:rsidRDefault="00A95303" w:rsidP="00A95303">
            <w:pPr>
              <w:rPr>
                <w:rFonts w:ascii="宋体" w:hAnsi="宋体" w:cs="宋体"/>
                <w:color w:val="000000"/>
                <w:szCs w:val="21"/>
              </w:rPr>
            </w:pPr>
          </w:p>
        </w:tc>
      </w:tr>
      <w:tr w:rsidR="00A95303" w:rsidTr="00A95303">
        <w:trPr>
          <w:cantSplit/>
          <w:trHeight w:val="73"/>
          <w:jc w:val="center"/>
        </w:trPr>
        <w:tc>
          <w:tcPr>
            <w:tcW w:w="108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3、ODF</w:t>
            </w:r>
          </w:p>
        </w:tc>
        <w:tc>
          <w:tcPr>
            <w:tcW w:w="70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3.1</w:t>
            </w:r>
          </w:p>
        </w:tc>
        <w:tc>
          <w:tcPr>
            <w:tcW w:w="1648" w:type="dxa"/>
            <w:vAlign w:val="center"/>
          </w:tcPr>
          <w:p w:rsidR="00A95303" w:rsidRDefault="00A95303" w:rsidP="005D0120">
            <w:pPr>
              <w:rPr>
                <w:rFonts w:ascii="宋体" w:hAnsi="宋体" w:cs="宋体"/>
                <w:color w:val="000000"/>
                <w:szCs w:val="21"/>
              </w:rPr>
            </w:pPr>
            <w:r>
              <w:rPr>
                <w:rFonts w:ascii="宋体" w:hAnsi="宋体" w:cs="宋体" w:hint="eastAsia"/>
                <w:color w:val="000000"/>
                <w:szCs w:val="21"/>
              </w:rPr>
              <w:t>5</w:t>
            </w:r>
            <w:r w:rsidR="005D0120">
              <w:rPr>
                <w:rFonts w:ascii="宋体" w:hAnsi="宋体" w:cs="宋体"/>
                <w:color w:val="000000"/>
                <w:szCs w:val="21"/>
              </w:rPr>
              <w:t>04</w:t>
            </w:r>
            <w:r>
              <w:rPr>
                <w:rFonts w:ascii="宋体" w:hAnsi="宋体" w:cs="宋体" w:hint="eastAsia"/>
                <w:color w:val="000000"/>
                <w:szCs w:val="21"/>
              </w:rPr>
              <w:t>芯光纤配线架</w:t>
            </w:r>
            <w:r>
              <w:rPr>
                <w:rFonts w:ascii="宋体" w:hAnsi="宋体" w:cs="宋体" w:hint="eastAsia"/>
                <w:b/>
                <w:bCs/>
                <w:szCs w:val="21"/>
              </w:rPr>
              <w:t>（设备由甲方提供，中标方负责安装施工）</w:t>
            </w:r>
          </w:p>
        </w:tc>
        <w:tc>
          <w:tcPr>
            <w:tcW w:w="2691" w:type="dxa"/>
            <w:vAlign w:val="center"/>
          </w:tcPr>
          <w:p w:rsidR="00A95303" w:rsidRDefault="00A95303" w:rsidP="006E0DE0">
            <w:pPr>
              <w:rPr>
                <w:rFonts w:ascii="宋体" w:hAnsi="宋体" w:cs="宋体"/>
                <w:color w:val="000000"/>
                <w:szCs w:val="21"/>
              </w:rPr>
            </w:pPr>
            <w:r>
              <w:rPr>
                <w:rFonts w:ascii="宋体" w:hAnsi="宋体" w:cs="宋体" w:hint="eastAsia"/>
                <w:color w:val="000000"/>
                <w:szCs w:val="21"/>
              </w:rPr>
              <w:t>5</w:t>
            </w:r>
            <w:r w:rsidR="005D0120">
              <w:rPr>
                <w:rFonts w:ascii="宋体" w:hAnsi="宋体" w:cs="宋体"/>
                <w:color w:val="000000"/>
                <w:szCs w:val="21"/>
              </w:rPr>
              <w:t>04</w:t>
            </w:r>
            <w:r>
              <w:rPr>
                <w:rFonts w:ascii="宋体" w:hAnsi="宋体" w:cs="宋体" w:hint="eastAsia"/>
                <w:color w:val="000000"/>
                <w:szCs w:val="21"/>
              </w:rPr>
              <w:t>芯光纤配线架含5</w:t>
            </w:r>
            <w:r w:rsidR="006E0DE0">
              <w:rPr>
                <w:rFonts w:ascii="宋体" w:hAnsi="宋体" w:cs="宋体"/>
                <w:color w:val="000000"/>
                <w:szCs w:val="21"/>
              </w:rPr>
              <w:t>76</w:t>
            </w:r>
            <w:r>
              <w:rPr>
                <w:rFonts w:ascii="宋体" w:hAnsi="宋体" w:cs="宋体" w:hint="eastAsia"/>
                <w:color w:val="000000"/>
                <w:szCs w:val="21"/>
              </w:rPr>
              <w:t>芯SC/APC法兰盘/12芯SC/APC束状尾</w:t>
            </w:r>
            <w:proofErr w:type="gramStart"/>
            <w:r>
              <w:rPr>
                <w:rFonts w:ascii="宋体" w:hAnsi="宋体" w:cs="宋体" w:hint="eastAsia"/>
                <w:color w:val="000000"/>
                <w:szCs w:val="21"/>
              </w:rPr>
              <w:t>纤</w:t>
            </w:r>
            <w:proofErr w:type="gramEnd"/>
            <w:r>
              <w:rPr>
                <w:rFonts w:ascii="宋体" w:hAnsi="宋体" w:cs="宋体" w:hint="eastAsia"/>
                <w:color w:val="000000"/>
                <w:szCs w:val="21"/>
              </w:rPr>
              <w:t>*4</w:t>
            </w:r>
            <w:r w:rsidR="006E0DE0">
              <w:rPr>
                <w:rFonts w:ascii="宋体" w:hAnsi="宋体" w:cs="宋体"/>
                <w:color w:val="000000"/>
                <w:szCs w:val="21"/>
              </w:rPr>
              <w:t>8</w:t>
            </w:r>
            <w:r>
              <w:rPr>
                <w:rFonts w:ascii="宋体" w:hAnsi="宋体" w:cs="宋体" w:hint="eastAsia"/>
                <w:color w:val="000000"/>
                <w:szCs w:val="21"/>
              </w:rPr>
              <w:t>根/72芯配线单元*</w:t>
            </w:r>
            <w:r w:rsidR="006E0DE0">
              <w:rPr>
                <w:rFonts w:ascii="宋体" w:hAnsi="宋体" w:cs="宋体"/>
                <w:color w:val="000000"/>
                <w:szCs w:val="21"/>
              </w:rPr>
              <w:t>8</w:t>
            </w:r>
            <w:r>
              <w:rPr>
                <w:rFonts w:ascii="宋体" w:hAnsi="宋体" w:cs="宋体" w:hint="eastAsia"/>
                <w:color w:val="000000"/>
                <w:szCs w:val="21"/>
              </w:rPr>
              <w:t>/过线单元*1/光缆固定架*1/其它配套配件/尺寸840*300*2</w:t>
            </w:r>
            <w:r w:rsidR="005D0120">
              <w:rPr>
                <w:rFonts w:ascii="宋体" w:hAnsi="宋体" w:cs="宋体"/>
                <w:color w:val="000000"/>
                <w:szCs w:val="21"/>
              </w:rPr>
              <w:t>0</w:t>
            </w:r>
            <w:r>
              <w:rPr>
                <w:rFonts w:ascii="宋体" w:hAnsi="宋体" w:cs="宋体" w:hint="eastAsia"/>
                <w:color w:val="000000"/>
                <w:szCs w:val="21"/>
              </w:rPr>
              <w:t>00 mm(宽*深*高)，（</w:t>
            </w:r>
            <w:bookmarkStart w:id="41" w:name="_GoBack"/>
            <w:bookmarkEnd w:id="41"/>
            <w:r>
              <w:rPr>
                <w:rFonts w:ascii="宋体" w:hAnsi="宋体" w:cs="宋体" w:hint="eastAsia"/>
                <w:color w:val="000000"/>
                <w:szCs w:val="21"/>
              </w:rPr>
              <w:t>甲供，集团采购）</w:t>
            </w:r>
          </w:p>
        </w:tc>
        <w:tc>
          <w:tcPr>
            <w:tcW w:w="72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架</w:t>
            </w:r>
          </w:p>
        </w:tc>
        <w:tc>
          <w:tcPr>
            <w:tcW w:w="900" w:type="dxa"/>
            <w:vAlign w:val="center"/>
          </w:tcPr>
          <w:p w:rsidR="00A95303" w:rsidRDefault="00FA6DC1" w:rsidP="00A95303">
            <w:pPr>
              <w:rPr>
                <w:rFonts w:ascii="宋体" w:hAnsi="宋体" w:cs="宋体"/>
                <w:color w:val="000000"/>
                <w:szCs w:val="21"/>
              </w:rPr>
            </w:pPr>
            <w:r>
              <w:rPr>
                <w:rFonts w:ascii="宋体" w:hAnsi="宋体" w:cs="宋体"/>
                <w:color w:val="000000"/>
                <w:szCs w:val="21"/>
              </w:rPr>
              <w:t>4</w:t>
            </w:r>
          </w:p>
        </w:tc>
        <w:tc>
          <w:tcPr>
            <w:tcW w:w="1548" w:type="dxa"/>
            <w:vMerge/>
            <w:vAlign w:val="center"/>
          </w:tcPr>
          <w:p w:rsidR="00A95303" w:rsidRDefault="00A95303" w:rsidP="00A95303">
            <w:pPr>
              <w:rPr>
                <w:rFonts w:ascii="宋体" w:hAnsi="宋体" w:cs="宋体"/>
                <w:color w:val="000000"/>
                <w:szCs w:val="21"/>
              </w:rPr>
            </w:pPr>
          </w:p>
        </w:tc>
      </w:tr>
      <w:tr w:rsidR="00A95303" w:rsidTr="00A95303">
        <w:trPr>
          <w:cantSplit/>
          <w:jc w:val="center"/>
        </w:trPr>
        <w:tc>
          <w:tcPr>
            <w:tcW w:w="1080" w:type="dxa"/>
            <w:vMerge w:val="restart"/>
            <w:vAlign w:val="center"/>
          </w:tcPr>
          <w:p w:rsidR="00A95303" w:rsidRDefault="00A95303" w:rsidP="00FA6DC1">
            <w:pPr>
              <w:rPr>
                <w:rFonts w:ascii="宋体" w:hAnsi="宋体" w:cs="宋体"/>
                <w:color w:val="000000"/>
                <w:szCs w:val="21"/>
              </w:rPr>
            </w:pPr>
            <w:r>
              <w:rPr>
                <w:rFonts w:ascii="宋体" w:hAnsi="宋体" w:cs="宋体" w:hint="eastAsia"/>
                <w:color w:val="000000"/>
                <w:szCs w:val="21"/>
              </w:rPr>
              <w:t>4、</w:t>
            </w:r>
            <w:r w:rsidR="00FA6DC1">
              <w:rPr>
                <w:rFonts w:ascii="宋体" w:hAnsi="宋体" w:cs="宋体" w:hint="eastAsia"/>
                <w:color w:val="000000"/>
                <w:szCs w:val="21"/>
              </w:rPr>
              <w:t>视频</w:t>
            </w:r>
            <w:r>
              <w:rPr>
                <w:rFonts w:ascii="宋体" w:hAnsi="宋体" w:cs="宋体" w:hint="eastAsia"/>
                <w:color w:val="000000"/>
                <w:szCs w:val="21"/>
              </w:rPr>
              <w:t>监控</w:t>
            </w:r>
          </w:p>
        </w:tc>
        <w:tc>
          <w:tcPr>
            <w:tcW w:w="70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4.1</w:t>
            </w:r>
          </w:p>
        </w:tc>
        <w:tc>
          <w:tcPr>
            <w:tcW w:w="1648" w:type="dxa"/>
            <w:vAlign w:val="center"/>
          </w:tcPr>
          <w:p w:rsidR="00A95303" w:rsidRDefault="00FA6DC1" w:rsidP="00A95303">
            <w:pPr>
              <w:rPr>
                <w:rFonts w:ascii="宋体" w:hAnsi="宋体" w:cs="宋体"/>
                <w:color w:val="000000"/>
                <w:szCs w:val="21"/>
              </w:rPr>
            </w:pPr>
            <w:r>
              <w:rPr>
                <w:rFonts w:ascii="宋体" w:hAnsi="宋体"/>
                <w:sz w:val="22"/>
                <w:szCs w:val="22"/>
              </w:rPr>
              <w:t>图像监控</w:t>
            </w:r>
          </w:p>
        </w:tc>
        <w:tc>
          <w:tcPr>
            <w:tcW w:w="2691" w:type="dxa"/>
            <w:vAlign w:val="center"/>
          </w:tcPr>
          <w:p w:rsidR="00A95303" w:rsidRDefault="00FA6DC1" w:rsidP="00FA6DC1">
            <w:pPr>
              <w:rPr>
                <w:rFonts w:ascii="宋体" w:hAnsi="宋体" w:cs="宋体"/>
                <w:color w:val="000000"/>
                <w:szCs w:val="21"/>
              </w:rPr>
            </w:pPr>
            <w:r>
              <w:rPr>
                <w:szCs w:val="20"/>
              </w:rPr>
              <w:t>3</w:t>
            </w:r>
            <w:r>
              <w:rPr>
                <w:rFonts w:hint="eastAsia"/>
                <w:szCs w:val="20"/>
              </w:rPr>
              <w:t>台</w:t>
            </w:r>
            <w:r>
              <w:rPr>
                <w:rFonts w:hint="eastAsia"/>
                <w:sz w:val="22"/>
                <w:szCs w:val="22"/>
              </w:rPr>
              <w:t>室内网络枪式</w:t>
            </w:r>
            <w:r>
              <w:rPr>
                <w:rFonts w:hint="eastAsia"/>
                <w:szCs w:val="21"/>
              </w:rPr>
              <w:t>彩色摄像机</w:t>
            </w:r>
          </w:p>
        </w:tc>
        <w:tc>
          <w:tcPr>
            <w:tcW w:w="720" w:type="dxa"/>
            <w:vAlign w:val="center"/>
          </w:tcPr>
          <w:p w:rsidR="00A95303" w:rsidRDefault="00FA6DC1" w:rsidP="00A95303">
            <w:pPr>
              <w:rPr>
                <w:rFonts w:ascii="宋体" w:hAnsi="宋体" w:cs="宋体"/>
                <w:color w:val="000000"/>
                <w:szCs w:val="21"/>
              </w:rPr>
            </w:pPr>
            <w:r>
              <w:rPr>
                <w:rFonts w:ascii="宋体" w:hAnsi="宋体" w:cs="宋体" w:hint="eastAsia"/>
                <w:color w:val="000000"/>
                <w:szCs w:val="21"/>
              </w:rPr>
              <w:t>项</w:t>
            </w:r>
          </w:p>
        </w:tc>
        <w:tc>
          <w:tcPr>
            <w:tcW w:w="900" w:type="dxa"/>
            <w:vAlign w:val="center"/>
          </w:tcPr>
          <w:p w:rsidR="00A95303" w:rsidRDefault="00FA6DC1" w:rsidP="00A95303">
            <w:pPr>
              <w:rPr>
                <w:rFonts w:ascii="宋体" w:hAnsi="宋体" w:cs="宋体"/>
                <w:color w:val="000000"/>
                <w:szCs w:val="21"/>
              </w:rPr>
            </w:pPr>
            <w:r>
              <w:rPr>
                <w:rFonts w:ascii="宋体" w:hAnsi="宋体" w:cs="宋体"/>
                <w:color w:val="000000"/>
                <w:szCs w:val="21"/>
              </w:rPr>
              <w:t>1</w:t>
            </w:r>
          </w:p>
        </w:tc>
        <w:tc>
          <w:tcPr>
            <w:tcW w:w="1548" w:type="dxa"/>
            <w:vMerge/>
            <w:vAlign w:val="center"/>
          </w:tcPr>
          <w:p w:rsidR="00A95303" w:rsidRDefault="00A95303" w:rsidP="00A95303">
            <w:pPr>
              <w:rPr>
                <w:rFonts w:ascii="宋体" w:hAnsi="宋体" w:cs="宋体"/>
                <w:color w:val="000000"/>
                <w:szCs w:val="21"/>
              </w:rPr>
            </w:pPr>
          </w:p>
        </w:tc>
      </w:tr>
      <w:tr w:rsidR="00A95303" w:rsidTr="00A95303">
        <w:trPr>
          <w:cantSplit/>
          <w:jc w:val="center"/>
        </w:trPr>
        <w:tc>
          <w:tcPr>
            <w:tcW w:w="1080" w:type="dxa"/>
            <w:vMerge/>
            <w:vAlign w:val="center"/>
          </w:tcPr>
          <w:p w:rsidR="00A95303" w:rsidRDefault="00A95303" w:rsidP="00A95303">
            <w:pPr>
              <w:rPr>
                <w:rFonts w:ascii="宋体" w:hAnsi="宋体" w:cs="宋体"/>
                <w:color w:val="000000"/>
                <w:szCs w:val="21"/>
              </w:rPr>
            </w:pPr>
          </w:p>
        </w:tc>
        <w:tc>
          <w:tcPr>
            <w:tcW w:w="70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4.10</w:t>
            </w:r>
          </w:p>
        </w:tc>
        <w:tc>
          <w:tcPr>
            <w:tcW w:w="1648"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辅材</w:t>
            </w:r>
          </w:p>
        </w:tc>
        <w:tc>
          <w:tcPr>
            <w:tcW w:w="269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完成监控施工所需的管线、电缆、标识等材料</w:t>
            </w:r>
          </w:p>
        </w:tc>
        <w:tc>
          <w:tcPr>
            <w:tcW w:w="72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批</w:t>
            </w:r>
          </w:p>
        </w:tc>
        <w:tc>
          <w:tcPr>
            <w:tcW w:w="90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A95303" w:rsidRDefault="00A95303" w:rsidP="00A95303">
            <w:pPr>
              <w:rPr>
                <w:rFonts w:ascii="宋体" w:hAnsi="宋体" w:cs="宋体"/>
                <w:color w:val="000000"/>
                <w:szCs w:val="21"/>
              </w:rPr>
            </w:pPr>
          </w:p>
        </w:tc>
      </w:tr>
      <w:tr w:rsidR="00A95303" w:rsidTr="00A95303">
        <w:trPr>
          <w:cantSplit/>
          <w:jc w:val="center"/>
        </w:trPr>
        <w:tc>
          <w:tcPr>
            <w:tcW w:w="108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5、空调</w:t>
            </w:r>
          </w:p>
        </w:tc>
        <w:tc>
          <w:tcPr>
            <w:tcW w:w="70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5.1</w:t>
            </w:r>
          </w:p>
        </w:tc>
        <w:tc>
          <w:tcPr>
            <w:tcW w:w="1648"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机房基站空调</w:t>
            </w:r>
          </w:p>
        </w:tc>
        <w:tc>
          <w:tcPr>
            <w:tcW w:w="2691" w:type="dxa"/>
            <w:vAlign w:val="center"/>
          </w:tcPr>
          <w:p w:rsidR="00A95303" w:rsidRDefault="0005314C" w:rsidP="00776C32">
            <w:pPr>
              <w:rPr>
                <w:rFonts w:ascii="宋体" w:hAnsi="宋体" w:cs="宋体"/>
                <w:color w:val="000000"/>
                <w:szCs w:val="21"/>
              </w:rPr>
            </w:pPr>
            <w:r>
              <w:rPr>
                <w:rFonts w:ascii="宋体" w:hAnsi="宋体" w:cs="宋体" w:hint="eastAsia"/>
                <w:color w:val="000000"/>
                <w:szCs w:val="21"/>
              </w:rPr>
              <w:t>大金无</w:t>
            </w:r>
            <w:r>
              <w:rPr>
                <w:rFonts w:ascii="宋体" w:hAnsi="宋体" w:cs="宋体"/>
                <w:color w:val="000000"/>
                <w:szCs w:val="21"/>
              </w:rPr>
              <w:t>人基站用空调（通信、邮电行业用）</w:t>
            </w:r>
            <w:r>
              <w:rPr>
                <w:rFonts w:ascii="宋体" w:hAnsi="宋体" w:cs="宋体" w:hint="eastAsia"/>
                <w:color w:val="000000"/>
                <w:szCs w:val="21"/>
              </w:rPr>
              <w:t>、二级</w:t>
            </w:r>
            <w:r>
              <w:rPr>
                <w:rFonts w:ascii="宋体" w:hAnsi="宋体" w:cs="宋体"/>
                <w:color w:val="000000"/>
                <w:szCs w:val="21"/>
              </w:rPr>
              <w:t>能效，</w:t>
            </w:r>
            <w:r w:rsidR="00A95303">
              <w:rPr>
                <w:rFonts w:ascii="宋体" w:hAnsi="宋体" w:cs="宋体" w:hint="eastAsia"/>
                <w:color w:val="000000"/>
                <w:szCs w:val="21"/>
              </w:rPr>
              <w:t>,三相</w:t>
            </w:r>
            <w:r>
              <w:rPr>
                <w:rFonts w:ascii="宋体" w:hAnsi="宋体" w:cs="宋体"/>
                <w:color w:val="000000"/>
                <w:szCs w:val="21"/>
              </w:rPr>
              <w:t>5</w:t>
            </w:r>
            <w:r w:rsidR="00A95303">
              <w:rPr>
                <w:rFonts w:ascii="宋体" w:hAnsi="宋体" w:cs="宋体" w:hint="eastAsia"/>
                <w:color w:val="000000"/>
                <w:szCs w:val="21"/>
              </w:rPr>
              <w:t>匹</w:t>
            </w:r>
            <w:r w:rsidR="00776C32">
              <w:rPr>
                <w:rFonts w:ascii="宋体" w:hAnsi="宋体" w:cs="宋体"/>
                <w:color w:val="000000"/>
                <w:szCs w:val="21"/>
              </w:rPr>
              <w:t>2</w:t>
            </w:r>
            <w:r>
              <w:rPr>
                <w:rFonts w:ascii="宋体" w:hAnsi="宋体" w:cs="宋体" w:hint="eastAsia"/>
                <w:color w:val="000000"/>
                <w:szCs w:val="21"/>
              </w:rPr>
              <w:t>台</w:t>
            </w:r>
            <w:r w:rsidR="00A95303">
              <w:rPr>
                <w:rFonts w:ascii="宋体" w:hAnsi="宋体" w:cs="宋体" w:hint="eastAsia"/>
                <w:color w:val="000000"/>
                <w:szCs w:val="21"/>
              </w:rPr>
              <w:t>，</w:t>
            </w:r>
            <w:r w:rsidR="00D3086C">
              <w:rPr>
                <w:rFonts w:ascii="宋体" w:hAnsi="宋体" w:cs="宋体" w:hint="eastAsia"/>
                <w:color w:val="000000"/>
                <w:szCs w:val="21"/>
              </w:rPr>
              <w:t>三</w:t>
            </w:r>
            <w:r w:rsidR="00D3086C">
              <w:rPr>
                <w:rFonts w:ascii="宋体" w:hAnsi="宋体" w:cs="宋体"/>
                <w:color w:val="000000"/>
                <w:szCs w:val="21"/>
              </w:rPr>
              <w:t>相</w:t>
            </w:r>
            <w:r w:rsidR="00D3086C">
              <w:rPr>
                <w:rFonts w:ascii="宋体" w:hAnsi="宋体" w:cs="宋体" w:hint="eastAsia"/>
                <w:color w:val="000000"/>
                <w:szCs w:val="21"/>
              </w:rPr>
              <w:t>3匹1台</w:t>
            </w:r>
            <w:r w:rsidR="00D3086C">
              <w:rPr>
                <w:rFonts w:ascii="宋体" w:hAnsi="宋体" w:cs="宋体"/>
                <w:color w:val="000000"/>
                <w:szCs w:val="21"/>
              </w:rPr>
              <w:t>，</w:t>
            </w:r>
            <w:r w:rsidR="00754767">
              <w:rPr>
                <w:rFonts w:ascii="宋体" w:hAnsi="宋体" w:cs="宋体" w:hint="eastAsia"/>
                <w:color w:val="000000"/>
                <w:szCs w:val="21"/>
              </w:rPr>
              <w:t>每</w:t>
            </w:r>
            <w:r w:rsidR="00754767">
              <w:rPr>
                <w:rFonts w:ascii="宋体" w:hAnsi="宋体" w:cs="宋体"/>
                <w:color w:val="000000"/>
                <w:szCs w:val="21"/>
              </w:rPr>
              <w:t>台</w:t>
            </w:r>
            <w:r w:rsidR="00A95303">
              <w:rPr>
                <w:rFonts w:ascii="宋体" w:hAnsi="宋体" w:cs="宋体" w:hint="eastAsia"/>
                <w:color w:val="000000"/>
                <w:szCs w:val="21"/>
              </w:rPr>
              <w:t>含监控卡，辅材1批</w:t>
            </w:r>
          </w:p>
        </w:tc>
        <w:tc>
          <w:tcPr>
            <w:tcW w:w="72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台</w:t>
            </w:r>
          </w:p>
        </w:tc>
        <w:tc>
          <w:tcPr>
            <w:tcW w:w="90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2</w:t>
            </w:r>
          </w:p>
        </w:tc>
        <w:tc>
          <w:tcPr>
            <w:tcW w:w="1548" w:type="dxa"/>
            <w:vMerge/>
            <w:vAlign w:val="center"/>
          </w:tcPr>
          <w:p w:rsidR="00A95303" w:rsidRDefault="00A95303" w:rsidP="00A95303">
            <w:pPr>
              <w:rPr>
                <w:rFonts w:ascii="宋体" w:hAnsi="宋体" w:cs="宋体"/>
                <w:color w:val="000000"/>
                <w:szCs w:val="21"/>
              </w:rPr>
            </w:pPr>
          </w:p>
        </w:tc>
      </w:tr>
      <w:tr w:rsidR="00A95303" w:rsidTr="00A95303">
        <w:trPr>
          <w:cantSplit/>
          <w:jc w:val="center"/>
        </w:trPr>
        <w:tc>
          <w:tcPr>
            <w:tcW w:w="108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6、接地</w:t>
            </w:r>
          </w:p>
        </w:tc>
        <w:tc>
          <w:tcPr>
            <w:tcW w:w="70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6.1</w:t>
            </w:r>
          </w:p>
        </w:tc>
        <w:tc>
          <w:tcPr>
            <w:tcW w:w="1648"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地排和接地电缆</w:t>
            </w:r>
          </w:p>
        </w:tc>
        <w:tc>
          <w:tcPr>
            <w:tcW w:w="269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按采购方提供的接地图纸施工</w:t>
            </w:r>
          </w:p>
        </w:tc>
        <w:tc>
          <w:tcPr>
            <w:tcW w:w="72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项</w:t>
            </w:r>
          </w:p>
        </w:tc>
        <w:tc>
          <w:tcPr>
            <w:tcW w:w="900"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A95303" w:rsidRDefault="00A95303" w:rsidP="00A95303">
            <w:pPr>
              <w:rPr>
                <w:rFonts w:ascii="宋体" w:hAnsi="宋体" w:cs="宋体"/>
                <w:color w:val="000000"/>
                <w:szCs w:val="21"/>
              </w:rPr>
            </w:pPr>
          </w:p>
        </w:tc>
      </w:tr>
      <w:tr w:rsidR="00A95303" w:rsidTr="001A1EEB">
        <w:trPr>
          <w:cantSplit/>
          <w:trHeight w:val="526"/>
          <w:jc w:val="center"/>
        </w:trPr>
        <w:tc>
          <w:tcPr>
            <w:tcW w:w="1080" w:type="dxa"/>
            <w:vMerge w:val="restart"/>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7、配电</w:t>
            </w:r>
          </w:p>
        </w:tc>
        <w:tc>
          <w:tcPr>
            <w:tcW w:w="70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7.1</w:t>
            </w:r>
          </w:p>
        </w:tc>
        <w:tc>
          <w:tcPr>
            <w:tcW w:w="1648"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动力</w:t>
            </w:r>
            <w:r w:rsidR="00776C32">
              <w:rPr>
                <w:rFonts w:ascii="宋体" w:hAnsi="宋体" w:cs="宋体" w:hint="eastAsia"/>
                <w:color w:val="000000"/>
                <w:szCs w:val="21"/>
              </w:rPr>
              <w:t>设备</w:t>
            </w:r>
            <w:r>
              <w:rPr>
                <w:rFonts w:ascii="宋体" w:hAnsi="宋体" w:cs="宋体" w:hint="eastAsia"/>
                <w:color w:val="000000"/>
                <w:szCs w:val="21"/>
              </w:rPr>
              <w:t>配电柜</w:t>
            </w:r>
          </w:p>
        </w:tc>
        <w:tc>
          <w:tcPr>
            <w:tcW w:w="2691" w:type="dxa"/>
            <w:vAlign w:val="center"/>
          </w:tcPr>
          <w:p w:rsidR="00A95303" w:rsidRDefault="00A95303" w:rsidP="00A95303">
            <w:pPr>
              <w:rPr>
                <w:rFonts w:ascii="宋体" w:hAnsi="宋体" w:cs="宋体"/>
                <w:color w:val="000000"/>
                <w:szCs w:val="21"/>
              </w:rPr>
            </w:pPr>
            <w:r>
              <w:rPr>
                <w:rFonts w:ascii="宋体" w:hAnsi="宋体" w:cs="宋体" w:hint="eastAsia"/>
                <w:color w:val="000000"/>
                <w:szCs w:val="21"/>
              </w:rPr>
              <w:t>按采购方提供的配电图纸施工</w:t>
            </w:r>
            <w:r w:rsidR="00E22117">
              <w:rPr>
                <w:rFonts w:ascii="宋体" w:hAnsi="宋体" w:cs="宋体" w:hint="eastAsia"/>
                <w:color w:val="000000"/>
                <w:szCs w:val="21"/>
              </w:rPr>
              <w:t>，</w:t>
            </w:r>
            <w:r w:rsidR="00D51106">
              <w:rPr>
                <w:rFonts w:ascii="宋体" w:hAnsi="宋体" w:cs="宋体" w:hint="eastAsia"/>
                <w:color w:val="000000"/>
                <w:szCs w:val="21"/>
              </w:rPr>
              <w:t>配置</w:t>
            </w:r>
            <w:r w:rsidR="00D51106" w:rsidRPr="00D51106">
              <w:rPr>
                <w:rFonts w:ascii="宋体" w:hAnsi="宋体" w:cs="宋体" w:hint="eastAsia"/>
                <w:color w:val="000000"/>
                <w:szCs w:val="21"/>
              </w:rPr>
              <w:t>广电雅达智能数字电量仪，具有监控接口</w:t>
            </w:r>
            <w:r w:rsidR="00E22117">
              <w:rPr>
                <w:rFonts w:ascii="宋体" w:hAnsi="宋体" w:cs="宋体"/>
                <w:color w:val="000000"/>
                <w:szCs w:val="21"/>
              </w:rPr>
              <w:t>。</w:t>
            </w:r>
          </w:p>
        </w:tc>
        <w:tc>
          <w:tcPr>
            <w:tcW w:w="720" w:type="dxa"/>
            <w:vAlign w:val="center"/>
          </w:tcPr>
          <w:p w:rsidR="00A95303" w:rsidRDefault="00A95303" w:rsidP="00A95303">
            <w:pPr>
              <w:rPr>
                <w:rFonts w:ascii="宋体" w:hAnsi="宋体" w:cs="宋体"/>
                <w:color w:val="000000"/>
                <w:szCs w:val="21"/>
              </w:rPr>
            </w:pPr>
            <w:proofErr w:type="gramStart"/>
            <w:r>
              <w:rPr>
                <w:rFonts w:ascii="宋体" w:hAnsi="宋体" w:cs="宋体" w:hint="eastAsia"/>
                <w:color w:val="000000"/>
                <w:szCs w:val="21"/>
              </w:rPr>
              <w:t>个</w:t>
            </w:r>
            <w:proofErr w:type="gramEnd"/>
          </w:p>
        </w:tc>
        <w:tc>
          <w:tcPr>
            <w:tcW w:w="900" w:type="dxa"/>
            <w:vAlign w:val="center"/>
          </w:tcPr>
          <w:p w:rsidR="00A95303" w:rsidRDefault="00A95303" w:rsidP="00A95303">
            <w:pPr>
              <w:rPr>
                <w:rFonts w:ascii="宋体" w:hAnsi="宋体" w:cs="宋体"/>
                <w:color w:val="000000"/>
                <w:szCs w:val="21"/>
              </w:rPr>
            </w:pPr>
            <w:r>
              <w:rPr>
                <w:rFonts w:ascii="宋体" w:hAnsi="宋体" w:cs="宋体"/>
                <w:color w:val="000000"/>
                <w:szCs w:val="21"/>
              </w:rPr>
              <w:t>1</w:t>
            </w:r>
          </w:p>
        </w:tc>
        <w:tc>
          <w:tcPr>
            <w:tcW w:w="1548" w:type="dxa"/>
            <w:vMerge/>
            <w:vAlign w:val="center"/>
          </w:tcPr>
          <w:p w:rsidR="00A95303" w:rsidRDefault="00A95303" w:rsidP="00A95303">
            <w:pPr>
              <w:rPr>
                <w:rFonts w:ascii="宋体" w:hAnsi="宋体" w:cs="宋体"/>
                <w:color w:val="000000"/>
                <w:szCs w:val="21"/>
              </w:rPr>
            </w:pPr>
          </w:p>
        </w:tc>
      </w:tr>
      <w:tr w:rsidR="001A1EEB" w:rsidTr="00A95303">
        <w:trPr>
          <w:cantSplit/>
          <w:trHeight w:val="88"/>
          <w:jc w:val="center"/>
        </w:trPr>
        <w:tc>
          <w:tcPr>
            <w:tcW w:w="1080" w:type="dxa"/>
            <w:vMerge/>
            <w:vAlign w:val="center"/>
          </w:tcPr>
          <w:p w:rsidR="001A1EEB" w:rsidRDefault="001A1EEB" w:rsidP="001A1EEB">
            <w:pPr>
              <w:rPr>
                <w:rFonts w:ascii="宋体" w:hAnsi="宋体" w:cs="宋体"/>
                <w:color w:val="000000"/>
                <w:szCs w:val="21"/>
              </w:rPr>
            </w:pPr>
          </w:p>
        </w:tc>
        <w:tc>
          <w:tcPr>
            <w:tcW w:w="70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7.</w:t>
            </w:r>
            <w:r>
              <w:rPr>
                <w:rFonts w:ascii="宋体" w:hAnsi="宋体" w:cs="宋体"/>
                <w:color w:val="000000"/>
                <w:szCs w:val="21"/>
              </w:rPr>
              <w:t>2</w:t>
            </w:r>
          </w:p>
        </w:tc>
        <w:tc>
          <w:tcPr>
            <w:tcW w:w="1648" w:type="dxa"/>
            <w:vAlign w:val="center"/>
          </w:tcPr>
          <w:p w:rsidR="001A1EEB" w:rsidRPr="00412872" w:rsidRDefault="00412872" w:rsidP="00412872">
            <w:pPr>
              <w:autoSpaceDE w:val="0"/>
              <w:autoSpaceDN w:val="0"/>
              <w:adjustRightInd w:val="0"/>
              <w:jc w:val="left"/>
              <w:rPr>
                <w:rFonts w:ascii="宋体" w:hAnsi="宋体" w:cs="宋体"/>
                <w:szCs w:val="21"/>
              </w:rPr>
            </w:pPr>
            <w:r w:rsidRPr="00412872">
              <w:rPr>
                <w:rFonts w:ascii="宋体" w:cs="宋体" w:hint="eastAsia"/>
                <w:kern w:val="0"/>
                <w:sz w:val="24"/>
              </w:rPr>
              <w:t>一楼配电切换箱</w:t>
            </w:r>
          </w:p>
        </w:tc>
        <w:tc>
          <w:tcPr>
            <w:tcW w:w="2691" w:type="dxa"/>
            <w:vAlign w:val="center"/>
          </w:tcPr>
          <w:p w:rsidR="001A1EEB" w:rsidRDefault="001A1EEB" w:rsidP="00412872">
            <w:pPr>
              <w:rPr>
                <w:rFonts w:ascii="宋体" w:hAnsi="宋体" w:cs="宋体"/>
                <w:color w:val="000000"/>
                <w:szCs w:val="21"/>
              </w:rPr>
            </w:pPr>
            <w:r>
              <w:rPr>
                <w:rFonts w:ascii="宋体" w:hAnsi="宋体" w:cs="宋体" w:hint="eastAsia"/>
                <w:color w:val="000000"/>
                <w:szCs w:val="21"/>
              </w:rPr>
              <w:t>按采购方提供的配电图纸施工</w:t>
            </w:r>
            <w:r w:rsidRPr="0083160B">
              <w:rPr>
                <w:rFonts w:ascii="宋体" w:hAnsi="宋体" w:cs="宋体" w:hint="eastAsia"/>
                <w:color w:val="000000"/>
                <w:szCs w:val="21"/>
              </w:rPr>
              <w:t>，</w:t>
            </w:r>
            <w:r w:rsidRPr="0083160B">
              <w:rPr>
                <w:rFonts w:ascii="宋体" w:hAnsi="宋体" w:cs="宋体"/>
                <w:color w:val="000000"/>
                <w:szCs w:val="21"/>
              </w:rPr>
              <w:t>要求</w:t>
            </w:r>
            <w:proofErr w:type="gramStart"/>
            <w:r w:rsidRPr="0083160B">
              <w:rPr>
                <w:rFonts w:ascii="宋体" w:hAnsi="宋体" w:cs="宋体"/>
                <w:color w:val="000000"/>
                <w:szCs w:val="21"/>
              </w:rPr>
              <w:t>配置</w:t>
            </w:r>
            <w:r w:rsidR="0083160B" w:rsidRPr="0083160B">
              <w:rPr>
                <w:rFonts w:ascii="宋体" w:hAnsi="宋体" w:cs="宋体" w:hint="eastAsia"/>
                <w:color w:val="000000"/>
                <w:szCs w:val="21"/>
              </w:rPr>
              <w:t>配置</w:t>
            </w:r>
            <w:proofErr w:type="gramEnd"/>
            <w:r w:rsidR="0083160B" w:rsidRPr="0083160B">
              <w:rPr>
                <w:rFonts w:ascii="宋体" w:hAnsi="宋体" w:cs="宋体"/>
                <w:color w:val="000000"/>
                <w:szCs w:val="21"/>
              </w:rPr>
              <w:t>PC</w:t>
            </w:r>
            <w:proofErr w:type="gramStart"/>
            <w:r w:rsidR="0083160B" w:rsidRPr="0083160B">
              <w:rPr>
                <w:rFonts w:ascii="宋体" w:hAnsi="宋体" w:cs="宋体" w:hint="eastAsia"/>
                <w:color w:val="000000"/>
                <w:szCs w:val="21"/>
              </w:rPr>
              <w:t>级施耐</w:t>
            </w:r>
            <w:proofErr w:type="gramEnd"/>
            <w:r w:rsidR="0083160B" w:rsidRPr="0083160B">
              <w:rPr>
                <w:rFonts w:ascii="宋体" w:hAnsi="宋体" w:cs="宋体" w:hint="eastAsia"/>
                <w:color w:val="000000"/>
                <w:szCs w:val="21"/>
              </w:rPr>
              <w:t>德</w:t>
            </w:r>
            <w:r w:rsidR="0083160B" w:rsidRPr="0083160B">
              <w:rPr>
                <w:rFonts w:ascii="宋体" w:hAnsi="宋体" w:cs="宋体"/>
                <w:color w:val="000000"/>
                <w:szCs w:val="21"/>
              </w:rPr>
              <w:t>ATS</w:t>
            </w:r>
            <w:r w:rsidR="0083160B" w:rsidRPr="0083160B">
              <w:rPr>
                <w:rFonts w:ascii="宋体" w:hAnsi="宋体" w:cs="宋体" w:hint="eastAsia"/>
                <w:color w:val="000000"/>
                <w:szCs w:val="21"/>
              </w:rPr>
              <w:t>切换装置</w:t>
            </w:r>
            <w:r w:rsidR="0083160B">
              <w:rPr>
                <w:rFonts w:ascii="宋体" w:hAnsi="宋体" w:cs="宋体" w:hint="eastAsia"/>
                <w:color w:val="000000"/>
                <w:szCs w:val="21"/>
              </w:rPr>
              <w:t>、</w:t>
            </w:r>
            <w:r w:rsidRPr="0083160B">
              <w:rPr>
                <w:rFonts w:ascii="宋体" w:hAnsi="宋体" w:cs="宋体" w:hint="eastAsia"/>
                <w:color w:val="000000"/>
                <w:szCs w:val="21"/>
              </w:rPr>
              <w:t>接线端子、</w:t>
            </w:r>
            <w:r w:rsidRPr="0083160B">
              <w:rPr>
                <w:rFonts w:ascii="宋体" w:hAnsi="宋体" w:cs="宋体"/>
                <w:color w:val="000000"/>
                <w:szCs w:val="21"/>
              </w:rPr>
              <w:t>3*20</w:t>
            </w:r>
            <w:r w:rsidRPr="0083160B">
              <w:rPr>
                <w:rFonts w:ascii="宋体" w:hAnsi="宋体" w:cs="宋体" w:hint="eastAsia"/>
                <w:color w:val="000000"/>
                <w:szCs w:val="21"/>
              </w:rPr>
              <w:t>紫铜</w:t>
            </w:r>
            <w:r w:rsidRPr="0083160B">
              <w:rPr>
                <w:rFonts w:ascii="宋体" w:hAnsi="宋体" w:cs="宋体"/>
                <w:color w:val="000000"/>
                <w:szCs w:val="21"/>
              </w:rPr>
              <w:t>N</w:t>
            </w:r>
            <w:r w:rsidRPr="0083160B">
              <w:rPr>
                <w:rFonts w:ascii="宋体" w:hAnsi="宋体" w:cs="宋体" w:hint="eastAsia"/>
                <w:color w:val="000000"/>
                <w:szCs w:val="21"/>
              </w:rPr>
              <w:t>排、</w:t>
            </w:r>
            <w:r w:rsidRPr="0083160B">
              <w:rPr>
                <w:rFonts w:ascii="宋体" w:hAnsi="宋体" w:cs="宋体"/>
                <w:color w:val="000000"/>
                <w:szCs w:val="21"/>
              </w:rPr>
              <w:t>PE</w:t>
            </w:r>
            <w:r w:rsidRPr="0083160B">
              <w:rPr>
                <w:rFonts w:ascii="宋体" w:hAnsi="宋体" w:cs="宋体" w:hint="eastAsia"/>
                <w:color w:val="000000"/>
                <w:szCs w:val="21"/>
              </w:rPr>
              <w:t>排和125</w:t>
            </w:r>
            <w:r w:rsidR="00412872" w:rsidRPr="0083160B">
              <w:rPr>
                <w:rFonts w:ascii="宋体" w:hAnsi="宋体" w:cs="宋体" w:hint="eastAsia"/>
                <w:color w:val="000000"/>
                <w:szCs w:val="21"/>
              </w:rPr>
              <w:t>A</w:t>
            </w:r>
            <w:r w:rsidRPr="0083160B">
              <w:rPr>
                <w:rFonts w:ascii="宋体" w:hAnsi="宋体" w:cs="宋体"/>
                <w:color w:val="000000"/>
                <w:szCs w:val="21"/>
              </w:rPr>
              <w:t>航空插</w:t>
            </w:r>
            <w:r w:rsidRPr="0083160B">
              <w:rPr>
                <w:rFonts w:ascii="宋体" w:hAnsi="宋体" w:cs="宋体" w:hint="eastAsia"/>
                <w:color w:val="000000"/>
                <w:szCs w:val="21"/>
              </w:rPr>
              <w:t>头1套（与</w:t>
            </w:r>
            <w:r w:rsidRPr="0083160B">
              <w:rPr>
                <w:rFonts w:ascii="宋体" w:hAnsi="宋体" w:cs="宋体"/>
                <w:color w:val="000000"/>
                <w:szCs w:val="21"/>
              </w:rPr>
              <w:t>泉州分公司发电车匹配）。</w:t>
            </w:r>
            <w:r w:rsidR="00D51106">
              <w:rPr>
                <w:rFonts w:ascii="宋体" w:hAnsi="宋体" w:cs="宋体" w:hint="eastAsia"/>
                <w:color w:val="000000"/>
                <w:szCs w:val="21"/>
              </w:rPr>
              <w:t>配置</w:t>
            </w:r>
            <w:r w:rsidR="00D51106" w:rsidRPr="00D51106">
              <w:rPr>
                <w:rFonts w:ascii="宋体" w:hAnsi="宋体" w:cs="宋体" w:hint="eastAsia"/>
                <w:color w:val="000000"/>
                <w:szCs w:val="21"/>
              </w:rPr>
              <w:t>广电雅达智能数字电量仪，具有监控接口</w:t>
            </w:r>
            <w:r w:rsidR="00D51106">
              <w:rPr>
                <w:rFonts w:ascii="宋体" w:hAnsi="宋体" w:cs="宋体"/>
                <w:color w:val="000000"/>
                <w:szCs w:val="21"/>
              </w:rPr>
              <w:t>。</w:t>
            </w:r>
          </w:p>
        </w:tc>
        <w:tc>
          <w:tcPr>
            <w:tcW w:w="720" w:type="dxa"/>
            <w:vAlign w:val="center"/>
          </w:tcPr>
          <w:p w:rsidR="001A1EEB" w:rsidRDefault="001A1EEB" w:rsidP="001A1EEB">
            <w:pPr>
              <w:rPr>
                <w:rFonts w:ascii="宋体" w:hAnsi="宋体" w:cs="宋体"/>
                <w:color w:val="000000"/>
                <w:szCs w:val="21"/>
              </w:rPr>
            </w:pPr>
          </w:p>
        </w:tc>
        <w:tc>
          <w:tcPr>
            <w:tcW w:w="900" w:type="dxa"/>
            <w:vAlign w:val="center"/>
          </w:tcPr>
          <w:p w:rsidR="001A1EEB" w:rsidRDefault="001A1EEB" w:rsidP="001A1EEB">
            <w:pPr>
              <w:rPr>
                <w:rFonts w:ascii="宋体" w:hAnsi="宋体" w:cs="宋体"/>
                <w:color w:val="000000"/>
                <w:szCs w:val="21"/>
              </w:rPr>
            </w:pP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vAlign w:val="center"/>
          </w:tcPr>
          <w:p w:rsidR="001A1EEB" w:rsidRDefault="001A1EEB" w:rsidP="001A1EEB">
            <w:pPr>
              <w:rPr>
                <w:rFonts w:ascii="宋体" w:hAnsi="宋体" w:cs="宋体"/>
                <w:color w:val="000000"/>
                <w:szCs w:val="21"/>
              </w:rPr>
            </w:pPr>
          </w:p>
        </w:tc>
        <w:tc>
          <w:tcPr>
            <w:tcW w:w="70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7.</w:t>
            </w:r>
            <w:r>
              <w:rPr>
                <w:rFonts w:ascii="宋体" w:hAnsi="宋体" w:cs="宋体"/>
                <w:color w:val="000000"/>
                <w:szCs w:val="21"/>
              </w:rPr>
              <w:t>3</w:t>
            </w:r>
          </w:p>
        </w:tc>
        <w:tc>
          <w:tcPr>
            <w:tcW w:w="1648"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电源线</w:t>
            </w:r>
          </w:p>
        </w:tc>
        <w:tc>
          <w:tcPr>
            <w:tcW w:w="269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按采购方提供的配电图纸施工</w:t>
            </w:r>
            <w:r>
              <w:rPr>
                <w:rFonts w:ascii="宋体" w:hAnsi="宋体" w:cs="宋体" w:hint="eastAsia"/>
                <w:color w:val="000000"/>
                <w:kern w:val="0"/>
                <w:szCs w:val="21"/>
              </w:rPr>
              <w:t>参考品牌南平太阳</w:t>
            </w:r>
          </w:p>
        </w:tc>
        <w:tc>
          <w:tcPr>
            <w:tcW w:w="72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项</w:t>
            </w:r>
          </w:p>
        </w:tc>
        <w:tc>
          <w:tcPr>
            <w:tcW w:w="90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vAlign w:val="center"/>
          </w:tcPr>
          <w:p w:rsidR="001A1EEB" w:rsidRDefault="001A1EEB" w:rsidP="001A1EEB">
            <w:pPr>
              <w:rPr>
                <w:rFonts w:ascii="宋体" w:hAnsi="宋体" w:cs="宋体"/>
                <w:color w:val="000000"/>
                <w:szCs w:val="21"/>
              </w:rPr>
            </w:pPr>
          </w:p>
        </w:tc>
        <w:tc>
          <w:tcPr>
            <w:tcW w:w="70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7.</w:t>
            </w:r>
            <w:r>
              <w:rPr>
                <w:rFonts w:ascii="宋体" w:hAnsi="宋体" w:cs="宋体"/>
                <w:color w:val="000000"/>
                <w:szCs w:val="21"/>
              </w:rPr>
              <w:t>4</w:t>
            </w:r>
          </w:p>
        </w:tc>
        <w:tc>
          <w:tcPr>
            <w:tcW w:w="1648"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UPS配电柜至机柜电缆</w:t>
            </w:r>
          </w:p>
        </w:tc>
        <w:tc>
          <w:tcPr>
            <w:tcW w:w="269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按采购方提供的配电图纸提供材料及施工，</w:t>
            </w:r>
            <w:r>
              <w:rPr>
                <w:rFonts w:ascii="宋体" w:hAnsi="宋体" w:cs="宋体" w:hint="eastAsia"/>
                <w:color w:val="000000"/>
                <w:kern w:val="0"/>
                <w:szCs w:val="21"/>
              </w:rPr>
              <w:t>参考品牌南平太阳</w:t>
            </w:r>
          </w:p>
        </w:tc>
        <w:tc>
          <w:tcPr>
            <w:tcW w:w="72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项</w:t>
            </w:r>
          </w:p>
        </w:tc>
        <w:tc>
          <w:tcPr>
            <w:tcW w:w="90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vAlign w:val="center"/>
          </w:tcPr>
          <w:p w:rsidR="001A1EEB" w:rsidRDefault="001A1EEB" w:rsidP="001A1EEB">
            <w:pPr>
              <w:rPr>
                <w:rFonts w:ascii="宋体" w:hAnsi="宋体" w:cs="宋体"/>
                <w:color w:val="000000"/>
                <w:szCs w:val="21"/>
              </w:rPr>
            </w:pPr>
          </w:p>
        </w:tc>
        <w:tc>
          <w:tcPr>
            <w:tcW w:w="70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7.</w:t>
            </w:r>
            <w:r>
              <w:rPr>
                <w:rFonts w:ascii="宋体" w:hAnsi="宋体" w:cs="宋体"/>
                <w:color w:val="000000"/>
                <w:szCs w:val="21"/>
              </w:rPr>
              <w:t>5</w:t>
            </w:r>
          </w:p>
        </w:tc>
        <w:tc>
          <w:tcPr>
            <w:tcW w:w="1648"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保护地线</w:t>
            </w:r>
          </w:p>
        </w:tc>
        <w:tc>
          <w:tcPr>
            <w:tcW w:w="269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按采购方提供的配电图纸提供材料及施工，</w:t>
            </w:r>
            <w:r>
              <w:rPr>
                <w:rFonts w:ascii="宋体" w:hAnsi="宋体" w:cs="宋体" w:hint="eastAsia"/>
                <w:color w:val="000000"/>
                <w:kern w:val="0"/>
                <w:szCs w:val="21"/>
              </w:rPr>
              <w:t>参考品牌南平太阳</w:t>
            </w:r>
          </w:p>
        </w:tc>
        <w:tc>
          <w:tcPr>
            <w:tcW w:w="72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项</w:t>
            </w:r>
          </w:p>
        </w:tc>
        <w:tc>
          <w:tcPr>
            <w:tcW w:w="90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vAlign w:val="center"/>
          </w:tcPr>
          <w:p w:rsidR="001A1EEB" w:rsidRDefault="001A1EEB" w:rsidP="001A1EEB">
            <w:pPr>
              <w:rPr>
                <w:rFonts w:ascii="宋体" w:hAnsi="宋体" w:cs="宋体"/>
                <w:color w:val="000000"/>
                <w:szCs w:val="21"/>
              </w:rPr>
            </w:pPr>
          </w:p>
        </w:tc>
        <w:tc>
          <w:tcPr>
            <w:tcW w:w="70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7.</w:t>
            </w:r>
            <w:r>
              <w:rPr>
                <w:rFonts w:ascii="宋体" w:hAnsi="宋体" w:cs="宋体"/>
                <w:color w:val="000000"/>
                <w:szCs w:val="21"/>
              </w:rPr>
              <w:t>5</w:t>
            </w:r>
          </w:p>
        </w:tc>
        <w:tc>
          <w:tcPr>
            <w:tcW w:w="1648"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照明电缆</w:t>
            </w:r>
          </w:p>
        </w:tc>
        <w:tc>
          <w:tcPr>
            <w:tcW w:w="269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按采购方提供的图纸施工，</w:t>
            </w:r>
            <w:r>
              <w:rPr>
                <w:rFonts w:ascii="宋体" w:hAnsi="宋体" w:cs="宋体" w:hint="eastAsia"/>
                <w:color w:val="000000"/>
                <w:kern w:val="0"/>
                <w:szCs w:val="21"/>
              </w:rPr>
              <w:t>参考品牌南平太阳</w:t>
            </w:r>
          </w:p>
        </w:tc>
        <w:tc>
          <w:tcPr>
            <w:tcW w:w="72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项</w:t>
            </w:r>
          </w:p>
        </w:tc>
        <w:tc>
          <w:tcPr>
            <w:tcW w:w="90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trHeight w:val="90"/>
          <w:jc w:val="center"/>
        </w:trPr>
        <w:tc>
          <w:tcPr>
            <w:tcW w:w="1080" w:type="dxa"/>
            <w:vMerge w:val="restart"/>
            <w:vAlign w:val="center"/>
          </w:tcPr>
          <w:p w:rsidR="001A1EEB" w:rsidRDefault="001A1EEB" w:rsidP="001A1EEB">
            <w:pPr>
              <w:widowControl/>
              <w:jc w:val="left"/>
              <w:rPr>
                <w:rFonts w:ascii="宋体" w:hAnsi="宋体"/>
                <w:szCs w:val="21"/>
              </w:rPr>
            </w:pPr>
            <w:r>
              <w:rPr>
                <w:rFonts w:ascii="宋体" w:hAnsi="宋体" w:hint="eastAsia"/>
                <w:szCs w:val="21"/>
              </w:rPr>
              <w:t>8、桥架</w:t>
            </w:r>
          </w:p>
        </w:tc>
        <w:tc>
          <w:tcPr>
            <w:tcW w:w="70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8.1</w:t>
            </w:r>
          </w:p>
        </w:tc>
        <w:tc>
          <w:tcPr>
            <w:tcW w:w="1648" w:type="dxa"/>
            <w:vAlign w:val="center"/>
          </w:tcPr>
          <w:p w:rsidR="001A1EEB" w:rsidRDefault="001A1EEB" w:rsidP="001A1EEB">
            <w:pPr>
              <w:rPr>
                <w:rFonts w:ascii="宋体" w:hAnsi="宋体" w:cs="宋体"/>
                <w:color w:val="000000"/>
                <w:szCs w:val="21"/>
              </w:rPr>
            </w:pPr>
            <w:proofErr w:type="gramStart"/>
            <w:r>
              <w:rPr>
                <w:rFonts w:ascii="宋体" w:hAnsi="宋体" w:cs="宋体" w:hint="eastAsia"/>
                <w:color w:val="000000"/>
                <w:szCs w:val="21"/>
              </w:rPr>
              <w:t>强电走</w:t>
            </w:r>
            <w:proofErr w:type="gramEnd"/>
            <w:r>
              <w:rPr>
                <w:rFonts w:ascii="宋体" w:hAnsi="宋体" w:cs="宋体" w:hint="eastAsia"/>
                <w:color w:val="000000"/>
                <w:szCs w:val="21"/>
              </w:rPr>
              <w:t>线槽</w:t>
            </w:r>
          </w:p>
        </w:tc>
        <w:tc>
          <w:tcPr>
            <w:tcW w:w="269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钢质网格线槽，按采购方提供的图纸提供材料及施工</w:t>
            </w:r>
          </w:p>
        </w:tc>
        <w:tc>
          <w:tcPr>
            <w:tcW w:w="72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项</w:t>
            </w:r>
          </w:p>
        </w:tc>
        <w:tc>
          <w:tcPr>
            <w:tcW w:w="90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vAlign w:val="center"/>
          </w:tcPr>
          <w:p w:rsidR="001A1EEB" w:rsidRDefault="001A1EEB" w:rsidP="001A1EEB">
            <w:pPr>
              <w:widowControl/>
              <w:jc w:val="left"/>
              <w:rPr>
                <w:rFonts w:ascii="宋体" w:hAnsi="宋体"/>
                <w:szCs w:val="21"/>
              </w:rPr>
            </w:pPr>
          </w:p>
        </w:tc>
        <w:tc>
          <w:tcPr>
            <w:tcW w:w="70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8.2</w:t>
            </w:r>
          </w:p>
        </w:tc>
        <w:tc>
          <w:tcPr>
            <w:tcW w:w="1648" w:type="dxa"/>
            <w:vAlign w:val="center"/>
          </w:tcPr>
          <w:p w:rsidR="001A1EEB" w:rsidRDefault="001A1EEB" w:rsidP="001A1EEB">
            <w:pPr>
              <w:rPr>
                <w:rFonts w:ascii="宋体" w:hAnsi="宋体" w:cs="宋体"/>
                <w:color w:val="000000"/>
                <w:szCs w:val="21"/>
              </w:rPr>
            </w:pPr>
            <w:proofErr w:type="gramStart"/>
            <w:r>
              <w:rPr>
                <w:rFonts w:ascii="宋体" w:hAnsi="宋体" w:cs="宋体" w:hint="eastAsia"/>
                <w:color w:val="000000"/>
                <w:szCs w:val="21"/>
              </w:rPr>
              <w:t>弱电走</w:t>
            </w:r>
            <w:proofErr w:type="gramEnd"/>
            <w:r>
              <w:rPr>
                <w:rFonts w:ascii="宋体" w:hAnsi="宋体" w:cs="宋体" w:hint="eastAsia"/>
                <w:color w:val="000000"/>
                <w:szCs w:val="21"/>
              </w:rPr>
              <w:t>线槽</w:t>
            </w:r>
          </w:p>
        </w:tc>
        <w:tc>
          <w:tcPr>
            <w:tcW w:w="2691"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钢质网格线槽，按采购方提供的图纸提供材料及施工</w:t>
            </w:r>
          </w:p>
        </w:tc>
        <w:tc>
          <w:tcPr>
            <w:tcW w:w="72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项</w:t>
            </w:r>
          </w:p>
        </w:tc>
        <w:tc>
          <w:tcPr>
            <w:tcW w:w="900" w:type="dxa"/>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shd w:val="clear" w:color="auto" w:fill="auto"/>
            <w:vAlign w:val="center"/>
          </w:tcPr>
          <w:p w:rsidR="001A1EEB" w:rsidRDefault="001A1EEB" w:rsidP="001A1EEB">
            <w:pPr>
              <w:widowControl/>
              <w:jc w:val="left"/>
              <w:rPr>
                <w:rFonts w:ascii="宋体" w:hAnsi="宋体"/>
                <w:szCs w:val="21"/>
              </w:rPr>
            </w:pPr>
          </w:p>
        </w:tc>
        <w:tc>
          <w:tcPr>
            <w:tcW w:w="701" w:type="dxa"/>
            <w:shd w:val="clear" w:color="auto" w:fill="auto"/>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8.3</w:t>
            </w:r>
          </w:p>
        </w:tc>
        <w:tc>
          <w:tcPr>
            <w:tcW w:w="1648"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尾</w:t>
            </w:r>
            <w:proofErr w:type="gramStart"/>
            <w:r>
              <w:rPr>
                <w:rFonts w:ascii="宋体" w:hAnsi="宋体" w:cs="宋体" w:hint="eastAsia"/>
                <w:color w:val="000000"/>
                <w:szCs w:val="21"/>
              </w:rPr>
              <w:t>纤</w:t>
            </w:r>
            <w:proofErr w:type="gramEnd"/>
            <w:r>
              <w:rPr>
                <w:rFonts w:ascii="宋体" w:hAnsi="宋体" w:cs="宋体" w:hint="eastAsia"/>
                <w:color w:val="000000"/>
                <w:szCs w:val="21"/>
              </w:rPr>
              <w:t>槽</w:t>
            </w:r>
          </w:p>
        </w:tc>
        <w:tc>
          <w:tcPr>
            <w:tcW w:w="2691" w:type="dxa"/>
            <w:shd w:val="clear" w:color="auto" w:fill="auto"/>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按采购方提供的图纸提供材料及施工</w:t>
            </w:r>
          </w:p>
        </w:tc>
        <w:tc>
          <w:tcPr>
            <w:tcW w:w="72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项</w:t>
            </w:r>
          </w:p>
        </w:tc>
        <w:tc>
          <w:tcPr>
            <w:tcW w:w="90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shd w:val="clear" w:color="auto" w:fill="auto"/>
            <w:vAlign w:val="center"/>
          </w:tcPr>
          <w:p w:rsidR="001A1EEB" w:rsidRDefault="001A1EEB" w:rsidP="001A1EEB">
            <w:pPr>
              <w:widowControl/>
              <w:jc w:val="left"/>
              <w:rPr>
                <w:rFonts w:ascii="宋体" w:hAnsi="宋体"/>
                <w:szCs w:val="21"/>
              </w:rPr>
            </w:pPr>
            <w:r>
              <w:rPr>
                <w:rFonts w:ascii="宋体" w:hAnsi="宋体" w:hint="eastAsia"/>
                <w:szCs w:val="21"/>
              </w:rPr>
              <w:t>9</w:t>
            </w:r>
            <w:r>
              <w:rPr>
                <w:rFonts w:ascii="宋体" w:hAnsi="宋体" w:cs="宋体" w:hint="eastAsia"/>
                <w:color w:val="000000"/>
                <w:szCs w:val="21"/>
              </w:rPr>
              <w:t>照明灯</w:t>
            </w:r>
          </w:p>
        </w:tc>
        <w:tc>
          <w:tcPr>
            <w:tcW w:w="701" w:type="dxa"/>
            <w:shd w:val="clear" w:color="auto" w:fill="auto"/>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9.1</w:t>
            </w:r>
          </w:p>
        </w:tc>
        <w:tc>
          <w:tcPr>
            <w:tcW w:w="1648"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应急照明灯</w:t>
            </w:r>
          </w:p>
        </w:tc>
        <w:tc>
          <w:tcPr>
            <w:tcW w:w="2691" w:type="dxa"/>
            <w:shd w:val="clear" w:color="auto" w:fill="auto"/>
            <w:vAlign w:val="center"/>
          </w:tcPr>
          <w:p w:rsidR="001A1EEB" w:rsidRDefault="001A1EEB" w:rsidP="001A1EEB">
            <w:pPr>
              <w:rPr>
                <w:rFonts w:ascii="宋体" w:hAnsi="宋体" w:cs="宋体"/>
                <w:color w:val="000000"/>
                <w:szCs w:val="21"/>
              </w:rPr>
            </w:pPr>
            <w:r>
              <w:rPr>
                <w:rFonts w:hint="eastAsia"/>
                <w:szCs w:val="21"/>
              </w:rPr>
              <w:t>双头</w:t>
            </w:r>
            <w:r>
              <w:rPr>
                <w:rFonts w:hint="eastAsia"/>
                <w:szCs w:val="21"/>
              </w:rPr>
              <w:t>LED</w:t>
            </w:r>
            <w:r>
              <w:rPr>
                <w:rFonts w:hint="eastAsia"/>
                <w:szCs w:val="21"/>
              </w:rPr>
              <w:t>应急灯（</w:t>
            </w:r>
            <w:r>
              <w:rPr>
                <w:rFonts w:hint="eastAsia"/>
                <w:szCs w:val="21"/>
              </w:rPr>
              <w:t>2*3</w:t>
            </w:r>
            <w:r>
              <w:rPr>
                <w:szCs w:val="21"/>
              </w:rPr>
              <w:t>W</w:t>
            </w:r>
            <w:r>
              <w:rPr>
                <w:rFonts w:hint="eastAsia"/>
                <w:szCs w:val="21"/>
              </w:rPr>
              <w:t>），</w:t>
            </w:r>
            <w:r>
              <w:rPr>
                <w:rFonts w:ascii="宋体" w:hAnsi="宋体" w:cs="宋体" w:hint="eastAsia"/>
                <w:color w:val="000000"/>
                <w:szCs w:val="21"/>
              </w:rPr>
              <w:t>具备90分钟的应急照明后备时间</w:t>
            </w:r>
          </w:p>
        </w:tc>
        <w:tc>
          <w:tcPr>
            <w:tcW w:w="72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套</w:t>
            </w:r>
          </w:p>
        </w:tc>
        <w:tc>
          <w:tcPr>
            <w:tcW w:w="900" w:type="dxa"/>
            <w:shd w:val="clear" w:color="auto" w:fill="FFFFFF"/>
            <w:vAlign w:val="center"/>
          </w:tcPr>
          <w:p w:rsidR="001A1EEB" w:rsidRDefault="001A1EEB" w:rsidP="001A1EEB">
            <w:pPr>
              <w:rPr>
                <w:rFonts w:ascii="宋体" w:hAnsi="宋体" w:cs="宋体"/>
                <w:color w:val="000000"/>
                <w:szCs w:val="21"/>
              </w:rPr>
            </w:pPr>
            <w:r>
              <w:rPr>
                <w:rFonts w:ascii="宋体" w:hAnsi="宋体" w:cs="宋体"/>
                <w:color w:val="000000"/>
                <w:szCs w:val="21"/>
              </w:rPr>
              <w:t>3</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shd w:val="clear" w:color="auto" w:fill="auto"/>
            <w:vAlign w:val="center"/>
          </w:tcPr>
          <w:p w:rsidR="001A1EEB" w:rsidRDefault="001A1EEB" w:rsidP="00A2313D">
            <w:pPr>
              <w:widowControl/>
              <w:jc w:val="left"/>
              <w:rPr>
                <w:rFonts w:ascii="宋体" w:hAnsi="宋体"/>
                <w:szCs w:val="21"/>
              </w:rPr>
            </w:pPr>
            <w:r>
              <w:rPr>
                <w:rFonts w:ascii="宋体" w:hAnsi="宋体" w:hint="eastAsia"/>
                <w:szCs w:val="21"/>
              </w:rPr>
              <w:t>1</w:t>
            </w:r>
            <w:r w:rsidR="00A2313D">
              <w:rPr>
                <w:rFonts w:ascii="宋体" w:hAnsi="宋体"/>
                <w:szCs w:val="21"/>
              </w:rPr>
              <w:t>0</w:t>
            </w:r>
            <w:r>
              <w:rPr>
                <w:rFonts w:ascii="宋体" w:hAnsi="宋体" w:cs="宋体" w:hint="eastAsia"/>
                <w:color w:val="000000"/>
                <w:szCs w:val="21"/>
              </w:rPr>
              <w:t>灯具</w:t>
            </w:r>
          </w:p>
        </w:tc>
        <w:tc>
          <w:tcPr>
            <w:tcW w:w="701" w:type="dxa"/>
            <w:shd w:val="clear" w:color="auto" w:fill="auto"/>
            <w:vAlign w:val="center"/>
          </w:tcPr>
          <w:p w:rsidR="001A1EEB" w:rsidRDefault="001A1EEB" w:rsidP="00A2313D">
            <w:pPr>
              <w:rPr>
                <w:rFonts w:ascii="宋体" w:hAnsi="宋体" w:cs="宋体"/>
                <w:color w:val="000000"/>
                <w:szCs w:val="21"/>
              </w:rPr>
            </w:pPr>
            <w:r>
              <w:rPr>
                <w:rFonts w:ascii="宋体" w:hAnsi="宋体" w:cs="宋体" w:hint="eastAsia"/>
                <w:color w:val="000000"/>
                <w:szCs w:val="21"/>
              </w:rPr>
              <w:t>1</w:t>
            </w:r>
            <w:r w:rsidR="00A2313D">
              <w:rPr>
                <w:rFonts w:ascii="宋体" w:hAnsi="宋体" w:cs="宋体"/>
                <w:color w:val="000000"/>
                <w:szCs w:val="21"/>
              </w:rPr>
              <w:t>0</w:t>
            </w:r>
            <w:r>
              <w:rPr>
                <w:rFonts w:ascii="宋体" w:hAnsi="宋体" w:cs="宋体" w:hint="eastAsia"/>
                <w:color w:val="000000"/>
                <w:szCs w:val="21"/>
              </w:rPr>
              <w:t>.1</w:t>
            </w:r>
          </w:p>
        </w:tc>
        <w:tc>
          <w:tcPr>
            <w:tcW w:w="1648"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LED灯具</w:t>
            </w:r>
          </w:p>
        </w:tc>
        <w:tc>
          <w:tcPr>
            <w:tcW w:w="2691" w:type="dxa"/>
            <w:shd w:val="clear" w:color="auto" w:fill="auto"/>
            <w:vAlign w:val="center"/>
          </w:tcPr>
          <w:p w:rsidR="001A1EEB" w:rsidRDefault="001A1EEB" w:rsidP="001A1EEB">
            <w:pPr>
              <w:autoSpaceDE w:val="0"/>
              <w:autoSpaceDN w:val="0"/>
              <w:adjustRightInd w:val="0"/>
              <w:jc w:val="left"/>
              <w:rPr>
                <w:rFonts w:ascii="宋体" w:hAnsi="宋体" w:cs="宋体"/>
                <w:color w:val="000000"/>
                <w:szCs w:val="21"/>
              </w:rPr>
            </w:pPr>
            <w:r w:rsidRPr="00DD13EB">
              <w:rPr>
                <w:rFonts w:ascii="宋体" w:hAnsi="宋体" w:cs="宋体"/>
                <w:color w:val="000000"/>
                <w:szCs w:val="21"/>
              </w:rPr>
              <w:t>1200*300mm</w:t>
            </w:r>
            <w:r w:rsidRPr="00DD13EB">
              <w:rPr>
                <w:rFonts w:ascii="宋体" w:hAnsi="宋体" w:cs="宋体" w:hint="eastAsia"/>
                <w:color w:val="000000"/>
                <w:szCs w:val="21"/>
              </w:rPr>
              <w:t>高效无眩光T8LED灯管</w:t>
            </w:r>
            <w:r>
              <w:rPr>
                <w:rFonts w:ascii="宋体" w:hAnsi="宋体" w:cs="宋体" w:hint="eastAsia"/>
                <w:color w:val="000000"/>
                <w:szCs w:val="21"/>
              </w:rPr>
              <w:t>，按采购方提供的图纸提供材料及施工。</w:t>
            </w:r>
            <w:r>
              <w:rPr>
                <w:rFonts w:ascii="宋体" w:hAnsi="宋体" w:cs="宋体" w:hint="eastAsia"/>
                <w:color w:val="000000"/>
                <w:kern w:val="0"/>
                <w:szCs w:val="21"/>
              </w:rPr>
              <w:t>品牌</w:t>
            </w:r>
            <w:r w:rsidRPr="00EA5B6F">
              <w:rPr>
                <w:rFonts w:ascii="宋体" w:hAnsi="宋体" w:cs="宋体" w:hint="eastAsia"/>
                <w:color w:val="000000"/>
                <w:szCs w:val="21"/>
              </w:rPr>
              <w:t>雷士、欧普</w:t>
            </w:r>
          </w:p>
        </w:tc>
        <w:tc>
          <w:tcPr>
            <w:tcW w:w="72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套</w:t>
            </w:r>
          </w:p>
        </w:tc>
        <w:tc>
          <w:tcPr>
            <w:tcW w:w="900" w:type="dxa"/>
            <w:shd w:val="clear" w:color="auto" w:fill="FFFFFF"/>
            <w:vAlign w:val="center"/>
          </w:tcPr>
          <w:p w:rsidR="001A1EEB" w:rsidRDefault="001A1EEB" w:rsidP="001A1EEB">
            <w:pPr>
              <w:rPr>
                <w:rFonts w:ascii="宋体" w:hAnsi="宋体" w:cs="宋体"/>
                <w:color w:val="000000"/>
                <w:szCs w:val="21"/>
              </w:rPr>
            </w:pPr>
            <w:r>
              <w:rPr>
                <w:rFonts w:ascii="宋体" w:hAnsi="宋体" w:cs="宋体"/>
                <w:color w:val="000000"/>
                <w:szCs w:val="21"/>
              </w:rPr>
              <w:t>4</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val="restart"/>
            <w:shd w:val="clear" w:color="auto" w:fill="auto"/>
            <w:vAlign w:val="center"/>
          </w:tcPr>
          <w:p w:rsidR="001A1EEB" w:rsidRDefault="001A1EEB" w:rsidP="00D3086C">
            <w:pPr>
              <w:widowControl/>
              <w:jc w:val="left"/>
              <w:rPr>
                <w:rFonts w:ascii="宋体" w:hAnsi="宋体"/>
                <w:szCs w:val="21"/>
              </w:rPr>
            </w:pPr>
            <w:r>
              <w:rPr>
                <w:rFonts w:ascii="宋体" w:hAnsi="宋体" w:hint="eastAsia"/>
                <w:szCs w:val="21"/>
              </w:rPr>
              <w:t>1</w:t>
            </w:r>
            <w:r w:rsidR="00D3086C">
              <w:rPr>
                <w:rFonts w:ascii="宋体" w:hAnsi="宋体"/>
                <w:szCs w:val="21"/>
              </w:rPr>
              <w:t>1</w:t>
            </w:r>
            <w:r>
              <w:rPr>
                <w:rFonts w:ascii="宋体" w:hAnsi="宋体" w:hint="eastAsia"/>
                <w:szCs w:val="21"/>
              </w:rPr>
              <w:t>基础土建</w:t>
            </w:r>
          </w:p>
        </w:tc>
        <w:tc>
          <w:tcPr>
            <w:tcW w:w="701" w:type="dxa"/>
            <w:shd w:val="clear" w:color="auto" w:fill="auto"/>
            <w:vAlign w:val="center"/>
          </w:tcPr>
          <w:p w:rsidR="001A1EEB" w:rsidRDefault="001A1EEB" w:rsidP="00D3086C">
            <w:pPr>
              <w:rPr>
                <w:rFonts w:ascii="宋体" w:hAnsi="宋体" w:cs="宋体"/>
                <w:color w:val="000000"/>
                <w:szCs w:val="21"/>
              </w:rPr>
            </w:pPr>
            <w:r>
              <w:rPr>
                <w:rFonts w:ascii="宋体" w:hAnsi="宋体" w:cs="宋体" w:hint="eastAsia"/>
                <w:color w:val="000000"/>
                <w:szCs w:val="21"/>
              </w:rPr>
              <w:t>1</w:t>
            </w:r>
            <w:r w:rsidR="00D3086C">
              <w:rPr>
                <w:rFonts w:ascii="宋体" w:hAnsi="宋体" w:cs="宋体"/>
                <w:color w:val="000000"/>
                <w:szCs w:val="21"/>
              </w:rPr>
              <w:t>1</w:t>
            </w:r>
            <w:r>
              <w:rPr>
                <w:rFonts w:ascii="宋体" w:hAnsi="宋体" w:cs="宋体" w:hint="eastAsia"/>
                <w:color w:val="000000"/>
                <w:szCs w:val="21"/>
              </w:rPr>
              <w:t>.1</w:t>
            </w:r>
          </w:p>
        </w:tc>
        <w:tc>
          <w:tcPr>
            <w:tcW w:w="1648" w:type="dxa"/>
            <w:shd w:val="clear" w:color="auto" w:fill="FFFFFF"/>
            <w:vAlign w:val="center"/>
          </w:tcPr>
          <w:p w:rsidR="001A1EEB" w:rsidRDefault="00A2313D" w:rsidP="00A2313D">
            <w:pPr>
              <w:autoSpaceDE w:val="0"/>
              <w:autoSpaceDN w:val="0"/>
              <w:adjustRightInd w:val="0"/>
              <w:jc w:val="left"/>
              <w:rPr>
                <w:rFonts w:ascii="宋体" w:hAnsi="宋体" w:cs="宋体"/>
                <w:color w:val="000000"/>
                <w:szCs w:val="21"/>
              </w:rPr>
            </w:pPr>
            <w:r w:rsidRPr="00A2313D">
              <w:rPr>
                <w:rFonts w:ascii="宋体" w:hAnsi="宋体" w:cs="宋体"/>
                <w:color w:val="000000"/>
                <w:szCs w:val="21"/>
              </w:rPr>
              <w:t>600*600</w:t>
            </w:r>
            <w:proofErr w:type="gramStart"/>
            <w:r w:rsidRPr="00A2313D">
              <w:rPr>
                <w:rFonts w:ascii="宋体" w:hAnsi="宋体" w:cs="宋体" w:hint="eastAsia"/>
                <w:color w:val="000000"/>
                <w:szCs w:val="21"/>
              </w:rPr>
              <w:t>玻</w:t>
            </w:r>
            <w:proofErr w:type="gramEnd"/>
            <w:r w:rsidRPr="00A2313D">
              <w:rPr>
                <w:rFonts w:ascii="宋体" w:hAnsi="宋体" w:cs="宋体" w:hint="eastAsia"/>
                <w:color w:val="000000"/>
                <w:szCs w:val="21"/>
              </w:rPr>
              <w:t>化砖地面</w:t>
            </w:r>
          </w:p>
        </w:tc>
        <w:tc>
          <w:tcPr>
            <w:tcW w:w="2691" w:type="dxa"/>
            <w:shd w:val="clear" w:color="auto" w:fill="auto"/>
            <w:vAlign w:val="center"/>
          </w:tcPr>
          <w:p w:rsidR="001A1EEB" w:rsidRDefault="00A2313D" w:rsidP="001A1EEB">
            <w:pPr>
              <w:rPr>
                <w:rFonts w:ascii="宋体" w:hAnsi="宋体" w:cs="宋体"/>
                <w:color w:val="000000"/>
                <w:szCs w:val="21"/>
              </w:rPr>
            </w:pPr>
            <w:r>
              <w:rPr>
                <w:rFonts w:ascii="宋体" w:hAnsi="宋体" w:cs="宋体" w:hint="eastAsia"/>
                <w:color w:val="000000"/>
                <w:szCs w:val="21"/>
              </w:rPr>
              <w:t>按采购方提供的图纸提供材料及施工，</w:t>
            </w:r>
            <w:proofErr w:type="gramStart"/>
            <w:r>
              <w:rPr>
                <w:rFonts w:ascii="宋体" w:hAnsi="宋体" w:cs="宋体"/>
                <w:color w:val="000000"/>
                <w:szCs w:val="21"/>
              </w:rPr>
              <w:t>玻</w:t>
            </w:r>
            <w:proofErr w:type="gramEnd"/>
            <w:r>
              <w:rPr>
                <w:rFonts w:ascii="宋体" w:hAnsi="宋体" w:cs="宋体"/>
                <w:color w:val="000000"/>
                <w:szCs w:val="21"/>
              </w:rPr>
              <w:t>化砖面要求</w:t>
            </w:r>
            <w:r>
              <w:rPr>
                <w:rFonts w:ascii="宋体" w:hAnsi="宋体" w:cs="宋体" w:hint="eastAsia"/>
                <w:color w:val="000000"/>
                <w:szCs w:val="21"/>
              </w:rPr>
              <w:t>风</w:t>
            </w:r>
            <w:r>
              <w:rPr>
                <w:rFonts w:ascii="宋体" w:hAnsi="宋体" w:cs="宋体"/>
                <w:color w:val="000000"/>
                <w:szCs w:val="21"/>
              </w:rPr>
              <w:t>格及颜色经甲方确认后施工</w:t>
            </w:r>
            <w:r>
              <w:rPr>
                <w:rFonts w:ascii="宋体" w:hAnsi="宋体" w:cs="宋体" w:hint="eastAsia"/>
                <w:color w:val="000000"/>
                <w:szCs w:val="21"/>
              </w:rPr>
              <w:t>。</w:t>
            </w:r>
          </w:p>
        </w:tc>
        <w:tc>
          <w:tcPr>
            <w:tcW w:w="72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平方米</w:t>
            </w:r>
          </w:p>
        </w:tc>
        <w:tc>
          <w:tcPr>
            <w:tcW w:w="900" w:type="dxa"/>
            <w:shd w:val="clear" w:color="auto" w:fill="FFFFFF"/>
            <w:vAlign w:val="center"/>
          </w:tcPr>
          <w:p w:rsidR="001A1EEB" w:rsidRDefault="00D3086C" w:rsidP="001A1EEB">
            <w:pPr>
              <w:rPr>
                <w:rFonts w:ascii="宋体" w:hAnsi="宋体" w:cs="宋体"/>
                <w:color w:val="000000"/>
                <w:szCs w:val="21"/>
              </w:rPr>
            </w:pPr>
            <w:r>
              <w:rPr>
                <w:rFonts w:ascii="宋体" w:hAnsi="宋体" w:cs="宋体"/>
                <w:color w:val="000000"/>
                <w:szCs w:val="21"/>
              </w:rPr>
              <w:t>40</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shd w:val="clear" w:color="auto" w:fill="auto"/>
            <w:vAlign w:val="center"/>
          </w:tcPr>
          <w:p w:rsidR="001A1EEB" w:rsidRDefault="001A1EEB" w:rsidP="001A1EEB">
            <w:pPr>
              <w:widowControl/>
              <w:jc w:val="left"/>
              <w:rPr>
                <w:rFonts w:ascii="宋体" w:hAnsi="宋体"/>
                <w:szCs w:val="21"/>
              </w:rPr>
            </w:pPr>
          </w:p>
        </w:tc>
        <w:tc>
          <w:tcPr>
            <w:tcW w:w="701" w:type="dxa"/>
            <w:shd w:val="clear" w:color="auto" w:fill="auto"/>
            <w:vAlign w:val="center"/>
          </w:tcPr>
          <w:p w:rsidR="001A1EEB" w:rsidRDefault="001A1EEB" w:rsidP="00D3086C">
            <w:pPr>
              <w:rPr>
                <w:rFonts w:ascii="宋体" w:hAnsi="宋体" w:cs="宋体"/>
                <w:color w:val="000000"/>
                <w:szCs w:val="21"/>
              </w:rPr>
            </w:pPr>
            <w:r>
              <w:rPr>
                <w:rFonts w:ascii="宋体" w:hAnsi="宋体" w:cs="宋体" w:hint="eastAsia"/>
                <w:color w:val="000000"/>
                <w:szCs w:val="21"/>
              </w:rPr>
              <w:t>1</w:t>
            </w:r>
            <w:r w:rsidR="00D3086C">
              <w:rPr>
                <w:rFonts w:ascii="宋体" w:hAnsi="宋体" w:cs="宋体"/>
                <w:color w:val="000000"/>
                <w:szCs w:val="21"/>
              </w:rPr>
              <w:t>1</w:t>
            </w:r>
            <w:r>
              <w:rPr>
                <w:rFonts w:ascii="宋体" w:hAnsi="宋体" w:cs="宋体" w:hint="eastAsia"/>
                <w:color w:val="000000"/>
                <w:szCs w:val="21"/>
              </w:rPr>
              <w:t>.2</w:t>
            </w:r>
          </w:p>
        </w:tc>
        <w:tc>
          <w:tcPr>
            <w:tcW w:w="1648" w:type="dxa"/>
            <w:shd w:val="clear" w:color="auto" w:fill="FFFFFF"/>
            <w:vAlign w:val="center"/>
          </w:tcPr>
          <w:p w:rsidR="00A2313D" w:rsidRPr="00A2313D" w:rsidRDefault="00A2313D" w:rsidP="00A2313D">
            <w:pPr>
              <w:autoSpaceDE w:val="0"/>
              <w:autoSpaceDN w:val="0"/>
              <w:adjustRightInd w:val="0"/>
              <w:jc w:val="left"/>
              <w:rPr>
                <w:rFonts w:ascii="宋体" w:hAnsi="宋体" w:cs="宋体"/>
                <w:color w:val="000000"/>
                <w:szCs w:val="21"/>
              </w:rPr>
            </w:pPr>
            <w:proofErr w:type="gramStart"/>
            <w:r w:rsidRPr="00A2313D">
              <w:rPr>
                <w:rFonts w:ascii="宋体" w:hAnsi="宋体" w:cs="宋体" w:hint="eastAsia"/>
                <w:color w:val="000000"/>
                <w:szCs w:val="21"/>
              </w:rPr>
              <w:t>玻</w:t>
            </w:r>
            <w:proofErr w:type="gramEnd"/>
            <w:r w:rsidRPr="00A2313D">
              <w:rPr>
                <w:rFonts w:ascii="宋体" w:hAnsi="宋体" w:cs="宋体" w:hint="eastAsia"/>
                <w:color w:val="000000"/>
                <w:szCs w:val="21"/>
              </w:rPr>
              <w:t>化砖踢脚线</w:t>
            </w:r>
          </w:p>
          <w:p w:rsidR="001A1EEB" w:rsidRDefault="001A1EEB" w:rsidP="00A2313D">
            <w:pPr>
              <w:autoSpaceDE w:val="0"/>
              <w:autoSpaceDN w:val="0"/>
              <w:adjustRightInd w:val="0"/>
              <w:jc w:val="left"/>
              <w:rPr>
                <w:rFonts w:ascii="宋体" w:hAnsi="宋体" w:cs="宋体"/>
                <w:color w:val="000000"/>
                <w:szCs w:val="21"/>
              </w:rPr>
            </w:pPr>
          </w:p>
        </w:tc>
        <w:tc>
          <w:tcPr>
            <w:tcW w:w="2691" w:type="dxa"/>
            <w:shd w:val="clear" w:color="auto" w:fill="auto"/>
            <w:vAlign w:val="center"/>
          </w:tcPr>
          <w:p w:rsidR="001A1EEB" w:rsidRDefault="00D3086C" w:rsidP="00D3086C">
            <w:pPr>
              <w:rPr>
                <w:rFonts w:ascii="宋体" w:hAnsi="宋体" w:cs="宋体"/>
                <w:color w:val="000000"/>
                <w:szCs w:val="21"/>
              </w:rPr>
            </w:pPr>
            <w:r>
              <w:rPr>
                <w:rFonts w:ascii="宋体" w:hAnsi="宋体" w:cs="宋体" w:hint="eastAsia"/>
                <w:color w:val="000000"/>
                <w:szCs w:val="21"/>
              </w:rPr>
              <w:t>按采购方提供的图纸提供材料及施工，</w:t>
            </w:r>
            <w:r>
              <w:rPr>
                <w:rFonts w:ascii="宋体" w:hAnsi="宋体" w:cs="宋体"/>
                <w:color w:val="000000"/>
                <w:szCs w:val="21"/>
              </w:rPr>
              <w:t>要求</w:t>
            </w:r>
            <w:r>
              <w:rPr>
                <w:rFonts w:ascii="宋体" w:hAnsi="宋体" w:cs="宋体" w:hint="eastAsia"/>
                <w:color w:val="000000"/>
                <w:szCs w:val="21"/>
              </w:rPr>
              <w:t>风</w:t>
            </w:r>
            <w:r>
              <w:rPr>
                <w:rFonts w:ascii="宋体" w:hAnsi="宋体" w:cs="宋体"/>
                <w:color w:val="000000"/>
                <w:szCs w:val="21"/>
              </w:rPr>
              <w:t>格及颜色经甲方确认后施工</w:t>
            </w:r>
            <w:r>
              <w:rPr>
                <w:rFonts w:ascii="宋体" w:hAnsi="宋体" w:cs="宋体" w:hint="eastAsia"/>
                <w:color w:val="000000"/>
                <w:szCs w:val="21"/>
              </w:rPr>
              <w:t>。</w:t>
            </w:r>
          </w:p>
        </w:tc>
        <w:tc>
          <w:tcPr>
            <w:tcW w:w="720" w:type="dxa"/>
            <w:shd w:val="clear" w:color="auto" w:fill="FFFFFF"/>
            <w:vAlign w:val="center"/>
          </w:tcPr>
          <w:p w:rsidR="001A1EEB" w:rsidRDefault="00D3086C" w:rsidP="001A1EEB">
            <w:pPr>
              <w:rPr>
                <w:rFonts w:ascii="宋体" w:hAnsi="宋体" w:cs="宋体"/>
                <w:color w:val="000000"/>
                <w:szCs w:val="21"/>
              </w:rPr>
            </w:pPr>
            <w:r>
              <w:rPr>
                <w:rFonts w:ascii="宋体" w:hAnsi="宋体" w:cs="宋体" w:hint="eastAsia"/>
                <w:color w:val="000000"/>
                <w:szCs w:val="21"/>
              </w:rPr>
              <w:t>平方米</w:t>
            </w:r>
          </w:p>
        </w:tc>
        <w:tc>
          <w:tcPr>
            <w:tcW w:w="900" w:type="dxa"/>
            <w:shd w:val="clear" w:color="auto" w:fill="FFFFFF"/>
            <w:vAlign w:val="center"/>
          </w:tcPr>
          <w:p w:rsidR="001A1EEB" w:rsidRDefault="00D3086C" w:rsidP="00D3086C">
            <w:pPr>
              <w:rPr>
                <w:rFonts w:ascii="宋体" w:hAnsi="宋体" w:cs="宋体"/>
                <w:color w:val="000000"/>
                <w:szCs w:val="21"/>
              </w:rPr>
            </w:pPr>
            <w:r>
              <w:rPr>
                <w:rFonts w:ascii="宋体" w:hAnsi="宋体" w:cs="宋体"/>
                <w:color w:val="000000"/>
                <w:szCs w:val="21"/>
              </w:rPr>
              <w:t>3.3</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trHeight w:val="456"/>
          <w:jc w:val="center"/>
        </w:trPr>
        <w:tc>
          <w:tcPr>
            <w:tcW w:w="1080" w:type="dxa"/>
            <w:vMerge/>
            <w:shd w:val="clear" w:color="auto" w:fill="auto"/>
            <w:vAlign w:val="center"/>
          </w:tcPr>
          <w:p w:rsidR="001A1EEB" w:rsidRDefault="001A1EEB" w:rsidP="001A1EEB">
            <w:pPr>
              <w:widowControl/>
              <w:jc w:val="left"/>
              <w:rPr>
                <w:rFonts w:ascii="宋体" w:hAnsi="宋体"/>
                <w:szCs w:val="21"/>
              </w:rPr>
            </w:pPr>
          </w:p>
        </w:tc>
        <w:tc>
          <w:tcPr>
            <w:tcW w:w="701" w:type="dxa"/>
            <w:shd w:val="clear" w:color="auto" w:fill="auto"/>
            <w:vAlign w:val="center"/>
          </w:tcPr>
          <w:p w:rsidR="001A1EEB" w:rsidRDefault="001A1EEB" w:rsidP="00D3086C">
            <w:pPr>
              <w:rPr>
                <w:rFonts w:ascii="宋体" w:hAnsi="宋体" w:cs="宋体"/>
                <w:color w:val="000000"/>
                <w:szCs w:val="21"/>
              </w:rPr>
            </w:pPr>
            <w:r>
              <w:rPr>
                <w:rFonts w:ascii="宋体" w:hAnsi="宋体" w:cs="宋体" w:hint="eastAsia"/>
                <w:color w:val="000000"/>
                <w:szCs w:val="21"/>
              </w:rPr>
              <w:t>1</w:t>
            </w:r>
            <w:r w:rsidR="00D3086C">
              <w:rPr>
                <w:rFonts w:ascii="宋体" w:hAnsi="宋体" w:cs="宋体"/>
                <w:color w:val="000000"/>
                <w:szCs w:val="21"/>
              </w:rPr>
              <w:t>1</w:t>
            </w:r>
            <w:r>
              <w:rPr>
                <w:rFonts w:ascii="宋体" w:hAnsi="宋体" w:cs="宋体" w:hint="eastAsia"/>
                <w:color w:val="000000"/>
                <w:szCs w:val="21"/>
              </w:rPr>
              <w:t>.3</w:t>
            </w:r>
          </w:p>
        </w:tc>
        <w:tc>
          <w:tcPr>
            <w:tcW w:w="1648"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防水处理</w:t>
            </w:r>
          </w:p>
        </w:tc>
        <w:tc>
          <w:tcPr>
            <w:tcW w:w="2691" w:type="dxa"/>
            <w:shd w:val="clear" w:color="auto" w:fill="auto"/>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按采购方提供的图纸提供材料及施工</w:t>
            </w:r>
          </w:p>
        </w:tc>
        <w:tc>
          <w:tcPr>
            <w:tcW w:w="720" w:type="dxa"/>
            <w:shd w:val="clear" w:color="auto" w:fill="FFFFFF"/>
            <w:vAlign w:val="center"/>
          </w:tcPr>
          <w:p w:rsidR="001A1EEB" w:rsidRDefault="001A1EEB" w:rsidP="001A1EEB">
            <w:pPr>
              <w:rPr>
                <w:rFonts w:ascii="宋体" w:hAnsi="宋体" w:cs="宋体"/>
                <w:color w:val="000000"/>
                <w:kern w:val="0"/>
                <w:sz w:val="24"/>
              </w:rPr>
            </w:pPr>
            <w:r>
              <w:rPr>
                <w:rFonts w:ascii="宋体" w:hAnsi="宋体" w:cs="宋体" w:hint="eastAsia"/>
                <w:color w:val="000000"/>
                <w:kern w:val="0"/>
                <w:sz w:val="24"/>
              </w:rPr>
              <w:t>项</w:t>
            </w:r>
          </w:p>
        </w:tc>
        <w:tc>
          <w:tcPr>
            <w:tcW w:w="90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trHeight w:val="264"/>
          <w:jc w:val="center"/>
        </w:trPr>
        <w:tc>
          <w:tcPr>
            <w:tcW w:w="1080" w:type="dxa"/>
            <w:shd w:val="clear" w:color="auto" w:fill="auto"/>
            <w:vAlign w:val="center"/>
          </w:tcPr>
          <w:p w:rsidR="001A1EEB" w:rsidRDefault="001A1EEB" w:rsidP="00D3086C">
            <w:pPr>
              <w:jc w:val="left"/>
              <w:rPr>
                <w:rFonts w:ascii="宋体" w:hAnsi="宋体"/>
                <w:szCs w:val="21"/>
              </w:rPr>
            </w:pPr>
            <w:r>
              <w:rPr>
                <w:rFonts w:ascii="宋体" w:hAnsi="宋体" w:hint="eastAsia"/>
                <w:szCs w:val="21"/>
              </w:rPr>
              <w:t>1</w:t>
            </w:r>
            <w:r w:rsidR="00D3086C">
              <w:rPr>
                <w:rFonts w:ascii="宋体" w:hAnsi="宋体"/>
                <w:szCs w:val="21"/>
              </w:rPr>
              <w:t>2</w:t>
            </w:r>
            <w:r w:rsidRPr="001F148A">
              <w:rPr>
                <w:rFonts w:ascii="宋体" w:hAnsi="宋体" w:hint="eastAsia"/>
                <w:szCs w:val="21"/>
              </w:rPr>
              <w:t>消防</w:t>
            </w:r>
            <w:r>
              <w:rPr>
                <w:rFonts w:ascii="宋体" w:hAnsi="宋体" w:hint="eastAsia"/>
                <w:szCs w:val="21"/>
              </w:rPr>
              <w:t>系统</w:t>
            </w:r>
          </w:p>
        </w:tc>
        <w:tc>
          <w:tcPr>
            <w:tcW w:w="701" w:type="dxa"/>
            <w:shd w:val="clear" w:color="auto" w:fill="auto"/>
            <w:vAlign w:val="center"/>
          </w:tcPr>
          <w:p w:rsidR="001A1EEB" w:rsidRDefault="001A1EEB" w:rsidP="00D3086C">
            <w:pPr>
              <w:rPr>
                <w:rFonts w:ascii="宋体" w:hAnsi="宋体" w:cs="宋体"/>
                <w:color w:val="000000"/>
                <w:szCs w:val="21"/>
              </w:rPr>
            </w:pPr>
            <w:r>
              <w:rPr>
                <w:rFonts w:ascii="宋体" w:hAnsi="宋体" w:cs="宋体" w:hint="eastAsia"/>
                <w:color w:val="000000"/>
                <w:szCs w:val="21"/>
              </w:rPr>
              <w:t>1</w:t>
            </w:r>
            <w:r w:rsidR="00D3086C">
              <w:rPr>
                <w:rFonts w:ascii="宋体" w:hAnsi="宋体" w:cs="宋体"/>
                <w:color w:val="000000"/>
                <w:szCs w:val="21"/>
              </w:rPr>
              <w:t>2</w:t>
            </w:r>
            <w:r>
              <w:rPr>
                <w:rFonts w:ascii="宋体" w:hAnsi="宋体" w:cs="宋体" w:hint="eastAsia"/>
                <w:color w:val="000000"/>
                <w:szCs w:val="21"/>
              </w:rPr>
              <w:t>.1</w:t>
            </w:r>
          </w:p>
        </w:tc>
        <w:tc>
          <w:tcPr>
            <w:tcW w:w="1648" w:type="dxa"/>
            <w:shd w:val="clear" w:color="auto" w:fill="FFFFFF"/>
            <w:vAlign w:val="center"/>
          </w:tcPr>
          <w:p w:rsidR="001A1EEB" w:rsidRDefault="001A1EEB" w:rsidP="001A1EEB">
            <w:pPr>
              <w:rPr>
                <w:rFonts w:ascii="宋体" w:hAnsi="宋体" w:cs="宋体"/>
                <w:color w:val="000000"/>
                <w:szCs w:val="21"/>
              </w:rPr>
            </w:pPr>
            <w:r w:rsidRPr="00DE186F">
              <w:rPr>
                <w:rFonts w:hint="eastAsia"/>
                <w:szCs w:val="21"/>
              </w:rPr>
              <w:t>手提式气体灭火器</w:t>
            </w:r>
          </w:p>
        </w:tc>
        <w:tc>
          <w:tcPr>
            <w:tcW w:w="2691" w:type="dxa"/>
            <w:shd w:val="clear" w:color="auto" w:fill="auto"/>
            <w:vAlign w:val="center"/>
          </w:tcPr>
          <w:p w:rsidR="001A1EEB" w:rsidRDefault="00D3086C" w:rsidP="001A1EEB">
            <w:pPr>
              <w:rPr>
                <w:rFonts w:ascii="宋体" w:hAnsi="宋体" w:cs="宋体"/>
                <w:color w:val="000000"/>
                <w:szCs w:val="21"/>
              </w:rPr>
            </w:pPr>
            <w:r>
              <w:rPr>
                <w:rFonts w:ascii="宋体" w:hAnsi="宋体" w:cs="宋体" w:hint="eastAsia"/>
                <w:color w:val="000000"/>
                <w:szCs w:val="21"/>
              </w:rPr>
              <w:t>MT/3型</w:t>
            </w:r>
            <w:r w:rsidRPr="00D3086C">
              <w:rPr>
                <w:rFonts w:ascii="宋体" w:hAnsi="宋体" w:cs="宋体" w:hint="eastAsia"/>
                <w:color w:val="000000"/>
                <w:szCs w:val="21"/>
              </w:rPr>
              <w:t>手提式气体灭火器</w:t>
            </w:r>
            <w:r>
              <w:rPr>
                <w:rFonts w:ascii="宋体" w:hAnsi="宋体" w:cs="宋体" w:hint="eastAsia"/>
                <w:color w:val="000000"/>
                <w:szCs w:val="21"/>
              </w:rPr>
              <w:t>，</w:t>
            </w:r>
            <w:r w:rsidR="001A1EEB">
              <w:rPr>
                <w:rFonts w:ascii="宋体" w:hAnsi="宋体" w:cs="宋体" w:hint="eastAsia"/>
                <w:color w:val="000000"/>
                <w:szCs w:val="21"/>
              </w:rPr>
              <w:t>按采购方提供的图纸提供材料及施工</w:t>
            </w:r>
          </w:p>
        </w:tc>
        <w:tc>
          <w:tcPr>
            <w:tcW w:w="720" w:type="dxa"/>
            <w:shd w:val="clear" w:color="auto" w:fill="FFFFFF"/>
            <w:vAlign w:val="center"/>
          </w:tcPr>
          <w:p w:rsidR="001A1EEB" w:rsidRDefault="00D3086C" w:rsidP="001A1EEB">
            <w:pPr>
              <w:rPr>
                <w:rFonts w:ascii="宋体" w:hAnsi="宋体" w:cs="宋体"/>
                <w:color w:val="000000"/>
                <w:kern w:val="0"/>
                <w:sz w:val="24"/>
              </w:rPr>
            </w:pPr>
            <w:r>
              <w:rPr>
                <w:rFonts w:hint="eastAsia"/>
                <w:szCs w:val="21"/>
              </w:rPr>
              <w:t>套</w:t>
            </w:r>
          </w:p>
        </w:tc>
        <w:tc>
          <w:tcPr>
            <w:tcW w:w="900" w:type="dxa"/>
            <w:shd w:val="clear" w:color="auto" w:fill="FFFFFF"/>
            <w:vAlign w:val="center"/>
          </w:tcPr>
          <w:p w:rsidR="001A1EEB" w:rsidRDefault="00D3086C" w:rsidP="001A1EEB">
            <w:pPr>
              <w:rPr>
                <w:rFonts w:ascii="宋体" w:hAnsi="宋体" w:cs="宋体"/>
                <w:color w:val="000000"/>
                <w:szCs w:val="21"/>
              </w:rPr>
            </w:pPr>
            <w:r>
              <w:rPr>
                <w:rFonts w:ascii="宋体" w:hAnsi="宋体" w:cs="宋体"/>
                <w:color w:val="000000"/>
                <w:szCs w:val="21"/>
              </w:rPr>
              <w:t>3</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val="restart"/>
            <w:shd w:val="clear" w:color="auto" w:fill="auto"/>
            <w:vAlign w:val="center"/>
          </w:tcPr>
          <w:p w:rsidR="001A1EEB" w:rsidRDefault="001A1EEB" w:rsidP="00D3086C">
            <w:pPr>
              <w:widowControl/>
              <w:jc w:val="left"/>
              <w:rPr>
                <w:rFonts w:ascii="宋体" w:hAnsi="宋体"/>
                <w:szCs w:val="21"/>
              </w:rPr>
            </w:pPr>
            <w:r>
              <w:rPr>
                <w:rFonts w:ascii="宋体" w:hAnsi="宋体" w:hint="eastAsia"/>
                <w:szCs w:val="21"/>
              </w:rPr>
              <w:t>1</w:t>
            </w:r>
            <w:r w:rsidR="00D3086C">
              <w:rPr>
                <w:rFonts w:ascii="宋体" w:hAnsi="宋体"/>
                <w:szCs w:val="21"/>
              </w:rPr>
              <w:t>3</w:t>
            </w:r>
            <w:r>
              <w:rPr>
                <w:rFonts w:ascii="宋体" w:hAnsi="宋体" w:hint="eastAsia"/>
                <w:szCs w:val="21"/>
              </w:rPr>
              <w:t>、施工集成</w:t>
            </w:r>
          </w:p>
        </w:tc>
        <w:tc>
          <w:tcPr>
            <w:tcW w:w="701" w:type="dxa"/>
            <w:shd w:val="clear" w:color="auto" w:fill="auto"/>
            <w:vAlign w:val="center"/>
          </w:tcPr>
          <w:p w:rsidR="001A1EEB" w:rsidRDefault="001A1EEB" w:rsidP="00D3086C">
            <w:pPr>
              <w:rPr>
                <w:rFonts w:ascii="宋体" w:hAnsi="宋体" w:cs="宋体"/>
                <w:color w:val="000000"/>
                <w:szCs w:val="21"/>
              </w:rPr>
            </w:pPr>
            <w:r>
              <w:rPr>
                <w:rFonts w:ascii="宋体" w:hAnsi="宋体" w:cs="宋体" w:hint="eastAsia"/>
                <w:color w:val="000000"/>
                <w:szCs w:val="21"/>
              </w:rPr>
              <w:t>1</w:t>
            </w:r>
            <w:r w:rsidR="00D3086C">
              <w:rPr>
                <w:rFonts w:ascii="宋体" w:hAnsi="宋体" w:cs="宋体"/>
                <w:color w:val="000000"/>
                <w:szCs w:val="21"/>
              </w:rPr>
              <w:t>3</w:t>
            </w:r>
            <w:r>
              <w:rPr>
                <w:rFonts w:ascii="宋体" w:hAnsi="宋体" w:cs="宋体" w:hint="eastAsia"/>
                <w:color w:val="000000"/>
                <w:szCs w:val="21"/>
              </w:rPr>
              <w:t>.1</w:t>
            </w:r>
          </w:p>
        </w:tc>
        <w:tc>
          <w:tcPr>
            <w:tcW w:w="1648"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施工集成</w:t>
            </w:r>
          </w:p>
        </w:tc>
        <w:tc>
          <w:tcPr>
            <w:tcW w:w="2691" w:type="dxa"/>
            <w:shd w:val="clear" w:color="auto" w:fill="auto"/>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负责本项目设备、系统的安装施工</w:t>
            </w:r>
          </w:p>
        </w:tc>
        <w:tc>
          <w:tcPr>
            <w:tcW w:w="72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项</w:t>
            </w:r>
          </w:p>
        </w:tc>
        <w:tc>
          <w:tcPr>
            <w:tcW w:w="90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r w:rsidR="001A1EEB" w:rsidTr="00A95303">
        <w:trPr>
          <w:cantSplit/>
          <w:jc w:val="center"/>
        </w:trPr>
        <w:tc>
          <w:tcPr>
            <w:tcW w:w="1080" w:type="dxa"/>
            <w:vMerge/>
            <w:shd w:val="clear" w:color="auto" w:fill="auto"/>
            <w:vAlign w:val="center"/>
          </w:tcPr>
          <w:p w:rsidR="001A1EEB" w:rsidRDefault="001A1EEB" w:rsidP="001A1EEB">
            <w:pPr>
              <w:widowControl/>
              <w:jc w:val="left"/>
              <w:rPr>
                <w:rFonts w:ascii="宋体" w:hAnsi="宋体"/>
                <w:szCs w:val="21"/>
              </w:rPr>
            </w:pPr>
          </w:p>
        </w:tc>
        <w:tc>
          <w:tcPr>
            <w:tcW w:w="701" w:type="dxa"/>
            <w:shd w:val="clear" w:color="auto" w:fill="auto"/>
            <w:vAlign w:val="center"/>
          </w:tcPr>
          <w:p w:rsidR="001A1EEB" w:rsidRDefault="001A1EEB" w:rsidP="00D3086C">
            <w:pPr>
              <w:rPr>
                <w:rFonts w:ascii="宋体" w:hAnsi="宋体" w:cs="宋体"/>
                <w:color w:val="000000"/>
                <w:szCs w:val="21"/>
              </w:rPr>
            </w:pPr>
            <w:r>
              <w:rPr>
                <w:rFonts w:ascii="宋体" w:hAnsi="宋体" w:cs="宋体" w:hint="eastAsia"/>
                <w:color w:val="000000"/>
                <w:szCs w:val="21"/>
              </w:rPr>
              <w:t>1</w:t>
            </w:r>
            <w:r w:rsidR="00D3086C">
              <w:rPr>
                <w:rFonts w:ascii="宋体" w:hAnsi="宋体" w:cs="宋体"/>
                <w:color w:val="000000"/>
                <w:szCs w:val="21"/>
              </w:rPr>
              <w:t>3</w:t>
            </w:r>
            <w:r>
              <w:rPr>
                <w:rFonts w:ascii="宋体" w:hAnsi="宋体" w:cs="宋体" w:hint="eastAsia"/>
                <w:color w:val="000000"/>
                <w:szCs w:val="21"/>
              </w:rPr>
              <w:t>.2</w:t>
            </w:r>
          </w:p>
        </w:tc>
        <w:tc>
          <w:tcPr>
            <w:tcW w:w="1648"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辅材</w:t>
            </w:r>
          </w:p>
        </w:tc>
        <w:tc>
          <w:tcPr>
            <w:tcW w:w="2691" w:type="dxa"/>
            <w:shd w:val="clear" w:color="auto" w:fill="auto"/>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完成本项目所需的各种辅材、标识、孔洞封堵、安全出口和疏散指示等</w:t>
            </w:r>
          </w:p>
        </w:tc>
        <w:tc>
          <w:tcPr>
            <w:tcW w:w="72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批</w:t>
            </w:r>
          </w:p>
        </w:tc>
        <w:tc>
          <w:tcPr>
            <w:tcW w:w="900" w:type="dxa"/>
            <w:shd w:val="clear" w:color="auto" w:fill="FFFFFF"/>
            <w:vAlign w:val="center"/>
          </w:tcPr>
          <w:p w:rsidR="001A1EEB" w:rsidRDefault="001A1EEB" w:rsidP="001A1EEB">
            <w:pPr>
              <w:rPr>
                <w:rFonts w:ascii="宋体" w:hAnsi="宋体" w:cs="宋体"/>
                <w:color w:val="000000"/>
                <w:szCs w:val="21"/>
              </w:rPr>
            </w:pPr>
            <w:r>
              <w:rPr>
                <w:rFonts w:ascii="宋体" w:hAnsi="宋体" w:cs="宋体" w:hint="eastAsia"/>
                <w:color w:val="000000"/>
                <w:szCs w:val="21"/>
              </w:rPr>
              <w:t>1</w:t>
            </w:r>
          </w:p>
        </w:tc>
        <w:tc>
          <w:tcPr>
            <w:tcW w:w="1548" w:type="dxa"/>
            <w:vMerge/>
            <w:vAlign w:val="center"/>
          </w:tcPr>
          <w:p w:rsidR="001A1EEB" w:rsidRDefault="001A1EEB" w:rsidP="001A1EEB">
            <w:pPr>
              <w:rPr>
                <w:rFonts w:ascii="宋体" w:hAnsi="宋体" w:cs="宋体"/>
                <w:color w:val="000000"/>
                <w:szCs w:val="21"/>
              </w:rPr>
            </w:pPr>
          </w:p>
        </w:tc>
      </w:tr>
    </w:tbl>
    <w:p w:rsidR="00A95303" w:rsidRDefault="00A95303" w:rsidP="00A95303">
      <w:pPr>
        <w:pStyle w:val="a9"/>
        <w:spacing w:line="0" w:lineRule="atLeast"/>
        <w:rPr>
          <w:rFonts w:hAnsi="宋体"/>
          <w:color w:val="000000"/>
        </w:rPr>
      </w:pPr>
    </w:p>
    <w:p w:rsidR="00183D9F" w:rsidRDefault="00183D9F">
      <w:pPr>
        <w:adjustRightInd w:val="0"/>
        <w:snapToGrid w:val="0"/>
        <w:spacing w:line="360" w:lineRule="auto"/>
        <w:rPr>
          <w:rFonts w:ascii="宋体" w:hAnsi="宋体"/>
          <w:bCs/>
        </w:rPr>
      </w:pPr>
    </w:p>
    <w:p w:rsidR="00183D9F" w:rsidRDefault="006E2C73">
      <w:pPr>
        <w:adjustRightInd w:val="0"/>
        <w:snapToGrid w:val="0"/>
        <w:spacing w:line="360" w:lineRule="auto"/>
        <w:ind w:firstLineChars="300" w:firstLine="630"/>
        <w:rPr>
          <w:rFonts w:ascii="宋体" w:hAnsi="宋体"/>
          <w:bCs/>
        </w:rPr>
      </w:pPr>
      <w:r>
        <w:rPr>
          <w:rFonts w:ascii="宋体" w:hAnsi="宋体" w:hint="eastAsia"/>
          <w:bCs/>
        </w:rPr>
        <w:t>注意事项：</w:t>
      </w:r>
    </w:p>
    <w:p w:rsidR="00183D9F" w:rsidRDefault="006E2C73">
      <w:pPr>
        <w:adjustRightInd w:val="0"/>
        <w:snapToGrid w:val="0"/>
        <w:spacing w:line="360" w:lineRule="auto"/>
        <w:ind w:firstLineChars="300" w:firstLine="630"/>
        <w:rPr>
          <w:rFonts w:ascii="宋体" w:hAnsi="宋体"/>
          <w:bCs/>
        </w:rPr>
      </w:pPr>
      <w:r>
        <w:rPr>
          <w:rFonts w:ascii="宋体" w:hAnsi="宋体" w:hint="eastAsia"/>
          <w:bCs/>
        </w:rPr>
        <w:t>1、投标人拟供的货物质量及性能，不能低于文件规定的质量及性能指标，否则视为无效标。</w:t>
      </w:r>
    </w:p>
    <w:p w:rsidR="00183D9F" w:rsidRDefault="006E2C73">
      <w:pPr>
        <w:adjustRightInd w:val="0"/>
        <w:snapToGrid w:val="0"/>
        <w:spacing w:line="360" w:lineRule="auto"/>
        <w:ind w:firstLineChars="300" w:firstLine="630"/>
        <w:rPr>
          <w:rFonts w:ascii="宋体" w:hAnsi="宋体"/>
          <w:bCs/>
        </w:rPr>
      </w:pPr>
      <w:r>
        <w:rPr>
          <w:rFonts w:ascii="宋体" w:hAnsi="宋体" w:hint="eastAsia"/>
          <w:bCs/>
        </w:rPr>
        <w:t>2、施工单位必须按本招标文件要求及国家相关规范要求进行施工。</w:t>
      </w:r>
    </w:p>
    <w:p w:rsidR="00183D9F" w:rsidRDefault="006E2C73">
      <w:pPr>
        <w:adjustRightInd w:val="0"/>
        <w:snapToGrid w:val="0"/>
        <w:spacing w:line="360" w:lineRule="auto"/>
        <w:ind w:firstLineChars="300" w:firstLine="630"/>
        <w:rPr>
          <w:rFonts w:ascii="宋体" w:hAnsi="宋体"/>
          <w:bCs/>
        </w:rPr>
      </w:pPr>
      <w:r>
        <w:rPr>
          <w:rFonts w:ascii="宋体" w:hAnsi="宋体" w:hint="eastAsia"/>
          <w:bCs/>
        </w:rPr>
        <w:t>3、工程量的约定：</w:t>
      </w:r>
    </w:p>
    <w:p w:rsidR="00183D9F" w:rsidRDefault="006E2C73">
      <w:pPr>
        <w:adjustRightInd w:val="0"/>
        <w:snapToGrid w:val="0"/>
        <w:spacing w:line="360" w:lineRule="auto"/>
        <w:ind w:firstLineChars="300" w:firstLine="630"/>
        <w:rPr>
          <w:rFonts w:ascii="宋体" w:hAnsi="宋体"/>
          <w:bCs/>
        </w:rPr>
      </w:pPr>
      <w:r>
        <w:rPr>
          <w:rFonts w:ascii="宋体" w:hAnsi="宋体" w:hint="eastAsia"/>
          <w:bCs/>
        </w:rPr>
        <w:t>3.1本次采购一览表中的工程量仅供投标人参考，实际工程量投标人应根据本招标文件的技术要求及施工现场的实际情况，进行详细计算并报价。招标文件的采购一览表、技术要求以取优为原则，作为投标人计算工程量的基本依据。本项目为交钥匙工程，除招标文件的技术要求、设计图纸或施工现场有更改外，不论投标人对项目是否遗漏，采购人有权认为均包含在本次投标范围内，项目实施过程中的工程</w:t>
      </w:r>
      <w:proofErr w:type="gramStart"/>
      <w:r>
        <w:rPr>
          <w:rFonts w:ascii="宋体" w:hAnsi="宋体" w:hint="eastAsia"/>
          <w:bCs/>
        </w:rPr>
        <w:t>量不再</w:t>
      </w:r>
      <w:proofErr w:type="gramEnd"/>
      <w:r>
        <w:rPr>
          <w:rFonts w:ascii="宋体" w:hAnsi="宋体" w:hint="eastAsia"/>
          <w:bCs/>
        </w:rPr>
        <w:t>增加；</w:t>
      </w:r>
    </w:p>
    <w:p w:rsidR="00183D9F" w:rsidRDefault="006E2C73">
      <w:pPr>
        <w:adjustRightInd w:val="0"/>
        <w:snapToGrid w:val="0"/>
        <w:spacing w:line="360" w:lineRule="auto"/>
        <w:ind w:firstLineChars="300" w:firstLine="630"/>
        <w:rPr>
          <w:rFonts w:ascii="宋体" w:hAnsi="宋体"/>
          <w:bCs/>
        </w:rPr>
      </w:pPr>
      <w:r>
        <w:rPr>
          <w:rFonts w:ascii="宋体" w:hAnsi="宋体" w:hint="eastAsia"/>
          <w:bCs/>
        </w:rPr>
        <w:t>3.2工程量不明确的，投标人在现场勘察时详细测量，报价时必须包含所有的工作范围，并在施工方案中保证工程完整、全面；</w:t>
      </w:r>
    </w:p>
    <w:p w:rsidR="00183D9F" w:rsidRDefault="006E2C73">
      <w:pPr>
        <w:adjustRightInd w:val="0"/>
        <w:snapToGrid w:val="0"/>
        <w:spacing w:line="360" w:lineRule="auto"/>
        <w:ind w:firstLineChars="300" w:firstLine="630"/>
        <w:rPr>
          <w:rFonts w:ascii="宋体" w:hAnsi="宋体"/>
          <w:bCs/>
        </w:rPr>
      </w:pPr>
      <w:r>
        <w:rPr>
          <w:rFonts w:ascii="宋体" w:hAnsi="宋体" w:hint="eastAsia"/>
          <w:bCs/>
        </w:rPr>
        <w:t>3.3本清单中未列入，但根据招标文件的技术要求或现场需求必须配备的材料、设备等，投标人应尽量补充完整。否则按已包含在项目报价中，采购人不再支付费用。</w:t>
      </w:r>
    </w:p>
    <w:p w:rsidR="00183D9F" w:rsidRDefault="006E2C73">
      <w:pPr>
        <w:adjustRightInd w:val="0"/>
        <w:snapToGrid w:val="0"/>
        <w:spacing w:line="360" w:lineRule="auto"/>
        <w:ind w:firstLineChars="300" w:firstLine="630"/>
        <w:rPr>
          <w:rFonts w:ascii="宋体" w:hAnsi="宋体"/>
          <w:bCs/>
        </w:rPr>
      </w:pPr>
      <w:r>
        <w:rPr>
          <w:rFonts w:ascii="宋体" w:hAnsi="宋体" w:hint="eastAsia"/>
          <w:bCs/>
        </w:rPr>
        <w:t>4、材料的原产地应按实注明。</w:t>
      </w:r>
    </w:p>
    <w:p w:rsidR="00183D9F" w:rsidRDefault="006E2C73">
      <w:pPr>
        <w:adjustRightInd w:val="0"/>
        <w:snapToGrid w:val="0"/>
        <w:spacing w:line="360" w:lineRule="auto"/>
        <w:ind w:firstLineChars="300" w:firstLine="630"/>
        <w:rPr>
          <w:rFonts w:ascii="宋体" w:hAnsi="宋体"/>
          <w:bCs/>
        </w:rPr>
      </w:pPr>
      <w:r>
        <w:rPr>
          <w:rFonts w:ascii="宋体" w:hAnsi="宋体" w:hint="eastAsia"/>
          <w:bCs/>
        </w:rPr>
        <w:t>5、本项目为固定合同总价。所有费用、所有材料设备均应在投标文件中列出，未列出的将认为已包含在其它费用当中或投标人免费提供。上述采购一览表中未列出但设计要求必须提供的材料设备，投标人均应在投标文件中</w:t>
      </w:r>
      <w:proofErr w:type="gramStart"/>
      <w:r>
        <w:rPr>
          <w:rFonts w:ascii="宋体" w:hAnsi="宋体" w:hint="eastAsia"/>
          <w:bCs/>
        </w:rPr>
        <w:t>作出</w:t>
      </w:r>
      <w:proofErr w:type="gramEnd"/>
      <w:r>
        <w:rPr>
          <w:rFonts w:ascii="宋体" w:hAnsi="宋体" w:hint="eastAsia"/>
          <w:bCs/>
        </w:rPr>
        <w:t>说明。</w:t>
      </w:r>
    </w:p>
    <w:p w:rsidR="00183D9F" w:rsidRDefault="006E2C73">
      <w:pPr>
        <w:adjustRightInd w:val="0"/>
        <w:snapToGrid w:val="0"/>
        <w:spacing w:line="360" w:lineRule="auto"/>
        <w:ind w:firstLineChars="300" w:firstLine="630"/>
        <w:rPr>
          <w:rFonts w:ascii="宋体" w:hAnsi="宋体"/>
          <w:bCs/>
          <w:color w:val="000000"/>
        </w:rPr>
      </w:pPr>
      <w:r>
        <w:rPr>
          <w:rFonts w:ascii="宋体" w:hAnsi="宋体" w:hint="eastAsia"/>
          <w:bCs/>
        </w:rPr>
        <w:t>6、交货时</w:t>
      </w:r>
      <w:r>
        <w:rPr>
          <w:rFonts w:ascii="宋体" w:hAnsi="宋体" w:hint="eastAsia"/>
          <w:bCs/>
          <w:color w:val="000000"/>
        </w:rPr>
        <w:t>间：</w:t>
      </w:r>
      <w:r>
        <w:rPr>
          <w:rFonts w:ascii="宋体" w:hAnsi="宋体" w:hint="eastAsia"/>
          <w:szCs w:val="21"/>
        </w:rPr>
        <w:t>合同签订后</w:t>
      </w:r>
      <w:r w:rsidR="00D3086C">
        <w:rPr>
          <w:rFonts w:ascii="宋体" w:hAnsi="宋体"/>
          <w:szCs w:val="21"/>
        </w:rPr>
        <w:t>3</w:t>
      </w:r>
      <w:r>
        <w:rPr>
          <w:rFonts w:ascii="宋体" w:hAnsi="宋体" w:hint="eastAsia"/>
          <w:szCs w:val="21"/>
        </w:rPr>
        <w:t>0天内交货</w:t>
      </w:r>
      <w:del w:id="42" w:author="韩瑞珍" w:date="2019-12-04T15:57:00Z">
        <w:r w:rsidDel="00BA66DD">
          <w:rPr>
            <w:rFonts w:hAnsi="宋体" w:hint="eastAsia"/>
            <w:szCs w:val="21"/>
          </w:rPr>
          <w:delText>。施工周期为</w:delText>
        </w:r>
        <w:r w:rsidR="00D3086C" w:rsidDel="00BA66DD">
          <w:rPr>
            <w:rFonts w:hAnsi="宋体" w:hint="eastAsia"/>
            <w:szCs w:val="21"/>
          </w:rPr>
          <w:delText>1</w:delText>
        </w:r>
        <w:r w:rsidDel="00BA66DD">
          <w:rPr>
            <w:rFonts w:hAnsi="宋体" w:hint="eastAsia"/>
            <w:szCs w:val="21"/>
          </w:rPr>
          <w:delText>个月，签定合同之日起</w:delText>
        </w:r>
        <w:r w:rsidDel="00BA66DD">
          <w:rPr>
            <w:rFonts w:ascii="宋体" w:hAnsi="宋体" w:hint="eastAsia"/>
            <w:bCs/>
            <w:color w:val="000000"/>
          </w:rPr>
          <w:delText xml:space="preserve">； </w:delText>
        </w:r>
      </w:del>
    </w:p>
    <w:p w:rsidR="00183D9F" w:rsidRDefault="00BA66DD">
      <w:pPr>
        <w:adjustRightInd w:val="0"/>
        <w:snapToGrid w:val="0"/>
        <w:spacing w:line="360" w:lineRule="auto"/>
        <w:rPr>
          <w:rFonts w:ascii="宋体" w:hAnsi="宋体"/>
          <w:bCs/>
          <w:color w:val="000000"/>
          <w:szCs w:val="21"/>
        </w:rPr>
      </w:pPr>
      <w:ins w:id="43" w:author="韩瑞珍" w:date="2019-12-04T15:59:00Z">
        <w:r w:rsidRPr="00BA66DD">
          <w:rPr>
            <w:rFonts w:ascii="宋体" w:hAnsi="宋体" w:hint="eastAsia"/>
            <w:bCs/>
            <w:color w:val="000000"/>
            <w:szCs w:val="21"/>
            <w:rPrChange w:id="44" w:author="韩瑞珍" w:date="2019-12-04T15:59:00Z">
              <w:rPr>
                <w:rFonts w:ascii="宋体" w:hAnsi="宋体" w:hint="eastAsia"/>
                <w:bCs/>
                <w:color w:val="000000"/>
                <w:szCs w:val="21"/>
                <w:highlight w:val="yellow"/>
              </w:rPr>
            </w:rPrChange>
          </w:rPr>
          <w:t xml:space="preserve">    </w:t>
        </w:r>
        <w:r>
          <w:rPr>
            <w:rFonts w:ascii="宋体" w:hAnsi="宋体" w:hint="eastAsia"/>
            <w:bCs/>
            <w:color w:val="000000"/>
            <w:szCs w:val="21"/>
          </w:rPr>
          <w:t xml:space="preserve">  </w:t>
        </w:r>
      </w:ins>
      <w:r w:rsidR="006E2C73" w:rsidRPr="00BA66DD">
        <w:rPr>
          <w:rFonts w:ascii="宋体" w:hAnsi="宋体" w:hint="eastAsia"/>
          <w:bCs/>
          <w:color w:val="000000"/>
          <w:szCs w:val="21"/>
          <w:rPrChange w:id="45" w:author="韩瑞珍" w:date="2019-12-04T15:59:00Z">
            <w:rPr>
              <w:rFonts w:ascii="宋体" w:hAnsi="宋体" w:hint="eastAsia"/>
              <w:bCs/>
              <w:color w:val="000000"/>
              <w:szCs w:val="21"/>
            </w:rPr>
          </w:rPrChange>
        </w:rPr>
        <w:t>7、交货</w:t>
      </w:r>
      <w:r w:rsidR="006E2C73" w:rsidRPr="00BA66DD">
        <w:rPr>
          <w:rFonts w:ascii="宋体" w:hAnsi="宋体" w:hint="eastAsia"/>
          <w:bCs/>
          <w:rPrChange w:id="46" w:author="韩瑞珍" w:date="2019-12-04T15:59:00Z">
            <w:rPr>
              <w:rFonts w:ascii="宋体" w:hAnsi="宋体" w:hint="eastAsia"/>
              <w:bCs/>
            </w:rPr>
          </w:rPrChange>
        </w:rPr>
        <w:t>地点：</w:t>
      </w:r>
      <w:r w:rsidR="00A95303" w:rsidRPr="00BA66DD">
        <w:rPr>
          <w:rFonts w:ascii="宋体" w:hAnsi="宋体" w:hint="eastAsia"/>
          <w:bCs/>
          <w:rPrChange w:id="47" w:author="韩瑞珍" w:date="2019-12-04T15:59:00Z">
            <w:rPr>
              <w:rFonts w:ascii="宋体" w:hAnsi="宋体" w:hint="eastAsia"/>
              <w:bCs/>
            </w:rPr>
          </w:rPrChange>
        </w:rPr>
        <w:t>泉州市</w:t>
      </w:r>
      <w:ins w:id="48" w:author="韩瑞珍" w:date="2019-12-04T16:00:00Z">
        <w:r>
          <w:rPr>
            <w:rFonts w:ascii="宋体" w:hAnsi="宋体" w:hint="eastAsia"/>
            <w:bCs/>
          </w:rPr>
          <w:t>展览城</w:t>
        </w:r>
      </w:ins>
      <w:del w:id="49" w:author="韩瑞珍" w:date="2019-12-04T15:59:00Z">
        <w:r w:rsidR="00DD13EB" w:rsidRPr="00BA66DD" w:rsidDel="00BA66DD">
          <w:rPr>
            <w:rFonts w:ascii="宋体" w:hAnsi="宋体" w:hint="eastAsia"/>
            <w:bCs/>
            <w:rPrChange w:id="50" w:author="韩瑞珍" w:date="2019-12-04T15:59:00Z">
              <w:rPr>
                <w:rFonts w:ascii="宋体" w:hAnsi="宋体" w:hint="eastAsia"/>
                <w:bCs/>
              </w:rPr>
            </w:rPrChange>
          </w:rPr>
          <w:delText>洛江区东华经典</w:delText>
        </w:r>
      </w:del>
      <w:r w:rsidR="006E2C73" w:rsidRPr="00BA66DD">
        <w:rPr>
          <w:rFonts w:ascii="宋体" w:hAnsi="宋体" w:hint="eastAsia"/>
          <w:bCs/>
          <w:rPrChange w:id="51" w:author="韩瑞珍" w:date="2019-12-04T15:59:00Z">
            <w:rPr>
              <w:rFonts w:ascii="宋体" w:hAnsi="宋体" w:hint="eastAsia"/>
              <w:bCs/>
            </w:rPr>
          </w:rPrChange>
        </w:rPr>
        <w:t>广电机房</w:t>
      </w:r>
      <w:r w:rsidR="006E2C73" w:rsidRPr="00BA66DD">
        <w:rPr>
          <w:rFonts w:ascii="宋体" w:hAnsi="宋体" w:hint="eastAsia"/>
          <w:bCs/>
          <w:color w:val="000000"/>
          <w:szCs w:val="21"/>
          <w:rPrChange w:id="52" w:author="韩瑞珍" w:date="2019-12-04T15:59:00Z">
            <w:rPr>
              <w:rFonts w:ascii="宋体" w:hAnsi="宋体" w:hint="eastAsia"/>
              <w:bCs/>
              <w:color w:val="000000"/>
              <w:szCs w:val="21"/>
            </w:rPr>
          </w:rPrChange>
        </w:rPr>
        <w:t>。</w:t>
      </w:r>
    </w:p>
    <w:p w:rsidR="00183D9F" w:rsidRDefault="00183D9F">
      <w:pPr>
        <w:adjustRightInd w:val="0"/>
        <w:snapToGrid w:val="0"/>
        <w:spacing w:line="360" w:lineRule="auto"/>
        <w:ind w:firstLineChars="300" w:firstLine="630"/>
        <w:rPr>
          <w:rFonts w:ascii="宋体" w:hAnsi="宋体"/>
        </w:rPr>
      </w:pPr>
    </w:p>
    <w:p w:rsidR="00183D9F" w:rsidRDefault="006E2C73">
      <w:pPr>
        <w:jc w:val="left"/>
      </w:pPr>
      <w:bookmarkStart w:id="53" w:name="_Toc46307133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br w:type="page"/>
      </w:r>
      <w:bookmarkStart w:id="54" w:name="_Toc466896360"/>
      <w:bookmarkStart w:id="55" w:name="_Toc57451669"/>
      <w:bookmarkStart w:id="56" w:name="_Toc463071337"/>
      <w:bookmarkEnd w:id="53"/>
    </w:p>
    <w:p w:rsidR="00183D9F" w:rsidRDefault="006E2C73">
      <w:pPr>
        <w:pStyle w:val="2"/>
        <w:spacing w:line="360" w:lineRule="auto"/>
        <w:rPr>
          <w:rFonts w:ascii="宋体" w:eastAsia="宋体" w:hAnsi="宋体"/>
          <w:sz w:val="28"/>
          <w:szCs w:val="28"/>
        </w:rPr>
      </w:pPr>
      <w:r>
        <w:rPr>
          <w:rFonts w:ascii="宋体" w:eastAsia="宋体" w:hAnsi="宋体" w:hint="eastAsia"/>
          <w:sz w:val="28"/>
          <w:szCs w:val="28"/>
        </w:rPr>
        <w:t>福建广电网络集团股份有限公司泉州分公司</w:t>
      </w:r>
    </w:p>
    <w:p w:rsidR="00183D9F" w:rsidRDefault="00E22117">
      <w:pPr>
        <w:pStyle w:val="2"/>
        <w:spacing w:line="360" w:lineRule="auto"/>
        <w:rPr>
          <w:rFonts w:ascii="宋体" w:eastAsia="宋体" w:hAnsi="宋体"/>
          <w:sz w:val="28"/>
          <w:szCs w:val="28"/>
        </w:rPr>
      </w:pPr>
      <w:r w:rsidRPr="00E22117">
        <w:rPr>
          <w:rFonts w:ascii="宋体" w:eastAsia="宋体" w:hAnsi="宋体" w:hint="eastAsia"/>
          <w:sz w:val="28"/>
          <w:szCs w:val="28"/>
        </w:rPr>
        <w:t>展览城（二楼）分前端机房建设工程</w:t>
      </w:r>
      <w:r w:rsidR="006E2C73">
        <w:rPr>
          <w:rFonts w:ascii="宋体" w:eastAsia="宋体" w:hAnsi="宋体" w:hint="eastAsia"/>
          <w:sz w:val="28"/>
          <w:szCs w:val="28"/>
        </w:rPr>
        <w:t>采购项目技术需求</w:t>
      </w:r>
    </w:p>
    <w:p w:rsidR="00183D9F" w:rsidRDefault="00183D9F">
      <w:pPr>
        <w:spacing w:line="360" w:lineRule="auto"/>
        <w:jc w:val="center"/>
        <w:rPr>
          <w:b/>
          <w:bCs/>
          <w:sz w:val="28"/>
          <w:szCs w:val="28"/>
        </w:rPr>
      </w:pPr>
    </w:p>
    <w:p w:rsidR="00183D9F" w:rsidRDefault="006E2C73">
      <w:pPr>
        <w:tabs>
          <w:tab w:val="left" w:pos="502"/>
        </w:tabs>
        <w:adjustRightInd w:val="0"/>
        <w:snapToGrid w:val="0"/>
        <w:spacing w:line="360" w:lineRule="auto"/>
        <w:rPr>
          <w:b/>
          <w:bCs/>
          <w:color w:val="000000"/>
          <w:szCs w:val="21"/>
        </w:rPr>
      </w:pPr>
      <w:r>
        <w:rPr>
          <w:rFonts w:hint="eastAsia"/>
          <w:b/>
          <w:bCs/>
          <w:color w:val="000000"/>
          <w:szCs w:val="21"/>
        </w:rPr>
        <w:t>一、项目概况</w:t>
      </w:r>
    </w:p>
    <w:p w:rsidR="00183D9F" w:rsidRDefault="006E2C73">
      <w:pPr>
        <w:spacing w:line="360" w:lineRule="auto"/>
        <w:ind w:firstLineChars="192" w:firstLine="403"/>
        <w:rPr>
          <w:rFonts w:ascii="宋体" w:hAnsi="宋体"/>
          <w:szCs w:val="21"/>
        </w:rPr>
      </w:pPr>
      <w:r>
        <w:rPr>
          <w:rFonts w:ascii="宋体" w:hAnsi="宋体" w:hint="eastAsia"/>
          <w:szCs w:val="21"/>
        </w:rPr>
        <w:t>福建广电网络集团股份有限公司泉州分公司拟建设</w:t>
      </w:r>
      <w:r w:rsidR="00E22117">
        <w:rPr>
          <w:rFonts w:ascii="宋体" w:hAnsi="宋体" w:hint="eastAsia"/>
          <w:szCs w:val="21"/>
        </w:rPr>
        <w:t>展览</w:t>
      </w:r>
      <w:r w:rsidR="00E22117">
        <w:rPr>
          <w:rFonts w:ascii="宋体" w:hAnsi="宋体"/>
          <w:szCs w:val="21"/>
        </w:rPr>
        <w:t>城</w:t>
      </w:r>
      <w:r w:rsidR="00E22117">
        <w:rPr>
          <w:rFonts w:ascii="宋体" w:hAnsi="宋体" w:hint="eastAsia"/>
          <w:szCs w:val="21"/>
        </w:rPr>
        <w:t>（</w:t>
      </w:r>
      <w:r w:rsidR="00E22117">
        <w:rPr>
          <w:rFonts w:ascii="宋体" w:hAnsi="宋体"/>
          <w:szCs w:val="21"/>
        </w:rPr>
        <w:t>二楼）</w:t>
      </w:r>
      <w:r w:rsidR="00DD13EB" w:rsidRPr="00DD13EB">
        <w:rPr>
          <w:rFonts w:ascii="宋体" w:hAnsi="宋体" w:hint="eastAsia"/>
          <w:szCs w:val="21"/>
        </w:rPr>
        <w:t>分前端机房</w:t>
      </w:r>
      <w:r>
        <w:rPr>
          <w:rFonts w:ascii="宋体" w:hAnsi="宋体" w:hint="eastAsia"/>
          <w:szCs w:val="21"/>
        </w:rPr>
        <w:t>，主要用于泉州有线电视网络</w:t>
      </w:r>
      <w:r w:rsidR="00E22117">
        <w:rPr>
          <w:rFonts w:ascii="宋体" w:hAnsi="宋体" w:hint="eastAsia"/>
          <w:szCs w:val="21"/>
        </w:rPr>
        <w:t>清</w:t>
      </w:r>
      <w:proofErr w:type="gramStart"/>
      <w:r w:rsidR="00E22117">
        <w:rPr>
          <w:rFonts w:ascii="宋体" w:hAnsi="宋体" w:hint="eastAsia"/>
          <w:szCs w:val="21"/>
        </w:rPr>
        <w:t>濛</w:t>
      </w:r>
      <w:proofErr w:type="gramEnd"/>
      <w:r>
        <w:rPr>
          <w:rFonts w:ascii="宋体" w:hAnsi="宋体" w:hint="eastAsia"/>
          <w:szCs w:val="21"/>
        </w:rPr>
        <w:t>片区双向网用户的接入。系统建成后将应用于泉州市的有线电视双向网络综合业务的开展。</w:t>
      </w:r>
    </w:p>
    <w:p w:rsidR="00183D9F" w:rsidRDefault="006E2C73">
      <w:pPr>
        <w:spacing w:line="360" w:lineRule="auto"/>
        <w:rPr>
          <w:rFonts w:ascii="宋体" w:hAnsi="宋体"/>
          <w:b/>
          <w:szCs w:val="21"/>
        </w:rPr>
      </w:pPr>
      <w:r>
        <w:rPr>
          <w:rFonts w:ascii="宋体" w:hAnsi="宋体" w:hint="eastAsia"/>
          <w:b/>
          <w:szCs w:val="21"/>
        </w:rPr>
        <w:t>二、技术标准和规范要求</w:t>
      </w:r>
    </w:p>
    <w:p w:rsidR="00183D9F" w:rsidRDefault="006E2C73">
      <w:pPr>
        <w:spacing w:line="360" w:lineRule="auto"/>
        <w:ind w:firstLineChars="192" w:firstLine="403"/>
        <w:rPr>
          <w:rFonts w:ascii="宋体" w:hAnsi="宋体"/>
          <w:szCs w:val="21"/>
        </w:rPr>
      </w:pPr>
      <w:r>
        <w:rPr>
          <w:rFonts w:ascii="宋体" w:hAnsi="宋体" w:hint="eastAsia"/>
          <w:szCs w:val="21"/>
        </w:rPr>
        <w:t>1、本次机房基础建设项目应主要依据国家《电子信息系统机房设计规范》(GB50174-2008)标准。</w:t>
      </w:r>
    </w:p>
    <w:p w:rsidR="00183D9F" w:rsidRDefault="006E2C73">
      <w:pPr>
        <w:spacing w:line="360" w:lineRule="auto"/>
        <w:ind w:firstLineChars="192" w:firstLine="403"/>
        <w:rPr>
          <w:rFonts w:ascii="宋体" w:hAnsi="宋体"/>
          <w:szCs w:val="21"/>
        </w:rPr>
      </w:pPr>
      <w:r>
        <w:rPr>
          <w:rFonts w:ascii="宋体" w:hAnsi="宋体" w:hint="eastAsia"/>
          <w:szCs w:val="21"/>
        </w:rPr>
        <w:t>具体各子系统的设计、施工、验收参照的规范包括但不限于以下：</w:t>
      </w:r>
    </w:p>
    <w:p w:rsidR="00183D9F" w:rsidRDefault="006E2C73">
      <w:pPr>
        <w:spacing w:line="360" w:lineRule="auto"/>
        <w:ind w:firstLineChars="192" w:firstLine="403"/>
        <w:rPr>
          <w:rFonts w:ascii="宋体" w:hAnsi="宋体"/>
          <w:szCs w:val="21"/>
        </w:rPr>
      </w:pPr>
      <w:r>
        <w:rPr>
          <w:rFonts w:ascii="宋体" w:hAnsi="宋体" w:hint="eastAsia"/>
          <w:szCs w:val="21"/>
        </w:rPr>
        <w:t>《电子信息系统机房施工及验收规范》(GB50462-2008)；</w:t>
      </w:r>
    </w:p>
    <w:p w:rsidR="00183D9F" w:rsidRDefault="006E2C73">
      <w:pPr>
        <w:spacing w:line="360" w:lineRule="auto"/>
        <w:ind w:firstLineChars="192" w:firstLine="403"/>
        <w:rPr>
          <w:rFonts w:ascii="宋体" w:hAnsi="宋体"/>
          <w:szCs w:val="21"/>
        </w:rPr>
      </w:pPr>
      <w:bookmarkStart w:id="57" w:name="_Toc116531079"/>
      <w:r>
        <w:rPr>
          <w:rFonts w:ascii="宋体" w:hAnsi="宋体" w:hint="eastAsia"/>
          <w:szCs w:val="21"/>
        </w:rPr>
        <w:t>《电子计算机场地通用规范》(GB/T2887-2000)；</w:t>
      </w:r>
    </w:p>
    <w:p w:rsidR="00183D9F" w:rsidRDefault="006E2C73">
      <w:pPr>
        <w:spacing w:line="360" w:lineRule="auto"/>
        <w:ind w:firstLineChars="192" w:firstLine="403"/>
        <w:rPr>
          <w:rFonts w:ascii="宋体" w:hAnsi="宋体"/>
          <w:szCs w:val="21"/>
        </w:rPr>
      </w:pPr>
      <w:r>
        <w:rPr>
          <w:rFonts w:ascii="宋体" w:hAnsi="宋体" w:hint="eastAsia"/>
          <w:szCs w:val="21"/>
        </w:rPr>
        <w:t>《计算站场地安全要求》(GB9361-88)；</w:t>
      </w:r>
    </w:p>
    <w:p w:rsidR="00183D9F" w:rsidRDefault="006E2C73">
      <w:pPr>
        <w:spacing w:line="360" w:lineRule="auto"/>
        <w:ind w:firstLineChars="192" w:firstLine="403"/>
        <w:rPr>
          <w:rFonts w:ascii="宋体" w:hAnsi="宋体"/>
          <w:szCs w:val="21"/>
        </w:rPr>
      </w:pPr>
      <w:r>
        <w:rPr>
          <w:rFonts w:ascii="宋体" w:hAnsi="宋体" w:hint="eastAsia"/>
          <w:szCs w:val="21"/>
        </w:rPr>
        <w:t>《计算机场地技术条件》(GB/T2887—2000)；</w:t>
      </w:r>
    </w:p>
    <w:p w:rsidR="00183D9F" w:rsidRDefault="006E2C73">
      <w:pPr>
        <w:spacing w:line="360" w:lineRule="auto"/>
        <w:ind w:firstLineChars="192" w:firstLine="403"/>
        <w:rPr>
          <w:rFonts w:ascii="宋体" w:hAnsi="宋体"/>
          <w:szCs w:val="21"/>
        </w:rPr>
      </w:pPr>
      <w:r>
        <w:rPr>
          <w:rFonts w:ascii="宋体" w:hAnsi="宋体" w:hint="eastAsia"/>
          <w:szCs w:val="21"/>
        </w:rPr>
        <w:t>《建筑物电子信息系统防雷技术规范》(GB50343－2004)；</w:t>
      </w:r>
    </w:p>
    <w:p w:rsidR="00183D9F" w:rsidRDefault="006E2C73">
      <w:pPr>
        <w:spacing w:line="360" w:lineRule="auto"/>
        <w:ind w:firstLineChars="192" w:firstLine="403"/>
        <w:rPr>
          <w:rFonts w:ascii="宋体" w:hAnsi="宋体"/>
          <w:szCs w:val="21"/>
        </w:rPr>
      </w:pPr>
      <w:r>
        <w:rPr>
          <w:rFonts w:ascii="宋体" w:hAnsi="宋体" w:hint="eastAsia"/>
          <w:szCs w:val="21"/>
        </w:rPr>
        <w:t>《建筑物防雷设计规范》(GB50057-94)；</w:t>
      </w:r>
    </w:p>
    <w:p w:rsidR="00183D9F" w:rsidRDefault="006E2C73">
      <w:pPr>
        <w:spacing w:line="360" w:lineRule="auto"/>
        <w:ind w:firstLineChars="192" w:firstLine="403"/>
        <w:rPr>
          <w:rFonts w:ascii="宋体" w:hAnsi="宋体"/>
          <w:szCs w:val="21"/>
        </w:rPr>
      </w:pPr>
      <w:r>
        <w:rPr>
          <w:rFonts w:ascii="宋体" w:hAnsi="宋体" w:hint="eastAsia"/>
          <w:szCs w:val="21"/>
        </w:rPr>
        <w:t>《计算机信息系统雷电磁脉冲安全防护规范》(GA267－2000)；</w:t>
      </w:r>
    </w:p>
    <w:p w:rsidR="00183D9F" w:rsidRDefault="006E2C73">
      <w:pPr>
        <w:spacing w:line="360" w:lineRule="auto"/>
        <w:ind w:firstLineChars="192" w:firstLine="403"/>
        <w:rPr>
          <w:rFonts w:ascii="宋体" w:hAnsi="宋体"/>
          <w:szCs w:val="21"/>
        </w:rPr>
      </w:pPr>
      <w:r>
        <w:rPr>
          <w:rFonts w:ascii="宋体" w:hAnsi="宋体" w:hint="eastAsia"/>
          <w:szCs w:val="21"/>
        </w:rPr>
        <w:t>《通信项目电源系统防雷技术规定》(YD5078-98)；</w:t>
      </w:r>
    </w:p>
    <w:p w:rsidR="00183D9F" w:rsidRDefault="006E2C73">
      <w:pPr>
        <w:spacing w:line="360" w:lineRule="auto"/>
        <w:ind w:firstLineChars="192" w:firstLine="403"/>
        <w:rPr>
          <w:rFonts w:ascii="宋体" w:hAnsi="宋体"/>
          <w:szCs w:val="21"/>
        </w:rPr>
      </w:pPr>
      <w:r>
        <w:rPr>
          <w:rFonts w:ascii="宋体" w:hAnsi="宋体" w:hint="eastAsia"/>
          <w:szCs w:val="21"/>
        </w:rPr>
        <w:t>《供配电系统设计规范》(GB50052-92)；</w:t>
      </w:r>
    </w:p>
    <w:p w:rsidR="00183D9F" w:rsidRDefault="006E2C73">
      <w:pPr>
        <w:spacing w:line="360" w:lineRule="auto"/>
        <w:ind w:firstLineChars="192" w:firstLine="403"/>
        <w:rPr>
          <w:rFonts w:ascii="宋体" w:hAnsi="宋体"/>
          <w:szCs w:val="21"/>
        </w:rPr>
      </w:pPr>
      <w:r>
        <w:rPr>
          <w:rFonts w:ascii="宋体" w:hAnsi="宋体" w:hint="eastAsia"/>
          <w:szCs w:val="21"/>
        </w:rPr>
        <w:t>《环境电磁波卫生标准》(GB9175-88)；</w:t>
      </w:r>
    </w:p>
    <w:p w:rsidR="00183D9F" w:rsidRDefault="006E2C73">
      <w:pPr>
        <w:spacing w:line="360" w:lineRule="auto"/>
        <w:ind w:firstLineChars="192" w:firstLine="403"/>
        <w:rPr>
          <w:rFonts w:ascii="宋体" w:hAnsi="宋体"/>
          <w:szCs w:val="21"/>
        </w:rPr>
      </w:pPr>
      <w:r>
        <w:rPr>
          <w:rFonts w:ascii="宋体" w:hAnsi="宋体" w:hint="eastAsia"/>
          <w:szCs w:val="21"/>
        </w:rPr>
        <w:t>《防静电活动地板通用规范》(SJT10796-2001)；</w:t>
      </w:r>
    </w:p>
    <w:p w:rsidR="00183D9F" w:rsidRDefault="006E2C73">
      <w:pPr>
        <w:spacing w:line="360" w:lineRule="auto"/>
        <w:ind w:firstLineChars="192" w:firstLine="403"/>
        <w:rPr>
          <w:rFonts w:ascii="宋体" w:hAnsi="宋体"/>
          <w:szCs w:val="21"/>
        </w:rPr>
      </w:pPr>
      <w:r>
        <w:rPr>
          <w:rFonts w:ascii="宋体" w:hAnsi="宋体" w:hint="eastAsia"/>
          <w:szCs w:val="21"/>
        </w:rPr>
        <w:t>《计算机机房用活动地板技术条件》(GB6650-86)；</w:t>
      </w:r>
    </w:p>
    <w:p w:rsidR="00183D9F" w:rsidRDefault="006E2C73">
      <w:pPr>
        <w:spacing w:line="360" w:lineRule="auto"/>
        <w:ind w:firstLineChars="192" w:firstLine="403"/>
        <w:rPr>
          <w:rFonts w:ascii="宋体" w:hAnsi="宋体"/>
          <w:szCs w:val="21"/>
        </w:rPr>
      </w:pPr>
      <w:r>
        <w:rPr>
          <w:rFonts w:ascii="宋体" w:hAnsi="宋体" w:hint="eastAsia"/>
          <w:szCs w:val="21"/>
        </w:rPr>
        <w:t>《建筑设计防火规范》(GB50016-2006)；</w:t>
      </w:r>
    </w:p>
    <w:p w:rsidR="00183D9F" w:rsidRDefault="006E2C73">
      <w:pPr>
        <w:spacing w:line="360" w:lineRule="auto"/>
        <w:ind w:firstLineChars="192" w:firstLine="403"/>
        <w:rPr>
          <w:rFonts w:ascii="宋体" w:hAnsi="宋体"/>
          <w:szCs w:val="21"/>
        </w:rPr>
      </w:pPr>
      <w:r>
        <w:rPr>
          <w:rFonts w:ascii="宋体" w:hAnsi="宋体" w:hint="eastAsia"/>
          <w:szCs w:val="21"/>
        </w:rPr>
        <w:t>《火灾自动报警系统设计规范》(GB50116-98)；</w:t>
      </w:r>
    </w:p>
    <w:p w:rsidR="00183D9F" w:rsidRDefault="006E2C73">
      <w:pPr>
        <w:spacing w:line="360" w:lineRule="auto"/>
        <w:ind w:firstLineChars="192" w:firstLine="403"/>
        <w:rPr>
          <w:rFonts w:ascii="宋体" w:hAnsi="宋体"/>
          <w:szCs w:val="21"/>
        </w:rPr>
      </w:pPr>
      <w:r>
        <w:rPr>
          <w:rFonts w:ascii="宋体" w:hAnsi="宋体" w:hint="eastAsia"/>
          <w:szCs w:val="21"/>
        </w:rPr>
        <w:t>《建筑内部装修设计防火规范》(GB50222-95)；</w:t>
      </w:r>
    </w:p>
    <w:p w:rsidR="00183D9F" w:rsidRDefault="006E2C73">
      <w:pPr>
        <w:spacing w:line="360" w:lineRule="auto"/>
        <w:ind w:firstLineChars="192" w:firstLine="403"/>
        <w:rPr>
          <w:rFonts w:ascii="宋体" w:hAnsi="宋体"/>
          <w:szCs w:val="21"/>
        </w:rPr>
      </w:pPr>
      <w:r>
        <w:rPr>
          <w:rFonts w:ascii="宋体" w:hAnsi="宋体" w:hint="eastAsia"/>
          <w:szCs w:val="21"/>
        </w:rPr>
        <w:t>《电磁辐射防护规定》(GB8702-88)；</w:t>
      </w:r>
    </w:p>
    <w:p w:rsidR="00183D9F" w:rsidRDefault="006E2C73">
      <w:pPr>
        <w:spacing w:line="360" w:lineRule="auto"/>
        <w:ind w:firstLineChars="192" w:firstLine="403"/>
        <w:rPr>
          <w:rFonts w:ascii="宋体" w:hAnsi="宋体"/>
          <w:szCs w:val="21"/>
        </w:rPr>
      </w:pPr>
      <w:r>
        <w:rPr>
          <w:rFonts w:ascii="宋体" w:hAnsi="宋体" w:hint="eastAsia"/>
          <w:szCs w:val="21"/>
        </w:rPr>
        <w:t>《民用建筑项目室内环境污染控制规范》(GB50325-2001)；</w:t>
      </w:r>
    </w:p>
    <w:p w:rsidR="00183D9F" w:rsidRDefault="006E2C73">
      <w:pPr>
        <w:spacing w:line="360" w:lineRule="auto"/>
        <w:ind w:firstLineChars="192" w:firstLine="403"/>
        <w:rPr>
          <w:rFonts w:ascii="宋体" w:hAnsi="宋体"/>
          <w:szCs w:val="21"/>
        </w:rPr>
      </w:pPr>
      <w:r>
        <w:rPr>
          <w:rFonts w:ascii="宋体" w:hAnsi="宋体" w:hint="eastAsia"/>
          <w:szCs w:val="21"/>
        </w:rPr>
        <w:t>《民用建筑电气设计规范》(JGJ16-92)；</w:t>
      </w:r>
    </w:p>
    <w:p w:rsidR="00183D9F" w:rsidRDefault="006E2C73">
      <w:pPr>
        <w:spacing w:line="360" w:lineRule="auto"/>
        <w:ind w:firstLineChars="192" w:firstLine="403"/>
        <w:rPr>
          <w:rFonts w:ascii="宋体" w:hAnsi="宋体"/>
          <w:szCs w:val="21"/>
        </w:rPr>
      </w:pPr>
      <w:r>
        <w:rPr>
          <w:rFonts w:ascii="宋体" w:hAnsi="宋体" w:hint="eastAsia"/>
          <w:szCs w:val="21"/>
        </w:rPr>
        <w:t>《建筑照明设计标准》(GB50034-2004)；</w:t>
      </w:r>
    </w:p>
    <w:p w:rsidR="00183D9F" w:rsidRDefault="006E2C73">
      <w:pPr>
        <w:spacing w:line="360" w:lineRule="auto"/>
        <w:ind w:firstLineChars="192" w:firstLine="403"/>
        <w:rPr>
          <w:rFonts w:ascii="宋体" w:hAnsi="宋体"/>
          <w:szCs w:val="21"/>
        </w:rPr>
      </w:pPr>
      <w:r>
        <w:rPr>
          <w:rFonts w:ascii="宋体" w:hAnsi="宋体" w:hint="eastAsia"/>
          <w:szCs w:val="21"/>
        </w:rPr>
        <w:t>《工业与民用配电设计手册》第二版；</w:t>
      </w:r>
    </w:p>
    <w:p w:rsidR="00183D9F" w:rsidRDefault="006E2C73">
      <w:pPr>
        <w:spacing w:line="360" w:lineRule="auto"/>
        <w:ind w:firstLineChars="192" w:firstLine="403"/>
        <w:rPr>
          <w:rFonts w:ascii="宋体" w:hAnsi="宋体"/>
          <w:szCs w:val="21"/>
        </w:rPr>
      </w:pPr>
      <w:r>
        <w:rPr>
          <w:rFonts w:ascii="宋体" w:hAnsi="宋体" w:hint="eastAsia"/>
          <w:szCs w:val="21"/>
        </w:rPr>
        <w:t>《低压配电设计规范》(GB50054-95)；</w:t>
      </w:r>
    </w:p>
    <w:p w:rsidR="00183D9F" w:rsidRDefault="006E2C73">
      <w:pPr>
        <w:spacing w:line="360" w:lineRule="auto"/>
        <w:ind w:firstLineChars="192" w:firstLine="403"/>
        <w:rPr>
          <w:rFonts w:ascii="宋体" w:hAnsi="宋体"/>
          <w:szCs w:val="21"/>
        </w:rPr>
      </w:pPr>
      <w:r>
        <w:rPr>
          <w:rFonts w:ascii="宋体" w:hAnsi="宋体" w:hint="eastAsia"/>
          <w:szCs w:val="21"/>
        </w:rPr>
        <w:t>《建筑电气项目施工质量验收规范》(GB50303-2002)；</w:t>
      </w:r>
    </w:p>
    <w:p w:rsidR="00183D9F" w:rsidRDefault="006E2C73">
      <w:pPr>
        <w:spacing w:line="360" w:lineRule="auto"/>
        <w:ind w:firstLineChars="192" w:firstLine="403"/>
        <w:rPr>
          <w:rFonts w:ascii="宋体" w:hAnsi="宋体"/>
          <w:szCs w:val="21"/>
        </w:rPr>
      </w:pPr>
      <w:r>
        <w:rPr>
          <w:rFonts w:ascii="宋体" w:hAnsi="宋体" w:hint="eastAsia"/>
          <w:szCs w:val="21"/>
        </w:rPr>
        <w:t>《通信机房静电防护通则》(YD/T754-95)；</w:t>
      </w:r>
    </w:p>
    <w:p w:rsidR="00183D9F" w:rsidRDefault="006E2C73">
      <w:pPr>
        <w:spacing w:line="360" w:lineRule="auto"/>
        <w:ind w:firstLineChars="192" w:firstLine="403"/>
        <w:rPr>
          <w:rFonts w:ascii="宋体" w:hAnsi="宋体"/>
          <w:szCs w:val="21"/>
        </w:rPr>
      </w:pPr>
      <w:r>
        <w:rPr>
          <w:rFonts w:ascii="宋体" w:hAnsi="宋体" w:hint="eastAsia"/>
          <w:szCs w:val="21"/>
        </w:rPr>
        <w:t>《采暖通风与空气调节设计规范》(GB50019-2003)；</w:t>
      </w:r>
    </w:p>
    <w:p w:rsidR="00183D9F" w:rsidRDefault="006E2C73">
      <w:pPr>
        <w:spacing w:line="360" w:lineRule="auto"/>
        <w:ind w:firstLineChars="192" w:firstLine="403"/>
        <w:rPr>
          <w:rFonts w:ascii="宋体" w:hAnsi="宋体"/>
          <w:szCs w:val="21"/>
        </w:rPr>
      </w:pPr>
      <w:r>
        <w:rPr>
          <w:rFonts w:ascii="宋体" w:hAnsi="宋体" w:hint="eastAsia"/>
          <w:szCs w:val="21"/>
        </w:rPr>
        <w:t>《通风与空调项目施工质量验收规范》(GB50243-2002)；</w:t>
      </w:r>
    </w:p>
    <w:p w:rsidR="00183D9F" w:rsidRDefault="006E2C73">
      <w:pPr>
        <w:spacing w:line="360" w:lineRule="auto"/>
        <w:ind w:firstLineChars="192" w:firstLine="403"/>
        <w:rPr>
          <w:rFonts w:ascii="宋体" w:hAnsi="宋体"/>
          <w:szCs w:val="21"/>
        </w:rPr>
      </w:pPr>
      <w:r>
        <w:rPr>
          <w:rFonts w:ascii="宋体" w:hAnsi="宋体" w:hint="eastAsia"/>
          <w:szCs w:val="21"/>
        </w:rPr>
        <w:t>《智能建筑设计标准》(GBT50314-2006)；</w:t>
      </w:r>
    </w:p>
    <w:p w:rsidR="00183D9F" w:rsidRDefault="006E2C73">
      <w:pPr>
        <w:spacing w:line="360" w:lineRule="auto"/>
        <w:ind w:firstLineChars="192" w:firstLine="403"/>
        <w:rPr>
          <w:rFonts w:ascii="宋体" w:hAnsi="宋体"/>
          <w:szCs w:val="21"/>
        </w:rPr>
      </w:pPr>
      <w:r>
        <w:rPr>
          <w:rFonts w:ascii="宋体" w:hAnsi="宋体" w:hint="eastAsia"/>
          <w:szCs w:val="21"/>
        </w:rPr>
        <w:t>《安全防范项目程序与要求》(GA/T75-94)；</w:t>
      </w:r>
    </w:p>
    <w:p w:rsidR="00183D9F" w:rsidRDefault="006E2C73">
      <w:pPr>
        <w:spacing w:line="360" w:lineRule="auto"/>
        <w:ind w:firstLineChars="192" w:firstLine="403"/>
        <w:rPr>
          <w:rFonts w:ascii="宋体" w:hAnsi="宋体"/>
          <w:szCs w:val="21"/>
        </w:rPr>
      </w:pPr>
      <w:r>
        <w:rPr>
          <w:rFonts w:ascii="宋体" w:hAnsi="宋体" w:hint="eastAsia"/>
          <w:szCs w:val="21"/>
        </w:rPr>
        <w:t>《民用闭路监视电视系统项目技术规范》(GB50198-94)；</w:t>
      </w:r>
    </w:p>
    <w:p w:rsidR="00183D9F" w:rsidRDefault="006E2C73">
      <w:pPr>
        <w:spacing w:line="360" w:lineRule="auto"/>
        <w:ind w:firstLineChars="192" w:firstLine="403"/>
        <w:rPr>
          <w:rFonts w:ascii="宋体" w:hAnsi="宋体"/>
          <w:szCs w:val="21"/>
        </w:rPr>
      </w:pPr>
      <w:r>
        <w:rPr>
          <w:rFonts w:ascii="宋体" w:hAnsi="宋体" w:hint="eastAsia"/>
          <w:szCs w:val="21"/>
        </w:rPr>
        <w:t>《综合布线系统项目设计规范》(GB50311-2007)；</w:t>
      </w:r>
    </w:p>
    <w:p w:rsidR="00183D9F" w:rsidRDefault="006E2C73">
      <w:pPr>
        <w:spacing w:line="360" w:lineRule="auto"/>
        <w:ind w:firstLineChars="192" w:firstLine="403"/>
        <w:rPr>
          <w:rFonts w:ascii="宋体" w:hAnsi="宋体"/>
          <w:szCs w:val="21"/>
        </w:rPr>
      </w:pPr>
      <w:r>
        <w:rPr>
          <w:rFonts w:ascii="宋体" w:hAnsi="宋体" w:hint="eastAsia"/>
          <w:szCs w:val="21"/>
        </w:rPr>
        <w:t>《综合布线系统项目验收规范》(GB50312-2007)；</w:t>
      </w:r>
    </w:p>
    <w:p w:rsidR="00183D9F" w:rsidRDefault="006E2C73">
      <w:pPr>
        <w:spacing w:line="360" w:lineRule="auto"/>
        <w:ind w:firstLineChars="192" w:firstLine="403"/>
        <w:rPr>
          <w:rFonts w:ascii="宋体" w:hAnsi="宋体"/>
          <w:szCs w:val="21"/>
        </w:rPr>
      </w:pPr>
      <w:r>
        <w:rPr>
          <w:rFonts w:ascii="宋体" w:hAnsi="宋体" w:hint="eastAsia"/>
          <w:szCs w:val="21"/>
        </w:rPr>
        <w:t>《气体灭火系统设计规范》(GB50370-2005)；</w:t>
      </w:r>
    </w:p>
    <w:p w:rsidR="00183D9F" w:rsidRDefault="006E2C73">
      <w:pPr>
        <w:spacing w:line="360" w:lineRule="auto"/>
        <w:ind w:firstLineChars="192" w:firstLine="403"/>
        <w:rPr>
          <w:rFonts w:ascii="宋体" w:hAnsi="宋体"/>
          <w:szCs w:val="21"/>
        </w:rPr>
      </w:pPr>
      <w:r>
        <w:rPr>
          <w:rFonts w:ascii="宋体" w:hAnsi="宋体" w:hint="eastAsia"/>
          <w:szCs w:val="21"/>
        </w:rPr>
        <w:t>《气体灭火系统施工及验收规范》(GB50263-2007)</w:t>
      </w:r>
      <w:bookmarkEnd w:id="57"/>
      <w:r>
        <w:rPr>
          <w:rFonts w:ascii="宋体" w:hAnsi="宋体" w:hint="eastAsia"/>
          <w:szCs w:val="21"/>
        </w:rPr>
        <w:t>；</w:t>
      </w:r>
    </w:p>
    <w:p w:rsidR="00183D9F" w:rsidRDefault="006E2C73">
      <w:pPr>
        <w:spacing w:line="360" w:lineRule="auto"/>
        <w:ind w:firstLineChars="192" w:firstLine="403"/>
        <w:rPr>
          <w:rFonts w:ascii="宋体" w:hAnsi="宋体"/>
          <w:szCs w:val="21"/>
        </w:rPr>
      </w:pPr>
      <w:r>
        <w:rPr>
          <w:rFonts w:ascii="宋体" w:hAnsi="宋体" w:hint="eastAsia"/>
          <w:szCs w:val="21"/>
        </w:rPr>
        <w:t>上述标准应是最新且已实施的版本，各投标人使用上述以外的标准和规范时，应清楚地说明并提交用于替代的标准或规范，只有当推荐的标准和规范等效于或优于本规格书的要求时，才能被接受。</w:t>
      </w:r>
    </w:p>
    <w:p w:rsidR="00183D9F" w:rsidRDefault="006E2C73">
      <w:pPr>
        <w:spacing w:line="360" w:lineRule="auto"/>
        <w:ind w:firstLineChars="192" w:firstLine="403"/>
        <w:rPr>
          <w:rFonts w:ascii="宋体" w:hAnsi="宋体"/>
          <w:szCs w:val="21"/>
        </w:rPr>
      </w:pPr>
      <w:r>
        <w:rPr>
          <w:rFonts w:ascii="宋体" w:hAnsi="宋体" w:hint="eastAsia"/>
          <w:szCs w:val="21"/>
        </w:rPr>
        <w:t>2、本次正反向射频分配系统招标主要依据如下的相关国家标准及广播电视总局等行业标准。</w:t>
      </w:r>
    </w:p>
    <w:p w:rsidR="00183D9F" w:rsidRDefault="006E2C73">
      <w:pPr>
        <w:spacing w:line="360" w:lineRule="auto"/>
        <w:ind w:firstLineChars="192" w:firstLine="403"/>
        <w:rPr>
          <w:rFonts w:ascii="宋体" w:hAnsi="宋体"/>
          <w:szCs w:val="21"/>
        </w:rPr>
      </w:pPr>
      <w:r>
        <w:rPr>
          <w:rFonts w:ascii="宋体" w:hAnsi="宋体" w:hint="eastAsia"/>
          <w:szCs w:val="21"/>
        </w:rPr>
        <w:t>《有线电视广播系统技术规范》GY/T 106-1997</w:t>
      </w:r>
    </w:p>
    <w:p w:rsidR="00183D9F" w:rsidRDefault="006E2C73">
      <w:pPr>
        <w:spacing w:line="360" w:lineRule="auto"/>
        <w:ind w:firstLineChars="192" w:firstLine="403"/>
        <w:rPr>
          <w:rFonts w:ascii="宋体" w:hAnsi="宋体"/>
          <w:szCs w:val="21"/>
        </w:rPr>
      </w:pPr>
      <w:r>
        <w:rPr>
          <w:rFonts w:ascii="宋体" w:hAnsi="宋体" w:hint="eastAsia"/>
          <w:szCs w:val="21"/>
        </w:rPr>
        <w:t>《有线电视系统调制器入网技术条件和测量方法》GY/T 122-1995</w:t>
      </w:r>
    </w:p>
    <w:p w:rsidR="00183D9F" w:rsidRDefault="006E2C73">
      <w:pPr>
        <w:spacing w:line="360" w:lineRule="auto"/>
        <w:ind w:firstLineChars="192" w:firstLine="403"/>
        <w:rPr>
          <w:rFonts w:ascii="宋体" w:hAnsi="宋体"/>
          <w:szCs w:val="21"/>
        </w:rPr>
      </w:pPr>
      <w:r>
        <w:rPr>
          <w:rFonts w:ascii="宋体" w:hAnsi="宋体" w:hint="eastAsia"/>
          <w:szCs w:val="21"/>
        </w:rPr>
        <w:t>《有线电视系统用无源混合器（5-1000MHz）入网技术条件和测量方法》GY/T 138-1999</w:t>
      </w:r>
    </w:p>
    <w:p w:rsidR="00183D9F" w:rsidRDefault="006E2C73">
      <w:pPr>
        <w:spacing w:line="360" w:lineRule="auto"/>
        <w:ind w:firstLineChars="192" w:firstLine="403"/>
        <w:rPr>
          <w:rFonts w:ascii="宋体" w:hAnsi="宋体"/>
          <w:szCs w:val="21"/>
        </w:rPr>
      </w:pPr>
      <w:r>
        <w:rPr>
          <w:rFonts w:ascii="宋体" w:hAnsi="宋体" w:hint="eastAsia"/>
          <w:szCs w:val="21"/>
        </w:rPr>
        <w:t>《有线电视系统工程技术规范》GB 50200-1994</w:t>
      </w:r>
    </w:p>
    <w:p w:rsidR="00183D9F" w:rsidRDefault="006E2C73">
      <w:pPr>
        <w:spacing w:line="360" w:lineRule="auto"/>
        <w:ind w:firstLineChars="192" w:firstLine="403"/>
        <w:rPr>
          <w:rFonts w:ascii="宋体" w:hAnsi="宋体"/>
          <w:szCs w:val="21"/>
        </w:rPr>
      </w:pPr>
      <w:r>
        <w:rPr>
          <w:rFonts w:ascii="宋体" w:hAnsi="宋体" w:hint="eastAsia"/>
          <w:szCs w:val="21"/>
        </w:rPr>
        <w:t>《市、县广播数字电视网设计规范》GY5063-1998</w:t>
      </w:r>
    </w:p>
    <w:p w:rsidR="00183D9F" w:rsidRDefault="006E2C73">
      <w:pPr>
        <w:spacing w:line="360" w:lineRule="auto"/>
        <w:ind w:firstLineChars="192" w:firstLine="403"/>
        <w:rPr>
          <w:rFonts w:ascii="宋体" w:hAnsi="宋体"/>
          <w:szCs w:val="21"/>
        </w:rPr>
      </w:pPr>
      <w:r>
        <w:rPr>
          <w:rFonts w:ascii="宋体" w:hAnsi="宋体" w:hint="eastAsia"/>
          <w:szCs w:val="21"/>
        </w:rPr>
        <w:t>《电子计算机场地通用规范》GB/T2887-2000</w:t>
      </w:r>
    </w:p>
    <w:p w:rsidR="00183D9F" w:rsidRDefault="006E2C73">
      <w:pPr>
        <w:spacing w:line="360" w:lineRule="auto"/>
        <w:ind w:firstLineChars="192" w:firstLine="403"/>
        <w:rPr>
          <w:rFonts w:ascii="宋体" w:hAnsi="宋体"/>
          <w:szCs w:val="21"/>
        </w:rPr>
      </w:pPr>
      <w:r>
        <w:rPr>
          <w:rFonts w:ascii="宋体" w:hAnsi="宋体" w:hint="eastAsia"/>
          <w:szCs w:val="21"/>
        </w:rPr>
        <w:t>《计算站场地安全要求》GB/T9361-1988</w:t>
      </w:r>
    </w:p>
    <w:p w:rsidR="00183D9F" w:rsidRDefault="006E2C73">
      <w:pPr>
        <w:spacing w:line="360" w:lineRule="auto"/>
        <w:ind w:firstLineChars="192" w:firstLine="403"/>
        <w:rPr>
          <w:rFonts w:ascii="宋体" w:hAnsi="宋体"/>
          <w:szCs w:val="21"/>
        </w:rPr>
      </w:pPr>
      <w:r>
        <w:rPr>
          <w:rFonts w:ascii="宋体" w:hAnsi="宋体" w:hint="eastAsia"/>
          <w:szCs w:val="21"/>
        </w:rPr>
        <w:t>《电子设备雷击保护导则》GB7450-1987</w:t>
      </w:r>
    </w:p>
    <w:p w:rsidR="00183D9F" w:rsidRDefault="006E2C73">
      <w:pPr>
        <w:spacing w:line="360" w:lineRule="auto"/>
        <w:ind w:firstLineChars="192" w:firstLine="403"/>
        <w:rPr>
          <w:rFonts w:ascii="宋体" w:hAnsi="宋体"/>
          <w:szCs w:val="21"/>
        </w:rPr>
      </w:pPr>
      <w:r>
        <w:rPr>
          <w:rFonts w:ascii="宋体" w:hAnsi="宋体" w:hint="eastAsia"/>
          <w:szCs w:val="21"/>
        </w:rPr>
        <w:t>《工业企业通信接地设计规范》GBJ-1985</w:t>
      </w:r>
    </w:p>
    <w:p w:rsidR="00183D9F" w:rsidRDefault="006E2C73">
      <w:pPr>
        <w:spacing w:line="360" w:lineRule="auto"/>
        <w:ind w:firstLineChars="192" w:firstLine="403"/>
        <w:rPr>
          <w:rFonts w:ascii="宋体" w:hAnsi="宋体"/>
          <w:szCs w:val="21"/>
        </w:rPr>
      </w:pPr>
      <w:r>
        <w:rPr>
          <w:rFonts w:ascii="宋体" w:hAnsi="宋体" w:hint="eastAsia"/>
          <w:szCs w:val="21"/>
        </w:rPr>
        <w:t>《通讯设备安装抗震设计规范》YD5059-1998</w:t>
      </w:r>
    </w:p>
    <w:p w:rsidR="00183D9F" w:rsidRDefault="006E2C73">
      <w:pPr>
        <w:spacing w:line="360" w:lineRule="auto"/>
        <w:ind w:firstLineChars="192" w:firstLine="403"/>
        <w:rPr>
          <w:rFonts w:ascii="宋体" w:hAnsi="宋体"/>
          <w:szCs w:val="21"/>
        </w:rPr>
      </w:pPr>
      <w:r>
        <w:rPr>
          <w:rFonts w:ascii="宋体" w:hAnsi="宋体" w:hint="eastAsia"/>
          <w:szCs w:val="21"/>
        </w:rPr>
        <w:t>《电子计算机机房施工及验收规范》SJ/T30003-1993</w:t>
      </w:r>
    </w:p>
    <w:p w:rsidR="00183D9F" w:rsidRDefault="006E2C73">
      <w:pPr>
        <w:spacing w:line="360" w:lineRule="auto"/>
        <w:ind w:firstLineChars="192" w:firstLine="403"/>
        <w:rPr>
          <w:rFonts w:ascii="宋体" w:hAnsi="宋体"/>
          <w:szCs w:val="21"/>
        </w:rPr>
      </w:pPr>
      <w:r>
        <w:rPr>
          <w:rFonts w:ascii="宋体" w:hAnsi="宋体" w:hint="eastAsia"/>
          <w:szCs w:val="21"/>
        </w:rPr>
        <w:t>现场基础资料</w:t>
      </w:r>
    </w:p>
    <w:p w:rsidR="00183D9F" w:rsidRDefault="006E2C73">
      <w:pPr>
        <w:spacing w:line="360" w:lineRule="auto"/>
        <w:rPr>
          <w:rFonts w:ascii="宋体" w:hAnsi="宋体"/>
          <w:b/>
          <w:szCs w:val="21"/>
        </w:rPr>
      </w:pPr>
      <w:r>
        <w:rPr>
          <w:rFonts w:ascii="宋体" w:hAnsi="宋体" w:hint="eastAsia"/>
          <w:b/>
          <w:szCs w:val="21"/>
        </w:rPr>
        <w:t>三、技术要求</w:t>
      </w:r>
    </w:p>
    <w:p w:rsidR="00183D9F" w:rsidRDefault="006E2C73">
      <w:pPr>
        <w:spacing w:line="360" w:lineRule="auto"/>
        <w:ind w:firstLineChars="192" w:firstLine="403"/>
        <w:rPr>
          <w:rFonts w:ascii="宋体" w:hAnsi="宋体"/>
          <w:szCs w:val="21"/>
        </w:rPr>
      </w:pPr>
      <w:r>
        <w:rPr>
          <w:rFonts w:ascii="宋体" w:hAnsi="宋体" w:hint="eastAsia"/>
          <w:szCs w:val="21"/>
        </w:rPr>
        <w:t>1.1、项目内容</w:t>
      </w:r>
    </w:p>
    <w:p w:rsidR="00183D9F" w:rsidRDefault="006E2C73">
      <w:pPr>
        <w:spacing w:line="360" w:lineRule="auto"/>
        <w:ind w:firstLineChars="192" w:firstLine="403"/>
        <w:rPr>
          <w:rFonts w:ascii="宋体" w:hAnsi="宋体"/>
          <w:szCs w:val="21"/>
        </w:rPr>
      </w:pPr>
      <w:r>
        <w:rPr>
          <w:rFonts w:ascii="宋体" w:hAnsi="宋体" w:hint="eastAsia"/>
          <w:szCs w:val="21"/>
        </w:rPr>
        <w:t>项目内容指完成本次机房基础建设所需的主要工作，具体工作内容包括：</w:t>
      </w:r>
    </w:p>
    <w:p w:rsidR="00183D9F" w:rsidRDefault="006E2C73">
      <w:pPr>
        <w:spacing w:line="360" w:lineRule="auto"/>
        <w:ind w:firstLineChars="192" w:firstLine="403"/>
        <w:rPr>
          <w:rFonts w:ascii="宋体" w:hAnsi="宋体"/>
          <w:szCs w:val="21"/>
        </w:rPr>
      </w:pPr>
      <w:r>
        <w:rPr>
          <w:rFonts w:ascii="宋体" w:hAnsi="宋体" w:hint="eastAsia"/>
          <w:szCs w:val="21"/>
        </w:rPr>
        <w:t>★投标人须提供一套根据采购人本次机房整体设计图，提供一些必要的优化设计、装饰设计、效果图设计。</w:t>
      </w:r>
    </w:p>
    <w:p w:rsidR="00183D9F" w:rsidRDefault="006E2C73">
      <w:pPr>
        <w:spacing w:line="360" w:lineRule="auto"/>
        <w:ind w:firstLineChars="192" w:firstLine="403"/>
        <w:rPr>
          <w:rFonts w:ascii="宋体" w:hAnsi="宋体"/>
          <w:szCs w:val="21"/>
        </w:rPr>
      </w:pPr>
      <w:r>
        <w:rPr>
          <w:rFonts w:ascii="宋体" w:hAnsi="宋体" w:hint="eastAsia"/>
          <w:szCs w:val="21"/>
        </w:rPr>
        <w:t>机房基础建设项目施工方案、设备材料(包括相应软件、零部件、附件、工具、备品备件等)的供货、安装施工、调试、现场测试和环境检测、试运行和系统维护、技术培训和售后服务支持、竣工图、机房手册等全套竣工技术资料的提供。</w:t>
      </w:r>
    </w:p>
    <w:p w:rsidR="00183D9F" w:rsidRDefault="006E2C73">
      <w:pPr>
        <w:spacing w:line="360" w:lineRule="auto"/>
        <w:ind w:firstLineChars="192" w:firstLine="403"/>
        <w:rPr>
          <w:rFonts w:ascii="宋体" w:hAnsi="宋体"/>
          <w:szCs w:val="21"/>
        </w:rPr>
      </w:pPr>
      <w:r>
        <w:rPr>
          <w:rFonts w:ascii="宋体" w:hAnsi="宋体" w:hint="eastAsia"/>
          <w:szCs w:val="21"/>
        </w:rPr>
        <w:t>本次机房项目建设所需设备材料的定货、包装、运输、保管、安装、调试、验收。本次机房基础建设所需软件的定购、包装、运输、保管、安装、调试、客户化开发、验收、培训。</w:t>
      </w:r>
    </w:p>
    <w:p w:rsidR="00183D9F" w:rsidRDefault="006E2C73">
      <w:pPr>
        <w:spacing w:line="360" w:lineRule="auto"/>
        <w:ind w:firstLineChars="192" w:firstLine="403"/>
        <w:rPr>
          <w:rFonts w:ascii="宋体" w:hAnsi="宋体"/>
          <w:szCs w:val="21"/>
        </w:rPr>
      </w:pPr>
      <w:r>
        <w:rPr>
          <w:rFonts w:ascii="宋体" w:hAnsi="宋体" w:hint="eastAsia"/>
          <w:szCs w:val="21"/>
        </w:rPr>
        <w:t>本次机房基础建设设备与材料出厂前测试及检验。</w:t>
      </w:r>
    </w:p>
    <w:p w:rsidR="00183D9F" w:rsidRDefault="006E2C73">
      <w:pPr>
        <w:spacing w:line="360" w:lineRule="auto"/>
        <w:ind w:firstLineChars="192" w:firstLine="403"/>
        <w:rPr>
          <w:rFonts w:ascii="宋体" w:hAnsi="宋体"/>
          <w:szCs w:val="21"/>
        </w:rPr>
      </w:pPr>
      <w:r>
        <w:rPr>
          <w:rFonts w:ascii="宋体" w:hAnsi="宋体" w:hint="eastAsia"/>
          <w:szCs w:val="21"/>
        </w:rPr>
        <w:t>因各种原因引起的本次机房基础建设过程中及竣工后的变更项目。</w:t>
      </w:r>
    </w:p>
    <w:p w:rsidR="00183D9F" w:rsidRDefault="006E2C73">
      <w:pPr>
        <w:spacing w:line="360" w:lineRule="auto"/>
        <w:ind w:firstLineChars="192" w:firstLine="403"/>
        <w:rPr>
          <w:rFonts w:ascii="宋体" w:hAnsi="宋体"/>
          <w:szCs w:val="21"/>
        </w:rPr>
      </w:pPr>
      <w:r>
        <w:rPr>
          <w:rFonts w:ascii="宋体" w:hAnsi="宋体" w:hint="eastAsia"/>
          <w:szCs w:val="21"/>
        </w:rPr>
        <w:t>负责完成机房内相应各子系统与原小区内各相关系统的对接与后续的技术支持服务。</w:t>
      </w:r>
    </w:p>
    <w:p w:rsidR="00183D9F" w:rsidRDefault="006E2C73">
      <w:pPr>
        <w:spacing w:line="360" w:lineRule="auto"/>
        <w:ind w:firstLineChars="192" w:firstLine="403"/>
        <w:rPr>
          <w:rFonts w:ascii="宋体" w:hAnsi="宋体"/>
          <w:szCs w:val="21"/>
        </w:rPr>
      </w:pPr>
      <w:r>
        <w:rPr>
          <w:rFonts w:ascii="宋体" w:hAnsi="宋体" w:hint="eastAsia"/>
          <w:szCs w:val="21"/>
        </w:rPr>
        <w:t>本次机房项目建设过程中与其他相关系统和相关专业调试、测试的配合及指导。</w:t>
      </w:r>
    </w:p>
    <w:p w:rsidR="00183D9F" w:rsidRDefault="006E2C73">
      <w:pPr>
        <w:spacing w:line="360" w:lineRule="auto"/>
        <w:ind w:firstLineChars="192" w:firstLine="403"/>
        <w:rPr>
          <w:rFonts w:ascii="宋体" w:hAnsi="宋体"/>
          <w:szCs w:val="21"/>
        </w:rPr>
      </w:pPr>
      <w:r>
        <w:rPr>
          <w:rFonts w:ascii="宋体" w:hAnsi="宋体" w:hint="eastAsia"/>
          <w:szCs w:val="21"/>
        </w:rPr>
        <w:t>配合完成本次机房基础建设项目的最终验收工作。</w:t>
      </w:r>
    </w:p>
    <w:p w:rsidR="00183D9F" w:rsidRDefault="006E2C73">
      <w:pPr>
        <w:spacing w:line="360" w:lineRule="auto"/>
        <w:ind w:firstLineChars="192" w:firstLine="403"/>
        <w:rPr>
          <w:rFonts w:ascii="宋体" w:hAnsi="宋体"/>
          <w:szCs w:val="21"/>
        </w:rPr>
      </w:pPr>
      <w:r>
        <w:rPr>
          <w:rFonts w:ascii="宋体" w:hAnsi="宋体" w:hint="eastAsia"/>
          <w:szCs w:val="21"/>
        </w:rPr>
        <w:t>本次机房基础建设项目的质保期为</w:t>
      </w:r>
      <w:proofErr w:type="gramStart"/>
      <w:r>
        <w:rPr>
          <w:rFonts w:ascii="宋体" w:hAnsi="宋体" w:hint="eastAsia"/>
          <w:szCs w:val="21"/>
        </w:rPr>
        <w:t>自项目终</w:t>
      </w:r>
      <w:proofErr w:type="gramEnd"/>
      <w:r>
        <w:rPr>
          <w:rFonts w:ascii="宋体" w:hAnsi="宋体" w:hint="eastAsia"/>
          <w:szCs w:val="21"/>
        </w:rPr>
        <w:t>验合格之日起二年，其中前三个月为运行保障期，一年内的为系统缺陷责任期。</w:t>
      </w:r>
    </w:p>
    <w:p w:rsidR="00183D9F" w:rsidRDefault="006E2C73">
      <w:pPr>
        <w:spacing w:line="360" w:lineRule="auto"/>
        <w:ind w:firstLineChars="192" w:firstLine="403"/>
        <w:rPr>
          <w:rFonts w:ascii="宋体" w:hAnsi="宋体"/>
          <w:szCs w:val="21"/>
        </w:rPr>
      </w:pPr>
      <w:r>
        <w:rPr>
          <w:rFonts w:ascii="宋体" w:hAnsi="宋体" w:hint="eastAsia"/>
          <w:szCs w:val="21"/>
        </w:rPr>
        <w:t>各投标人应提供本招标文件(技术部分)中要求及未涉及、但为顺利完成本次机房基础建设项目所必需的所有服务及相关设备、附件、检测仪器、专用工具和资源等，费用包含在报价总价内。</w:t>
      </w:r>
    </w:p>
    <w:p w:rsidR="00183D9F" w:rsidRDefault="006E2C73">
      <w:pPr>
        <w:spacing w:line="360" w:lineRule="auto"/>
        <w:ind w:firstLineChars="192" w:firstLine="403"/>
        <w:rPr>
          <w:rFonts w:ascii="宋体" w:hAnsi="宋体"/>
          <w:szCs w:val="21"/>
        </w:rPr>
      </w:pPr>
      <w:r>
        <w:rPr>
          <w:rFonts w:ascii="宋体" w:hAnsi="宋体" w:hint="eastAsia"/>
          <w:szCs w:val="21"/>
        </w:rPr>
        <w:t>1.2、项目范围</w:t>
      </w:r>
    </w:p>
    <w:p w:rsidR="00183D9F" w:rsidRDefault="006E2C73">
      <w:pPr>
        <w:spacing w:line="360" w:lineRule="auto"/>
        <w:ind w:firstLineChars="192" w:firstLine="403"/>
        <w:rPr>
          <w:rFonts w:ascii="宋体" w:hAnsi="宋体"/>
          <w:szCs w:val="21"/>
        </w:rPr>
      </w:pPr>
      <w:r>
        <w:rPr>
          <w:rFonts w:ascii="宋体" w:hAnsi="宋体" w:hint="eastAsia"/>
          <w:szCs w:val="21"/>
        </w:rPr>
        <w:t>本次机房基础建设项目为机房综合建设集成施工，施工范围主要包括以下内容：</w:t>
      </w:r>
    </w:p>
    <w:p w:rsidR="00183D9F" w:rsidRDefault="006E2C73">
      <w:pPr>
        <w:spacing w:line="360" w:lineRule="auto"/>
        <w:ind w:firstLineChars="192" w:firstLine="403"/>
        <w:rPr>
          <w:rFonts w:ascii="宋体" w:hAnsi="宋体"/>
          <w:szCs w:val="21"/>
        </w:rPr>
      </w:pPr>
      <w:r>
        <w:rPr>
          <w:rFonts w:ascii="宋体" w:hAnsi="宋体" w:hint="eastAsia"/>
          <w:szCs w:val="21"/>
        </w:rPr>
        <w:t>机房装饰装修项目，包括：</w:t>
      </w:r>
    </w:p>
    <w:p w:rsidR="00183D9F" w:rsidRDefault="006E2C73">
      <w:pPr>
        <w:spacing w:line="360" w:lineRule="auto"/>
        <w:ind w:firstLineChars="192" w:firstLine="403"/>
        <w:rPr>
          <w:rFonts w:ascii="宋体" w:hAnsi="宋体"/>
          <w:szCs w:val="21"/>
        </w:rPr>
      </w:pPr>
      <w:r>
        <w:rPr>
          <w:rFonts w:ascii="宋体" w:hAnsi="宋体" w:hint="eastAsia"/>
          <w:szCs w:val="21"/>
        </w:rPr>
        <w:t>机房区域的地面施工处理；</w:t>
      </w:r>
    </w:p>
    <w:p w:rsidR="00183D9F" w:rsidRDefault="006E2C73">
      <w:pPr>
        <w:spacing w:line="360" w:lineRule="auto"/>
        <w:ind w:firstLineChars="192" w:firstLine="403"/>
        <w:rPr>
          <w:rFonts w:ascii="宋体" w:hAnsi="宋体"/>
          <w:szCs w:val="21"/>
        </w:rPr>
      </w:pPr>
      <w:r>
        <w:rPr>
          <w:rFonts w:ascii="宋体" w:hAnsi="宋体" w:hint="eastAsia"/>
          <w:szCs w:val="21"/>
        </w:rPr>
        <w:t>机房区域内防水系统的施工；</w:t>
      </w:r>
    </w:p>
    <w:p w:rsidR="00183D9F" w:rsidRDefault="006E2C73">
      <w:pPr>
        <w:spacing w:line="360" w:lineRule="auto"/>
        <w:ind w:firstLineChars="192" w:firstLine="403"/>
        <w:rPr>
          <w:rFonts w:ascii="宋体" w:hAnsi="宋体"/>
          <w:szCs w:val="21"/>
        </w:rPr>
      </w:pPr>
      <w:r>
        <w:rPr>
          <w:rFonts w:ascii="宋体" w:hAnsi="宋体" w:hint="eastAsia"/>
          <w:szCs w:val="21"/>
        </w:rPr>
        <w:t>机房监控、安防等各类插座、开关、金属线管、线槽、电源线等设备材料的供应、安装敷设。</w:t>
      </w:r>
    </w:p>
    <w:p w:rsidR="00183D9F" w:rsidRDefault="006E2C73">
      <w:pPr>
        <w:spacing w:line="360" w:lineRule="auto"/>
        <w:ind w:firstLineChars="192" w:firstLine="403"/>
        <w:rPr>
          <w:rFonts w:ascii="宋体" w:hAnsi="宋体"/>
          <w:szCs w:val="21"/>
        </w:rPr>
      </w:pPr>
      <w:r>
        <w:rPr>
          <w:rFonts w:ascii="宋体" w:hAnsi="宋体" w:hint="eastAsia"/>
          <w:szCs w:val="21"/>
        </w:rPr>
        <w:t>机房内防雷、防静电、电磁屏蔽、接地等系统的设备、材料提供及安装。</w:t>
      </w:r>
    </w:p>
    <w:p w:rsidR="00183D9F" w:rsidRDefault="006E2C73">
      <w:pPr>
        <w:spacing w:line="360" w:lineRule="auto"/>
        <w:ind w:firstLineChars="192" w:firstLine="403"/>
        <w:rPr>
          <w:rFonts w:ascii="宋体" w:hAnsi="宋体"/>
          <w:szCs w:val="21"/>
        </w:rPr>
      </w:pPr>
      <w:r>
        <w:rPr>
          <w:rFonts w:ascii="宋体" w:hAnsi="宋体" w:hint="eastAsia"/>
          <w:szCs w:val="21"/>
        </w:rPr>
        <w:t>机房空调排气项目，包括：</w:t>
      </w:r>
    </w:p>
    <w:p w:rsidR="00183D9F" w:rsidRDefault="006E2C73">
      <w:pPr>
        <w:spacing w:line="360" w:lineRule="auto"/>
        <w:ind w:firstLineChars="192" w:firstLine="403"/>
        <w:rPr>
          <w:rFonts w:ascii="宋体" w:hAnsi="宋体"/>
          <w:szCs w:val="21"/>
        </w:rPr>
      </w:pPr>
      <w:r>
        <w:rPr>
          <w:rFonts w:ascii="宋体" w:hAnsi="宋体" w:hint="eastAsia"/>
          <w:szCs w:val="21"/>
        </w:rPr>
        <w:t>机房排气扇的施工；</w:t>
      </w:r>
    </w:p>
    <w:p w:rsidR="00183D9F" w:rsidRDefault="006E2C73">
      <w:pPr>
        <w:spacing w:line="360" w:lineRule="auto"/>
        <w:ind w:firstLineChars="192" w:firstLine="403"/>
        <w:rPr>
          <w:rFonts w:ascii="宋体" w:hAnsi="宋体"/>
          <w:szCs w:val="21"/>
        </w:rPr>
      </w:pPr>
      <w:r>
        <w:rPr>
          <w:rFonts w:ascii="宋体" w:hAnsi="宋体" w:hint="eastAsia"/>
          <w:szCs w:val="21"/>
        </w:rPr>
        <w:t>消防排气系统设备提供及安装；</w:t>
      </w:r>
    </w:p>
    <w:p w:rsidR="00183D9F" w:rsidRDefault="006E2C73">
      <w:pPr>
        <w:spacing w:line="360" w:lineRule="auto"/>
        <w:ind w:firstLineChars="192" w:firstLine="403"/>
        <w:rPr>
          <w:rFonts w:ascii="宋体" w:hAnsi="宋体"/>
          <w:szCs w:val="21"/>
        </w:rPr>
      </w:pPr>
      <w:r>
        <w:rPr>
          <w:rFonts w:ascii="宋体" w:hAnsi="宋体" w:hint="eastAsia"/>
          <w:szCs w:val="21"/>
        </w:rPr>
        <w:t>机房综合布线项目，包括：</w:t>
      </w:r>
    </w:p>
    <w:p w:rsidR="00183D9F" w:rsidRDefault="006E2C73">
      <w:pPr>
        <w:spacing w:line="360" w:lineRule="auto"/>
        <w:ind w:firstLineChars="192" w:firstLine="403"/>
        <w:rPr>
          <w:rFonts w:ascii="宋体" w:hAnsi="宋体"/>
          <w:szCs w:val="21"/>
        </w:rPr>
      </w:pPr>
      <w:r>
        <w:rPr>
          <w:rFonts w:ascii="宋体" w:hAnsi="宋体" w:hint="eastAsia"/>
          <w:szCs w:val="21"/>
        </w:rPr>
        <w:t>布线所需桥架的提供与安装；ODF光纤配线架的提供与安装。</w:t>
      </w:r>
    </w:p>
    <w:p w:rsidR="00183D9F" w:rsidRDefault="006E2C73">
      <w:pPr>
        <w:spacing w:line="360" w:lineRule="auto"/>
        <w:ind w:firstLineChars="192" w:firstLine="403"/>
        <w:rPr>
          <w:rFonts w:ascii="宋体" w:hAnsi="宋体"/>
          <w:szCs w:val="21"/>
        </w:rPr>
      </w:pPr>
      <w:r>
        <w:rPr>
          <w:rFonts w:ascii="宋体" w:hAnsi="宋体" w:hint="eastAsia"/>
          <w:szCs w:val="21"/>
        </w:rPr>
        <w:t>机房机柜的提供及安装。</w:t>
      </w:r>
    </w:p>
    <w:p w:rsidR="00183D9F" w:rsidRDefault="006E2C73">
      <w:pPr>
        <w:spacing w:line="360" w:lineRule="auto"/>
        <w:ind w:firstLineChars="192" w:firstLine="403"/>
        <w:rPr>
          <w:rFonts w:ascii="宋体" w:hAnsi="宋体"/>
          <w:szCs w:val="21"/>
        </w:rPr>
      </w:pPr>
      <w:r>
        <w:rPr>
          <w:rFonts w:ascii="宋体" w:hAnsi="宋体" w:hint="eastAsia"/>
          <w:szCs w:val="21"/>
        </w:rPr>
        <w:t>机房动力环境监控系统项目，包括：</w:t>
      </w:r>
    </w:p>
    <w:p w:rsidR="00183D9F" w:rsidRDefault="006E2C73">
      <w:pPr>
        <w:spacing w:line="360" w:lineRule="auto"/>
        <w:ind w:firstLineChars="192" w:firstLine="403"/>
        <w:rPr>
          <w:rFonts w:ascii="宋体" w:hAnsi="宋体"/>
          <w:szCs w:val="21"/>
        </w:rPr>
      </w:pPr>
      <w:r>
        <w:rPr>
          <w:rFonts w:ascii="宋体" w:hAnsi="宋体" w:hint="eastAsia"/>
          <w:szCs w:val="21"/>
        </w:rPr>
        <w:t>机房动力环境监控系统包含在本项目，主要在原有监控系统的基础上进行扩容，新增对UPS、空调的监控。</w:t>
      </w:r>
    </w:p>
    <w:p w:rsidR="00183D9F" w:rsidRDefault="006E2C73">
      <w:pPr>
        <w:spacing w:line="360" w:lineRule="auto"/>
        <w:ind w:firstLineChars="192" w:firstLine="403"/>
        <w:rPr>
          <w:rFonts w:ascii="宋体" w:hAnsi="宋体"/>
          <w:szCs w:val="21"/>
        </w:rPr>
      </w:pPr>
      <w:r>
        <w:rPr>
          <w:rFonts w:ascii="宋体" w:hAnsi="宋体" w:hint="eastAsia"/>
          <w:szCs w:val="21"/>
        </w:rPr>
        <w:t>机房安防系统项目，包括：</w:t>
      </w:r>
    </w:p>
    <w:p w:rsidR="00183D9F" w:rsidRDefault="006E2C73">
      <w:pPr>
        <w:spacing w:line="360" w:lineRule="auto"/>
        <w:ind w:firstLineChars="192" w:firstLine="403"/>
        <w:rPr>
          <w:rFonts w:ascii="宋体" w:hAnsi="宋体"/>
          <w:szCs w:val="21"/>
        </w:rPr>
      </w:pPr>
      <w:r>
        <w:rPr>
          <w:rFonts w:ascii="宋体" w:hAnsi="宋体" w:hint="eastAsia"/>
          <w:szCs w:val="21"/>
        </w:rPr>
        <w:t>机房安防系统项目包含在本项目，包括视频监控的提供与安装。</w:t>
      </w:r>
    </w:p>
    <w:p w:rsidR="00183D9F" w:rsidRDefault="006E2C73">
      <w:pPr>
        <w:spacing w:line="360" w:lineRule="auto"/>
        <w:ind w:firstLineChars="192" w:firstLine="403"/>
        <w:rPr>
          <w:rFonts w:ascii="宋体" w:hAnsi="宋体"/>
          <w:szCs w:val="21"/>
        </w:rPr>
      </w:pPr>
      <w:r>
        <w:rPr>
          <w:rFonts w:ascii="宋体" w:hAnsi="宋体" w:hint="eastAsia"/>
          <w:szCs w:val="21"/>
        </w:rPr>
        <w:t>电气设备项目(工艺配电系统项目)，包括：</w:t>
      </w:r>
    </w:p>
    <w:p w:rsidR="00183D9F" w:rsidRDefault="006E2C73">
      <w:pPr>
        <w:spacing w:line="360" w:lineRule="auto"/>
        <w:ind w:firstLineChars="192" w:firstLine="403"/>
        <w:rPr>
          <w:rFonts w:ascii="宋体" w:hAnsi="宋体"/>
          <w:szCs w:val="21"/>
        </w:rPr>
      </w:pPr>
      <w:bookmarkStart w:id="58" w:name="OLE_LINK3"/>
      <w:r>
        <w:rPr>
          <w:rFonts w:ascii="宋体" w:hAnsi="宋体" w:hint="eastAsia"/>
          <w:szCs w:val="21"/>
        </w:rPr>
        <w:t>电气设备项目(工艺配电系统项目：总配电柜、UPS配电柜、电力电缆)的提供与安装。</w:t>
      </w:r>
    </w:p>
    <w:bookmarkEnd w:id="58"/>
    <w:p w:rsidR="00183D9F" w:rsidRDefault="006E2C73">
      <w:pPr>
        <w:spacing w:line="360" w:lineRule="auto"/>
        <w:ind w:firstLineChars="192" w:firstLine="403"/>
        <w:rPr>
          <w:rFonts w:ascii="宋体" w:hAnsi="宋体"/>
          <w:szCs w:val="21"/>
        </w:rPr>
      </w:pPr>
      <w:r>
        <w:rPr>
          <w:rFonts w:ascii="宋体" w:hAnsi="宋体" w:hint="eastAsia"/>
          <w:szCs w:val="21"/>
        </w:rPr>
        <w:t>配合完成机房内上述系统和设备项目终验。</w:t>
      </w:r>
    </w:p>
    <w:p w:rsidR="00183D9F" w:rsidRDefault="006E2C73">
      <w:pPr>
        <w:spacing w:line="360" w:lineRule="auto"/>
        <w:ind w:firstLineChars="192" w:firstLine="403"/>
        <w:rPr>
          <w:rFonts w:ascii="宋体" w:hAnsi="宋体"/>
          <w:szCs w:val="21"/>
        </w:rPr>
      </w:pPr>
      <w:r>
        <w:rPr>
          <w:rFonts w:ascii="宋体" w:hAnsi="宋体" w:hint="eastAsia"/>
          <w:szCs w:val="21"/>
        </w:rPr>
        <w:t>机房内上述系统及设备的使用、操作、日常维护的培训。</w:t>
      </w:r>
    </w:p>
    <w:p w:rsidR="00183D9F" w:rsidRDefault="006E2C73">
      <w:pPr>
        <w:spacing w:line="360" w:lineRule="auto"/>
        <w:ind w:firstLineChars="192" w:firstLine="403"/>
        <w:rPr>
          <w:rFonts w:ascii="宋体" w:hAnsi="宋体"/>
          <w:szCs w:val="21"/>
        </w:rPr>
      </w:pPr>
      <w:r>
        <w:rPr>
          <w:rFonts w:ascii="宋体" w:hAnsi="宋体" w:hint="eastAsia"/>
          <w:szCs w:val="21"/>
        </w:rPr>
        <w:t>1.3机房施工建设要求：</w:t>
      </w:r>
    </w:p>
    <w:p w:rsidR="00183D9F" w:rsidRDefault="006E2C73">
      <w:pPr>
        <w:spacing w:line="360" w:lineRule="auto"/>
        <w:ind w:firstLineChars="192" w:firstLine="403"/>
        <w:rPr>
          <w:rFonts w:ascii="宋体" w:hAnsi="宋体"/>
          <w:szCs w:val="21"/>
        </w:rPr>
      </w:pPr>
      <w:r>
        <w:rPr>
          <w:rFonts w:ascii="宋体" w:hAnsi="宋体" w:hint="eastAsia"/>
          <w:szCs w:val="21"/>
        </w:rPr>
        <w:t>各投标人应按照以下原则进行机房的施工建设、组织投标文件。</w:t>
      </w:r>
    </w:p>
    <w:p w:rsidR="00183D9F" w:rsidRDefault="006E2C73">
      <w:pPr>
        <w:spacing w:line="360" w:lineRule="auto"/>
        <w:ind w:firstLineChars="192" w:firstLine="403"/>
        <w:rPr>
          <w:rFonts w:ascii="宋体" w:hAnsi="宋体"/>
          <w:szCs w:val="21"/>
        </w:rPr>
      </w:pPr>
      <w:r>
        <w:rPr>
          <w:rFonts w:ascii="宋体" w:hAnsi="宋体" w:hint="eastAsia"/>
          <w:szCs w:val="21"/>
        </w:rPr>
        <w:t>(1)整体性原则：</w:t>
      </w:r>
    </w:p>
    <w:p w:rsidR="00183D9F" w:rsidRDefault="006E2C73">
      <w:pPr>
        <w:spacing w:line="360" w:lineRule="auto"/>
        <w:ind w:firstLineChars="192" w:firstLine="403"/>
        <w:rPr>
          <w:rFonts w:ascii="宋体" w:hAnsi="宋体"/>
          <w:szCs w:val="21"/>
        </w:rPr>
      </w:pPr>
      <w:r>
        <w:rPr>
          <w:rFonts w:ascii="宋体" w:hAnsi="宋体" w:hint="eastAsia"/>
          <w:szCs w:val="21"/>
        </w:rPr>
        <w:t>机房内所有功能子系统的在建设时需统一；先进性与实用性相结合的原则；在满足可靠性和实用性前提下，采用先进的技术和设备、材料完成机房的建设。</w:t>
      </w:r>
    </w:p>
    <w:p w:rsidR="00183D9F" w:rsidRDefault="006E2C73">
      <w:pPr>
        <w:spacing w:line="360" w:lineRule="auto"/>
        <w:ind w:firstLineChars="192" w:firstLine="403"/>
        <w:rPr>
          <w:rFonts w:ascii="宋体" w:hAnsi="宋体"/>
          <w:szCs w:val="21"/>
        </w:rPr>
      </w:pPr>
      <w:r>
        <w:rPr>
          <w:rFonts w:ascii="宋体" w:hAnsi="宋体" w:hint="eastAsia"/>
          <w:szCs w:val="21"/>
        </w:rPr>
        <w:t>(2)可靠性原则：</w:t>
      </w:r>
    </w:p>
    <w:p w:rsidR="00183D9F" w:rsidRDefault="006E2C73">
      <w:pPr>
        <w:spacing w:line="360" w:lineRule="auto"/>
        <w:ind w:firstLineChars="192" w:firstLine="403"/>
        <w:rPr>
          <w:rFonts w:ascii="宋体" w:hAnsi="宋体"/>
          <w:szCs w:val="21"/>
        </w:rPr>
      </w:pPr>
      <w:r>
        <w:rPr>
          <w:rFonts w:ascii="宋体" w:hAnsi="宋体" w:hint="eastAsia"/>
          <w:szCs w:val="21"/>
        </w:rPr>
        <w:t>对于各功能子系统应采用高可靠性施工标准。应具备在现有条件下和规定时间内完成规定功能的能力；应具有长期可靠和稳定工作的能力；并具有合理的容余能力，为信息应用系统的高可靠性目标要求提供匹配的基础环境设施条件。</w:t>
      </w:r>
    </w:p>
    <w:p w:rsidR="00183D9F" w:rsidRDefault="006E2C73">
      <w:pPr>
        <w:spacing w:line="360" w:lineRule="auto"/>
        <w:ind w:firstLineChars="192" w:firstLine="403"/>
        <w:rPr>
          <w:rFonts w:ascii="宋体" w:hAnsi="宋体"/>
          <w:szCs w:val="21"/>
        </w:rPr>
      </w:pPr>
      <w:r>
        <w:rPr>
          <w:rFonts w:ascii="宋体" w:hAnsi="宋体" w:hint="eastAsia"/>
          <w:szCs w:val="21"/>
        </w:rPr>
        <w:t>(3)安全性原则：</w:t>
      </w:r>
    </w:p>
    <w:p w:rsidR="00183D9F" w:rsidRDefault="006E2C73">
      <w:pPr>
        <w:spacing w:line="360" w:lineRule="auto"/>
        <w:ind w:firstLineChars="192" w:firstLine="403"/>
        <w:rPr>
          <w:rFonts w:ascii="宋体" w:hAnsi="宋体"/>
          <w:szCs w:val="21"/>
        </w:rPr>
      </w:pPr>
      <w:r>
        <w:rPr>
          <w:rFonts w:ascii="宋体" w:hAnsi="宋体" w:hint="eastAsia"/>
          <w:szCs w:val="21"/>
        </w:rPr>
        <w:t>应具有完整的安全策略和切实可靠的安全手段来保障机房环境及基础设施系统的运行安全。对防火、防水、防盗、防鼠、接地、防雷、防电磁干扰、降噪等方面采取有效措施。</w:t>
      </w:r>
    </w:p>
    <w:p w:rsidR="00183D9F" w:rsidRDefault="006E2C73">
      <w:pPr>
        <w:spacing w:line="360" w:lineRule="auto"/>
        <w:ind w:firstLineChars="192" w:firstLine="403"/>
        <w:rPr>
          <w:rFonts w:ascii="宋体" w:hAnsi="宋体"/>
          <w:szCs w:val="21"/>
        </w:rPr>
      </w:pPr>
      <w:r>
        <w:rPr>
          <w:rFonts w:ascii="宋体" w:hAnsi="宋体" w:hint="eastAsia"/>
          <w:szCs w:val="21"/>
        </w:rPr>
        <w:t>(4)可管理性原则：</w:t>
      </w:r>
    </w:p>
    <w:p w:rsidR="00183D9F" w:rsidRDefault="006E2C73">
      <w:pPr>
        <w:spacing w:line="360" w:lineRule="auto"/>
        <w:ind w:firstLineChars="192" w:firstLine="403"/>
        <w:rPr>
          <w:rFonts w:ascii="宋体" w:hAnsi="宋体"/>
          <w:szCs w:val="21"/>
        </w:rPr>
      </w:pPr>
      <w:r>
        <w:rPr>
          <w:rFonts w:ascii="宋体" w:hAnsi="宋体" w:hint="eastAsia"/>
          <w:szCs w:val="21"/>
        </w:rPr>
        <w:t>各功能子系统应具有较强的集中式管理加分布式实施的可管理性；</w:t>
      </w:r>
    </w:p>
    <w:p w:rsidR="00183D9F" w:rsidRDefault="006E2C73">
      <w:pPr>
        <w:spacing w:line="360" w:lineRule="auto"/>
        <w:ind w:firstLineChars="192" w:firstLine="403"/>
        <w:rPr>
          <w:rFonts w:ascii="宋体" w:hAnsi="宋体"/>
          <w:szCs w:val="21"/>
        </w:rPr>
      </w:pPr>
      <w:r>
        <w:rPr>
          <w:rFonts w:ascii="宋体" w:hAnsi="宋体" w:hint="eastAsia"/>
          <w:szCs w:val="21"/>
        </w:rPr>
        <w:t>(4)灵活性及可扩展性：</w:t>
      </w:r>
    </w:p>
    <w:p w:rsidR="00183D9F" w:rsidRDefault="006E2C73">
      <w:pPr>
        <w:spacing w:line="360" w:lineRule="auto"/>
        <w:ind w:firstLineChars="192" w:firstLine="403"/>
        <w:rPr>
          <w:rFonts w:ascii="宋体" w:hAnsi="宋体"/>
          <w:szCs w:val="21"/>
        </w:rPr>
      </w:pPr>
      <w:r>
        <w:rPr>
          <w:rFonts w:ascii="宋体" w:hAnsi="宋体" w:hint="eastAsia"/>
          <w:szCs w:val="21"/>
        </w:rPr>
        <w:t>各功能子系统应具有可持续发展的能力，并具有较大的灵活性。</w:t>
      </w:r>
    </w:p>
    <w:p w:rsidR="00183D9F" w:rsidRDefault="006E2C73">
      <w:pPr>
        <w:spacing w:line="360" w:lineRule="auto"/>
        <w:ind w:firstLineChars="192" w:firstLine="403"/>
        <w:rPr>
          <w:rFonts w:ascii="宋体" w:hAnsi="宋体"/>
          <w:szCs w:val="21"/>
        </w:rPr>
      </w:pPr>
      <w:r>
        <w:rPr>
          <w:rFonts w:ascii="宋体" w:hAnsi="宋体" w:hint="eastAsia"/>
          <w:szCs w:val="21"/>
        </w:rPr>
        <w:t>(5)工作的舒适性原则：</w:t>
      </w:r>
    </w:p>
    <w:p w:rsidR="00183D9F" w:rsidRDefault="006E2C73">
      <w:pPr>
        <w:spacing w:line="360" w:lineRule="auto"/>
        <w:ind w:firstLineChars="192" w:firstLine="403"/>
        <w:rPr>
          <w:rFonts w:ascii="宋体" w:hAnsi="宋体"/>
          <w:szCs w:val="21"/>
        </w:rPr>
      </w:pPr>
      <w:r>
        <w:rPr>
          <w:rFonts w:ascii="宋体" w:hAnsi="宋体" w:hint="eastAsia"/>
          <w:szCs w:val="21"/>
        </w:rPr>
        <w:t>机房内应提供良好的工作环境。保持空气新鲜、温湿度符合国家标准。保证机房内的工作人员身体健康，工作时头脑清醒，机房有人区域(播控机房)内的新风量、噪声指标等符合国家有关规定。</w:t>
      </w:r>
    </w:p>
    <w:p w:rsidR="00183D9F" w:rsidRDefault="006E2C73">
      <w:pPr>
        <w:spacing w:line="360" w:lineRule="auto"/>
        <w:ind w:firstLineChars="192" w:firstLine="403"/>
        <w:rPr>
          <w:rFonts w:ascii="宋体" w:hAnsi="宋体"/>
          <w:szCs w:val="21"/>
        </w:rPr>
      </w:pPr>
      <w:r>
        <w:rPr>
          <w:rFonts w:ascii="宋体" w:hAnsi="宋体" w:hint="eastAsia"/>
          <w:szCs w:val="21"/>
        </w:rPr>
        <w:t>(6)经济合理性：</w:t>
      </w:r>
    </w:p>
    <w:p w:rsidR="00183D9F" w:rsidRDefault="006E2C73">
      <w:pPr>
        <w:spacing w:line="360" w:lineRule="auto"/>
        <w:ind w:firstLineChars="192" w:firstLine="403"/>
        <w:rPr>
          <w:rFonts w:ascii="宋体" w:hAnsi="宋体"/>
          <w:szCs w:val="21"/>
        </w:rPr>
      </w:pPr>
      <w:r>
        <w:rPr>
          <w:rFonts w:ascii="宋体" w:hAnsi="宋体" w:hint="eastAsia"/>
          <w:szCs w:val="21"/>
        </w:rPr>
        <w:t>机房施工建设在风格上应简单明了，既满足功能要求，又降低成本为原则。</w:t>
      </w:r>
    </w:p>
    <w:p w:rsidR="00183D9F" w:rsidRDefault="006E2C73">
      <w:pPr>
        <w:spacing w:line="360" w:lineRule="auto"/>
        <w:ind w:firstLineChars="192" w:firstLine="403"/>
        <w:rPr>
          <w:rFonts w:ascii="宋体" w:hAnsi="宋体"/>
          <w:szCs w:val="21"/>
        </w:rPr>
      </w:pPr>
      <w:r>
        <w:rPr>
          <w:rFonts w:ascii="宋体" w:hAnsi="宋体" w:hint="eastAsia"/>
          <w:szCs w:val="21"/>
        </w:rPr>
        <w:t>(7)绿色环保原则：</w:t>
      </w:r>
    </w:p>
    <w:p w:rsidR="00183D9F" w:rsidRDefault="006E2C73">
      <w:pPr>
        <w:spacing w:line="360" w:lineRule="auto"/>
        <w:ind w:firstLineChars="192" w:firstLine="403"/>
        <w:rPr>
          <w:rFonts w:ascii="宋体" w:hAnsi="宋体"/>
          <w:szCs w:val="21"/>
        </w:rPr>
      </w:pPr>
      <w:r>
        <w:rPr>
          <w:rFonts w:ascii="宋体" w:hAnsi="宋体" w:hint="eastAsia"/>
          <w:szCs w:val="21"/>
        </w:rPr>
        <w:t>各功能子系统所使用材料、设备均具备绿色环保性能，并且在保温、配电、空调施工过程中贯穿节能的主题，保证在今后使用过程中达到绿色环保、节能减排的目标。</w:t>
      </w:r>
    </w:p>
    <w:p w:rsidR="00183D9F" w:rsidRDefault="006E2C73">
      <w:pPr>
        <w:spacing w:line="360" w:lineRule="auto"/>
        <w:ind w:firstLineChars="192" w:firstLine="403"/>
        <w:rPr>
          <w:rFonts w:ascii="宋体" w:hAnsi="宋体"/>
          <w:szCs w:val="21"/>
        </w:rPr>
      </w:pPr>
      <w:r>
        <w:rPr>
          <w:rFonts w:ascii="宋体" w:hAnsi="宋体" w:hint="eastAsia"/>
          <w:szCs w:val="21"/>
        </w:rPr>
        <w:t>1.5优化设计要求</w:t>
      </w:r>
    </w:p>
    <w:p w:rsidR="00183D9F" w:rsidRDefault="006E2C73" w:rsidP="005116A7">
      <w:pPr>
        <w:spacing w:line="360" w:lineRule="auto"/>
        <w:ind w:firstLineChars="192" w:firstLine="405"/>
        <w:rPr>
          <w:rFonts w:ascii="宋体" w:hAnsi="宋体"/>
          <w:b/>
          <w:bCs/>
          <w:szCs w:val="21"/>
        </w:rPr>
      </w:pPr>
      <w:r>
        <w:rPr>
          <w:rFonts w:ascii="宋体" w:hAnsi="宋体" w:hint="eastAsia"/>
          <w:b/>
          <w:bCs/>
          <w:szCs w:val="21"/>
        </w:rPr>
        <w:t>★本次招标项目提供整体的机房设计图纸和项目量清单，各投标人在此基础上需进行一些必要的优化设计。</w:t>
      </w:r>
    </w:p>
    <w:p w:rsidR="00183D9F" w:rsidRDefault="006E2C73">
      <w:pPr>
        <w:spacing w:line="360" w:lineRule="auto"/>
        <w:ind w:firstLineChars="192" w:firstLine="403"/>
        <w:rPr>
          <w:rFonts w:ascii="宋体" w:hAnsi="宋体"/>
          <w:szCs w:val="21"/>
        </w:rPr>
      </w:pPr>
      <w:r>
        <w:rPr>
          <w:rFonts w:ascii="宋体" w:hAnsi="宋体" w:hint="eastAsia"/>
          <w:szCs w:val="21"/>
        </w:rPr>
        <w:t>各投标人提供优化设计和方案应可以充分美化机房环境，提高机房的现代感，各专业和各子系统的图纸应足以完整表达项目内容和技术细节。</w:t>
      </w:r>
    </w:p>
    <w:p w:rsidR="00183D9F" w:rsidRDefault="006E2C73">
      <w:pPr>
        <w:spacing w:line="360" w:lineRule="auto"/>
        <w:ind w:firstLineChars="192" w:firstLine="403"/>
        <w:rPr>
          <w:rFonts w:ascii="宋体" w:hAnsi="宋体"/>
          <w:szCs w:val="21"/>
        </w:rPr>
      </w:pPr>
      <w:r>
        <w:rPr>
          <w:rFonts w:ascii="宋体" w:hAnsi="宋体" w:hint="eastAsia"/>
          <w:szCs w:val="21"/>
        </w:rPr>
        <w:t>1.6、项目进度要求</w:t>
      </w:r>
    </w:p>
    <w:p w:rsidR="00183D9F" w:rsidRDefault="006E2C73">
      <w:pPr>
        <w:spacing w:line="360" w:lineRule="auto"/>
        <w:ind w:firstLineChars="192" w:firstLine="403"/>
        <w:rPr>
          <w:rFonts w:ascii="宋体" w:hAnsi="宋体"/>
          <w:szCs w:val="21"/>
        </w:rPr>
      </w:pPr>
      <w:r>
        <w:rPr>
          <w:rFonts w:ascii="宋体" w:hAnsi="宋体" w:hint="eastAsia"/>
          <w:szCs w:val="21"/>
        </w:rPr>
        <w:t>各投标人应根据本项目的实际情况进行项目施工进度计划的编制。</w:t>
      </w:r>
    </w:p>
    <w:p w:rsidR="00183D9F" w:rsidRDefault="006E2C73">
      <w:pPr>
        <w:spacing w:line="360" w:lineRule="auto"/>
        <w:ind w:firstLineChars="192" w:firstLine="403"/>
        <w:rPr>
          <w:rFonts w:ascii="宋体" w:hAnsi="宋体"/>
          <w:szCs w:val="21"/>
        </w:rPr>
      </w:pPr>
      <w:r>
        <w:rPr>
          <w:rFonts w:ascii="宋体" w:hAnsi="宋体" w:hint="eastAsia"/>
          <w:szCs w:val="21"/>
        </w:rPr>
        <w:t>采购人可能会根据本项目总体进度的变化调整进度计划或变更时间，各投标人应在报价总价中充分考虑这种工期风险，在实施过程中不得藉此要求增加任何费用。</w:t>
      </w:r>
    </w:p>
    <w:p w:rsidR="00183D9F" w:rsidRDefault="006E2C73">
      <w:pPr>
        <w:spacing w:line="360" w:lineRule="auto"/>
        <w:ind w:firstLineChars="192" w:firstLine="403"/>
        <w:rPr>
          <w:rFonts w:ascii="宋体" w:hAnsi="宋体"/>
          <w:szCs w:val="21"/>
        </w:rPr>
      </w:pPr>
      <w:r>
        <w:rPr>
          <w:rFonts w:ascii="宋体" w:hAnsi="宋体" w:hint="eastAsia"/>
          <w:szCs w:val="21"/>
        </w:rPr>
        <w:t>中标人应将即将实施的项目进度计划报采购人和监理</w:t>
      </w:r>
      <w:proofErr w:type="gramStart"/>
      <w:r>
        <w:rPr>
          <w:rFonts w:ascii="宋体" w:hAnsi="宋体" w:hint="eastAsia"/>
          <w:szCs w:val="21"/>
        </w:rPr>
        <w:t>项目师</w:t>
      </w:r>
      <w:proofErr w:type="gramEnd"/>
      <w:r>
        <w:rPr>
          <w:rFonts w:ascii="宋体" w:hAnsi="宋体" w:hint="eastAsia"/>
          <w:szCs w:val="21"/>
        </w:rPr>
        <w:t>进行审核批准，而后按计划进行施工。</w:t>
      </w:r>
    </w:p>
    <w:p w:rsidR="00183D9F" w:rsidRDefault="006E2C73">
      <w:pPr>
        <w:spacing w:line="360" w:lineRule="auto"/>
        <w:ind w:firstLineChars="192" w:firstLine="403"/>
        <w:rPr>
          <w:rFonts w:ascii="宋体" w:hAnsi="宋体"/>
          <w:szCs w:val="21"/>
        </w:rPr>
      </w:pPr>
      <w:r>
        <w:rPr>
          <w:rFonts w:ascii="宋体" w:hAnsi="宋体" w:hint="eastAsia"/>
          <w:szCs w:val="21"/>
        </w:rPr>
        <w:t>各投标人编制项目进度计划时必须能保证整个机房基础建设项目的按时竣工。</w:t>
      </w:r>
    </w:p>
    <w:p w:rsidR="00183D9F" w:rsidRDefault="006E2C73">
      <w:pPr>
        <w:spacing w:line="360" w:lineRule="auto"/>
        <w:ind w:firstLineChars="192" w:firstLine="403"/>
        <w:rPr>
          <w:rFonts w:ascii="宋体" w:hAnsi="宋体"/>
          <w:szCs w:val="21"/>
        </w:rPr>
      </w:pPr>
      <w:r>
        <w:rPr>
          <w:rFonts w:ascii="宋体" w:hAnsi="宋体" w:hint="eastAsia"/>
          <w:szCs w:val="21"/>
        </w:rPr>
        <w:t>1.7、机房施工详细需求</w:t>
      </w:r>
    </w:p>
    <w:p w:rsidR="00183D9F" w:rsidRDefault="006E2C73">
      <w:pPr>
        <w:spacing w:line="360" w:lineRule="auto"/>
        <w:ind w:firstLineChars="192" w:firstLine="403"/>
        <w:rPr>
          <w:rFonts w:ascii="宋体" w:hAnsi="宋体"/>
          <w:szCs w:val="21"/>
        </w:rPr>
      </w:pPr>
      <w:r>
        <w:rPr>
          <w:rFonts w:ascii="宋体" w:hAnsi="宋体" w:hint="eastAsia"/>
          <w:szCs w:val="21"/>
        </w:rPr>
        <w:t>1.7.1机房平面布局总体需求</w:t>
      </w:r>
    </w:p>
    <w:p w:rsidR="00183D9F" w:rsidRDefault="006E2C73">
      <w:pPr>
        <w:spacing w:line="360" w:lineRule="auto"/>
        <w:ind w:firstLineChars="192" w:firstLine="403"/>
        <w:rPr>
          <w:rFonts w:ascii="宋体" w:hAnsi="宋体"/>
          <w:szCs w:val="21"/>
        </w:rPr>
      </w:pPr>
      <w:r>
        <w:rPr>
          <w:rFonts w:ascii="宋体" w:hAnsi="宋体" w:hint="eastAsia"/>
          <w:szCs w:val="21"/>
        </w:rPr>
        <w:tab/>
        <w:t>本次机房基础建设项目应遵从国家标准规范中的要求，按照“完全满足信息系统、基础设施系统的运行需求”的原则进行优化设计和施工，同时也应为机房远期的扩容建设做好必要的空间预留。</w:t>
      </w:r>
    </w:p>
    <w:p w:rsidR="00183D9F" w:rsidRDefault="006E2C73">
      <w:pPr>
        <w:spacing w:line="360" w:lineRule="auto"/>
        <w:ind w:firstLineChars="192" w:firstLine="403"/>
        <w:rPr>
          <w:rFonts w:ascii="宋体" w:hAnsi="宋体"/>
          <w:szCs w:val="21"/>
        </w:rPr>
      </w:pPr>
      <w:r>
        <w:rPr>
          <w:rFonts w:ascii="宋体" w:hAnsi="宋体" w:hint="eastAsia"/>
          <w:szCs w:val="21"/>
        </w:rPr>
        <w:t>1.7.2机房装饰装修项目</w:t>
      </w:r>
    </w:p>
    <w:p w:rsidR="00183D9F" w:rsidRDefault="006E2C73">
      <w:pPr>
        <w:spacing w:line="360" w:lineRule="auto"/>
        <w:ind w:firstLineChars="192" w:firstLine="403"/>
        <w:rPr>
          <w:rFonts w:ascii="宋体" w:hAnsi="宋体"/>
          <w:szCs w:val="21"/>
        </w:rPr>
      </w:pPr>
      <w:r>
        <w:rPr>
          <w:rFonts w:ascii="宋体" w:hAnsi="宋体" w:hint="eastAsia"/>
          <w:szCs w:val="21"/>
        </w:rPr>
        <w:t>机房装修应充分考虑室内环境的美观、和谐、环保，装修风格要求简洁、明快。</w:t>
      </w:r>
    </w:p>
    <w:p w:rsidR="00183D9F" w:rsidRDefault="006E2C73">
      <w:pPr>
        <w:spacing w:line="360" w:lineRule="auto"/>
        <w:ind w:firstLineChars="192" w:firstLine="403"/>
        <w:rPr>
          <w:rFonts w:ascii="宋体" w:hAnsi="宋体"/>
          <w:szCs w:val="21"/>
        </w:rPr>
      </w:pPr>
      <w:r>
        <w:rPr>
          <w:rFonts w:ascii="宋体" w:hAnsi="宋体" w:hint="eastAsia"/>
          <w:szCs w:val="21"/>
        </w:rPr>
        <w:t>主机房现有外窗已经封闭。应采取措施，防止水漫溢和渗漏。</w:t>
      </w:r>
    </w:p>
    <w:p w:rsidR="00183D9F" w:rsidRDefault="006E2C73">
      <w:pPr>
        <w:spacing w:line="360" w:lineRule="auto"/>
        <w:ind w:firstLineChars="192" w:firstLine="403"/>
        <w:rPr>
          <w:rFonts w:ascii="宋体" w:hAnsi="宋体"/>
          <w:szCs w:val="21"/>
        </w:rPr>
      </w:pPr>
      <w:r>
        <w:rPr>
          <w:rFonts w:ascii="宋体" w:hAnsi="宋体" w:hint="eastAsia"/>
          <w:szCs w:val="21"/>
        </w:rPr>
        <w:t>机房区域内的门应向疏散方向开启，且能自动关闭，并应保证在任何情况下都能从机房内开启。走廊应有明显的疏散指示标志。</w:t>
      </w:r>
    </w:p>
    <w:p w:rsidR="00183D9F" w:rsidRDefault="006E2C73">
      <w:pPr>
        <w:spacing w:line="360" w:lineRule="auto"/>
        <w:ind w:firstLineChars="192" w:firstLine="403"/>
        <w:rPr>
          <w:rFonts w:ascii="宋体" w:hAnsi="宋体"/>
          <w:szCs w:val="21"/>
        </w:rPr>
      </w:pPr>
      <w:r>
        <w:rPr>
          <w:rFonts w:ascii="宋体" w:hAnsi="宋体" w:hint="eastAsia"/>
          <w:szCs w:val="21"/>
        </w:rPr>
        <w:t>防虫鼠害施工要求</w:t>
      </w:r>
    </w:p>
    <w:p w:rsidR="00183D9F" w:rsidRDefault="006E2C73">
      <w:pPr>
        <w:spacing w:line="360" w:lineRule="auto"/>
        <w:ind w:firstLineChars="192" w:firstLine="403"/>
        <w:rPr>
          <w:rFonts w:ascii="宋体" w:hAnsi="宋体"/>
          <w:szCs w:val="21"/>
        </w:rPr>
      </w:pPr>
      <w:r>
        <w:rPr>
          <w:rFonts w:ascii="宋体" w:hAnsi="宋体" w:hint="eastAsia"/>
          <w:szCs w:val="21"/>
        </w:rPr>
        <w:t>在机房项目施工中进行结构处理时，封堵本项目范围内的区域与其他区域及与其它楼层相通的孔洞。并对进出机房区域的线槽、孔洞之间的空隙进行严密封堵。</w:t>
      </w:r>
    </w:p>
    <w:p w:rsidR="00183D9F" w:rsidRDefault="006E2C73">
      <w:pPr>
        <w:spacing w:line="360" w:lineRule="auto"/>
        <w:ind w:firstLineChars="192" w:firstLine="403"/>
        <w:rPr>
          <w:rFonts w:ascii="宋体" w:hAnsi="宋体"/>
          <w:szCs w:val="21"/>
        </w:rPr>
      </w:pPr>
      <w:r>
        <w:rPr>
          <w:rFonts w:ascii="宋体" w:hAnsi="宋体" w:hint="eastAsia"/>
          <w:szCs w:val="21"/>
        </w:rPr>
        <w:t>装修过程中原则上不使用木材，局部地方的零星材料进行防虫害处理。</w:t>
      </w:r>
    </w:p>
    <w:p w:rsidR="00183D9F" w:rsidRDefault="006E2C73">
      <w:pPr>
        <w:spacing w:line="360" w:lineRule="auto"/>
        <w:ind w:firstLineChars="192" w:firstLine="403"/>
        <w:rPr>
          <w:rFonts w:ascii="宋体" w:hAnsi="宋体"/>
          <w:szCs w:val="21"/>
        </w:rPr>
      </w:pPr>
      <w:r>
        <w:rPr>
          <w:rFonts w:ascii="宋体" w:hAnsi="宋体" w:hint="eastAsia"/>
          <w:szCs w:val="21"/>
        </w:rPr>
        <w:t>对机房内的各类线缆均采用金属线槽、线管保护；线槽与设备之间相连的线缆采用金属软管保护。</w:t>
      </w:r>
    </w:p>
    <w:p w:rsidR="00183D9F" w:rsidRDefault="006E2C73">
      <w:pPr>
        <w:spacing w:line="360" w:lineRule="auto"/>
        <w:ind w:firstLineChars="192" w:firstLine="403"/>
        <w:rPr>
          <w:rFonts w:ascii="宋体" w:hAnsi="宋体"/>
          <w:szCs w:val="21"/>
        </w:rPr>
      </w:pPr>
      <w:r>
        <w:rPr>
          <w:rFonts w:ascii="宋体" w:hAnsi="宋体" w:hint="eastAsia"/>
          <w:szCs w:val="21"/>
        </w:rPr>
        <w:t>1.7.3机房电气工程</w:t>
      </w:r>
    </w:p>
    <w:p w:rsidR="00183D9F" w:rsidRDefault="006E2C73">
      <w:pPr>
        <w:spacing w:line="360" w:lineRule="auto"/>
        <w:ind w:firstLineChars="192" w:firstLine="403"/>
        <w:rPr>
          <w:rFonts w:ascii="宋体" w:hAnsi="宋体"/>
          <w:szCs w:val="21"/>
        </w:rPr>
      </w:pPr>
      <w:r>
        <w:rPr>
          <w:rFonts w:ascii="宋体" w:hAnsi="宋体" w:hint="eastAsia"/>
          <w:szCs w:val="21"/>
        </w:rPr>
        <w:t>机房电气项目(工艺配电系统项目：配电柜、UPS电源柜、总进线电力电缆、电力线、保护接地线及管线槽的布放、设备的安装，按照本项目规定的电气工程技术施工要求进行技术指导及协调，避免出现破坏机房整体感观效果。</w:t>
      </w:r>
    </w:p>
    <w:p w:rsidR="00183D9F" w:rsidRDefault="006E2C73">
      <w:pPr>
        <w:spacing w:line="360" w:lineRule="auto"/>
        <w:ind w:firstLineChars="192" w:firstLine="403"/>
        <w:rPr>
          <w:rFonts w:ascii="宋体" w:hAnsi="宋体"/>
          <w:szCs w:val="21"/>
        </w:rPr>
      </w:pPr>
      <w:r>
        <w:rPr>
          <w:rFonts w:ascii="宋体" w:hAnsi="宋体" w:hint="eastAsia"/>
          <w:szCs w:val="21"/>
        </w:rPr>
        <w:t>1.7.3.1总体技术要求：</w:t>
      </w:r>
    </w:p>
    <w:p w:rsidR="00183D9F" w:rsidRDefault="006E2C73">
      <w:pPr>
        <w:spacing w:line="360" w:lineRule="auto"/>
        <w:ind w:firstLineChars="192" w:firstLine="403"/>
        <w:rPr>
          <w:rFonts w:ascii="宋体" w:hAnsi="宋体"/>
          <w:szCs w:val="21"/>
        </w:rPr>
      </w:pPr>
      <w:r>
        <w:rPr>
          <w:rFonts w:ascii="宋体" w:hAnsi="宋体" w:hint="eastAsia"/>
          <w:szCs w:val="21"/>
        </w:rPr>
        <w:t>机房电气项目的施工，应确保新建成机房的供配电系统具有高安全性和高可靠性，应具备以下特点：多级电力保障、冗余备份能力、电源无污染、电源无间断、双回路供电、良好的接地、良好的浪涌抑制措施，从而保证机房内各类计算机设备及动力、照明系统的稳定运行。</w:t>
      </w:r>
    </w:p>
    <w:p w:rsidR="00183D9F" w:rsidRDefault="006E2C73">
      <w:pPr>
        <w:spacing w:line="360" w:lineRule="auto"/>
        <w:ind w:firstLineChars="192" w:firstLine="403"/>
        <w:rPr>
          <w:rFonts w:ascii="宋体" w:hAnsi="宋体"/>
          <w:szCs w:val="21"/>
        </w:rPr>
      </w:pPr>
      <w:r>
        <w:rPr>
          <w:rFonts w:ascii="宋体" w:hAnsi="宋体" w:hint="eastAsia"/>
          <w:szCs w:val="21"/>
        </w:rPr>
        <w:t>本次项目的机房供电系统采用“应急电源系统+UPS系统。”的供电方式。由</w:t>
      </w:r>
      <w:r w:rsidR="00E22117">
        <w:rPr>
          <w:rFonts w:ascii="宋体" w:hAnsi="宋体" w:hint="eastAsia"/>
          <w:szCs w:val="21"/>
        </w:rPr>
        <w:t>展览城</w:t>
      </w:r>
      <w:r>
        <w:rPr>
          <w:rFonts w:ascii="宋体" w:hAnsi="宋体" w:hint="eastAsia"/>
          <w:szCs w:val="21"/>
        </w:rPr>
        <w:t>低压</w:t>
      </w:r>
      <w:proofErr w:type="gramStart"/>
      <w:r>
        <w:rPr>
          <w:rFonts w:ascii="宋体" w:hAnsi="宋体" w:hint="eastAsia"/>
          <w:szCs w:val="21"/>
        </w:rPr>
        <w:t>配电室引1路</w:t>
      </w:r>
      <w:proofErr w:type="gramEnd"/>
      <w:r>
        <w:rPr>
          <w:rFonts w:ascii="宋体" w:hAnsi="宋体" w:hint="eastAsia"/>
          <w:szCs w:val="21"/>
        </w:rPr>
        <w:t>电源至1层机房总配电柜，为UPS主机、空调提供电源。</w:t>
      </w:r>
    </w:p>
    <w:p w:rsidR="00183D9F" w:rsidRDefault="006E2C73">
      <w:pPr>
        <w:spacing w:line="360" w:lineRule="auto"/>
        <w:ind w:firstLineChars="192" w:firstLine="403"/>
        <w:rPr>
          <w:rFonts w:ascii="宋体" w:hAnsi="宋体"/>
          <w:szCs w:val="21"/>
        </w:rPr>
      </w:pPr>
      <w:r>
        <w:rPr>
          <w:rFonts w:ascii="宋体" w:hAnsi="宋体" w:hint="eastAsia"/>
          <w:szCs w:val="21"/>
        </w:rPr>
        <w:t>本次项目机房内计算机设备的供电采用双路UPS电源供电系统，以保障关键设备用电的连续性和可靠性。</w:t>
      </w:r>
    </w:p>
    <w:p w:rsidR="00183D9F" w:rsidRDefault="006E2C73">
      <w:pPr>
        <w:spacing w:line="360" w:lineRule="auto"/>
        <w:ind w:firstLineChars="192" w:firstLine="403"/>
        <w:rPr>
          <w:rFonts w:ascii="宋体" w:hAnsi="宋体"/>
          <w:szCs w:val="21"/>
        </w:rPr>
      </w:pPr>
      <w:r>
        <w:rPr>
          <w:rFonts w:ascii="宋体" w:hAnsi="宋体" w:hint="eastAsia"/>
          <w:szCs w:val="21"/>
        </w:rPr>
        <w:t>本次项目供配电系统应采用交流50HZ，三相五线制380V/220V。接地系统应采用TN-S方式，零线和地线分开设置。配电线路中的中性线截面积不应小于相线截面积；负荷应均匀地分配在三相线路上，并应使三相负荷不平衡度小于5%。</w:t>
      </w:r>
    </w:p>
    <w:p w:rsidR="00183D9F" w:rsidRDefault="006E2C73">
      <w:pPr>
        <w:spacing w:line="360" w:lineRule="auto"/>
        <w:ind w:firstLineChars="192" w:firstLine="403"/>
        <w:rPr>
          <w:rFonts w:ascii="宋体" w:hAnsi="宋体"/>
          <w:szCs w:val="21"/>
        </w:rPr>
      </w:pPr>
      <w:r>
        <w:rPr>
          <w:rFonts w:ascii="宋体" w:hAnsi="宋体" w:hint="eastAsia"/>
          <w:szCs w:val="21"/>
        </w:rPr>
        <w:t>本次项目的供配电系统设计应按照机房内各功能区域的设备摆放规划和用途，精确计算用电负载需求，合理预留备用容量。</w:t>
      </w:r>
    </w:p>
    <w:p w:rsidR="00183D9F" w:rsidRDefault="006E2C73">
      <w:pPr>
        <w:spacing w:line="360" w:lineRule="auto"/>
        <w:ind w:firstLineChars="192" w:firstLine="403"/>
        <w:rPr>
          <w:rFonts w:ascii="宋体" w:hAnsi="宋体"/>
          <w:szCs w:val="21"/>
        </w:rPr>
      </w:pPr>
      <w:r>
        <w:rPr>
          <w:rFonts w:ascii="宋体" w:hAnsi="宋体" w:hint="eastAsia"/>
          <w:szCs w:val="21"/>
        </w:rPr>
        <w:t>在电力不足或紧急情况下应优先保证机房区生产设备运行、空调制冷及机房环境监控所必需的用电需要。</w:t>
      </w:r>
    </w:p>
    <w:p w:rsidR="00183D9F" w:rsidRDefault="006E2C73">
      <w:pPr>
        <w:spacing w:line="360" w:lineRule="auto"/>
        <w:ind w:firstLineChars="192" w:firstLine="403"/>
        <w:rPr>
          <w:rFonts w:ascii="宋体" w:hAnsi="宋体"/>
          <w:szCs w:val="21"/>
        </w:rPr>
      </w:pPr>
      <w:r>
        <w:rPr>
          <w:rFonts w:ascii="宋体" w:hAnsi="宋体" w:hint="eastAsia"/>
          <w:szCs w:val="21"/>
        </w:rPr>
        <w:t>机房中UPS设备(包括UPS主机和蓄电池组)设备支架及安装、服务项目，完成UPS输入输出电缆所涉及的管槽敷设等工作内容；UPS输入输出电缆的敷设、压接属于电气设备</w:t>
      </w:r>
      <w:proofErr w:type="gramStart"/>
      <w:r>
        <w:rPr>
          <w:rFonts w:ascii="宋体" w:hAnsi="宋体" w:hint="eastAsia"/>
          <w:szCs w:val="21"/>
        </w:rPr>
        <w:t>项目标段</w:t>
      </w:r>
      <w:proofErr w:type="gramEnd"/>
      <w:r>
        <w:rPr>
          <w:rFonts w:ascii="宋体" w:hAnsi="宋体" w:hint="eastAsia"/>
          <w:szCs w:val="21"/>
        </w:rPr>
        <w:t>的内容。</w:t>
      </w:r>
    </w:p>
    <w:p w:rsidR="00183D9F" w:rsidRDefault="006E2C73">
      <w:pPr>
        <w:spacing w:line="360" w:lineRule="auto"/>
        <w:ind w:firstLineChars="192" w:firstLine="403"/>
        <w:rPr>
          <w:rFonts w:ascii="宋体" w:hAnsi="宋体"/>
          <w:szCs w:val="21"/>
        </w:rPr>
      </w:pPr>
      <w:r>
        <w:rPr>
          <w:rFonts w:ascii="宋体" w:hAnsi="宋体" w:hint="eastAsia"/>
          <w:szCs w:val="21"/>
        </w:rPr>
        <w:t>机房</w:t>
      </w:r>
      <w:proofErr w:type="gramStart"/>
      <w:r>
        <w:rPr>
          <w:rFonts w:ascii="宋体" w:hAnsi="宋体" w:hint="eastAsia"/>
          <w:szCs w:val="21"/>
        </w:rPr>
        <w:t>区域零地电源</w:t>
      </w:r>
      <w:proofErr w:type="gramEnd"/>
      <w:r>
        <w:rPr>
          <w:rFonts w:ascii="宋体" w:hAnsi="宋体" w:hint="eastAsia"/>
          <w:szCs w:val="21"/>
        </w:rPr>
        <w:t>应＜2V；</w:t>
      </w:r>
    </w:p>
    <w:p w:rsidR="00183D9F" w:rsidRDefault="006E2C73">
      <w:pPr>
        <w:spacing w:line="360" w:lineRule="auto"/>
        <w:ind w:firstLineChars="192" w:firstLine="403"/>
        <w:rPr>
          <w:rFonts w:ascii="宋体" w:hAnsi="宋体"/>
          <w:szCs w:val="21"/>
        </w:rPr>
      </w:pPr>
      <w:r>
        <w:rPr>
          <w:rFonts w:ascii="宋体" w:hAnsi="宋体" w:hint="eastAsia"/>
          <w:szCs w:val="21"/>
        </w:rPr>
        <w:t>UPS输入电流谐波含量应＜15%、机房进线电源输入电压波形失真度应＜5%；</w:t>
      </w:r>
    </w:p>
    <w:p w:rsidR="00183D9F" w:rsidRDefault="006E2C73">
      <w:pPr>
        <w:spacing w:line="360" w:lineRule="auto"/>
        <w:ind w:firstLineChars="192" w:firstLine="403"/>
        <w:rPr>
          <w:rFonts w:ascii="宋体" w:hAnsi="宋体"/>
          <w:szCs w:val="21"/>
        </w:rPr>
      </w:pPr>
      <w:r>
        <w:rPr>
          <w:rFonts w:ascii="宋体" w:hAnsi="宋体" w:hint="eastAsia"/>
          <w:szCs w:val="21"/>
        </w:rPr>
        <w:t>机房区域接地阻值应＜1欧姆；</w:t>
      </w:r>
    </w:p>
    <w:p w:rsidR="00183D9F" w:rsidRDefault="006E2C73">
      <w:pPr>
        <w:spacing w:line="360" w:lineRule="auto"/>
        <w:ind w:firstLineChars="192" w:firstLine="403"/>
        <w:rPr>
          <w:rFonts w:ascii="宋体" w:hAnsi="宋体"/>
          <w:szCs w:val="21"/>
        </w:rPr>
      </w:pPr>
      <w:r>
        <w:rPr>
          <w:rFonts w:ascii="宋体" w:hAnsi="宋体" w:hint="eastAsia"/>
          <w:szCs w:val="21"/>
        </w:rPr>
        <w:t>1.7.3.2供配电系统施工需求</w:t>
      </w:r>
    </w:p>
    <w:p w:rsidR="00183D9F" w:rsidRDefault="006E2C73">
      <w:pPr>
        <w:spacing w:line="360" w:lineRule="auto"/>
        <w:ind w:firstLineChars="192" w:firstLine="403"/>
        <w:rPr>
          <w:rFonts w:ascii="宋体" w:hAnsi="宋体"/>
          <w:szCs w:val="21"/>
        </w:rPr>
      </w:pPr>
      <w:r>
        <w:rPr>
          <w:rFonts w:ascii="宋体" w:hAnsi="宋体" w:hint="eastAsia"/>
          <w:szCs w:val="21"/>
        </w:rPr>
        <w:t>在机房电源室安装</w:t>
      </w:r>
      <w:r w:rsidR="00A95303">
        <w:rPr>
          <w:rFonts w:ascii="宋体" w:hAnsi="宋体" w:hint="eastAsia"/>
          <w:szCs w:val="21"/>
        </w:rPr>
        <w:t>2</w:t>
      </w:r>
      <w:r>
        <w:rPr>
          <w:rFonts w:ascii="宋体" w:hAnsi="宋体" w:hint="eastAsia"/>
          <w:szCs w:val="21"/>
        </w:rPr>
        <w:t>台</w:t>
      </w:r>
      <w:r w:rsidR="00A95303">
        <w:rPr>
          <w:rFonts w:ascii="宋体" w:hAnsi="宋体" w:hint="eastAsia"/>
          <w:szCs w:val="21"/>
        </w:rPr>
        <w:t>2</w:t>
      </w:r>
      <w:r>
        <w:rPr>
          <w:rFonts w:ascii="宋体" w:hAnsi="宋体" w:hint="eastAsia"/>
          <w:szCs w:val="21"/>
        </w:rPr>
        <w:t>0KVA三进三出UPS，蓄电池组系统满载后备时间240分钟，为机房内的服务器设备、网络设备、环境监控设备及监控终端等供电。</w:t>
      </w:r>
    </w:p>
    <w:p w:rsidR="00183D9F" w:rsidRDefault="006E2C73">
      <w:pPr>
        <w:spacing w:line="360" w:lineRule="auto"/>
        <w:ind w:firstLineChars="192" w:firstLine="403"/>
        <w:rPr>
          <w:rFonts w:ascii="宋体" w:hAnsi="宋体"/>
          <w:szCs w:val="21"/>
        </w:rPr>
      </w:pPr>
      <w:r>
        <w:rPr>
          <w:rFonts w:ascii="宋体" w:hAnsi="宋体" w:hint="eastAsia"/>
          <w:szCs w:val="21"/>
        </w:rPr>
        <w:t>本项目UPS输出配电布线采用放射式配电方式，敷设至机房各区域内机柜，从UPS配电柜、配电箱到各用电设备采用阻燃铜芯电力电缆。</w:t>
      </w:r>
    </w:p>
    <w:p w:rsidR="00183D9F" w:rsidRDefault="006E2C73">
      <w:pPr>
        <w:spacing w:line="360" w:lineRule="auto"/>
        <w:ind w:firstLineChars="192" w:firstLine="403"/>
        <w:rPr>
          <w:rFonts w:ascii="宋体" w:hAnsi="宋体"/>
          <w:szCs w:val="21"/>
        </w:rPr>
      </w:pPr>
      <w:r>
        <w:rPr>
          <w:rFonts w:ascii="宋体" w:hAnsi="宋体" w:hint="eastAsia"/>
          <w:szCs w:val="21"/>
        </w:rPr>
        <w:t>传输机房内设置UPS配电柜，机房区域内所有服务器机柜、网络设备机柜均应设计为2路UPS电源供电，由UPS配电柜沿金属桥架敷设至每台机柜，并配备标准工业连接器。</w:t>
      </w:r>
    </w:p>
    <w:p w:rsidR="00183D9F" w:rsidRDefault="006E2C73">
      <w:pPr>
        <w:spacing w:line="360" w:lineRule="auto"/>
        <w:ind w:firstLineChars="192" w:firstLine="403"/>
        <w:rPr>
          <w:rFonts w:ascii="宋体" w:hAnsi="宋体"/>
          <w:szCs w:val="21"/>
        </w:rPr>
      </w:pPr>
      <w:r>
        <w:rPr>
          <w:rFonts w:ascii="宋体" w:hAnsi="宋体" w:hint="eastAsia"/>
          <w:szCs w:val="21"/>
        </w:rPr>
        <w:t>动力输出配电布线采用放射式配电方式</w:t>
      </w:r>
      <w:proofErr w:type="gramStart"/>
      <w:r>
        <w:rPr>
          <w:rFonts w:ascii="宋体" w:hAnsi="宋体" w:hint="eastAsia"/>
          <w:szCs w:val="21"/>
        </w:rPr>
        <w:t>直接配至各</w:t>
      </w:r>
      <w:proofErr w:type="gramEnd"/>
      <w:r>
        <w:rPr>
          <w:rFonts w:ascii="宋体" w:hAnsi="宋体" w:hint="eastAsia"/>
          <w:szCs w:val="21"/>
        </w:rPr>
        <w:t>动力用电设备，动力用电设备主要包括机房专用空调、排气扇等。配电柜至空调、排气扇等设备的配电布线应采用阻燃铜芯电力电缆，沿地板下或吊顶内金属线槽直接敷设到设备。</w:t>
      </w:r>
    </w:p>
    <w:p w:rsidR="00183D9F" w:rsidRDefault="006E2C73">
      <w:pPr>
        <w:spacing w:line="360" w:lineRule="auto"/>
        <w:ind w:firstLineChars="192" w:firstLine="403"/>
        <w:rPr>
          <w:rFonts w:ascii="宋体" w:hAnsi="宋体"/>
          <w:szCs w:val="21"/>
        </w:rPr>
      </w:pPr>
      <w:r>
        <w:rPr>
          <w:rFonts w:ascii="宋体" w:hAnsi="宋体" w:hint="eastAsia"/>
          <w:szCs w:val="21"/>
        </w:rPr>
        <w:t>本项目所用阻燃电缆、电线的阻燃等级不应低于C级，耐火电线、电缆的耐火等级也不应低于C级。</w:t>
      </w:r>
    </w:p>
    <w:p w:rsidR="00183D9F" w:rsidRDefault="006E2C73">
      <w:pPr>
        <w:spacing w:line="360" w:lineRule="auto"/>
        <w:ind w:firstLineChars="192" w:firstLine="403"/>
        <w:rPr>
          <w:rFonts w:ascii="宋体" w:hAnsi="宋体"/>
          <w:szCs w:val="21"/>
        </w:rPr>
      </w:pPr>
      <w:r>
        <w:rPr>
          <w:rFonts w:ascii="宋体" w:hAnsi="宋体" w:hint="eastAsia"/>
          <w:szCs w:val="21"/>
        </w:rPr>
        <w:t>机房区域内所有供配电线缆金属桥架须进行防锈处理，金属桥架大小尺寸应综合考虑满配线缆数量和扩容余量，按不大于40%的占空比设计施工。金属桥架安装走向应尽量减小对空调送风的阻碍。</w:t>
      </w:r>
    </w:p>
    <w:p w:rsidR="00183D9F" w:rsidRDefault="006E2C73">
      <w:pPr>
        <w:spacing w:line="360" w:lineRule="auto"/>
        <w:ind w:firstLineChars="192" w:firstLine="403"/>
        <w:rPr>
          <w:rFonts w:ascii="宋体" w:hAnsi="宋体"/>
          <w:szCs w:val="21"/>
        </w:rPr>
      </w:pPr>
      <w:r>
        <w:rPr>
          <w:rFonts w:ascii="宋体" w:hAnsi="宋体" w:hint="eastAsia"/>
          <w:szCs w:val="21"/>
        </w:rPr>
        <w:t>屏蔽接地：所有电缆均采用镀锌金属桥架及镀锌电线管保护敷设，所有金属管、金属线槽均应可靠接地。应按照确保机房配电安全可靠的原则，进行机房内供配电系统各级配电之间的选择性、级联</w:t>
      </w:r>
      <w:proofErr w:type="gramStart"/>
      <w:r>
        <w:rPr>
          <w:rFonts w:ascii="宋体" w:hAnsi="宋体" w:hint="eastAsia"/>
          <w:szCs w:val="21"/>
        </w:rPr>
        <w:t>性深化</w:t>
      </w:r>
      <w:proofErr w:type="gramEnd"/>
      <w:r>
        <w:rPr>
          <w:rFonts w:ascii="宋体" w:hAnsi="宋体" w:hint="eastAsia"/>
          <w:szCs w:val="21"/>
        </w:rPr>
        <w:t>设计。</w:t>
      </w:r>
    </w:p>
    <w:p w:rsidR="00183D9F" w:rsidRDefault="006E2C73">
      <w:pPr>
        <w:spacing w:line="360" w:lineRule="auto"/>
        <w:ind w:firstLineChars="192" w:firstLine="403"/>
        <w:rPr>
          <w:rFonts w:ascii="宋体" w:hAnsi="宋体"/>
          <w:szCs w:val="21"/>
        </w:rPr>
      </w:pPr>
      <w:r>
        <w:rPr>
          <w:rFonts w:ascii="宋体" w:hAnsi="宋体" w:hint="eastAsia"/>
          <w:szCs w:val="21"/>
        </w:rPr>
        <w:t>本项目供配电系统施工安装必须严格按照以下要求进行：</w:t>
      </w:r>
    </w:p>
    <w:p w:rsidR="00183D9F" w:rsidRDefault="006E2C73">
      <w:pPr>
        <w:spacing w:line="360" w:lineRule="auto"/>
        <w:ind w:firstLineChars="192" w:firstLine="403"/>
        <w:rPr>
          <w:rFonts w:ascii="宋体" w:hAnsi="宋体"/>
          <w:szCs w:val="21"/>
        </w:rPr>
      </w:pPr>
      <w:r>
        <w:rPr>
          <w:rFonts w:ascii="宋体" w:hAnsi="宋体" w:hint="eastAsia"/>
          <w:szCs w:val="21"/>
        </w:rPr>
        <w:t>全部配电设备、线缆的安装要做到整齐、牢固、正确、标志明确、外观良好、内外清洁。接线盒内无残留物，盖板整齐、严密、紧贴墙面，同类配电设施安装高度应一致。特种电源配电装置应有明显标志，并注明频率、电压等。配电盘、柜及其他配电装置的台座应与建筑楼地面牢固固定。</w:t>
      </w:r>
    </w:p>
    <w:p w:rsidR="00183D9F" w:rsidRDefault="006E2C73">
      <w:pPr>
        <w:spacing w:line="360" w:lineRule="auto"/>
        <w:ind w:firstLineChars="192" w:firstLine="403"/>
        <w:rPr>
          <w:rFonts w:ascii="宋体" w:hAnsi="宋体"/>
          <w:szCs w:val="21"/>
        </w:rPr>
      </w:pPr>
      <w:r>
        <w:rPr>
          <w:rFonts w:ascii="宋体" w:hAnsi="宋体" w:hint="eastAsia"/>
          <w:szCs w:val="21"/>
        </w:rPr>
        <w:t>配电干线与配电盘、柜、UPS设备之间应采用压接端子连接。机房内的电力线与信号线应分别铺设、排列整齐、捆扎固定，长度留有余量。电源相线、中性线、保护接地线，直流工作地线、各种信号线和通讯线的颜色应各不相同，并按设计编号，电缆电线连接可靠，不得有扭绞、压扁和保护层断裂等现象。</w:t>
      </w:r>
    </w:p>
    <w:p w:rsidR="00183D9F" w:rsidRDefault="006E2C73">
      <w:pPr>
        <w:spacing w:line="360" w:lineRule="auto"/>
        <w:ind w:firstLineChars="192" w:firstLine="403"/>
        <w:rPr>
          <w:rFonts w:ascii="宋体" w:hAnsi="宋体"/>
          <w:szCs w:val="21"/>
        </w:rPr>
      </w:pPr>
      <w:r>
        <w:rPr>
          <w:rFonts w:ascii="宋体" w:hAnsi="宋体" w:hint="eastAsia"/>
          <w:szCs w:val="21"/>
        </w:rPr>
        <w:t>各投标人应提供关于线缆、金属线槽、配电柜等电气设施的生产厂家、产地、品牌、产品合格证书、产品质检证书和产品质量认证等相关技术规格文件。</w:t>
      </w:r>
    </w:p>
    <w:p w:rsidR="00183D9F" w:rsidRDefault="006E2C73">
      <w:pPr>
        <w:spacing w:line="360" w:lineRule="auto"/>
        <w:ind w:firstLineChars="192" w:firstLine="403"/>
        <w:rPr>
          <w:rFonts w:ascii="宋体" w:hAnsi="宋体"/>
          <w:szCs w:val="21"/>
        </w:rPr>
      </w:pPr>
      <w:r>
        <w:rPr>
          <w:rFonts w:ascii="宋体" w:hAnsi="宋体" w:hint="eastAsia"/>
          <w:szCs w:val="21"/>
        </w:rPr>
        <w:t>1.7.3.</w:t>
      </w:r>
      <w:r w:rsidR="007511D9">
        <w:rPr>
          <w:rFonts w:ascii="宋体" w:hAnsi="宋体" w:hint="eastAsia"/>
          <w:szCs w:val="21"/>
        </w:rPr>
        <w:t>3</w:t>
      </w:r>
      <w:r>
        <w:rPr>
          <w:rFonts w:ascii="宋体" w:hAnsi="宋体" w:hint="eastAsia"/>
          <w:szCs w:val="21"/>
        </w:rPr>
        <w:t>.配电柜</w:t>
      </w:r>
    </w:p>
    <w:p w:rsidR="00183D9F" w:rsidRDefault="006E2C73">
      <w:pPr>
        <w:spacing w:line="360" w:lineRule="auto"/>
        <w:ind w:firstLineChars="192" w:firstLine="403"/>
        <w:rPr>
          <w:rFonts w:ascii="宋体" w:hAnsi="宋体"/>
          <w:szCs w:val="21"/>
        </w:rPr>
      </w:pPr>
      <w:r>
        <w:rPr>
          <w:rFonts w:ascii="宋体" w:hAnsi="宋体" w:hint="eastAsia"/>
          <w:szCs w:val="21"/>
        </w:rPr>
        <w:t>（1）配电柜生产厂家必须取得国家强制性产品认证证书3C认证和ISO9000质量认证证书。设备应符合下列标准规范的要求： GB7251-97 低压成套开关设备； GB9466 低压成套开关设备基本试验方法；GB／T4942．2 低压电气防护等级； GB3047．1 面板、架和</w:t>
      </w:r>
      <w:proofErr w:type="gramStart"/>
      <w:r>
        <w:rPr>
          <w:rFonts w:ascii="宋体" w:hAnsi="宋体" w:hint="eastAsia"/>
          <w:szCs w:val="21"/>
        </w:rPr>
        <w:t>框的</w:t>
      </w:r>
      <w:proofErr w:type="gramEnd"/>
      <w:r>
        <w:rPr>
          <w:rFonts w:ascii="宋体" w:hAnsi="宋体" w:hint="eastAsia"/>
          <w:szCs w:val="21"/>
        </w:rPr>
        <w:t>基本系列；GB50150-91 电气装置安装工程设备交接试验标准。</w:t>
      </w:r>
    </w:p>
    <w:p w:rsidR="00183D9F" w:rsidRDefault="006E2C73">
      <w:pPr>
        <w:spacing w:line="360" w:lineRule="auto"/>
        <w:ind w:firstLineChars="192" w:firstLine="403"/>
        <w:rPr>
          <w:rFonts w:ascii="宋体" w:hAnsi="宋体"/>
          <w:szCs w:val="21"/>
        </w:rPr>
      </w:pPr>
      <w:r>
        <w:rPr>
          <w:rFonts w:ascii="宋体" w:hAnsi="宋体" w:hint="eastAsia"/>
          <w:szCs w:val="21"/>
        </w:rPr>
        <w:t>（2）配电柜、列头柜、配电箱柜体应双面镀锌、表面喷塑，喷塑颜色与周围设备颜色协调。加工工艺规范、精细、美观、操作方便、安全、可靠。进出线预留孔洞数量、大小、形状、箱（柜）安装方式等必须符合设计图纸具体参数要求。</w:t>
      </w:r>
    </w:p>
    <w:p w:rsidR="00183D9F" w:rsidRDefault="006E2C73">
      <w:pPr>
        <w:spacing w:line="360" w:lineRule="auto"/>
        <w:ind w:firstLineChars="192" w:firstLine="403"/>
        <w:rPr>
          <w:rFonts w:ascii="宋体" w:hAnsi="宋体"/>
          <w:szCs w:val="21"/>
        </w:rPr>
      </w:pPr>
      <w:r>
        <w:rPr>
          <w:rFonts w:ascii="宋体" w:hAnsi="宋体" w:hint="eastAsia"/>
          <w:szCs w:val="21"/>
        </w:rPr>
        <w:t>（3）配电柜、列头柜、配电箱内零件的边缘和开孔处应平整光滑，无毛刺及裂口。所有电器及附件(如附加电阻等)均应牢固地固定在骨架</w:t>
      </w:r>
      <w:proofErr w:type="gramStart"/>
      <w:r>
        <w:rPr>
          <w:rFonts w:ascii="宋体" w:hAnsi="宋体" w:hint="eastAsia"/>
          <w:szCs w:val="21"/>
        </w:rPr>
        <w:t>或支件上</w:t>
      </w:r>
      <w:proofErr w:type="gramEnd"/>
      <w:r>
        <w:rPr>
          <w:rFonts w:ascii="宋体" w:hAnsi="宋体" w:hint="eastAsia"/>
          <w:szCs w:val="21"/>
        </w:rPr>
        <w:t>，不得悬吊在其他电器的接线端子或连接线上。所有紧固件包括螺钉、螺母、垫圈等均应有防腐层。</w:t>
      </w:r>
    </w:p>
    <w:p w:rsidR="00183D9F" w:rsidRDefault="006E2C73">
      <w:pPr>
        <w:spacing w:line="360" w:lineRule="auto"/>
        <w:ind w:firstLineChars="192" w:firstLine="403"/>
        <w:rPr>
          <w:rFonts w:ascii="宋体" w:hAnsi="宋体"/>
          <w:szCs w:val="21"/>
        </w:rPr>
      </w:pPr>
      <w:r>
        <w:rPr>
          <w:rFonts w:ascii="宋体" w:hAnsi="宋体" w:hint="eastAsia"/>
          <w:szCs w:val="21"/>
        </w:rPr>
        <w:t>（4）配电柜、列头柜、配电箱的铭牌、警告标识和电路图：</w:t>
      </w:r>
    </w:p>
    <w:p w:rsidR="00183D9F" w:rsidRDefault="006E2C73">
      <w:pPr>
        <w:spacing w:line="360" w:lineRule="auto"/>
        <w:ind w:firstLineChars="192" w:firstLine="403"/>
        <w:rPr>
          <w:rFonts w:ascii="宋体" w:hAnsi="宋体"/>
          <w:szCs w:val="21"/>
        </w:rPr>
      </w:pPr>
      <w:r>
        <w:rPr>
          <w:rFonts w:ascii="宋体" w:hAnsi="宋体" w:hint="eastAsia"/>
          <w:szCs w:val="21"/>
        </w:rPr>
        <w:t>a.铭牌应有产品名称、型号、厂家名称、主要技术参数、出厂编号、生产日期等五项。铭牌、指示、警告标识必须具有中文表示。铭牌内容应符合国家有关标准规定，且</w:t>
      </w:r>
      <w:proofErr w:type="gramStart"/>
      <w:r>
        <w:rPr>
          <w:rFonts w:ascii="宋体" w:hAnsi="宋体" w:hint="eastAsia"/>
          <w:szCs w:val="21"/>
        </w:rPr>
        <w:t>牢固着</w:t>
      </w:r>
      <w:proofErr w:type="gramEnd"/>
      <w:r>
        <w:rPr>
          <w:rFonts w:ascii="宋体" w:hAnsi="宋体" w:hint="eastAsia"/>
          <w:szCs w:val="21"/>
        </w:rPr>
        <w:t>于设备显著位置。</w:t>
      </w:r>
    </w:p>
    <w:p w:rsidR="00183D9F" w:rsidRDefault="006E2C73">
      <w:pPr>
        <w:spacing w:line="360" w:lineRule="auto"/>
        <w:ind w:firstLineChars="192" w:firstLine="403"/>
        <w:rPr>
          <w:rFonts w:ascii="宋体" w:hAnsi="宋体"/>
          <w:szCs w:val="21"/>
        </w:rPr>
      </w:pPr>
      <w:r>
        <w:rPr>
          <w:rFonts w:ascii="宋体" w:hAnsi="宋体" w:hint="eastAsia"/>
          <w:szCs w:val="21"/>
        </w:rPr>
        <w:t>b. 箱（柜）必须附相应的主电路图、系统图、原理图、二次接线图等，电路图中各参数要求与实物相一致配套供货。</w:t>
      </w:r>
    </w:p>
    <w:p w:rsidR="00183D9F" w:rsidRDefault="006E2C73">
      <w:pPr>
        <w:spacing w:line="360" w:lineRule="auto"/>
        <w:ind w:firstLineChars="192" w:firstLine="403"/>
        <w:rPr>
          <w:rFonts w:ascii="宋体" w:hAnsi="宋体"/>
          <w:szCs w:val="21"/>
        </w:rPr>
      </w:pPr>
      <w:r>
        <w:rPr>
          <w:rFonts w:ascii="宋体" w:hAnsi="宋体" w:hint="eastAsia"/>
          <w:szCs w:val="21"/>
        </w:rPr>
        <w:t>c. 各投标人应提供配电柜、列头柜、配电箱等柜体原器件安装布局图。</w:t>
      </w:r>
    </w:p>
    <w:p w:rsidR="00183D9F" w:rsidRDefault="006E2C73">
      <w:pPr>
        <w:spacing w:line="360" w:lineRule="auto"/>
        <w:ind w:firstLineChars="192" w:firstLine="403"/>
        <w:rPr>
          <w:rFonts w:ascii="宋体" w:hAnsi="宋体"/>
          <w:szCs w:val="21"/>
        </w:rPr>
      </w:pPr>
      <w:r>
        <w:rPr>
          <w:rFonts w:ascii="宋体" w:hAnsi="宋体" w:hint="eastAsia"/>
          <w:szCs w:val="21"/>
        </w:rPr>
        <w:t>（5）电气性能要求：</w:t>
      </w:r>
    </w:p>
    <w:p w:rsidR="00183D9F" w:rsidRDefault="006E2C73">
      <w:pPr>
        <w:spacing w:line="360" w:lineRule="auto"/>
        <w:ind w:firstLineChars="192" w:firstLine="403"/>
        <w:rPr>
          <w:rFonts w:ascii="宋体" w:hAnsi="宋体"/>
          <w:szCs w:val="21"/>
        </w:rPr>
      </w:pPr>
      <w:r>
        <w:rPr>
          <w:rFonts w:ascii="宋体" w:hAnsi="宋体" w:hint="eastAsia"/>
          <w:szCs w:val="21"/>
        </w:rPr>
        <w:t>a. 配电箱（柜）所有的电气元件必须是3C认证产品，采用的塑壳断路器、漏电保护单元必须选用优质、可靠产品，其操作寿命应在5万次以上。电器元件排列整齐，横平竖直各电气元件布置合理，并有足够的电气安全距离。电器元件的技术参数和配线截面必须符合设计和相关规范要求。</w:t>
      </w:r>
    </w:p>
    <w:p w:rsidR="00183D9F" w:rsidRDefault="006E2C73">
      <w:pPr>
        <w:spacing w:line="360" w:lineRule="auto"/>
        <w:ind w:firstLineChars="192" w:firstLine="403"/>
        <w:rPr>
          <w:rFonts w:ascii="宋体" w:hAnsi="宋体"/>
          <w:szCs w:val="21"/>
        </w:rPr>
      </w:pPr>
      <w:r>
        <w:rPr>
          <w:rFonts w:ascii="宋体" w:hAnsi="宋体" w:hint="eastAsia"/>
          <w:szCs w:val="21"/>
        </w:rPr>
        <w:t>b. 配电柜内主要元器件的检测报告及产地、产品合格证、柜内母线要求外敷热缩套管，柜内各小室分工明确，互不干扰，独立工作，柜内接线端子应与出线导线截面相匹配。</w:t>
      </w:r>
    </w:p>
    <w:p w:rsidR="00183D9F" w:rsidRDefault="006E2C73">
      <w:pPr>
        <w:spacing w:line="360" w:lineRule="auto"/>
        <w:ind w:firstLineChars="192" w:firstLine="403"/>
        <w:rPr>
          <w:rFonts w:ascii="宋体" w:hAnsi="宋体"/>
          <w:szCs w:val="21"/>
        </w:rPr>
      </w:pPr>
      <w:r>
        <w:rPr>
          <w:rFonts w:ascii="宋体" w:hAnsi="宋体" w:hint="eastAsia"/>
          <w:szCs w:val="21"/>
        </w:rPr>
        <w:t>c.配电柜、列头柜、配电箱的柜面</w:t>
      </w:r>
      <w:proofErr w:type="gramStart"/>
      <w:r>
        <w:rPr>
          <w:rFonts w:ascii="宋体" w:hAnsi="宋体" w:hint="eastAsia"/>
          <w:szCs w:val="21"/>
        </w:rPr>
        <w:t>应设各相电压</w:t>
      </w:r>
      <w:proofErr w:type="gramEnd"/>
      <w:r>
        <w:rPr>
          <w:rFonts w:ascii="宋体" w:hAnsi="宋体" w:hint="eastAsia"/>
          <w:szCs w:val="21"/>
        </w:rPr>
        <w:t>、电流指示仪表，各类信号灯、标牌要齐全、美观、清晰规范。便于工作人员观察监测设备运行情况。</w:t>
      </w:r>
    </w:p>
    <w:p w:rsidR="00183D9F" w:rsidRDefault="006E2C73">
      <w:pPr>
        <w:spacing w:line="360" w:lineRule="auto"/>
        <w:ind w:firstLineChars="192" w:firstLine="403"/>
        <w:rPr>
          <w:rFonts w:ascii="宋体" w:hAnsi="宋体"/>
          <w:szCs w:val="21"/>
        </w:rPr>
      </w:pPr>
      <w:r>
        <w:rPr>
          <w:rFonts w:ascii="宋体" w:hAnsi="宋体" w:hint="eastAsia"/>
          <w:szCs w:val="21"/>
        </w:rPr>
        <w:t>d. 配电柜、列头柜、配电箱内应设安全保护地（PE）线排和电源中性线（N）接线排。保护地与配电柜体要有可靠的电气连接。柜内各种标识应详尽清晰。</w:t>
      </w:r>
    </w:p>
    <w:p w:rsidR="00183D9F" w:rsidRDefault="006E2C73">
      <w:pPr>
        <w:spacing w:line="360" w:lineRule="auto"/>
        <w:ind w:firstLineChars="192" w:firstLine="403"/>
        <w:rPr>
          <w:rFonts w:ascii="宋体" w:hAnsi="宋体"/>
          <w:szCs w:val="21"/>
        </w:rPr>
      </w:pPr>
      <w:r>
        <w:rPr>
          <w:rFonts w:ascii="宋体" w:hAnsi="宋体" w:hint="eastAsia"/>
          <w:szCs w:val="21"/>
        </w:rPr>
        <w:t>(6)接地及保护装置：</w:t>
      </w:r>
    </w:p>
    <w:p w:rsidR="00183D9F" w:rsidRDefault="006E2C73">
      <w:pPr>
        <w:spacing w:line="360" w:lineRule="auto"/>
        <w:ind w:firstLineChars="192" w:firstLine="403"/>
        <w:rPr>
          <w:rFonts w:ascii="宋体" w:hAnsi="宋体"/>
          <w:szCs w:val="21"/>
        </w:rPr>
      </w:pPr>
      <w:r>
        <w:rPr>
          <w:rFonts w:ascii="宋体" w:hAnsi="宋体" w:hint="eastAsia"/>
          <w:szCs w:val="21"/>
        </w:rPr>
        <w:t>a. 配电箱（柜）均应在箱（柜）结构上焊有主接地端子。主接地端子与接地箱（柜）内的最大接地导线匹配。并要求在接地端子处做出规范要求的接地端子符号。铜质保护接地的截面积、压接铜线端子、专用接地配件、接地防松垫圈、带电部分绝缘保护均应符合国家规范、规程要求。</w:t>
      </w:r>
    </w:p>
    <w:p w:rsidR="00183D9F" w:rsidRDefault="006E2C73">
      <w:pPr>
        <w:spacing w:line="360" w:lineRule="auto"/>
        <w:ind w:firstLineChars="192" w:firstLine="403"/>
        <w:rPr>
          <w:rFonts w:ascii="宋体" w:hAnsi="宋体"/>
          <w:szCs w:val="21"/>
        </w:rPr>
      </w:pPr>
      <w:r>
        <w:rPr>
          <w:rFonts w:ascii="宋体" w:hAnsi="宋体" w:hint="eastAsia"/>
          <w:szCs w:val="21"/>
        </w:rPr>
        <w:t>b. 暗装配电箱箱体外壳焊接一根一40x4镀锌扁钢，作为箱体接地用。</w:t>
      </w:r>
    </w:p>
    <w:p w:rsidR="00183D9F" w:rsidRDefault="006E2C73">
      <w:pPr>
        <w:spacing w:line="360" w:lineRule="auto"/>
        <w:ind w:firstLineChars="192" w:firstLine="403"/>
        <w:rPr>
          <w:rFonts w:ascii="宋体" w:hAnsi="宋体"/>
          <w:szCs w:val="21"/>
        </w:rPr>
      </w:pPr>
      <w:r>
        <w:rPr>
          <w:rFonts w:ascii="宋体" w:hAnsi="宋体" w:hint="eastAsia"/>
          <w:szCs w:val="21"/>
        </w:rPr>
        <w:t>c. 配电柜、列头柜、配电箱均设过流、短路及缺相等保护功能及电压、电流、运行等信号指示。动力配电柜应配备有电压、电流检测指示、紧急断电装置。</w:t>
      </w:r>
    </w:p>
    <w:p w:rsidR="00183D9F" w:rsidRDefault="006E2C73">
      <w:pPr>
        <w:spacing w:line="360" w:lineRule="auto"/>
        <w:ind w:firstLineChars="192" w:firstLine="403"/>
        <w:rPr>
          <w:rFonts w:ascii="宋体" w:hAnsi="宋体"/>
          <w:szCs w:val="21"/>
        </w:rPr>
      </w:pPr>
      <w:r>
        <w:rPr>
          <w:rFonts w:ascii="宋体" w:hAnsi="宋体" w:hint="eastAsia"/>
          <w:szCs w:val="21"/>
        </w:rPr>
        <w:t>d. 输入配电柜和列头柜需配置高品质的避雷模块。</w:t>
      </w:r>
    </w:p>
    <w:p w:rsidR="00183D9F" w:rsidRDefault="006E2C73">
      <w:pPr>
        <w:spacing w:line="360" w:lineRule="auto"/>
        <w:ind w:firstLineChars="192" w:firstLine="403"/>
        <w:rPr>
          <w:rFonts w:ascii="宋体" w:hAnsi="宋体"/>
          <w:szCs w:val="21"/>
        </w:rPr>
      </w:pPr>
      <w:r>
        <w:rPr>
          <w:rFonts w:ascii="宋体" w:hAnsi="宋体" w:hint="eastAsia"/>
          <w:szCs w:val="21"/>
        </w:rPr>
        <w:t>(7)箱（柜）内的配线：</w:t>
      </w:r>
    </w:p>
    <w:p w:rsidR="00183D9F" w:rsidRDefault="006E2C73">
      <w:pPr>
        <w:spacing w:line="360" w:lineRule="auto"/>
        <w:ind w:firstLineChars="192" w:firstLine="403"/>
        <w:rPr>
          <w:rFonts w:ascii="宋体" w:hAnsi="宋体"/>
          <w:szCs w:val="21"/>
        </w:rPr>
      </w:pPr>
      <w:r>
        <w:rPr>
          <w:rFonts w:ascii="宋体" w:hAnsi="宋体" w:hint="eastAsia"/>
          <w:szCs w:val="21"/>
        </w:rPr>
        <w:t>a. 配电柜、列头柜、配电箱内部安装连接用优质镀锡铜排或软导线，截面积符合要求，要求比国家标准计算选取大一个规格。配电箱（柜）总开关到分开关采用铜排连接（不能有裸导体），总开关的出线导线截面和不能小于进线截面，回路标注采用塑料条打字并固定牢靠。</w:t>
      </w:r>
      <w:proofErr w:type="gramStart"/>
      <w:r>
        <w:rPr>
          <w:rFonts w:ascii="宋体" w:hAnsi="宋体" w:hint="eastAsia"/>
          <w:szCs w:val="21"/>
        </w:rPr>
        <w:t>软铜导线</w:t>
      </w:r>
      <w:proofErr w:type="gramEnd"/>
      <w:r>
        <w:rPr>
          <w:rFonts w:ascii="宋体" w:hAnsi="宋体" w:hint="eastAsia"/>
          <w:szCs w:val="21"/>
        </w:rPr>
        <w:t>两端压</w:t>
      </w:r>
      <w:proofErr w:type="gramStart"/>
      <w:r>
        <w:rPr>
          <w:rFonts w:ascii="宋体" w:hAnsi="宋体" w:hint="eastAsia"/>
          <w:szCs w:val="21"/>
        </w:rPr>
        <w:t>接铜接线鼻并塘锡</w:t>
      </w:r>
      <w:proofErr w:type="gramEnd"/>
      <w:r>
        <w:rPr>
          <w:rFonts w:ascii="宋体" w:hAnsi="宋体" w:hint="eastAsia"/>
          <w:szCs w:val="21"/>
        </w:rPr>
        <w:t>处理。导线</w:t>
      </w:r>
      <w:proofErr w:type="gramStart"/>
      <w:r>
        <w:rPr>
          <w:rFonts w:ascii="宋体" w:hAnsi="宋体" w:hint="eastAsia"/>
          <w:szCs w:val="21"/>
        </w:rPr>
        <w:t>两端套热缩</w:t>
      </w:r>
      <w:proofErr w:type="gramEnd"/>
      <w:r>
        <w:rPr>
          <w:rFonts w:ascii="宋体" w:hAnsi="宋体" w:hint="eastAsia"/>
          <w:szCs w:val="21"/>
        </w:rPr>
        <w:t>管，分相色。主回路电气间隙不小于12mm，爬电距离不小于14mm。为检修便利，配电柜前后设门并加锁具，内部安装梁板镀彩锌，强度符合安装要求。</w:t>
      </w:r>
    </w:p>
    <w:p w:rsidR="00183D9F" w:rsidRDefault="006E2C73">
      <w:pPr>
        <w:spacing w:line="360" w:lineRule="auto"/>
        <w:ind w:firstLineChars="192" w:firstLine="403"/>
        <w:rPr>
          <w:rFonts w:ascii="宋体" w:hAnsi="宋体"/>
          <w:szCs w:val="21"/>
        </w:rPr>
      </w:pPr>
      <w:r>
        <w:rPr>
          <w:rFonts w:ascii="宋体" w:hAnsi="宋体" w:hint="eastAsia"/>
          <w:szCs w:val="21"/>
        </w:rPr>
        <w:t>b. 母线、母线联接和裸导体应符合相色要求，相线和中性母线须为同截面，母线的排列方式应符合规范要求。各连接母线采用规范的不同颜色标示，不得采用线两端加绕色带处理,在结构上应采取防止电化腐蚀的措施。母线的连接和母线、绝缘导线的布置要尽量减少涡流影响，如果交流导体要穿过封闭的具有导磁性能的框架或金属隔板，则该电路的三相导线均应从同一孔中穿过。母线</w:t>
      </w:r>
      <w:proofErr w:type="gramStart"/>
      <w:r>
        <w:rPr>
          <w:rFonts w:ascii="宋体" w:hAnsi="宋体" w:hint="eastAsia"/>
          <w:szCs w:val="21"/>
        </w:rPr>
        <w:t>排应采用绝缘支持件</w:t>
      </w:r>
      <w:proofErr w:type="gramEnd"/>
      <w:r>
        <w:rPr>
          <w:rFonts w:ascii="宋体" w:hAnsi="宋体" w:hint="eastAsia"/>
          <w:szCs w:val="21"/>
        </w:rPr>
        <w:t>进行固定，以保证母线之间和母线与其它部件之间距离不变。母线的布置和连接及</w:t>
      </w:r>
      <w:proofErr w:type="gramStart"/>
      <w:r>
        <w:rPr>
          <w:rFonts w:ascii="宋体" w:hAnsi="宋体" w:hint="eastAsia"/>
          <w:szCs w:val="21"/>
        </w:rPr>
        <w:t>绝缘支持件</w:t>
      </w:r>
      <w:proofErr w:type="gramEnd"/>
      <w:r>
        <w:rPr>
          <w:rFonts w:ascii="宋体" w:hAnsi="宋体" w:hint="eastAsia"/>
          <w:szCs w:val="21"/>
        </w:rPr>
        <w:t>应能承受装置额定的短时耐受电流和峰值耐受电流所产生机械应力和热应力的冲击。母线之间连接应保证有足够持久的压力，但不应使母线变形，振动和温度变化在母线上产生的膨胀和收缩不致影响母线连接部位的接触特性。</w:t>
      </w:r>
    </w:p>
    <w:p w:rsidR="00183D9F" w:rsidRDefault="006E2C73">
      <w:pPr>
        <w:spacing w:line="360" w:lineRule="auto"/>
        <w:ind w:firstLineChars="192" w:firstLine="403"/>
        <w:rPr>
          <w:rFonts w:ascii="宋体" w:hAnsi="宋体"/>
          <w:szCs w:val="21"/>
        </w:rPr>
      </w:pPr>
      <w:r>
        <w:rPr>
          <w:rFonts w:ascii="宋体" w:hAnsi="宋体" w:hint="eastAsia"/>
          <w:szCs w:val="21"/>
        </w:rPr>
        <w:t>c.配电柜、列头柜、配电箱内部应布置合理，确保操作安全。断路器接线端子连线不得超出二根。配线排列整齐、美观，铜排之间要有足够的间距安装牢固，导线应绑扎成束，并联配线，严禁串联连接，开关之间跳线的截面不得小于其出线截面。</w:t>
      </w:r>
    </w:p>
    <w:p w:rsidR="00183D9F" w:rsidRDefault="006E2C73">
      <w:pPr>
        <w:spacing w:line="360" w:lineRule="auto"/>
        <w:ind w:firstLineChars="192" w:firstLine="403"/>
        <w:rPr>
          <w:rFonts w:ascii="宋体" w:hAnsi="宋体"/>
          <w:szCs w:val="21"/>
        </w:rPr>
      </w:pPr>
      <w:r>
        <w:rPr>
          <w:rFonts w:ascii="宋体" w:hAnsi="宋体" w:hint="eastAsia"/>
          <w:szCs w:val="21"/>
        </w:rPr>
        <w:t xml:space="preserve">   (8)随箱（柜）附带装箱清单：</w:t>
      </w:r>
    </w:p>
    <w:p w:rsidR="00183D9F" w:rsidRDefault="006E2C73">
      <w:pPr>
        <w:spacing w:line="360" w:lineRule="auto"/>
        <w:ind w:firstLineChars="192" w:firstLine="403"/>
        <w:rPr>
          <w:rFonts w:ascii="宋体" w:hAnsi="宋体"/>
          <w:szCs w:val="21"/>
        </w:rPr>
      </w:pPr>
      <w:r>
        <w:rPr>
          <w:rFonts w:ascii="宋体" w:hAnsi="宋体" w:hint="eastAsia"/>
          <w:szCs w:val="21"/>
        </w:rPr>
        <w:t>产品合格证、出厂检验报告、厂家资质、交用户资料（使用说明书、电路图、配线图等），规定及合同要求的备品、备件、专用工具等应齐全、真实、有效。</w:t>
      </w:r>
    </w:p>
    <w:p w:rsidR="00183D9F" w:rsidRDefault="006E2C73">
      <w:pPr>
        <w:spacing w:line="360" w:lineRule="auto"/>
        <w:ind w:firstLineChars="192" w:firstLine="403"/>
        <w:rPr>
          <w:rFonts w:ascii="宋体" w:hAnsi="宋体"/>
          <w:szCs w:val="21"/>
        </w:rPr>
      </w:pPr>
      <w:r>
        <w:rPr>
          <w:rFonts w:ascii="宋体" w:hAnsi="宋体" w:hint="eastAsia"/>
          <w:szCs w:val="21"/>
        </w:rPr>
        <w:t>注：本次采购的配电柜、列头柜、配电箱需采用同一品牌。各投标人应提供配电柜、列头柜、配电箱等电气设施的生产厂家、产地、品牌、产品合格证书、产品质检证书和产品质量认证等相关技术规格文件。</w:t>
      </w:r>
    </w:p>
    <w:p w:rsidR="00183D9F" w:rsidRDefault="006E2C73">
      <w:pPr>
        <w:spacing w:line="360" w:lineRule="auto"/>
        <w:ind w:firstLineChars="192" w:firstLine="403"/>
        <w:rPr>
          <w:rFonts w:ascii="宋体" w:hAnsi="宋体"/>
          <w:szCs w:val="21"/>
        </w:rPr>
      </w:pPr>
      <w:r>
        <w:rPr>
          <w:rFonts w:ascii="宋体" w:hAnsi="宋体" w:hint="eastAsia"/>
          <w:szCs w:val="21"/>
        </w:rPr>
        <w:t>1.7.4.接地系统施工需求</w:t>
      </w:r>
    </w:p>
    <w:p w:rsidR="00183D9F" w:rsidRDefault="006E2C73">
      <w:pPr>
        <w:spacing w:line="360" w:lineRule="auto"/>
        <w:ind w:firstLineChars="192" w:firstLine="403"/>
        <w:rPr>
          <w:rFonts w:ascii="宋体" w:hAnsi="宋体"/>
          <w:szCs w:val="21"/>
        </w:rPr>
      </w:pPr>
      <w:r>
        <w:rPr>
          <w:rFonts w:ascii="宋体" w:hAnsi="宋体" w:hint="eastAsia"/>
          <w:szCs w:val="21"/>
        </w:rPr>
        <w:t>机房内应</w:t>
      </w:r>
      <w:proofErr w:type="gramStart"/>
      <w:r>
        <w:rPr>
          <w:rFonts w:ascii="宋体" w:hAnsi="宋体" w:hint="eastAsia"/>
          <w:szCs w:val="21"/>
        </w:rPr>
        <w:t>设交流</w:t>
      </w:r>
      <w:proofErr w:type="gramEnd"/>
      <w:r>
        <w:rPr>
          <w:rFonts w:ascii="宋体" w:hAnsi="宋体" w:hint="eastAsia"/>
          <w:szCs w:val="21"/>
        </w:rPr>
        <w:t>工作地、计算机专用工作地、安全保护地及防雷保护地，接地电阻应&lt;1欧姆(各投标人应对机房接地系统的接地阻值进行复测)。</w:t>
      </w:r>
    </w:p>
    <w:p w:rsidR="00183D9F" w:rsidRDefault="006E2C73">
      <w:pPr>
        <w:spacing w:line="360" w:lineRule="auto"/>
        <w:ind w:firstLineChars="192" w:firstLine="403"/>
        <w:rPr>
          <w:rFonts w:ascii="宋体" w:hAnsi="宋体"/>
          <w:szCs w:val="21"/>
        </w:rPr>
      </w:pPr>
      <w:r>
        <w:rPr>
          <w:rFonts w:ascii="宋体" w:hAnsi="宋体" w:hint="eastAsia"/>
          <w:szCs w:val="21"/>
        </w:rPr>
        <w:t>机房内安全保护接地、防雷接地</w:t>
      </w:r>
      <w:proofErr w:type="gramStart"/>
      <w:r>
        <w:rPr>
          <w:rFonts w:ascii="宋体" w:hAnsi="宋体" w:hint="eastAsia"/>
          <w:szCs w:val="21"/>
        </w:rPr>
        <w:t>沿引小区楼房</w:t>
      </w:r>
      <w:proofErr w:type="gramEnd"/>
      <w:r>
        <w:rPr>
          <w:rFonts w:ascii="宋体" w:hAnsi="宋体" w:hint="eastAsia"/>
          <w:szCs w:val="21"/>
        </w:rPr>
        <w:t>接地系统，机房内作等电位连接。</w:t>
      </w:r>
    </w:p>
    <w:p w:rsidR="00183D9F" w:rsidRDefault="006E2C73">
      <w:pPr>
        <w:spacing w:line="360" w:lineRule="auto"/>
        <w:ind w:firstLineChars="192" w:firstLine="403"/>
        <w:rPr>
          <w:rFonts w:ascii="宋体" w:hAnsi="宋体"/>
          <w:szCs w:val="21"/>
        </w:rPr>
      </w:pPr>
      <w:r>
        <w:rPr>
          <w:rFonts w:ascii="宋体" w:hAnsi="宋体" w:hint="eastAsia"/>
          <w:szCs w:val="21"/>
        </w:rPr>
        <w:t>1.7.4.1防雷系统施工需求</w:t>
      </w:r>
    </w:p>
    <w:p w:rsidR="00183D9F" w:rsidRDefault="006E2C73">
      <w:pPr>
        <w:spacing w:line="360" w:lineRule="auto"/>
        <w:ind w:firstLineChars="192" w:firstLine="403"/>
        <w:rPr>
          <w:rFonts w:ascii="宋体" w:hAnsi="宋体"/>
          <w:szCs w:val="21"/>
        </w:rPr>
      </w:pPr>
      <w:r>
        <w:rPr>
          <w:rFonts w:ascii="宋体" w:hAnsi="宋体" w:hint="eastAsia"/>
          <w:szCs w:val="21"/>
        </w:rPr>
        <w:t>本次机房项目电力系统的防雷设计应根据GB50343-2004《建筑物电子信息系统防雷技术规范》进行三级防雷设计。</w:t>
      </w:r>
    </w:p>
    <w:p w:rsidR="00183D9F" w:rsidRDefault="006E2C73">
      <w:pPr>
        <w:spacing w:line="360" w:lineRule="auto"/>
        <w:ind w:firstLineChars="192" w:firstLine="403"/>
        <w:rPr>
          <w:rFonts w:ascii="宋体" w:hAnsi="宋体"/>
          <w:szCs w:val="21"/>
        </w:rPr>
      </w:pPr>
      <w:r>
        <w:rPr>
          <w:rFonts w:ascii="宋体" w:hAnsi="宋体" w:hint="eastAsia"/>
          <w:szCs w:val="21"/>
        </w:rPr>
        <w:t>防雷装置要求采用本地区国家有关职能部门指定的产品；防雷装置在接地、连接等方面须完全满足国家标准规范要求。</w:t>
      </w:r>
    </w:p>
    <w:p w:rsidR="00183D9F" w:rsidRDefault="006E2C73">
      <w:pPr>
        <w:spacing w:line="360" w:lineRule="auto"/>
        <w:ind w:firstLineChars="192" w:firstLine="403"/>
        <w:rPr>
          <w:rFonts w:ascii="宋体" w:hAnsi="宋体"/>
          <w:szCs w:val="21"/>
        </w:rPr>
      </w:pPr>
      <w:r>
        <w:rPr>
          <w:rFonts w:ascii="宋体" w:hAnsi="宋体" w:hint="eastAsia"/>
          <w:szCs w:val="21"/>
        </w:rPr>
        <w:t>(a)雷电流避雷器：</w:t>
      </w:r>
    </w:p>
    <w:p w:rsidR="00183D9F" w:rsidRDefault="006E2C73">
      <w:pPr>
        <w:spacing w:line="360" w:lineRule="auto"/>
        <w:ind w:firstLineChars="192" w:firstLine="403"/>
        <w:rPr>
          <w:rFonts w:ascii="宋体" w:hAnsi="宋体"/>
          <w:szCs w:val="21"/>
        </w:rPr>
      </w:pPr>
      <w:r>
        <w:rPr>
          <w:rFonts w:ascii="宋体" w:hAnsi="宋体" w:hint="eastAsia"/>
          <w:szCs w:val="21"/>
        </w:rPr>
        <w:t>避雷器须符合按IEC61643之规定进行定性实验要求；为防止</w:t>
      </w:r>
      <w:proofErr w:type="gramStart"/>
      <w:r>
        <w:rPr>
          <w:rFonts w:ascii="宋体" w:hAnsi="宋体" w:hint="eastAsia"/>
          <w:szCs w:val="21"/>
        </w:rPr>
        <w:t>避雷器过负烧毁</w:t>
      </w:r>
      <w:proofErr w:type="gramEnd"/>
      <w:r>
        <w:rPr>
          <w:rFonts w:ascii="宋体" w:hAnsi="宋体" w:hint="eastAsia"/>
          <w:szCs w:val="21"/>
        </w:rPr>
        <w:t>后造成短路，须配置专用的熔丝，该熔丝能承载雷电流经过</w:t>
      </w:r>
      <w:proofErr w:type="gramStart"/>
      <w:r>
        <w:rPr>
          <w:rFonts w:ascii="宋体" w:hAnsi="宋体" w:hint="eastAsia"/>
          <w:szCs w:val="21"/>
        </w:rPr>
        <w:t>不</w:t>
      </w:r>
      <w:proofErr w:type="gramEnd"/>
      <w:r>
        <w:rPr>
          <w:rFonts w:ascii="宋体" w:hAnsi="宋体" w:hint="eastAsia"/>
          <w:szCs w:val="21"/>
        </w:rPr>
        <w:t>动作的特性。</w:t>
      </w:r>
    </w:p>
    <w:p w:rsidR="00183D9F" w:rsidRDefault="006E2C73">
      <w:pPr>
        <w:spacing w:line="360" w:lineRule="auto"/>
        <w:ind w:firstLineChars="192" w:firstLine="403"/>
        <w:rPr>
          <w:rFonts w:ascii="宋体" w:hAnsi="宋体"/>
          <w:szCs w:val="21"/>
        </w:rPr>
      </w:pPr>
      <w:r>
        <w:rPr>
          <w:rFonts w:ascii="宋体" w:hAnsi="宋体" w:hint="eastAsia"/>
          <w:szCs w:val="21"/>
        </w:rPr>
        <w:t>(b)避雷过电压保护器：过电压保护器须符合并按ICE61643之规定进行定性试验和符合下列要求。</w:t>
      </w:r>
    </w:p>
    <w:p w:rsidR="00183D9F" w:rsidRDefault="006E2C73">
      <w:pPr>
        <w:spacing w:line="360" w:lineRule="auto"/>
        <w:ind w:firstLineChars="192" w:firstLine="403"/>
        <w:rPr>
          <w:rFonts w:ascii="宋体" w:hAnsi="宋体"/>
          <w:szCs w:val="21"/>
        </w:rPr>
      </w:pPr>
      <w:r>
        <w:rPr>
          <w:rFonts w:ascii="宋体" w:hAnsi="宋体" w:hint="eastAsia"/>
          <w:szCs w:val="21"/>
        </w:rPr>
        <w:t>设备类型</w:t>
      </w:r>
      <w:r>
        <w:rPr>
          <w:rFonts w:ascii="宋体" w:hAnsi="宋体" w:hint="eastAsia"/>
          <w:szCs w:val="21"/>
        </w:rPr>
        <w:tab/>
        <w:t>氧化锌型：</w:t>
      </w:r>
    </w:p>
    <w:p w:rsidR="00183D9F" w:rsidRDefault="006E2C73">
      <w:pPr>
        <w:spacing w:line="360" w:lineRule="auto"/>
        <w:ind w:firstLineChars="192" w:firstLine="403"/>
        <w:rPr>
          <w:rFonts w:ascii="宋体" w:hAnsi="宋体"/>
          <w:szCs w:val="21"/>
        </w:rPr>
      </w:pPr>
      <w:r>
        <w:rPr>
          <w:rFonts w:ascii="宋体" w:hAnsi="宋体" w:hint="eastAsia"/>
          <w:szCs w:val="21"/>
        </w:rPr>
        <w:t>额定电压</w:t>
      </w:r>
      <w:r>
        <w:rPr>
          <w:rFonts w:ascii="宋体" w:hAnsi="宋体" w:hint="eastAsia"/>
          <w:szCs w:val="21"/>
        </w:rPr>
        <w:tab/>
        <w:t>Un230/400V；</w:t>
      </w:r>
    </w:p>
    <w:p w:rsidR="00183D9F" w:rsidRDefault="006E2C73">
      <w:pPr>
        <w:spacing w:line="360" w:lineRule="auto"/>
        <w:ind w:firstLineChars="192" w:firstLine="403"/>
        <w:rPr>
          <w:rFonts w:ascii="宋体" w:hAnsi="宋体"/>
          <w:szCs w:val="21"/>
        </w:rPr>
      </w:pPr>
      <w:r>
        <w:rPr>
          <w:rFonts w:ascii="宋体" w:hAnsi="宋体" w:hint="eastAsia"/>
          <w:szCs w:val="21"/>
        </w:rPr>
        <w:t>最大工作电压</w:t>
      </w:r>
      <w:r>
        <w:rPr>
          <w:rFonts w:ascii="宋体" w:hAnsi="宋体" w:hint="eastAsia"/>
          <w:szCs w:val="21"/>
        </w:rPr>
        <w:tab/>
        <w:t>Uric</w:t>
      </w:r>
      <w:r>
        <w:rPr>
          <w:rFonts w:ascii="宋体" w:hAnsi="宋体" w:hint="eastAsia"/>
          <w:szCs w:val="21"/>
        </w:rPr>
        <w:tab/>
        <w:t>280V；</w:t>
      </w:r>
    </w:p>
    <w:p w:rsidR="00183D9F" w:rsidRDefault="006E2C73">
      <w:pPr>
        <w:spacing w:line="360" w:lineRule="auto"/>
        <w:ind w:firstLineChars="192" w:firstLine="403"/>
        <w:rPr>
          <w:rFonts w:ascii="宋体" w:hAnsi="宋体"/>
          <w:szCs w:val="21"/>
        </w:rPr>
      </w:pPr>
      <w:r>
        <w:rPr>
          <w:rFonts w:ascii="宋体" w:hAnsi="宋体" w:hint="eastAsia"/>
          <w:szCs w:val="21"/>
        </w:rPr>
        <w:t>冲击放电电压</w:t>
      </w:r>
      <w:r>
        <w:rPr>
          <w:rFonts w:ascii="宋体" w:hAnsi="宋体" w:hint="eastAsia"/>
          <w:szCs w:val="21"/>
        </w:rPr>
        <w:tab/>
      </w:r>
      <w:proofErr w:type="spellStart"/>
      <w:r>
        <w:rPr>
          <w:rFonts w:ascii="宋体" w:hAnsi="宋体" w:hint="eastAsia"/>
          <w:szCs w:val="21"/>
        </w:rPr>
        <w:t>Uas</w:t>
      </w:r>
      <w:proofErr w:type="spellEnd"/>
      <w:r>
        <w:rPr>
          <w:rFonts w:ascii="宋体" w:hAnsi="宋体" w:hint="eastAsia"/>
          <w:szCs w:val="21"/>
        </w:rPr>
        <w:t>≤1.4kV；</w:t>
      </w:r>
    </w:p>
    <w:p w:rsidR="00183D9F" w:rsidRDefault="006E2C73">
      <w:pPr>
        <w:spacing w:line="360" w:lineRule="auto"/>
        <w:ind w:firstLineChars="192" w:firstLine="403"/>
        <w:rPr>
          <w:rFonts w:ascii="宋体" w:hAnsi="宋体"/>
          <w:szCs w:val="21"/>
        </w:rPr>
      </w:pPr>
      <w:r>
        <w:rPr>
          <w:rFonts w:ascii="宋体" w:hAnsi="宋体" w:hint="eastAsia"/>
          <w:szCs w:val="21"/>
        </w:rPr>
        <w:t>保护电平</w:t>
      </w:r>
      <w:r>
        <w:rPr>
          <w:rFonts w:ascii="宋体" w:hAnsi="宋体" w:hint="eastAsia"/>
          <w:szCs w:val="21"/>
        </w:rPr>
        <w:tab/>
        <w:t>Up≤4.0kV；</w:t>
      </w:r>
    </w:p>
    <w:p w:rsidR="00183D9F" w:rsidRDefault="006E2C73">
      <w:pPr>
        <w:spacing w:line="360" w:lineRule="auto"/>
        <w:ind w:firstLineChars="192" w:firstLine="403"/>
        <w:rPr>
          <w:rFonts w:ascii="宋体" w:hAnsi="宋体"/>
          <w:szCs w:val="21"/>
        </w:rPr>
      </w:pPr>
      <w:r>
        <w:rPr>
          <w:rFonts w:ascii="宋体" w:hAnsi="宋体" w:hint="eastAsia"/>
          <w:szCs w:val="21"/>
        </w:rPr>
        <w:t>响应时间</w:t>
      </w:r>
      <w:r>
        <w:rPr>
          <w:rFonts w:ascii="宋体" w:hAnsi="宋体" w:hint="eastAsia"/>
          <w:szCs w:val="21"/>
        </w:rPr>
        <w:tab/>
        <w:t>tax≤50ns；</w:t>
      </w:r>
    </w:p>
    <w:p w:rsidR="00183D9F" w:rsidRDefault="006E2C73">
      <w:pPr>
        <w:spacing w:line="360" w:lineRule="auto"/>
        <w:ind w:firstLineChars="192" w:firstLine="403"/>
        <w:rPr>
          <w:rFonts w:ascii="宋体" w:hAnsi="宋体"/>
          <w:szCs w:val="21"/>
        </w:rPr>
      </w:pPr>
      <w:r>
        <w:rPr>
          <w:rFonts w:ascii="宋体" w:hAnsi="宋体" w:hint="eastAsia"/>
          <w:szCs w:val="21"/>
        </w:rPr>
        <w:t>为防止避雷器</w:t>
      </w:r>
      <w:proofErr w:type="gramStart"/>
      <w:r>
        <w:rPr>
          <w:rFonts w:ascii="宋体" w:hAnsi="宋体" w:hint="eastAsia"/>
          <w:szCs w:val="21"/>
        </w:rPr>
        <w:t>过符合</w:t>
      </w:r>
      <w:proofErr w:type="gramEnd"/>
      <w:r>
        <w:rPr>
          <w:rFonts w:ascii="宋体" w:hAnsi="宋体" w:hint="eastAsia"/>
          <w:szCs w:val="21"/>
        </w:rPr>
        <w:t>后造成短路，须配置专用熔丝，该熔丝具有能承载过电压造成的大电流经过而</w:t>
      </w:r>
      <w:proofErr w:type="gramStart"/>
      <w:r>
        <w:rPr>
          <w:rFonts w:ascii="宋体" w:hAnsi="宋体" w:hint="eastAsia"/>
          <w:szCs w:val="21"/>
        </w:rPr>
        <w:t>不</w:t>
      </w:r>
      <w:proofErr w:type="gramEnd"/>
      <w:r>
        <w:rPr>
          <w:rFonts w:ascii="宋体" w:hAnsi="宋体" w:hint="eastAsia"/>
          <w:szCs w:val="21"/>
        </w:rPr>
        <w:t>动作的特性。</w:t>
      </w:r>
    </w:p>
    <w:p w:rsidR="00183D9F" w:rsidRDefault="006E2C73">
      <w:pPr>
        <w:spacing w:line="360" w:lineRule="auto"/>
        <w:ind w:firstLineChars="192" w:firstLine="403"/>
        <w:rPr>
          <w:rFonts w:ascii="宋体" w:hAnsi="宋体"/>
          <w:szCs w:val="21"/>
        </w:rPr>
      </w:pPr>
      <w:r>
        <w:rPr>
          <w:rFonts w:ascii="宋体" w:hAnsi="宋体" w:hint="eastAsia"/>
          <w:szCs w:val="21"/>
        </w:rPr>
        <w:t>配置显示装置状态的指示灯，灯亮时工作正常，灯不亮时，保护之件失效。</w:t>
      </w:r>
    </w:p>
    <w:p w:rsidR="00183D9F" w:rsidRDefault="006E2C73">
      <w:pPr>
        <w:spacing w:line="360" w:lineRule="auto"/>
        <w:ind w:firstLineChars="192" w:firstLine="403"/>
        <w:rPr>
          <w:rFonts w:ascii="宋体" w:hAnsi="宋体"/>
          <w:szCs w:val="21"/>
        </w:rPr>
      </w:pPr>
      <w:r>
        <w:rPr>
          <w:rFonts w:ascii="宋体" w:hAnsi="宋体" w:hint="eastAsia"/>
          <w:szCs w:val="21"/>
        </w:rPr>
        <w:t>(c)电涌保护器(SPD)</w:t>
      </w:r>
    </w:p>
    <w:p w:rsidR="00183D9F" w:rsidRDefault="006E2C73">
      <w:pPr>
        <w:spacing w:line="360" w:lineRule="auto"/>
        <w:ind w:firstLineChars="192" w:firstLine="403"/>
        <w:rPr>
          <w:rFonts w:ascii="宋体" w:hAnsi="宋体"/>
          <w:szCs w:val="21"/>
        </w:rPr>
      </w:pPr>
      <w:r>
        <w:rPr>
          <w:rFonts w:ascii="宋体" w:hAnsi="宋体" w:hint="eastAsia"/>
          <w:szCs w:val="21"/>
        </w:rPr>
        <w:t>电涌保护器须符合并按IEC61643之规定进行定性试验和符合下列要求。</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185"/>
        <w:gridCol w:w="3243"/>
        <w:gridCol w:w="3960"/>
      </w:tblGrid>
      <w:tr w:rsidR="00183D9F">
        <w:trPr>
          <w:trHeight w:val="15"/>
          <w:jc w:val="center"/>
        </w:trPr>
        <w:tc>
          <w:tcPr>
            <w:tcW w:w="1185" w:type="dxa"/>
            <w:vAlign w:val="center"/>
          </w:tcPr>
          <w:p w:rsidR="00183D9F" w:rsidRDefault="00183D9F">
            <w:pPr>
              <w:spacing w:line="360" w:lineRule="auto"/>
              <w:ind w:firstLineChars="192" w:firstLine="403"/>
              <w:rPr>
                <w:rFonts w:ascii="宋体" w:hAnsi="宋体"/>
                <w:szCs w:val="21"/>
              </w:rPr>
            </w:pPr>
          </w:p>
        </w:tc>
        <w:tc>
          <w:tcPr>
            <w:tcW w:w="3243"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设备类型</w:t>
            </w:r>
          </w:p>
        </w:tc>
        <w:tc>
          <w:tcPr>
            <w:tcW w:w="3960"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氧化锌型</w:t>
            </w:r>
          </w:p>
        </w:tc>
      </w:tr>
      <w:tr w:rsidR="00183D9F">
        <w:trPr>
          <w:trHeight w:val="15"/>
          <w:jc w:val="center"/>
        </w:trPr>
        <w:tc>
          <w:tcPr>
            <w:tcW w:w="1185"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a)</w:t>
            </w:r>
          </w:p>
        </w:tc>
        <w:tc>
          <w:tcPr>
            <w:tcW w:w="3243"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额定电压</w:t>
            </w:r>
          </w:p>
        </w:tc>
        <w:tc>
          <w:tcPr>
            <w:tcW w:w="3960"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230/400V</w:t>
            </w:r>
          </w:p>
        </w:tc>
      </w:tr>
      <w:tr w:rsidR="00183D9F">
        <w:trPr>
          <w:trHeight w:val="15"/>
          <w:jc w:val="center"/>
        </w:trPr>
        <w:tc>
          <w:tcPr>
            <w:tcW w:w="1185"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b)</w:t>
            </w:r>
          </w:p>
        </w:tc>
        <w:tc>
          <w:tcPr>
            <w:tcW w:w="3243"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最大工作电压</w:t>
            </w:r>
          </w:p>
        </w:tc>
        <w:tc>
          <w:tcPr>
            <w:tcW w:w="3960"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275V</w:t>
            </w:r>
          </w:p>
        </w:tc>
      </w:tr>
      <w:tr w:rsidR="00183D9F">
        <w:trPr>
          <w:trHeight w:val="15"/>
          <w:jc w:val="center"/>
        </w:trPr>
        <w:tc>
          <w:tcPr>
            <w:tcW w:w="1185"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c)</w:t>
            </w:r>
          </w:p>
        </w:tc>
        <w:tc>
          <w:tcPr>
            <w:tcW w:w="3243"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允许内部短路电流P</w:t>
            </w:r>
          </w:p>
        </w:tc>
        <w:tc>
          <w:tcPr>
            <w:tcW w:w="3960"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25kA/10kA</w:t>
            </w:r>
          </w:p>
        </w:tc>
      </w:tr>
      <w:tr w:rsidR="00183D9F">
        <w:trPr>
          <w:trHeight w:val="15"/>
          <w:jc w:val="center"/>
        </w:trPr>
        <w:tc>
          <w:tcPr>
            <w:tcW w:w="1185"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d)</w:t>
            </w:r>
          </w:p>
        </w:tc>
        <w:tc>
          <w:tcPr>
            <w:tcW w:w="3243"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最大放电电流</w:t>
            </w:r>
          </w:p>
        </w:tc>
        <w:tc>
          <w:tcPr>
            <w:tcW w:w="3960"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65kA/40kA/15kA/8kA</w:t>
            </w:r>
          </w:p>
        </w:tc>
      </w:tr>
      <w:tr w:rsidR="00183D9F">
        <w:trPr>
          <w:trHeight w:val="15"/>
          <w:jc w:val="center"/>
        </w:trPr>
        <w:tc>
          <w:tcPr>
            <w:tcW w:w="1185"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e)</w:t>
            </w:r>
          </w:p>
        </w:tc>
        <w:tc>
          <w:tcPr>
            <w:tcW w:w="3243"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标准放电电流</w:t>
            </w:r>
          </w:p>
        </w:tc>
        <w:tc>
          <w:tcPr>
            <w:tcW w:w="3960"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20kA/15kA/85kA/2kA</w:t>
            </w:r>
          </w:p>
        </w:tc>
      </w:tr>
      <w:tr w:rsidR="00183D9F">
        <w:trPr>
          <w:trHeight w:val="15"/>
          <w:jc w:val="center"/>
        </w:trPr>
        <w:tc>
          <w:tcPr>
            <w:tcW w:w="1185"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f)</w:t>
            </w:r>
          </w:p>
        </w:tc>
        <w:tc>
          <w:tcPr>
            <w:tcW w:w="3243"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保护等级</w:t>
            </w:r>
          </w:p>
        </w:tc>
        <w:tc>
          <w:tcPr>
            <w:tcW w:w="3960"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IP20</w:t>
            </w:r>
          </w:p>
        </w:tc>
      </w:tr>
      <w:tr w:rsidR="00183D9F">
        <w:trPr>
          <w:trHeight w:val="15"/>
          <w:jc w:val="center"/>
        </w:trPr>
        <w:tc>
          <w:tcPr>
            <w:tcW w:w="1185"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g)</w:t>
            </w:r>
          </w:p>
        </w:tc>
        <w:tc>
          <w:tcPr>
            <w:tcW w:w="3243" w:type="dxa"/>
            <w:vAlign w:val="center"/>
          </w:tcPr>
          <w:p w:rsidR="00183D9F" w:rsidRDefault="006E2C73">
            <w:pPr>
              <w:spacing w:line="360" w:lineRule="auto"/>
              <w:ind w:firstLineChars="192" w:firstLine="403"/>
              <w:rPr>
                <w:rFonts w:ascii="宋体" w:hAnsi="宋体"/>
                <w:szCs w:val="21"/>
              </w:rPr>
            </w:pPr>
            <w:r>
              <w:rPr>
                <w:rFonts w:ascii="宋体" w:hAnsi="宋体" w:hint="eastAsia"/>
                <w:szCs w:val="21"/>
              </w:rPr>
              <w:t>保护方式</w:t>
            </w:r>
          </w:p>
        </w:tc>
        <w:tc>
          <w:tcPr>
            <w:tcW w:w="3960" w:type="dxa"/>
            <w:vAlign w:val="center"/>
          </w:tcPr>
          <w:p w:rsidR="00183D9F" w:rsidRDefault="006E2C73">
            <w:pPr>
              <w:spacing w:line="360" w:lineRule="auto"/>
              <w:ind w:firstLineChars="192" w:firstLine="403"/>
              <w:rPr>
                <w:rFonts w:ascii="宋体" w:hAnsi="宋体"/>
                <w:szCs w:val="21"/>
              </w:rPr>
            </w:pPr>
            <w:proofErr w:type="gramStart"/>
            <w:r>
              <w:rPr>
                <w:rFonts w:ascii="宋体" w:hAnsi="宋体" w:hint="eastAsia"/>
                <w:szCs w:val="21"/>
              </w:rPr>
              <w:t>差摸/共摸</w:t>
            </w:r>
            <w:proofErr w:type="gramEnd"/>
          </w:p>
        </w:tc>
      </w:tr>
    </w:tbl>
    <w:p w:rsidR="00183D9F" w:rsidRDefault="006E2C73">
      <w:pPr>
        <w:spacing w:line="360" w:lineRule="auto"/>
        <w:ind w:firstLineChars="192" w:firstLine="403"/>
        <w:rPr>
          <w:rFonts w:ascii="宋体" w:hAnsi="宋体"/>
          <w:szCs w:val="21"/>
        </w:rPr>
      </w:pPr>
      <w:r>
        <w:rPr>
          <w:rFonts w:ascii="宋体" w:hAnsi="宋体" w:hint="eastAsia"/>
          <w:szCs w:val="21"/>
        </w:rPr>
        <w:t>为防止避雷器过负荷造成短路，须配置专用动作曲线的断路器，该断器具有在浪涌电流经过时</w:t>
      </w:r>
      <w:proofErr w:type="gramStart"/>
      <w:r>
        <w:rPr>
          <w:rFonts w:ascii="宋体" w:hAnsi="宋体" w:hint="eastAsia"/>
          <w:szCs w:val="21"/>
        </w:rPr>
        <w:t>不</w:t>
      </w:r>
      <w:proofErr w:type="gramEnd"/>
      <w:r>
        <w:rPr>
          <w:rFonts w:ascii="宋体" w:hAnsi="宋体" w:hint="eastAsia"/>
          <w:szCs w:val="21"/>
        </w:rPr>
        <w:t>动作的特性。</w:t>
      </w:r>
    </w:p>
    <w:p w:rsidR="00183D9F" w:rsidRDefault="006E2C73">
      <w:pPr>
        <w:spacing w:line="360" w:lineRule="auto"/>
        <w:ind w:firstLineChars="192" w:firstLine="403"/>
        <w:rPr>
          <w:rFonts w:ascii="宋体" w:hAnsi="宋体"/>
          <w:szCs w:val="21"/>
        </w:rPr>
      </w:pPr>
      <w:r>
        <w:rPr>
          <w:rFonts w:ascii="宋体" w:hAnsi="宋体" w:hint="eastAsia"/>
          <w:szCs w:val="21"/>
        </w:rPr>
        <w:t>具有机械指示窗口显示工作状态；</w:t>
      </w:r>
    </w:p>
    <w:p w:rsidR="00183D9F" w:rsidRDefault="006E2C73">
      <w:pPr>
        <w:spacing w:line="360" w:lineRule="auto"/>
        <w:ind w:firstLineChars="192" w:firstLine="403"/>
        <w:rPr>
          <w:rFonts w:ascii="宋体" w:hAnsi="宋体"/>
          <w:szCs w:val="21"/>
        </w:rPr>
      </w:pPr>
      <w:r>
        <w:rPr>
          <w:rFonts w:ascii="宋体" w:hAnsi="宋体" w:hint="eastAsia"/>
          <w:szCs w:val="21"/>
        </w:rPr>
        <w:t>白色：正常状态；</w:t>
      </w:r>
    </w:p>
    <w:p w:rsidR="00183D9F" w:rsidRDefault="006E2C73">
      <w:pPr>
        <w:spacing w:line="360" w:lineRule="auto"/>
        <w:ind w:firstLineChars="192" w:firstLine="403"/>
        <w:rPr>
          <w:rFonts w:ascii="宋体" w:hAnsi="宋体"/>
          <w:szCs w:val="21"/>
        </w:rPr>
      </w:pPr>
      <w:r>
        <w:rPr>
          <w:rFonts w:ascii="宋体" w:hAnsi="宋体" w:hint="eastAsia"/>
          <w:szCs w:val="21"/>
        </w:rPr>
        <w:t>白色/红色：部分需更换；</w:t>
      </w:r>
    </w:p>
    <w:p w:rsidR="00183D9F" w:rsidRDefault="006E2C73">
      <w:pPr>
        <w:spacing w:line="360" w:lineRule="auto"/>
        <w:ind w:firstLineChars="192" w:firstLine="403"/>
        <w:rPr>
          <w:rFonts w:ascii="宋体" w:hAnsi="宋体"/>
          <w:szCs w:val="21"/>
        </w:rPr>
      </w:pPr>
      <w:r>
        <w:rPr>
          <w:rFonts w:ascii="宋体" w:hAnsi="宋体" w:hint="eastAsia"/>
          <w:szCs w:val="21"/>
        </w:rPr>
        <w:t>红色：必须更换；</w:t>
      </w:r>
    </w:p>
    <w:p w:rsidR="00183D9F" w:rsidRDefault="006E2C73">
      <w:pPr>
        <w:spacing w:line="360" w:lineRule="auto"/>
        <w:ind w:firstLineChars="192" w:firstLine="403"/>
        <w:rPr>
          <w:rFonts w:ascii="宋体" w:hAnsi="宋体"/>
          <w:szCs w:val="21"/>
        </w:rPr>
      </w:pPr>
      <w:bookmarkStart w:id="59" w:name="_Toc260136510"/>
      <w:bookmarkStart w:id="60" w:name="_Toc255482842"/>
      <w:r>
        <w:rPr>
          <w:rFonts w:ascii="宋体" w:hAnsi="宋体" w:hint="eastAsia"/>
          <w:szCs w:val="21"/>
        </w:rPr>
        <w:t>1.7.5.应急照明系统</w:t>
      </w:r>
      <w:bookmarkEnd w:id="59"/>
      <w:bookmarkEnd w:id="60"/>
    </w:p>
    <w:p w:rsidR="00183D9F" w:rsidRDefault="006E2C73">
      <w:pPr>
        <w:spacing w:line="360" w:lineRule="auto"/>
        <w:ind w:firstLineChars="192" w:firstLine="403"/>
        <w:rPr>
          <w:rFonts w:ascii="宋体" w:hAnsi="宋体"/>
          <w:szCs w:val="21"/>
        </w:rPr>
      </w:pPr>
      <w:bookmarkStart w:id="61" w:name="_Toc260136511"/>
      <w:bookmarkStart w:id="62" w:name="_Toc255482843"/>
      <w:r>
        <w:rPr>
          <w:rFonts w:ascii="宋体" w:hAnsi="宋体" w:hint="eastAsia"/>
          <w:szCs w:val="21"/>
        </w:rPr>
        <w:t>(1)一般要求</w:t>
      </w:r>
      <w:bookmarkEnd w:id="61"/>
      <w:bookmarkEnd w:id="62"/>
    </w:p>
    <w:p w:rsidR="00183D9F" w:rsidRDefault="006E2C73">
      <w:pPr>
        <w:spacing w:line="360" w:lineRule="auto"/>
        <w:ind w:firstLineChars="192" w:firstLine="403"/>
        <w:rPr>
          <w:rFonts w:ascii="宋体" w:hAnsi="宋体"/>
          <w:szCs w:val="21"/>
        </w:rPr>
      </w:pPr>
      <w:r>
        <w:rPr>
          <w:rFonts w:ascii="宋体" w:hAnsi="宋体" w:hint="eastAsia"/>
          <w:szCs w:val="21"/>
        </w:rPr>
        <w:t>事故照明须安装于规范要求的地方。</w:t>
      </w:r>
    </w:p>
    <w:p w:rsidR="00183D9F" w:rsidRDefault="006E2C73">
      <w:pPr>
        <w:spacing w:line="360" w:lineRule="auto"/>
        <w:ind w:firstLineChars="192" w:firstLine="403"/>
        <w:rPr>
          <w:rFonts w:ascii="宋体" w:hAnsi="宋体"/>
          <w:szCs w:val="21"/>
        </w:rPr>
      </w:pPr>
      <w:r>
        <w:rPr>
          <w:rFonts w:ascii="宋体" w:hAnsi="宋体" w:hint="eastAsia"/>
          <w:szCs w:val="21"/>
        </w:rPr>
        <w:t>其灯具表面须有防火保护措施。</w:t>
      </w:r>
    </w:p>
    <w:p w:rsidR="00183D9F" w:rsidRDefault="006E2C73">
      <w:pPr>
        <w:spacing w:line="360" w:lineRule="auto"/>
        <w:ind w:firstLineChars="192" w:firstLine="403"/>
        <w:rPr>
          <w:rFonts w:ascii="宋体" w:hAnsi="宋体"/>
          <w:szCs w:val="21"/>
        </w:rPr>
      </w:pPr>
      <w:r>
        <w:rPr>
          <w:rFonts w:ascii="宋体" w:hAnsi="宋体" w:hint="eastAsia"/>
          <w:szCs w:val="21"/>
        </w:rPr>
        <w:t>所有有关设备须得到ICEL之保证。</w:t>
      </w:r>
    </w:p>
    <w:p w:rsidR="00183D9F" w:rsidRDefault="006E2C73">
      <w:pPr>
        <w:spacing w:line="360" w:lineRule="auto"/>
        <w:ind w:firstLineChars="192" w:firstLine="403"/>
        <w:rPr>
          <w:rFonts w:ascii="宋体" w:hAnsi="宋体"/>
          <w:szCs w:val="21"/>
        </w:rPr>
      </w:pPr>
      <w:r>
        <w:rPr>
          <w:rFonts w:ascii="宋体" w:hAnsi="宋体" w:hint="eastAsia"/>
          <w:szCs w:val="21"/>
        </w:rPr>
        <w:t>若灯具同时使用作紧急照明，其紧急蓄电池须由灯具制造商提供。</w:t>
      </w:r>
    </w:p>
    <w:p w:rsidR="00183D9F" w:rsidRDefault="006E2C73">
      <w:pPr>
        <w:spacing w:line="360" w:lineRule="auto"/>
        <w:ind w:firstLineChars="192" w:firstLine="403"/>
        <w:rPr>
          <w:rFonts w:ascii="宋体" w:hAnsi="宋体"/>
          <w:szCs w:val="21"/>
        </w:rPr>
      </w:pPr>
      <w:r>
        <w:rPr>
          <w:rFonts w:ascii="宋体" w:hAnsi="宋体" w:hint="eastAsia"/>
          <w:szCs w:val="21"/>
        </w:rPr>
        <w:t>(2)安全出口和疏散指示灯</w:t>
      </w:r>
    </w:p>
    <w:p w:rsidR="00183D9F" w:rsidRDefault="006E2C73">
      <w:pPr>
        <w:spacing w:line="360" w:lineRule="auto"/>
        <w:ind w:firstLineChars="192" w:firstLine="403"/>
        <w:rPr>
          <w:rFonts w:ascii="宋体" w:hAnsi="宋体"/>
          <w:szCs w:val="21"/>
        </w:rPr>
      </w:pPr>
      <w:r>
        <w:rPr>
          <w:rFonts w:ascii="宋体" w:hAnsi="宋体" w:hint="eastAsia"/>
          <w:szCs w:val="21"/>
        </w:rPr>
        <w:t>须按本规定配备事故用照明并单独装备附加电池作电源以便在电源故障时提供照明。</w:t>
      </w:r>
    </w:p>
    <w:p w:rsidR="00183D9F" w:rsidRDefault="006E2C73">
      <w:pPr>
        <w:spacing w:line="360" w:lineRule="auto"/>
        <w:ind w:firstLineChars="192" w:firstLine="403"/>
        <w:rPr>
          <w:rFonts w:ascii="宋体" w:hAnsi="宋体"/>
          <w:szCs w:val="21"/>
        </w:rPr>
      </w:pPr>
      <w:r>
        <w:rPr>
          <w:rFonts w:ascii="宋体" w:hAnsi="宋体" w:hint="eastAsia"/>
          <w:szCs w:val="21"/>
        </w:rPr>
        <w:t>此单独的控制装置如适合须单独或联合安装在照明装置内并</w:t>
      </w:r>
      <w:proofErr w:type="gramStart"/>
      <w:r>
        <w:rPr>
          <w:rFonts w:ascii="宋体" w:hAnsi="宋体" w:hint="eastAsia"/>
          <w:szCs w:val="21"/>
        </w:rPr>
        <w:t>须包括</w:t>
      </w:r>
      <w:proofErr w:type="gramEnd"/>
      <w:r>
        <w:rPr>
          <w:rFonts w:ascii="宋体" w:hAnsi="宋体" w:hint="eastAsia"/>
          <w:szCs w:val="21"/>
        </w:rPr>
        <w:t>为以下提及的操作所需的部件和另件。</w:t>
      </w:r>
    </w:p>
    <w:p w:rsidR="00183D9F" w:rsidRDefault="006E2C73">
      <w:pPr>
        <w:spacing w:line="360" w:lineRule="auto"/>
        <w:ind w:firstLineChars="192" w:firstLine="403"/>
        <w:rPr>
          <w:rFonts w:ascii="宋体" w:hAnsi="宋体"/>
          <w:szCs w:val="21"/>
        </w:rPr>
      </w:pPr>
      <w:r>
        <w:rPr>
          <w:rFonts w:ascii="宋体" w:hAnsi="宋体" w:hint="eastAsia"/>
          <w:szCs w:val="21"/>
        </w:rPr>
        <w:t>电池须为封闭式镍镉再充电型，并在</w:t>
      </w:r>
      <w:proofErr w:type="gramStart"/>
      <w:r>
        <w:rPr>
          <w:rFonts w:ascii="宋体" w:hAnsi="宋体" w:hint="eastAsia"/>
          <w:szCs w:val="21"/>
        </w:rPr>
        <w:t>电池壁温为</w:t>
      </w:r>
      <w:proofErr w:type="gramEnd"/>
      <w:r>
        <w:rPr>
          <w:rFonts w:ascii="宋体" w:hAnsi="宋体" w:hint="eastAsia"/>
          <w:szCs w:val="21"/>
        </w:rPr>
        <w:t>60°C时连续运行。电池须有足够之容量使在电源发生故障时可提供荧光灯90分钟的紧急照明。经90分钟放电后，光通量流明输出不得低于主电源供电时输出之50%。</w:t>
      </w:r>
    </w:p>
    <w:p w:rsidR="00183D9F" w:rsidRDefault="006E2C73">
      <w:pPr>
        <w:spacing w:line="360" w:lineRule="auto"/>
        <w:ind w:firstLineChars="192" w:firstLine="403"/>
        <w:rPr>
          <w:rFonts w:ascii="宋体" w:hAnsi="宋体"/>
          <w:szCs w:val="21"/>
        </w:rPr>
      </w:pPr>
      <w:r>
        <w:rPr>
          <w:rFonts w:ascii="宋体" w:hAnsi="宋体" w:hint="eastAsia"/>
          <w:szCs w:val="21"/>
        </w:rPr>
        <w:t>充电器须为全自动固态恒压型，装置有电子电路，用以保护电池过充电或过放电。充电系统须能使电池在全部放电后于24小时内再充电至满容量。</w:t>
      </w:r>
    </w:p>
    <w:p w:rsidR="00183D9F" w:rsidRDefault="006E2C73">
      <w:pPr>
        <w:spacing w:line="360" w:lineRule="auto"/>
        <w:ind w:firstLineChars="192" w:firstLine="403"/>
        <w:rPr>
          <w:rFonts w:ascii="宋体" w:hAnsi="宋体"/>
          <w:szCs w:val="21"/>
        </w:rPr>
      </w:pPr>
      <w:r>
        <w:rPr>
          <w:rFonts w:ascii="宋体" w:hAnsi="宋体" w:hint="eastAsia"/>
          <w:szCs w:val="21"/>
        </w:rPr>
        <w:t>控制电路须适用于主电源上，其设计应使此类照明器和正常传统照明器的操作一样。但当主电源发生故障时，不管接触器或灯开关是在闭合或断开状态须自动开始照明或继续照明。当主电源恢复供电后须使照明器打回由主电源供电并使电池自动再充电。</w:t>
      </w:r>
    </w:p>
    <w:p w:rsidR="00183D9F" w:rsidRDefault="006E2C73">
      <w:pPr>
        <w:spacing w:line="360" w:lineRule="auto"/>
        <w:ind w:firstLineChars="192" w:firstLine="403"/>
        <w:rPr>
          <w:rFonts w:ascii="宋体" w:hAnsi="宋体"/>
          <w:szCs w:val="21"/>
        </w:rPr>
      </w:pPr>
      <w:r>
        <w:rPr>
          <w:rFonts w:ascii="宋体" w:hAnsi="宋体" w:hint="eastAsia"/>
          <w:szCs w:val="21"/>
        </w:rPr>
        <w:t>在控制电路中须装电路开关，</w:t>
      </w:r>
      <w:proofErr w:type="gramStart"/>
      <w:r>
        <w:rPr>
          <w:rFonts w:ascii="宋体" w:hAnsi="宋体" w:hint="eastAsia"/>
          <w:szCs w:val="21"/>
        </w:rPr>
        <w:t>使能够</w:t>
      </w:r>
      <w:proofErr w:type="gramEnd"/>
      <w:r>
        <w:rPr>
          <w:rFonts w:ascii="宋体" w:hAnsi="宋体" w:hint="eastAsia"/>
          <w:szCs w:val="21"/>
        </w:rPr>
        <w:t>进行电路测试。</w:t>
      </w:r>
    </w:p>
    <w:p w:rsidR="00183D9F" w:rsidRDefault="006E2C73">
      <w:pPr>
        <w:spacing w:line="360" w:lineRule="auto"/>
        <w:ind w:firstLineChars="192" w:firstLine="403"/>
        <w:rPr>
          <w:rFonts w:ascii="宋体" w:hAnsi="宋体"/>
          <w:szCs w:val="21"/>
        </w:rPr>
      </w:pPr>
      <w:bookmarkStart w:id="63" w:name="_Toc255482845"/>
      <w:bookmarkStart w:id="64" w:name="_Toc260136513"/>
      <w:r>
        <w:rPr>
          <w:rFonts w:ascii="宋体" w:hAnsi="宋体" w:hint="eastAsia"/>
          <w:szCs w:val="21"/>
        </w:rPr>
        <w:t>(3)蓄电池</w:t>
      </w:r>
      <w:bookmarkEnd w:id="63"/>
      <w:bookmarkEnd w:id="64"/>
    </w:p>
    <w:p w:rsidR="00183D9F" w:rsidRDefault="006E2C73">
      <w:pPr>
        <w:spacing w:line="360" w:lineRule="auto"/>
        <w:ind w:firstLineChars="192" w:firstLine="403"/>
        <w:rPr>
          <w:rFonts w:ascii="宋体" w:hAnsi="宋体"/>
          <w:szCs w:val="21"/>
        </w:rPr>
      </w:pPr>
      <w:r>
        <w:rPr>
          <w:rFonts w:ascii="宋体" w:hAnsi="宋体" w:hint="eastAsia"/>
          <w:szCs w:val="21"/>
        </w:rPr>
        <w:t>电池须为封闭式镍镉再充电型符合ICEL1001第二部分，并在</w:t>
      </w:r>
      <w:proofErr w:type="gramStart"/>
      <w:r>
        <w:rPr>
          <w:rFonts w:ascii="宋体" w:hAnsi="宋体" w:hint="eastAsia"/>
          <w:szCs w:val="21"/>
        </w:rPr>
        <w:t>电池壁温为</w:t>
      </w:r>
      <w:proofErr w:type="gramEnd"/>
      <w:r>
        <w:rPr>
          <w:rFonts w:ascii="宋体" w:hAnsi="宋体" w:hint="eastAsia"/>
          <w:szCs w:val="21"/>
        </w:rPr>
        <w:t>60°C时连续运行。电池须有足够之容量使在电源发生故障时可提供荧光灯90分钟的紧急照明。经90分钟放电后，照明器之流明输出不得低于由主电源供电时输出之50%。</w:t>
      </w:r>
    </w:p>
    <w:p w:rsidR="00183D9F" w:rsidRDefault="006E2C73">
      <w:pPr>
        <w:spacing w:line="360" w:lineRule="auto"/>
        <w:ind w:firstLineChars="192" w:firstLine="403"/>
        <w:rPr>
          <w:rFonts w:ascii="宋体" w:hAnsi="宋体"/>
          <w:szCs w:val="21"/>
        </w:rPr>
      </w:pPr>
      <w:r>
        <w:rPr>
          <w:rFonts w:ascii="宋体" w:hAnsi="宋体" w:hint="eastAsia"/>
          <w:szCs w:val="21"/>
        </w:rPr>
        <w:t>所有灯具须</w:t>
      </w:r>
      <w:proofErr w:type="gramStart"/>
      <w:r>
        <w:rPr>
          <w:rFonts w:ascii="宋体" w:hAnsi="宋体" w:hint="eastAsia"/>
          <w:szCs w:val="21"/>
        </w:rPr>
        <w:t>清楚例明</w:t>
      </w:r>
      <w:proofErr w:type="gramEnd"/>
      <w:r>
        <w:rPr>
          <w:rFonts w:ascii="宋体" w:hAnsi="宋体" w:hint="eastAsia"/>
          <w:szCs w:val="21"/>
        </w:rPr>
        <w:t>其使用电压、灯具种类及所需用电量、电池电压、种类及平均寿命。</w:t>
      </w:r>
    </w:p>
    <w:p w:rsidR="00183D9F" w:rsidRDefault="006E2C73">
      <w:pPr>
        <w:spacing w:line="360" w:lineRule="auto"/>
        <w:ind w:firstLineChars="192" w:firstLine="403"/>
        <w:rPr>
          <w:rFonts w:ascii="宋体" w:hAnsi="宋体"/>
          <w:szCs w:val="21"/>
        </w:rPr>
      </w:pPr>
      <w:r>
        <w:rPr>
          <w:rFonts w:ascii="宋体" w:hAnsi="宋体" w:hint="eastAsia"/>
          <w:szCs w:val="21"/>
        </w:rPr>
        <w:t>灯具须有主线</w:t>
      </w:r>
      <w:proofErr w:type="gramStart"/>
      <w:r>
        <w:rPr>
          <w:rFonts w:ascii="宋体" w:hAnsi="宋体" w:hint="eastAsia"/>
          <w:szCs w:val="21"/>
        </w:rPr>
        <w:t>路独立断</w:t>
      </w:r>
      <w:proofErr w:type="gramEnd"/>
      <w:r>
        <w:rPr>
          <w:rFonts w:ascii="宋体" w:hAnsi="宋体" w:hint="eastAsia"/>
          <w:szCs w:val="21"/>
        </w:rPr>
        <w:t>容器保护装置。</w:t>
      </w:r>
    </w:p>
    <w:p w:rsidR="00183D9F" w:rsidRDefault="006E2C73">
      <w:pPr>
        <w:spacing w:line="360" w:lineRule="auto"/>
        <w:ind w:firstLineChars="192" w:firstLine="403"/>
        <w:rPr>
          <w:rFonts w:ascii="宋体" w:hAnsi="宋体"/>
          <w:szCs w:val="21"/>
        </w:rPr>
      </w:pPr>
      <w:r>
        <w:rPr>
          <w:rFonts w:ascii="宋体" w:hAnsi="宋体" w:hint="eastAsia"/>
          <w:szCs w:val="21"/>
        </w:rPr>
        <w:t>综合式灯具的灯</w:t>
      </w:r>
      <w:proofErr w:type="gramStart"/>
      <w:r>
        <w:rPr>
          <w:rFonts w:ascii="宋体" w:hAnsi="宋体" w:hint="eastAsia"/>
          <w:szCs w:val="21"/>
        </w:rPr>
        <w:t>架须清楚例明</w:t>
      </w:r>
      <w:proofErr w:type="gramEnd"/>
      <w:r>
        <w:rPr>
          <w:rFonts w:ascii="宋体" w:hAnsi="宋体" w:hint="eastAsia"/>
          <w:szCs w:val="21"/>
        </w:rPr>
        <w:t>。</w:t>
      </w:r>
    </w:p>
    <w:p w:rsidR="00183D9F" w:rsidRDefault="006E2C73">
      <w:pPr>
        <w:spacing w:line="360" w:lineRule="auto"/>
        <w:ind w:firstLineChars="192" w:firstLine="403"/>
        <w:rPr>
          <w:rFonts w:ascii="宋体" w:hAnsi="宋体"/>
          <w:szCs w:val="21"/>
        </w:rPr>
      </w:pPr>
      <w:r>
        <w:rPr>
          <w:rFonts w:ascii="宋体" w:hAnsi="宋体" w:hint="eastAsia"/>
          <w:szCs w:val="21"/>
        </w:rPr>
        <w:t>视觉警号标签须提供以表示灯具连接于紧急用电。</w:t>
      </w:r>
    </w:p>
    <w:p w:rsidR="00183D9F" w:rsidRDefault="006E2C73">
      <w:pPr>
        <w:spacing w:line="360" w:lineRule="auto"/>
        <w:ind w:firstLineChars="192" w:firstLine="403"/>
        <w:rPr>
          <w:rFonts w:ascii="宋体" w:hAnsi="宋体"/>
          <w:szCs w:val="21"/>
        </w:rPr>
      </w:pPr>
      <w:r>
        <w:rPr>
          <w:rFonts w:ascii="宋体" w:hAnsi="宋体" w:hint="eastAsia"/>
          <w:szCs w:val="21"/>
        </w:rPr>
        <w:t>灯具须提供LED灯光以显示电池正在充电中。</w:t>
      </w:r>
    </w:p>
    <w:p w:rsidR="00183D9F" w:rsidRDefault="006E2C73">
      <w:pPr>
        <w:spacing w:line="360" w:lineRule="auto"/>
        <w:ind w:firstLineChars="192" w:firstLine="403"/>
        <w:rPr>
          <w:rFonts w:ascii="宋体" w:hAnsi="宋体"/>
          <w:szCs w:val="21"/>
        </w:rPr>
      </w:pPr>
      <w:r>
        <w:rPr>
          <w:rFonts w:ascii="宋体" w:hAnsi="宋体" w:hint="eastAsia"/>
          <w:szCs w:val="21"/>
        </w:rPr>
        <w:t>疏散走道灯具的外壳须符合IEC695-2-1的测试。</w:t>
      </w:r>
    </w:p>
    <w:p w:rsidR="00183D9F" w:rsidRDefault="006E2C73">
      <w:pPr>
        <w:spacing w:line="360" w:lineRule="auto"/>
        <w:ind w:firstLineChars="192" w:firstLine="403"/>
        <w:rPr>
          <w:rFonts w:ascii="宋体" w:hAnsi="宋体"/>
          <w:szCs w:val="21"/>
        </w:rPr>
      </w:pPr>
      <w:r>
        <w:rPr>
          <w:rFonts w:ascii="宋体" w:hAnsi="宋体" w:hint="eastAsia"/>
          <w:szCs w:val="21"/>
        </w:rPr>
        <w:t>充电器须为全自动固态恒压型，装备有电子电路，用以保护电池过充电或过放。充电系统能提供电池在全部放电后24小时内再充电至满容量。</w:t>
      </w:r>
    </w:p>
    <w:p w:rsidR="00183D9F" w:rsidRDefault="006E2C73">
      <w:pPr>
        <w:spacing w:line="360" w:lineRule="auto"/>
        <w:ind w:firstLineChars="192" w:firstLine="403"/>
        <w:rPr>
          <w:rFonts w:ascii="宋体" w:hAnsi="宋体"/>
          <w:szCs w:val="21"/>
        </w:rPr>
      </w:pPr>
      <w:r>
        <w:rPr>
          <w:rFonts w:ascii="宋体" w:hAnsi="宋体" w:hint="eastAsia"/>
          <w:szCs w:val="21"/>
        </w:rPr>
        <w:t>当电池电压低于1.5V(铅酸)or0.9V(镍镉)，电池须停止放电。</w:t>
      </w:r>
    </w:p>
    <w:p w:rsidR="00183D9F" w:rsidRDefault="006E2C73">
      <w:pPr>
        <w:spacing w:line="360" w:lineRule="auto"/>
        <w:ind w:firstLineChars="192" w:firstLine="403"/>
        <w:rPr>
          <w:rFonts w:ascii="宋体" w:hAnsi="宋体"/>
          <w:szCs w:val="21"/>
        </w:rPr>
      </w:pPr>
      <w:r>
        <w:rPr>
          <w:rFonts w:ascii="宋体" w:hAnsi="宋体" w:hint="eastAsia"/>
          <w:szCs w:val="21"/>
        </w:rPr>
        <w:t>电池须提供不少于4年寿命，其制造日期须印在外壳。</w:t>
      </w:r>
    </w:p>
    <w:p w:rsidR="00183D9F" w:rsidRDefault="006E2C73">
      <w:pPr>
        <w:spacing w:line="360" w:lineRule="auto"/>
        <w:ind w:firstLineChars="192" w:firstLine="403"/>
        <w:rPr>
          <w:rFonts w:ascii="宋体" w:hAnsi="宋体"/>
          <w:szCs w:val="21"/>
        </w:rPr>
      </w:pPr>
      <w:r>
        <w:rPr>
          <w:rFonts w:ascii="宋体" w:hAnsi="宋体" w:hint="eastAsia"/>
          <w:szCs w:val="21"/>
        </w:rPr>
        <w:t>控制电路须适用于主电源上，其设计应使此类照明和正常传统照明器的操作一样。但当主电源发生故障时，不管接触器或灯开关是在闭合或断开状态须自动开始照明或继续照明。当主电源恢复电后须使照明器打回由主电源供电</w:t>
      </w:r>
      <w:proofErr w:type="gramStart"/>
      <w:r>
        <w:rPr>
          <w:rFonts w:ascii="宋体" w:hAnsi="宋体" w:hint="eastAsia"/>
          <w:szCs w:val="21"/>
        </w:rPr>
        <w:t>幷</w:t>
      </w:r>
      <w:proofErr w:type="gramEnd"/>
      <w:r>
        <w:rPr>
          <w:rFonts w:ascii="宋体" w:hAnsi="宋体" w:hint="eastAsia"/>
          <w:szCs w:val="21"/>
        </w:rPr>
        <w:t>使电池自动再充电。</w:t>
      </w:r>
    </w:p>
    <w:p w:rsidR="00183D9F" w:rsidRDefault="006E2C73">
      <w:pPr>
        <w:spacing w:line="360" w:lineRule="auto"/>
        <w:ind w:firstLineChars="192" w:firstLine="403"/>
        <w:rPr>
          <w:rFonts w:ascii="宋体" w:hAnsi="宋体"/>
          <w:szCs w:val="21"/>
        </w:rPr>
      </w:pPr>
      <w:r>
        <w:rPr>
          <w:rFonts w:ascii="宋体" w:hAnsi="宋体" w:hint="eastAsia"/>
          <w:szCs w:val="21"/>
        </w:rPr>
        <w:t>在控制电路中须装电路开关，</w:t>
      </w:r>
      <w:proofErr w:type="gramStart"/>
      <w:r>
        <w:rPr>
          <w:rFonts w:ascii="宋体" w:hAnsi="宋体" w:hint="eastAsia"/>
          <w:szCs w:val="21"/>
        </w:rPr>
        <w:t>使能够</w:t>
      </w:r>
      <w:proofErr w:type="gramEnd"/>
      <w:r>
        <w:rPr>
          <w:rFonts w:ascii="宋体" w:hAnsi="宋体" w:hint="eastAsia"/>
          <w:szCs w:val="21"/>
        </w:rPr>
        <w:t>进行电路测试。</w:t>
      </w:r>
    </w:p>
    <w:p w:rsidR="00183D9F" w:rsidRDefault="006E2C73">
      <w:pPr>
        <w:spacing w:line="360" w:lineRule="auto"/>
        <w:ind w:firstLineChars="192" w:firstLine="403"/>
        <w:rPr>
          <w:rFonts w:ascii="宋体" w:hAnsi="宋体"/>
          <w:szCs w:val="21"/>
        </w:rPr>
      </w:pPr>
      <w:r>
        <w:rPr>
          <w:rFonts w:ascii="宋体" w:hAnsi="宋体" w:hint="eastAsia"/>
          <w:szCs w:val="21"/>
        </w:rPr>
        <w:t>对充电和</w:t>
      </w:r>
      <w:proofErr w:type="gramStart"/>
      <w:r>
        <w:rPr>
          <w:rFonts w:ascii="宋体" w:hAnsi="宋体" w:hint="eastAsia"/>
          <w:szCs w:val="21"/>
        </w:rPr>
        <w:t>自持</w:t>
      </w:r>
      <w:proofErr w:type="gramEnd"/>
      <w:r>
        <w:rPr>
          <w:rFonts w:ascii="宋体" w:hAnsi="宋体" w:hint="eastAsia"/>
          <w:szCs w:val="21"/>
        </w:rPr>
        <w:t>回路须单独装备相当容量熔丝之熔断连接座，同时须参照中国公共安全行业标准GA54-93。</w:t>
      </w:r>
    </w:p>
    <w:p w:rsidR="00183D9F" w:rsidRDefault="006E2C73">
      <w:pPr>
        <w:spacing w:line="360" w:lineRule="auto"/>
        <w:ind w:firstLineChars="192" w:firstLine="403"/>
        <w:rPr>
          <w:rFonts w:ascii="宋体" w:hAnsi="宋体"/>
          <w:szCs w:val="21"/>
        </w:rPr>
      </w:pPr>
      <w:r>
        <w:rPr>
          <w:rFonts w:ascii="宋体" w:hAnsi="宋体" w:hint="eastAsia"/>
          <w:szCs w:val="21"/>
        </w:rPr>
        <w:t>(4)安全出口和疏散指示安装事宜</w:t>
      </w:r>
    </w:p>
    <w:p w:rsidR="00183D9F" w:rsidRDefault="006E2C73">
      <w:pPr>
        <w:spacing w:line="360" w:lineRule="auto"/>
        <w:ind w:firstLineChars="192" w:firstLine="403"/>
        <w:rPr>
          <w:rFonts w:ascii="宋体" w:hAnsi="宋体"/>
          <w:szCs w:val="21"/>
        </w:rPr>
      </w:pPr>
      <w:r>
        <w:rPr>
          <w:rFonts w:ascii="宋体" w:hAnsi="宋体" w:hint="eastAsia"/>
          <w:szCs w:val="21"/>
        </w:rPr>
        <w:t>所有安全出口和疏散指示须设在疏散出口的顶部或疏散走道及其转角外。走道上顶棚设置的</w:t>
      </w:r>
      <w:proofErr w:type="gramStart"/>
      <w:r>
        <w:rPr>
          <w:rFonts w:ascii="宋体" w:hAnsi="宋体" w:hint="eastAsia"/>
          <w:szCs w:val="21"/>
        </w:rPr>
        <w:t>的</w:t>
      </w:r>
      <w:proofErr w:type="gramEnd"/>
      <w:r>
        <w:rPr>
          <w:rFonts w:ascii="宋体" w:hAnsi="宋体" w:hint="eastAsia"/>
          <w:szCs w:val="21"/>
        </w:rPr>
        <w:t>标示间距不应大于20m，走道上墙壁(1.0m以下)设置的</w:t>
      </w:r>
      <w:proofErr w:type="gramStart"/>
      <w:r>
        <w:rPr>
          <w:rFonts w:ascii="宋体" w:hAnsi="宋体" w:hint="eastAsia"/>
          <w:szCs w:val="21"/>
        </w:rPr>
        <w:t>的</w:t>
      </w:r>
      <w:proofErr w:type="gramEnd"/>
      <w:r>
        <w:rPr>
          <w:rFonts w:ascii="宋体" w:hAnsi="宋体" w:hint="eastAsia"/>
          <w:szCs w:val="21"/>
        </w:rPr>
        <w:t>标示间距不应大于10m。</w:t>
      </w:r>
    </w:p>
    <w:p w:rsidR="00183D9F" w:rsidRDefault="00183D9F">
      <w:pPr>
        <w:spacing w:line="360" w:lineRule="auto"/>
        <w:ind w:firstLineChars="192" w:firstLine="403"/>
        <w:rPr>
          <w:rFonts w:ascii="宋体" w:hAnsi="宋体"/>
          <w:szCs w:val="21"/>
        </w:rPr>
      </w:pPr>
    </w:p>
    <w:p w:rsidR="00183D9F" w:rsidRDefault="006E2C73" w:rsidP="005116A7">
      <w:pPr>
        <w:spacing w:line="500" w:lineRule="exact"/>
        <w:ind w:firstLineChars="200" w:firstLine="420"/>
        <w:rPr>
          <w:rFonts w:ascii="宋体" w:hAnsi="宋体"/>
          <w:color w:val="000000"/>
          <w:sz w:val="24"/>
        </w:rPr>
      </w:pPr>
      <w:r>
        <w:rPr>
          <w:rFonts w:ascii="宋体" w:hAnsi="宋体" w:hint="eastAsia"/>
          <w:szCs w:val="21"/>
        </w:rPr>
        <w:t>1.7.6.</w:t>
      </w:r>
      <w:r>
        <w:rPr>
          <w:rFonts w:ascii="宋体" w:hAnsi="宋体" w:hint="eastAsia"/>
          <w:color w:val="000000"/>
          <w:sz w:val="24"/>
        </w:rPr>
        <w:t>机房综合布线项目</w:t>
      </w:r>
    </w:p>
    <w:p w:rsidR="00183D9F" w:rsidRDefault="006E2C73">
      <w:pPr>
        <w:spacing w:line="500" w:lineRule="exact"/>
        <w:ind w:firstLineChars="200" w:firstLine="480"/>
        <w:rPr>
          <w:rFonts w:ascii="宋体" w:hAnsi="宋体"/>
          <w:color w:val="000000"/>
          <w:sz w:val="24"/>
        </w:rPr>
      </w:pPr>
      <w:r>
        <w:rPr>
          <w:rFonts w:ascii="宋体" w:hAnsi="宋体" w:hint="eastAsia"/>
          <w:color w:val="000000"/>
          <w:sz w:val="24"/>
        </w:rPr>
        <w:t>本次项目综合布线项目需对机房区域的弱电桥架进行深化设计和施工，机房内综合布线桥架采用双层铝合金桥架和ABS光纤线槽，采用“上走线”的布线方式，桥架的设置位置、安装高度、线槽之间的间距等应与建筑装饰、电气、空调、消防等专业协调一致；对于播控机房应采用“高架地板下走线”的方式进行深化设计和施工；布线系统线槽在容量施工时应留有不少于</w:t>
      </w:r>
      <w:r>
        <w:rPr>
          <w:rFonts w:ascii="宋体" w:hAnsi="宋体"/>
          <w:color w:val="000000"/>
          <w:sz w:val="24"/>
        </w:rPr>
        <w:t>40%</w:t>
      </w:r>
      <w:r>
        <w:rPr>
          <w:rFonts w:ascii="宋体" w:hAnsi="宋体" w:hint="eastAsia"/>
          <w:color w:val="000000"/>
          <w:sz w:val="24"/>
        </w:rPr>
        <w:t>的冗余空间，便于日后布线系统扩容。对机房内其它无架空地板的功能区域，应采用“沿墙柱面、地面穿金属管敷设并根据情况设置信息插座”的模式进行设计和施工。</w:t>
      </w:r>
    </w:p>
    <w:p w:rsidR="00183D9F" w:rsidRDefault="006E2C73">
      <w:pPr>
        <w:spacing w:line="360" w:lineRule="auto"/>
        <w:ind w:firstLineChars="192" w:firstLine="403"/>
        <w:rPr>
          <w:rFonts w:ascii="宋体" w:hAnsi="宋体"/>
          <w:szCs w:val="21"/>
        </w:rPr>
      </w:pPr>
      <w:r>
        <w:rPr>
          <w:rFonts w:ascii="宋体" w:hAnsi="宋体" w:hint="eastAsia"/>
          <w:szCs w:val="21"/>
        </w:rPr>
        <w:t>1.7.6.1 ABS光纤线槽技术性能要求：</w:t>
      </w:r>
    </w:p>
    <w:p w:rsidR="00183D9F" w:rsidRDefault="006E2C73">
      <w:pPr>
        <w:spacing w:line="360" w:lineRule="auto"/>
        <w:ind w:firstLineChars="192" w:firstLine="403"/>
        <w:rPr>
          <w:rFonts w:ascii="宋体" w:hAnsi="宋体"/>
          <w:szCs w:val="21"/>
        </w:rPr>
      </w:pPr>
      <w:r>
        <w:rPr>
          <w:rFonts w:ascii="宋体" w:hAnsi="宋体" w:hint="eastAsia"/>
          <w:szCs w:val="21"/>
        </w:rPr>
        <w:t>1)正常使用温度：工作温度：-5℃~+40℃；相对湿度：≤85%(+30℃)；大气压力：70-106kPa。</w:t>
      </w:r>
    </w:p>
    <w:p w:rsidR="00183D9F" w:rsidRDefault="006E2C73">
      <w:pPr>
        <w:spacing w:line="360" w:lineRule="auto"/>
        <w:ind w:firstLineChars="192" w:firstLine="403"/>
        <w:rPr>
          <w:rFonts w:ascii="宋体" w:hAnsi="宋体"/>
          <w:szCs w:val="21"/>
        </w:rPr>
      </w:pPr>
      <w:r>
        <w:rPr>
          <w:rFonts w:ascii="宋体" w:hAnsi="宋体" w:hint="eastAsia"/>
          <w:szCs w:val="21"/>
        </w:rPr>
        <w:t>2)光纤槽道产品应通过相关安全认证。其生产材料应为防火ABS材料，在产品的制造过程中，不应使用任何PVC成分，并保证在极端环境中不会产生有毒气体。</w:t>
      </w:r>
    </w:p>
    <w:p w:rsidR="00183D9F" w:rsidRDefault="006E2C73">
      <w:pPr>
        <w:spacing w:line="360" w:lineRule="auto"/>
        <w:ind w:firstLineChars="192" w:firstLine="403"/>
        <w:rPr>
          <w:rFonts w:ascii="宋体" w:hAnsi="宋体"/>
          <w:szCs w:val="21"/>
        </w:rPr>
      </w:pPr>
      <w:r>
        <w:rPr>
          <w:rFonts w:ascii="宋体" w:hAnsi="宋体" w:hint="eastAsia"/>
          <w:szCs w:val="21"/>
        </w:rPr>
        <w:t>3)光纤槽道所采用的项目塑料材料，其燃烧性能应符合GB/T2408-1996中FV-0级的要求。</w:t>
      </w:r>
    </w:p>
    <w:p w:rsidR="00183D9F" w:rsidRDefault="006E2C73">
      <w:pPr>
        <w:spacing w:line="360" w:lineRule="auto"/>
        <w:ind w:firstLineChars="192" w:firstLine="403"/>
        <w:rPr>
          <w:rFonts w:ascii="宋体" w:hAnsi="宋体"/>
          <w:szCs w:val="21"/>
        </w:rPr>
      </w:pPr>
      <w:r>
        <w:rPr>
          <w:rFonts w:ascii="宋体" w:hAnsi="宋体" w:hint="eastAsia"/>
          <w:szCs w:val="21"/>
        </w:rPr>
        <w:t>4)光纤槽道的外观应色泽一致。直</w:t>
      </w:r>
      <w:proofErr w:type="gramStart"/>
      <w:r>
        <w:rPr>
          <w:rFonts w:ascii="宋体" w:hAnsi="宋体" w:hint="eastAsia"/>
          <w:szCs w:val="21"/>
        </w:rPr>
        <w:t>槽部分</w:t>
      </w:r>
      <w:proofErr w:type="gramEnd"/>
      <w:r>
        <w:rPr>
          <w:rFonts w:ascii="宋体" w:hAnsi="宋体" w:hint="eastAsia"/>
          <w:szCs w:val="21"/>
        </w:rPr>
        <w:t>应平直，槽道内部(包括连接处)应平整、光滑、洁净，不得有飞边、暗泡、收缩、凹陷或机械损伤等缺陷。</w:t>
      </w:r>
    </w:p>
    <w:p w:rsidR="00183D9F" w:rsidRDefault="006E2C73">
      <w:pPr>
        <w:spacing w:line="360" w:lineRule="auto"/>
        <w:ind w:firstLineChars="192" w:firstLine="403"/>
        <w:rPr>
          <w:rFonts w:ascii="宋体" w:hAnsi="宋体"/>
          <w:szCs w:val="21"/>
        </w:rPr>
      </w:pPr>
      <w:r>
        <w:rPr>
          <w:rFonts w:ascii="宋体" w:hAnsi="宋体" w:hint="eastAsia"/>
          <w:szCs w:val="21"/>
        </w:rPr>
        <w:t>5)光纤槽道的颜色应与光跳</w:t>
      </w:r>
      <w:proofErr w:type="gramStart"/>
      <w:r>
        <w:rPr>
          <w:rFonts w:ascii="宋体" w:hAnsi="宋体" w:hint="eastAsia"/>
          <w:szCs w:val="21"/>
        </w:rPr>
        <w:t>纤</w:t>
      </w:r>
      <w:proofErr w:type="gramEnd"/>
      <w:r>
        <w:rPr>
          <w:rFonts w:ascii="宋体" w:hAnsi="宋体" w:hint="eastAsia"/>
          <w:szCs w:val="21"/>
        </w:rPr>
        <w:t>的颜色尽量保持一致，统一为黄色“PANTONE116C”。</w:t>
      </w:r>
    </w:p>
    <w:p w:rsidR="00183D9F" w:rsidRDefault="006E2C73">
      <w:pPr>
        <w:spacing w:line="360" w:lineRule="auto"/>
        <w:ind w:firstLineChars="192" w:firstLine="403"/>
        <w:rPr>
          <w:rFonts w:ascii="宋体" w:hAnsi="宋体"/>
          <w:szCs w:val="21"/>
        </w:rPr>
      </w:pPr>
      <w:r>
        <w:rPr>
          <w:rFonts w:ascii="宋体" w:hAnsi="宋体" w:hint="eastAsia"/>
          <w:szCs w:val="21"/>
        </w:rPr>
        <w:t>6)生产商应能提供240mm*100mm和120mm*100mm两种容量规格的光纤槽道系统，每种容量规格都应包括相应的尺寸的直槽、槽道连接件、光纤出口、三通等多种配件，其最大容量的槽道应为超过1900条φ3mm光跳</w:t>
      </w:r>
      <w:proofErr w:type="gramStart"/>
      <w:r>
        <w:rPr>
          <w:rFonts w:ascii="宋体" w:hAnsi="宋体" w:hint="eastAsia"/>
          <w:szCs w:val="21"/>
        </w:rPr>
        <w:t>纤</w:t>
      </w:r>
      <w:proofErr w:type="gramEnd"/>
      <w:r>
        <w:rPr>
          <w:rFonts w:ascii="宋体" w:hAnsi="宋体" w:hint="eastAsia"/>
          <w:szCs w:val="21"/>
        </w:rPr>
        <w:t>和950条φ3mm光跳</w:t>
      </w:r>
      <w:proofErr w:type="gramStart"/>
      <w:r>
        <w:rPr>
          <w:rFonts w:ascii="宋体" w:hAnsi="宋体" w:hint="eastAsia"/>
          <w:szCs w:val="21"/>
        </w:rPr>
        <w:t>纤</w:t>
      </w:r>
      <w:proofErr w:type="gramEnd"/>
      <w:r>
        <w:rPr>
          <w:rFonts w:ascii="宋体" w:hAnsi="宋体" w:hint="eastAsia"/>
          <w:szCs w:val="21"/>
        </w:rPr>
        <w:t>。</w:t>
      </w:r>
    </w:p>
    <w:p w:rsidR="00183D9F" w:rsidRDefault="006E2C73">
      <w:pPr>
        <w:spacing w:line="360" w:lineRule="auto"/>
        <w:ind w:firstLineChars="192" w:firstLine="403"/>
        <w:rPr>
          <w:rFonts w:ascii="宋体" w:hAnsi="宋体"/>
          <w:szCs w:val="21"/>
        </w:rPr>
      </w:pPr>
      <w:r>
        <w:rPr>
          <w:rFonts w:ascii="宋体" w:hAnsi="宋体" w:hint="eastAsia"/>
          <w:szCs w:val="21"/>
        </w:rPr>
        <w:t>7)光纤槽道的直槽、槽道连接件、光纤出口、三通容易安装，无需任何专用工具。</w:t>
      </w:r>
    </w:p>
    <w:p w:rsidR="00183D9F" w:rsidRDefault="006E2C73">
      <w:pPr>
        <w:spacing w:line="360" w:lineRule="auto"/>
        <w:ind w:firstLineChars="192" w:firstLine="403"/>
        <w:rPr>
          <w:rFonts w:ascii="宋体" w:hAnsi="宋体"/>
          <w:szCs w:val="21"/>
        </w:rPr>
      </w:pPr>
      <w:r>
        <w:rPr>
          <w:rFonts w:ascii="宋体" w:hAnsi="宋体" w:hint="eastAsia"/>
          <w:szCs w:val="21"/>
        </w:rPr>
        <w:t>8)光纤槽道保证光纤布放全程曲率半径≥37.5mm。</w:t>
      </w:r>
    </w:p>
    <w:p w:rsidR="00183D9F" w:rsidRDefault="006E2C73">
      <w:pPr>
        <w:spacing w:line="360" w:lineRule="auto"/>
        <w:ind w:firstLineChars="192" w:firstLine="403"/>
        <w:rPr>
          <w:rFonts w:ascii="宋体" w:hAnsi="宋体"/>
          <w:szCs w:val="21"/>
        </w:rPr>
      </w:pPr>
      <w:r>
        <w:rPr>
          <w:rFonts w:ascii="宋体" w:hAnsi="宋体" w:hint="eastAsia"/>
          <w:szCs w:val="21"/>
        </w:rPr>
        <w:t>9)光纤槽道直体部分，1.5m长应能承受300N的压力，最大变形量应不大于5mm；支撑的丝杆300mm长应能承受200N的力，最大变形量应不大于5mm。</w:t>
      </w:r>
    </w:p>
    <w:p w:rsidR="00183D9F" w:rsidRDefault="006E2C73">
      <w:pPr>
        <w:spacing w:line="360" w:lineRule="auto"/>
        <w:ind w:firstLineChars="192" w:firstLine="403"/>
        <w:rPr>
          <w:rFonts w:ascii="宋体" w:hAnsi="宋体"/>
          <w:szCs w:val="21"/>
        </w:rPr>
      </w:pPr>
      <w:r>
        <w:rPr>
          <w:rFonts w:ascii="宋体" w:hAnsi="宋体" w:hint="eastAsia"/>
          <w:szCs w:val="21"/>
        </w:rPr>
        <w:t>10)光纤槽道应能承受低温试验。试验后，试样不得产生裂痕或脆断。</w:t>
      </w:r>
    </w:p>
    <w:p w:rsidR="00183D9F" w:rsidRDefault="006E2C73">
      <w:pPr>
        <w:spacing w:line="360" w:lineRule="auto"/>
        <w:ind w:firstLineChars="192" w:firstLine="403"/>
        <w:rPr>
          <w:rFonts w:ascii="宋体" w:hAnsi="宋体"/>
          <w:szCs w:val="21"/>
        </w:rPr>
      </w:pPr>
      <w:r>
        <w:rPr>
          <w:rFonts w:ascii="宋体" w:hAnsi="宋体" w:hint="eastAsia"/>
          <w:szCs w:val="21"/>
        </w:rPr>
        <w:t>11)光纤槽道应能承受规定条件下的老化、冲击试验。试验后，试样不得产生裂痕或脆断。</w:t>
      </w:r>
    </w:p>
    <w:p w:rsidR="00183D9F" w:rsidRDefault="006E2C73">
      <w:pPr>
        <w:spacing w:line="360" w:lineRule="auto"/>
        <w:ind w:firstLineChars="192" w:firstLine="403"/>
        <w:rPr>
          <w:rFonts w:ascii="宋体" w:hAnsi="宋体"/>
          <w:szCs w:val="21"/>
        </w:rPr>
      </w:pPr>
      <w:r>
        <w:rPr>
          <w:rFonts w:ascii="宋体" w:hAnsi="宋体" w:hint="eastAsia"/>
          <w:szCs w:val="21"/>
        </w:rPr>
        <w:t>12)生产商应提供光纤槽道产品大规模使用的机房案例。</w:t>
      </w:r>
    </w:p>
    <w:p w:rsidR="00183D9F" w:rsidRDefault="006E2C73">
      <w:pPr>
        <w:spacing w:line="360" w:lineRule="auto"/>
        <w:ind w:firstLineChars="192" w:firstLine="403"/>
        <w:rPr>
          <w:rFonts w:ascii="宋体" w:hAnsi="宋体"/>
          <w:szCs w:val="21"/>
        </w:rPr>
      </w:pPr>
      <w:r>
        <w:rPr>
          <w:rFonts w:ascii="宋体" w:hAnsi="宋体" w:hint="eastAsia"/>
          <w:szCs w:val="21"/>
        </w:rPr>
        <w:t>13)生产商应提供槽道产品质量符合的标准及标准文件编号。</w:t>
      </w:r>
    </w:p>
    <w:p w:rsidR="00183D9F" w:rsidRDefault="007511D9">
      <w:pPr>
        <w:spacing w:line="360" w:lineRule="auto"/>
        <w:ind w:firstLineChars="192" w:firstLine="403"/>
        <w:rPr>
          <w:rFonts w:ascii="宋体" w:hAnsi="宋体"/>
          <w:szCs w:val="21"/>
        </w:rPr>
      </w:pPr>
      <w:r>
        <w:rPr>
          <w:rFonts w:ascii="宋体" w:hAnsi="宋体" w:hint="eastAsia"/>
          <w:szCs w:val="21"/>
        </w:rPr>
        <w:t>1.7.</w:t>
      </w:r>
      <w:r w:rsidR="006E2C73">
        <w:rPr>
          <w:rFonts w:ascii="宋体" w:hAnsi="宋体" w:hint="eastAsia"/>
          <w:szCs w:val="21"/>
        </w:rPr>
        <w:t>6.2开放式桥架技术性能要求：</w:t>
      </w:r>
    </w:p>
    <w:p w:rsidR="00183D9F" w:rsidRDefault="006E2C73">
      <w:pPr>
        <w:spacing w:line="360" w:lineRule="auto"/>
        <w:ind w:firstLineChars="192" w:firstLine="403"/>
        <w:rPr>
          <w:rFonts w:ascii="宋体" w:hAnsi="宋体"/>
          <w:szCs w:val="21"/>
        </w:rPr>
      </w:pPr>
      <w:r>
        <w:rPr>
          <w:rFonts w:ascii="宋体" w:hAnsi="宋体" w:hint="eastAsia"/>
          <w:szCs w:val="21"/>
        </w:rPr>
        <w:t>本项目所选用的开放式网络桥架需满足以下要求：</w:t>
      </w:r>
    </w:p>
    <w:p w:rsidR="00183D9F" w:rsidRDefault="006E2C73">
      <w:pPr>
        <w:spacing w:line="360" w:lineRule="auto"/>
        <w:ind w:firstLineChars="192" w:firstLine="403"/>
        <w:rPr>
          <w:rFonts w:ascii="宋体" w:hAnsi="宋体"/>
          <w:szCs w:val="21"/>
        </w:rPr>
      </w:pPr>
      <w:r>
        <w:rPr>
          <w:rFonts w:ascii="宋体" w:hAnsi="宋体" w:hint="eastAsia"/>
          <w:szCs w:val="21"/>
        </w:rPr>
        <w:t>1)桥架表面处理需满足国际标准(按照ISO2178或ISO2808进行锌层厚度测量和按照IEC61537国际标准检验)制作要求。</w:t>
      </w:r>
    </w:p>
    <w:p w:rsidR="00183D9F" w:rsidRDefault="006E2C73">
      <w:pPr>
        <w:spacing w:line="360" w:lineRule="auto"/>
        <w:ind w:firstLineChars="192" w:firstLine="403"/>
        <w:rPr>
          <w:rFonts w:ascii="宋体" w:hAnsi="宋体"/>
          <w:szCs w:val="21"/>
        </w:rPr>
      </w:pPr>
      <w:r>
        <w:rPr>
          <w:rFonts w:ascii="宋体" w:hAnsi="宋体" w:hint="eastAsia"/>
          <w:szCs w:val="21"/>
        </w:rPr>
        <w:t>2)机械负荷：最大承载的变形系数≦1/200；</w:t>
      </w:r>
    </w:p>
    <w:p w:rsidR="00183D9F" w:rsidRDefault="006E2C73">
      <w:pPr>
        <w:spacing w:line="360" w:lineRule="auto"/>
        <w:ind w:firstLineChars="192" w:firstLine="403"/>
        <w:rPr>
          <w:rFonts w:ascii="宋体" w:hAnsi="宋体"/>
          <w:szCs w:val="21"/>
        </w:rPr>
      </w:pPr>
      <w:r>
        <w:rPr>
          <w:rFonts w:ascii="宋体" w:hAnsi="宋体" w:hint="eastAsia"/>
          <w:szCs w:val="21"/>
        </w:rPr>
        <w:t>3)技术要求：</w:t>
      </w:r>
    </w:p>
    <w:p w:rsidR="00183D9F" w:rsidRDefault="006E2C73">
      <w:pPr>
        <w:spacing w:line="360" w:lineRule="auto"/>
        <w:ind w:firstLineChars="192" w:firstLine="403"/>
        <w:rPr>
          <w:rFonts w:ascii="宋体" w:hAnsi="宋体"/>
          <w:szCs w:val="21"/>
        </w:rPr>
      </w:pPr>
      <w:r>
        <w:rPr>
          <w:rFonts w:ascii="宋体" w:hAnsi="宋体" w:hint="eastAsia"/>
          <w:szCs w:val="21"/>
        </w:rPr>
        <w:t>水平度误差正负为5mm。吊挂间隔为1.2m～1.5m一付，吊挂间隔误差正负为5mm，垂直度为正负1度。桥架两侧的顶部钢丝采用“侧面焊接”形成安全边缘。桥架的每个网格尺寸为50mm*100mm；</w:t>
      </w:r>
    </w:p>
    <w:p w:rsidR="00183D9F" w:rsidRDefault="006E2C73">
      <w:pPr>
        <w:spacing w:line="360" w:lineRule="auto"/>
        <w:ind w:firstLineChars="192" w:firstLine="403"/>
        <w:rPr>
          <w:rFonts w:ascii="宋体" w:hAnsi="宋体"/>
          <w:szCs w:val="21"/>
        </w:rPr>
      </w:pPr>
      <w:r>
        <w:rPr>
          <w:rFonts w:ascii="宋体" w:hAnsi="宋体" w:hint="eastAsia"/>
          <w:szCs w:val="21"/>
        </w:rPr>
        <w:t>走线架具有良好的导电性能，任何两段走线架之间的连接电阻需小于5毫</w:t>
      </w:r>
      <w:proofErr w:type="gramStart"/>
      <w:r>
        <w:rPr>
          <w:rFonts w:ascii="宋体" w:hAnsi="宋体" w:hint="eastAsia"/>
          <w:szCs w:val="21"/>
        </w:rPr>
        <w:t>欧</w:t>
      </w:r>
      <w:proofErr w:type="gramEnd"/>
      <w:r>
        <w:rPr>
          <w:rFonts w:ascii="宋体" w:hAnsi="宋体" w:hint="eastAsia"/>
          <w:szCs w:val="21"/>
        </w:rPr>
        <w:t>。走线架本体材质(或经表面处理后)具有良好的抗腐蚀能力。</w:t>
      </w:r>
    </w:p>
    <w:p w:rsidR="00183D9F" w:rsidRDefault="006E2C73">
      <w:pPr>
        <w:spacing w:line="360" w:lineRule="auto"/>
        <w:ind w:firstLineChars="192" w:firstLine="403"/>
        <w:rPr>
          <w:rFonts w:ascii="宋体" w:hAnsi="宋体"/>
          <w:szCs w:val="21"/>
        </w:rPr>
      </w:pPr>
      <w:r>
        <w:rPr>
          <w:rFonts w:ascii="宋体" w:hAnsi="宋体" w:hint="eastAsia"/>
          <w:szCs w:val="21"/>
        </w:rPr>
        <w:t>走线架需具有吊装式，墙装式和底板下安装等多种安装方式可供选择。</w:t>
      </w:r>
    </w:p>
    <w:p w:rsidR="00183D9F" w:rsidRDefault="006E2C73">
      <w:pPr>
        <w:spacing w:line="360" w:lineRule="auto"/>
        <w:ind w:firstLineChars="192" w:firstLine="403"/>
        <w:rPr>
          <w:rFonts w:ascii="宋体" w:hAnsi="宋体"/>
          <w:szCs w:val="21"/>
        </w:rPr>
      </w:pPr>
      <w:proofErr w:type="gramStart"/>
      <w:r>
        <w:rPr>
          <w:rFonts w:ascii="宋体" w:hAnsi="宋体" w:hint="eastAsia"/>
          <w:szCs w:val="21"/>
        </w:rPr>
        <w:t>走线架需能满足</w:t>
      </w:r>
      <w:proofErr w:type="gramEnd"/>
      <w:r>
        <w:rPr>
          <w:rFonts w:ascii="宋体" w:hAnsi="宋体" w:hint="eastAsia"/>
          <w:szCs w:val="21"/>
        </w:rPr>
        <w:t>L型，T型，(型，</w:t>
      </w:r>
      <w:proofErr w:type="gramStart"/>
      <w:r>
        <w:rPr>
          <w:rFonts w:ascii="宋体" w:hAnsi="宋体" w:hint="eastAsia"/>
          <w:szCs w:val="21"/>
        </w:rPr>
        <w:t>十型等弯转</w:t>
      </w:r>
      <w:proofErr w:type="gramEnd"/>
      <w:r>
        <w:rPr>
          <w:rFonts w:ascii="宋体" w:hAnsi="宋体" w:hint="eastAsia"/>
          <w:szCs w:val="21"/>
        </w:rPr>
        <w:t>及转向安装需要，且能根据现场地形及尺寸就地制作完成。所有焊接处的平均最小抗拉强度为500公斤，单个焊接点的焊接</w:t>
      </w:r>
      <w:proofErr w:type="gramStart"/>
      <w:r>
        <w:rPr>
          <w:rFonts w:ascii="宋体" w:hAnsi="宋体" w:hint="eastAsia"/>
          <w:szCs w:val="21"/>
        </w:rPr>
        <w:t>牢度均</w:t>
      </w:r>
      <w:proofErr w:type="gramEnd"/>
      <w:r>
        <w:rPr>
          <w:rFonts w:ascii="宋体" w:hAnsi="宋体" w:hint="eastAsia"/>
          <w:szCs w:val="21"/>
        </w:rPr>
        <w:t>达到欧洲标准-扭力计</w:t>
      </w:r>
      <w:proofErr w:type="gramStart"/>
      <w:r>
        <w:rPr>
          <w:rFonts w:ascii="宋体" w:hAnsi="宋体" w:hint="eastAsia"/>
          <w:szCs w:val="21"/>
        </w:rPr>
        <w:t>测试约</w:t>
      </w:r>
      <w:proofErr w:type="gramEnd"/>
      <w:r>
        <w:rPr>
          <w:rFonts w:ascii="宋体" w:hAnsi="宋体" w:hint="eastAsia"/>
          <w:szCs w:val="21"/>
        </w:rPr>
        <w:t>50-70扭力。</w:t>
      </w:r>
    </w:p>
    <w:p w:rsidR="00183D9F" w:rsidRDefault="006E2C73">
      <w:pPr>
        <w:spacing w:line="360" w:lineRule="auto"/>
        <w:ind w:firstLineChars="192" w:firstLine="403"/>
        <w:rPr>
          <w:rFonts w:ascii="宋体" w:hAnsi="宋体"/>
          <w:szCs w:val="21"/>
        </w:rPr>
      </w:pPr>
      <w:r>
        <w:rPr>
          <w:rFonts w:ascii="宋体" w:hAnsi="宋体" w:hint="eastAsia"/>
          <w:szCs w:val="21"/>
        </w:rPr>
        <w:t>4)测试及认证：</w:t>
      </w:r>
    </w:p>
    <w:p w:rsidR="00183D9F" w:rsidRDefault="006E2C73">
      <w:pPr>
        <w:spacing w:line="360" w:lineRule="auto"/>
        <w:ind w:firstLineChars="192" w:firstLine="403"/>
        <w:rPr>
          <w:rFonts w:ascii="宋体" w:hAnsi="宋体"/>
          <w:szCs w:val="21"/>
        </w:rPr>
      </w:pPr>
      <w:r>
        <w:rPr>
          <w:rFonts w:ascii="宋体" w:hAnsi="宋体" w:hint="eastAsia"/>
          <w:szCs w:val="21"/>
        </w:rPr>
        <w:t>连接件的电流连续性，须采用已知的方式和结果进行测试，并且连接电阻需小于1毫欧；</w:t>
      </w:r>
    </w:p>
    <w:p w:rsidR="00183D9F" w:rsidRDefault="006E2C73">
      <w:pPr>
        <w:spacing w:line="360" w:lineRule="auto"/>
        <w:ind w:firstLineChars="192" w:firstLine="403"/>
        <w:rPr>
          <w:rFonts w:ascii="宋体" w:hAnsi="宋体"/>
          <w:szCs w:val="21"/>
        </w:rPr>
      </w:pPr>
      <w:r>
        <w:rPr>
          <w:rFonts w:ascii="宋体" w:hAnsi="宋体" w:hint="eastAsia"/>
          <w:szCs w:val="21"/>
        </w:rPr>
        <w:t>须通过E30/E90标准耐火认证；</w:t>
      </w:r>
    </w:p>
    <w:p w:rsidR="00183D9F" w:rsidRDefault="006E2C73">
      <w:pPr>
        <w:spacing w:line="360" w:lineRule="auto"/>
        <w:ind w:firstLineChars="192" w:firstLine="403"/>
        <w:rPr>
          <w:rFonts w:ascii="宋体" w:hAnsi="宋体"/>
          <w:szCs w:val="21"/>
        </w:rPr>
      </w:pPr>
      <w:r>
        <w:rPr>
          <w:rFonts w:ascii="宋体" w:hAnsi="宋体" w:hint="eastAsia"/>
          <w:szCs w:val="21"/>
        </w:rPr>
        <w:t>须通过国家电控配电设备质量监督检验中心检验并提供检验报告。</w:t>
      </w:r>
    </w:p>
    <w:p w:rsidR="00183D9F" w:rsidRDefault="006E2C73">
      <w:pPr>
        <w:spacing w:line="360" w:lineRule="auto"/>
        <w:ind w:firstLineChars="192" w:firstLine="403"/>
        <w:rPr>
          <w:rFonts w:ascii="宋体" w:hAnsi="宋体"/>
          <w:szCs w:val="21"/>
        </w:rPr>
      </w:pPr>
      <w:r>
        <w:rPr>
          <w:rFonts w:ascii="宋体" w:hAnsi="宋体" w:hint="eastAsia"/>
          <w:szCs w:val="21"/>
        </w:rPr>
        <w:t>提供产品品质应不低于参考品牌</w:t>
      </w:r>
      <w:proofErr w:type="gramStart"/>
      <w:r>
        <w:rPr>
          <w:rFonts w:ascii="宋体" w:hAnsi="宋体" w:hint="eastAsia"/>
          <w:szCs w:val="21"/>
        </w:rPr>
        <w:t>卡博菲或</w:t>
      </w:r>
      <w:proofErr w:type="gramEnd"/>
      <w:r>
        <w:rPr>
          <w:rFonts w:ascii="宋体" w:hAnsi="宋体" w:hint="eastAsia"/>
          <w:szCs w:val="21"/>
        </w:rPr>
        <w:t>更优产品。</w:t>
      </w:r>
    </w:p>
    <w:p w:rsidR="00183D9F" w:rsidRDefault="006E2C73">
      <w:pPr>
        <w:spacing w:line="360" w:lineRule="auto"/>
        <w:ind w:firstLineChars="192" w:firstLine="403"/>
        <w:rPr>
          <w:rFonts w:ascii="宋体" w:hAnsi="宋体"/>
          <w:szCs w:val="21"/>
        </w:rPr>
      </w:pPr>
      <w:r>
        <w:rPr>
          <w:rFonts w:ascii="宋体" w:hAnsi="宋体" w:hint="eastAsia"/>
          <w:szCs w:val="21"/>
        </w:rPr>
        <w:t>1.7.6.3服务器机柜封闭技术性能要求：</w:t>
      </w:r>
    </w:p>
    <w:p w:rsidR="00183D9F" w:rsidRDefault="006E2C73">
      <w:pPr>
        <w:spacing w:line="360" w:lineRule="auto"/>
        <w:ind w:firstLineChars="192" w:firstLine="403"/>
        <w:rPr>
          <w:rFonts w:ascii="宋体" w:hAnsi="宋体"/>
          <w:szCs w:val="21"/>
        </w:rPr>
      </w:pPr>
      <w:r>
        <w:rPr>
          <w:rFonts w:ascii="宋体" w:hAnsi="宋体" w:hint="eastAsia"/>
          <w:szCs w:val="21"/>
        </w:rPr>
        <w:t>(1)服务器机柜</w:t>
      </w:r>
    </w:p>
    <w:p w:rsidR="00183D9F" w:rsidRDefault="006E2C73">
      <w:pPr>
        <w:spacing w:line="360" w:lineRule="auto"/>
        <w:ind w:firstLineChars="192" w:firstLine="403"/>
        <w:rPr>
          <w:rFonts w:ascii="宋体" w:hAnsi="宋体"/>
          <w:szCs w:val="21"/>
        </w:rPr>
      </w:pPr>
      <w:bookmarkStart w:id="65" w:name="_Toc317533333"/>
      <w:r>
        <w:rPr>
          <w:rFonts w:ascii="宋体" w:hAnsi="宋体" w:hint="eastAsia"/>
          <w:szCs w:val="21"/>
        </w:rPr>
        <w:t>机柜主体采用进口卷板和宝钢优质冷轧钢板，一次冲孔滚轧成型的16折型材，对称的双层结构具有高强度与抗压性能，使内部空间得到最有效的利用，并使内部安装空间最大化；框架材料厚度为1.5mm，表面电泳，外部件表面电泳加喷涂以及纳米技术处理，表面喷涂厚度达到70-130µm，表面喷涂硬度应大于2H，附着力达到0级国际标准，颜色为黑色(RAL9005)。整机承重大于1200公斤(需提供国家或国际级承重测试报告，提供相关证明文件)。</w:t>
      </w:r>
    </w:p>
    <w:p w:rsidR="00183D9F" w:rsidRDefault="006E2C73">
      <w:pPr>
        <w:spacing w:line="360" w:lineRule="auto"/>
        <w:ind w:firstLineChars="192" w:firstLine="403"/>
        <w:rPr>
          <w:rFonts w:ascii="宋体" w:hAnsi="宋体"/>
          <w:szCs w:val="21"/>
        </w:rPr>
      </w:pPr>
      <w:r>
        <w:rPr>
          <w:rFonts w:ascii="宋体" w:hAnsi="宋体" w:hint="eastAsia"/>
          <w:szCs w:val="21"/>
        </w:rPr>
        <w:t>每个服务器机柜前后各配标准服务器安装角规一对，材料采用优质冷轧钢板，材料厚度为2.0mm，颜色为RAL9005，顶部与底部深度支撑丝印前后角轨的距离，角规在深度方向上可以免工具安装调整，前后角规预安装距离745mm，前后</w:t>
      </w:r>
      <w:proofErr w:type="gramStart"/>
      <w:r>
        <w:rPr>
          <w:rFonts w:ascii="宋体" w:hAnsi="宋体" w:hint="eastAsia"/>
          <w:szCs w:val="21"/>
        </w:rPr>
        <w:t>每个角轨“U”</w:t>
      </w:r>
      <w:proofErr w:type="gramEnd"/>
      <w:r>
        <w:rPr>
          <w:rFonts w:ascii="宋体" w:hAnsi="宋体" w:hint="eastAsia"/>
          <w:szCs w:val="21"/>
        </w:rPr>
        <w:t>的位置作丝印标记；</w:t>
      </w:r>
    </w:p>
    <w:p w:rsidR="00183D9F" w:rsidRDefault="006E2C73">
      <w:pPr>
        <w:spacing w:line="360" w:lineRule="auto"/>
        <w:ind w:firstLineChars="192" w:firstLine="403"/>
        <w:rPr>
          <w:rFonts w:ascii="宋体" w:hAnsi="宋体"/>
          <w:szCs w:val="21"/>
        </w:rPr>
      </w:pPr>
      <w:r>
        <w:rPr>
          <w:rFonts w:ascii="宋体" w:hAnsi="宋体" w:hint="eastAsia"/>
          <w:szCs w:val="21"/>
        </w:rPr>
        <w:t>机前门采用铝合金边框通风式网孔门，后门板为双开通风式网孔门，门板通风率达85%以上，开启角度不小于180度，门锁采用四点式，门锁部件应开关灵活，不易松动，把手大小合适，手握感舒适。门边与框架接触位置应有</w:t>
      </w:r>
      <w:proofErr w:type="gramStart"/>
      <w:r>
        <w:rPr>
          <w:rFonts w:ascii="宋体" w:hAnsi="宋体" w:hint="eastAsia"/>
          <w:szCs w:val="21"/>
        </w:rPr>
        <w:t>发泡胶式减震</w:t>
      </w:r>
      <w:proofErr w:type="gramEnd"/>
      <w:r>
        <w:rPr>
          <w:rFonts w:ascii="宋体" w:hAnsi="宋体" w:hint="eastAsia"/>
          <w:szCs w:val="21"/>
        </w:rPr>
        <w:t>条。</w:t>
      </w:r>
    </w:p>
    <w:p w:rsidR="00183D9F" w:rsidRDefault="006E2C73">
      <w:pPr>
        <w:spacing w:line="360" w:lineRule="auto"/>
        <w:ind w:firstLineChars="192" w:firstLine="403"/>
        <w:rPr>
          <w:rFonts w:ascii="宋体" w:hAnsi="宋体"/>
          <w:szCs w:val="21"/>
        </w:rPr>
      </w:pPr>
      <w:r>
        <w:rPr>
          <w:rFonts w:ascii="宋体" w:hAnsi="宋体" w:hint="eastAsia"/>
          <w:szCs w:val="21"/>
        </w:rPr>
        <w:t>服务器机柜应在机柜前部的左右位置配有2根手指状垂直理线架</w:t>
      </w:r>
      <w:proofErr w:type="gramStart"/>
      <w:r>
        <w:rPr>
          <w:rFonts w:ascii="宋体" w:hAnsi="宋体" w:hint="eastAsia"/>
          <w:szCs w:val="21"/>
        </w:rPr>
        <w:t>用于走</w:t>
      </w:r>
      <w:proofErr w:type="gramEnd"/>
      <w:r>
        <w:rPr>
          <w:rFonts w:ascii="宋体" w:hAnsi="宋体" w:hint="eastAsia"/>
          <w:szCs w:val="21"/>
        </w:rPr>
        <w:t>线，该垂直理线架的容量应确保400条UTP6类线。并每手指开口处应与每U位置相平行。垂直理线架应配有盖板。并采用</w:t>
      </w:r>
      <w:proofErr w:type="gramStart"/>
      <w:r>
        <w:rPr>
          <w:rFonts w:ascii="宋体" w:hAnsi="宋体" w:hint="eastAsia"/>
          <w:szCs w:val="21"/>
        </w:rPr>
        <w:t>免工具</w:t>
      </w:r>
      <w:proofErr w:type="gramEnd"/>
      <w:r>
        <w:rPr>
          <w:rFonts w:ascii="宋体" w:hAnsi="宋体" w:hint="eastAsia"/>
          <w:szCs w:val="21"/>
        </w:rPr>
        <w:t>安装快速可拆卸式设计。</w:t>
      </w:r>
    </w:p>
    <w:p w:rsidR="00183D9F" w:rsidRDefault="006E2C73">
      <w:pPr>
        <w:spacing w:line="360" w:lineRule="auto"/>
        <w:ind w:firstLineChars="192" w:firstLine="403"/>
        <w:rPr>
          <w:rFonts w:ascii="宋体" w:hAnsi="宋体"/>
          <w:szCs w:val="21"/>
        </w:rPr>
      </w:pPr>
      <w:r>
        <w:rPr>
          <w:rFonts w:ascii="宋体" w:hAnsi="宋体" w:hint="eastAsia"/>
          <w:szCs w:val="21"/>
        </w:rPr>
        <w:t>机柜顶盖应为可拆卸式顶盖，顶盖应配有过线孔。机柜顶部两侧长条型过线孔应为装有毛刷，</w:t>
      </w:r>
      <w:proofErr w:type="gramStart"/>
      <w:r>
        <w:rPr>
          <w:rFonts w:ascii="宋体" w:hAnsi="宋体" w:hint="eastAsia"/>
          <w:szCs w:val="21"/>
        </w:rPr>
        <w:t>用以走</w:t>
      </w:r>
      <w:proofErr w:type="gramEnd"/>
      <w:r>
        <w:rPr>
          <w:rFonts w:ascii="宋体" w:hAnsi="宋体" w:hint="eastAsia"/>
          <w:szCs w:val="21"/>
        </w:rPr>
        <w:t>线时，密闭周围空间，防止灰尘进入机柜。</w:t>
      </w:r>
    </w:p>
    <w:p w:rsidR="00183D9F" w:rsidRDefault="006E2C73">
      <w:pPr>
        <w:spacing w:line="360" w:lineRule="auto"/>
        <w:ind w:firstLineChars="192" w:firstLine="403"/>
        <w:rPr>
          <w:rFonts w:ascii="宋体" w:hAnsi="宋体"/>
          <w:szCs w:val="21"/>
        </w:rPr>
      </w:pPr>
      <w:r>
        <w:rPr>
          <w:rFonts w:ascii="宋体" w:hAnsi="宋体" w:hint="eastAsia"/>
          <w:szCs w:val="21"/>
        </w:rPr>
        <w:t>机柜底部应密闭，但需配有强电过线孔，过线孔开孔的位置配有边缘保护装置，用于保护缆线出入时不被锋利的切割边缘割伤。</w:t>
      </w:r>
    </w:p>
    <w:p w:rsidR="00183D9F" w:rsidRDefault="006E2C73">
      <w:pPr>
        <w:spacing w:line="360" w:lineRule="auto"/>
        <w:ind w:firstLineChars="192" w:firstLine="403"/>
        <w:rPr>
          <w:rFonts w:ascii="宋体" w:hAnsi="宋体"/>
          <w:szCs w:val="21"/>
        </w:rPr>
      </w:pPr>
      <w:r>
        <w:rPr>
          <w:rFonts w:ascii="宋体" w:hAnsi="宋体" w:hint="eastAsia"/>
          <w:szCs w:val="21"/>
        </w:rPr>
        <w:t>机柜应选配侧门，机柜侧门应为两段快速安装/拆卸式；使用机柜并联件，该并联件应确保机柜之间的连接为无缝连接以避免热空气从机柜间的回流；每列机柜只需在两侧安装侧板。</w:t>
      </w:r>
    </w:p>
    <w:p w:rsidR="00183D9F" w:rsidRDefault="006E2C73">
      <w:pPr>
        <w:spacing w:line="360" w:lineRule="auto"/>
        <w:ind w:firstLineChars="192" w:firstLine="403"/>
        <w:rPr>
          <w:rFonts w:ascii="宋体" w:hAnsi="宋体"/>
          <w:szCs w:val="21"/>
        </w:rPr>
      </w:pPr>
      <w:r>
        <w:rPr>
          <w:rFonts w:ascii="宋体" w:hAnsi="宋体" w:hint="eastAsia"/>
          <w:szCs w:val="21"/>
        </w:rPr>
        <w:t>机柜后部应配有PDU。</w:t>
      </w:r>
    </w:p>
    <w:p w:rsidR="00183D9F" w:rsidRDefault="006E2C73">
      <w:pPr>
        <w:spacing w:line="360" w:lineRule="auto"/>
        <w:ind w:firstLineChars="192" w:firstLine="403"/>
        <w:rPr>
          <w:rFonts w:ascii="宋体" w:hAnsi="宋体"/>
          <w:szCs w:val="21"/>
        </w:rPr>
      </w:pPr>
      <w:r>
        <w:rPr>
          <w:rFonts w:ascii="宋体" w:hAnsi="宋体" w:hint="eastAsia"/>
          <w:szCs w:val="21"/>
        </w:rPr>
        <w:t>服务器机柜每台配10块1U盲板用于密闭设备安装角规与机柜侧门，顶部和底部的缝隙。</w:t>
      </w:r>
      <w:proofErr w:type="gramStart"/>
      <w:r>
        <w:rPr>
          <w:rFonts w:ascii="宋体" w:hAnsi="宋体" w:hint="eastAsia"/>
          <w:szCs w:val="21"/>
        </w:rPr>
        <w:t>免工具</w:t>
      </w:r>
      <w:proofErr w:type="gramEnd"/>
      <w:r>
        <w:rPr>
          <w:rFonts w:ascii="宋体" w:hAnsi="宋体" w:hint="eastAsia"/>
          <w:szCs w:val="21"/>
        </w:rPr>
        <w:t>安装盲板为阻燃塑料材质配金属卡扣(UL-V0防火等级)。</w:t>
      </w:r>
    </w:p>
    <w:p w:rsidR="00183D9F" w:rsidRDefault="006E2C73">
      <w:pPr>
        <w:spacing w:line="360" w:lineRule="auto"/>
        <w:ind w:firstLineChars="192" w:firstLine="403"/>
        <w:rPr>
          <w:rFonts w:ascii="宋体" w:hAnsi="宋体"/>
          <w:szCs w:val="21"/>
        </w:rPr>
      </w:pPr>
      <w:r>
        <w:rPr>
          <w:rFonts w:ascii="宋体" w:hAnsi="宋体" w:hint="eastAsia"/>
          <w:szCs w:val="21"/>
        </w:rPr>
        <w:t>机柜放置在水平地面上时，框架的顶端和底端应在同一条水平线上以确保机柜的垂直度。机柜和地面应为90度角，顶端和底端的误差小于2mm。</w:t>
      </w:r>
    </w:p>
    <w:bookmarkEnd w:id="65"/>
    <w:p w:rsidR="00183D9F" w:rsidRDefault="006E2C73">
      <w:pPr>
        <w:spacing w:line="360" w:lineRule="auto"/>
        <w:ind w:firstLineChars="192" w:firstLine="403"/>
        <w:rPr>
          <w:rFonts w:ascii="宋体" w:hAnsi="宋体"/>
          <w:szCs w:val="21"/>
        </w:rPr>
      </w:pPr>
      <w:r>
        <w:rPr>
          <w:rFonts w:ascii="宋体" w:hAnsi="宋体" w:hint="eastAsia"/>
          <w:szCs w:val="21"/>
        </w:rPr>
        <w:t>1.7.6.4机房动力环境监控功能；</w:t>
      </w:r>
    </w:p>
    <w:p w:rsidR="00183D9F" w:rsidRDefault="006E2C73">
      <w:pPr>
        <w:spacing w:line="360" w:lineRule="auto"/>
        <w:ind w:firstLineChars="192" w:firstLine="403"/>
        <w:rPr>
          <w:rFonts w:ascii="宋体" w:hAnsi="宋体"/>
          <w:szCs w:val="21"/>
        </w:rPr>
      </w:pPr>
      <w:r>
        <w:rPr>
          <w:rFonts w:ascii="宋体" w:hAnsi="宋体" w:hint="eastAsia"/>
          <w:szCs w:val="21"/>
        </w:rPr>
        <w:t>(1)UPS电源检测功能：</w:t>
      </w:r>
    </w:p>
    <w:p w:rsidR="00183D9F" w:rsidRDefault="006E2C73">
      <w:pPr>
        <w:spacing w:line="360" w:lineRule="auto"/>
        <w:ind w:firstLineChars="192" w:firstLine="403"/>
        <w:rPr>
          <w:rFonts w:ascii="宋体" w:hAnsi="宋体"/>
          <w:szCs w:val="21"/>
        </w:rPr>
      </w:pPr>
      <w:r>
        <w:rPr>
          <w:rFonts w:ascii="宋体" w:hAnsi="宋体" w:hint="eastAsia"/>
          <w:szCs w:val="21"/>
        </w:rPr>
        <w:t>系统根据UPS厂家提供的智能通讯接口及通讯协议，连接到嵌入式监控主机上，实时检测如下参数：</w:t>
      </w:r>
    </w:p>
    <w:p w:rsidR="00183D9F" w:rsidRDefault="006E2C73">
      <w:pPr>
        <w:spacing w:line="360" w:lineRule="auto"/>
        <w:ind w:firstLineChars="192" w:firstLine="403"/>
        <w:rPr>
          <w:rFonts w:ascii="宋体" w:hAnsi="宋体"/>
          <w:szCs w:val="21"/>
        </w:rPr>
      </w:pPr>
      <w:r>
        <w:rPr>
          <w:rFonts w:ascii="宋体" w:hAnsi="宋体" w:hint="eastAsia"/>
          <w:szCs w:val="21"/>
        </w:rPr>
        <w:t>A、实时运行数据：输入电压UAB、输入电压UBC、输入电压</w:t>
      </w:r>
      <w:proofErr w:type="spellStart"/>
      <w:r>
        <w:rPr>
          <w:rFonts w:ascii="宋体" w:hAnsi="宋体" w:hint="eastAsia"/>
          <w:szCs w:val="21"/>
        </w:rPr>
        <w:t>Uca</w:t>
      </w:r>
      <w:proofErr w:type="spellEnd"/>
      <w:r>
        <w:rPr>
          <w:rFonts w:ascii="宋体" w:hAnsi="宋体" w:hint="eastAsia"/>
          <w:szCs w:val="21"/>
        </w:rPr>
        <w:t>、输入电压UA、输入电压UB、输入电压UC、输入频率、输入电流IA、输入电流IB、输入电流IC、输出频率、A相输出功率因素、B相输出功率因素、C相输出功率因素、A相输出有功功率、B相输出有功功率、C相输出有功率、A相输出视在功率、B相输出视在功率、C相输出视在功率、蓄电池电压、蓄电池电流、旁路电压UA、旁路电压UB、旁路电压UC、A相输出电压、B相输出电压、C相输出电压、A相输出电流、B相输出电流、C相输出电流、三相不平衡率、A相输出负载%、B相输出负载%、C相输出负载%；</w:t>
      </w:r>
    </w:p>
    <w:p w:rsidR="00183D9F" w:rsidRDefault="006E2C73">
      <w:pPr>
        <w:spacing w:line="360" w:lineRule="auto"/>
        <w:ind w:firstLineChars="192" w:firstLine="403"/>
        <w:rPr>
          <w:rFonts w:ascii="宋体" w:hAnsi="宋体"/>
          <w:szCs w:val="21"/>
        </w:rPr>
      </w:pPr>
      <w:r>
        <w:rPr>
          <w:rFonts w:ascii="宋体" w:hAnsi="宋体" w:hint="eastAsia"/>
          <w:szCs w:val="21"/>
        </w:rPr>
        <w:t>B、运行状态：供电方式、同步/不同步、输入状态、旁路状态、输出状态、蓄电池状态、整流器状态、逆变器状态、其他报警状态；</w:t>
      </w:r>
    </w:p>
    <w:p w:rsidR="00183D9F" w:rsidRDefault="006E2C73">
      <w:pPr>
        <w:spacing w:line="360" w:lineRule="auto"/>
        <w:ind w:firstLineChars="192" w:firstLine="403"/>
        <w:rPr>
          <w:rFonts w:ascii="宋体" w:hAnsi="宋体"/>
          <w:szCs w:val="21"/>
        </w:rPr>
      </w:pPr>
      <w:r>
        <w:rPr>
          <w:rFonts w:ascii="宋体" w:hAnsi="宋体" w:hint="eastAsia"/>
          <w:szCs w:val="21"/>
        </w:rPr>
        <w:t>通过参数设定，当UPS某个运行参数越限时，及时发出报警；当检测UPS运行状态不正常时，及时发出报警；</w:t>
      </w:r>
    </w:p>
    <w:p w:rsidR="00183D9F" w:rsidRDefault="006E2C73">
      <w:pPr>
        <w:spacing w:line="360" w:lineRule="auto"/>
        <w:ind w:firstLineChars="192" w:firstLine="403"/>
        <w:rPr>
          <w:rFonts w:ascii="宋体" w:hAnsi="宋体"/>
          <w:szCs w:val="21"/>
        </w:rPr>
      </w:pPr>
      <w:r>
        <w:rPr>
          <w:rFonts w:ascii="宋体" w:hAnsi="宋体" w:hint="eastAsia"/>
          <w:szCs w:val="21"/>
        </w:rPr>
        <w:t>(2)空调检测功能：</w:t>
      </w:r>
    </w:p>
    <w:p w:rsidR="00183D9F" w:rsidRDefault="006E2C73">
      <w:pPr>
        <w:spacing w:line="360" w:lineRule="auto"/>
        <w:ind w:firstLineChars="192" w:firstLine="403"/>
        <w:rPr>
          <w:rFonts w:ascii="宋体" w:hAnsi="宋体"/>
          <w:szCs w:val="21"/>
        </w:rPr>
      </w:pPr>
      <w:r>
        <w:rPr>
          <w:rFonts w:ascii="宋体" w:hAnsi="宋体" w:hint="eastAsia"/>
          <w:szCs w:val="21"/>
        </w:rPr>
        <w:t>系统根据精密空调厂家提供的智能通讯接口及通讯协议，连接嵌入式监控主机，实时检测</w:t>
      </w:r>
      <w:proofErr w:type="gramStart"/>
      <w:r>
        <w:rPr>
          <w:rFonts w:ascii="宋体" w:hAnsi="宋体" w:hint="eastAsia"/>
          <w:szCs w:val="21"/>
        </w:rPr>
        <w:t>如以下</w:t>
      </w:r>
      <w:proofErr w:type="gramEnd"/>
      <w:r>
        <w:rPr>
          <w:rFonts w:ascii="宋体" w:hAnsi="宋体" w:hint="eastAsia"/>
          <w:szCs w:val="21"/>
        </w:rPr>
        <w:t>参数。</w:t>
      </w:r>
    </w:p>
    <w:p w:rsidR="00183D9F" w:rsidRDefault="006E2C73">
      <w:pPr>
        <w:spacing w:line="360" w:lineRule="auto"/>
        <w:ind w:firstLineChars="192" w:firstLine="403"/>
        <w:rPr>
          <w:rFonts w:ascii="宋体" w:hAnsi="宋体"/>
          <w:szCs w:val="21"/>
        </w:rPr>
      </w:pPr>
      <w:r>
        <w:rPr>
          <w:rFonts w:ascii="宋体" w:hAnsi="宋体" w:hint="eastAsia"/>
          <w:szCs w:val="21"/>
        </w:rPr>
        <w:t>A、运行参数：空调开/关机、运转模式、运行状态、温度、风机运行状态、压缩机运行状态；</w:t>
      </w:r>
    </w:p>
    <w:p w:rsidR="00183D9F" w:rsidRDefault="006E2C73">
      <w:pPr>
        <w:spacing w:line="360" w:lineRule="auto"/>
        <w:ind w:firstLineChars="192" w:firstLine="403"/>
        <w:rPr>
          <w:rFonts w:ascii="宋体" w:hAnsi="宋体"/>
          <w:szCs w:val="21"/>
        </w:rPr>
      </w:pPr>
      <w:r>
        <w:rPr>
          <w:rFonts w:ascii="宋体" w:hAnsi="宋体" w:hint="eastAsia"/>
          <w:szCs w:val="21"/>
        </w:rPr>
        <w:t>B、报警状态：温度过高、温度过低、传感器状态、湿度过高、空调漏水检测、湿度过低、其他报警状态、压缩机状态；</w:t>
      </w:r>
    </w:p>
    <w:p w:rsidR="00183D9F" w:rsidRDefault="006E2C73">
      <w:pPr>
        <w:spacing w:line="360" w:lineRule="auto"/>
        <w:ind w:firstLineChars="192" w:firstLine="403"/>
        <w:rPr>
          <w:rFonts w:ascii="宋体" w:hAnsi="宋体"/>
          <w:szCs w:val="21"/>
        </w:rPr>
      </w:pPr>
      <w:r>
        <w:rPr>
          <w:rFonts w:ascii="宋体" w:hAnsi="宋体" w:hint="eastAsia"/>
          <w:szCs w:val="21"/>
        </w:rPr>
        <w:t>通过参数设定，当空调某个运行参数越限时，及时发出报警；当检测空调运行状态不正常时，及时发出报警；</w:t>
      </w:r>
    </w:p>
    <w:p w:rsidR="00183D9F" w:rsidRPr="007511D9" w:rsidRDefault="007511D9">
      <w:pPr>
        <w:spacing w:line="360" w:lineRule="auto"/>
        <w:rPr>
          <w:rFonts w:ascii="宋体" w:hAnsi="宋体"/>
          <w:szCs w:val="21"/>
        </w:rPr>
      </w:pPr>
      <w:r>
        <w:rPr>
          <w:rFonts w:ascii="宋体" w:hAnsi="宋体" w:hint="eastAsia"/>
          <w:szCs w:val="21"/>
        </w:rPr>
        <w:t xml:space="preserve">1.7.7 </w:t>
      </w:r>
      <w:proofErr w:type="gramStart"/>
      <w:r w:rsidRPr="007511D9">
        <w:rPr>
          <w:rFonts w:ascii="宋体" w:hAnsi="宋体" w:hint="eastAsia"/>
          <w:szCs w:val="21"/>
        </w:rPr>
        <w:t>机房消防</w:t>
      </w:r>
      <w:proofErr w:type="gramEnd"/>
      <w:r w:rsidRPr="007511D9">
        <w:rPr>
          <w:rFonts w:ascii="宋体" w:hAnsi="宋体" w:hint="eastAsia"/>
          <w:szCs w:val="21"/>
        </w:rPr>
        <w:t>灭火系统</w:t>
      </w:r>
    </w:p>
    <w:p w:rsidR="001A1EEB" w:rsidRDefault="007511D9" w:rsidP="001A1EEB">
      <w:pPr>
        <w:spacing w:line="500" w:lineRule="exact"/>
        <w:ind w:firstLineChars="200" w:firstLine="420"/>
        <w:rPr>
          <w:sz w:val="24"/>
        </w:rPr>
      </w:pPr>
      <w:r w:rsidRPr="007511D9">
        <w:rPr>
          <w:rFonts w:ascii="宋体" w:hAnsi="宋体" w:hint="eastAsia"/>
          <w:szCs w:val="21"/>
        </w:rPr>
        <w:t>本</w:t>
      </w:r>
      <w:proofErr w:type="gramStart"/>
      <w:r w:rsidRPr="007511D9">
        <w:rPr>
          <w:rFonts w:ascii="宋体" w:hAnsi="宋体" w:hint="eastAsia"/>
          <w:szCs w:val="21"/>
        </w:rPr>
        <w:t>机房消防</w:t>
      </w:r>
      <w:proofErr w:type="gramEnd"/>
      <w:r w:rsidRPr="007511D9">
        <w:rPr>
          <w:rFonts w:ascii="宋体" w:hAnsi="宋体" w:hint="eastAsia"/>
          <w:szCs w:val="21"/>
        </w:rPr>
        <w:t>设计</w:t>
      </w:r>
      <w:r w:rsidR="001A1EEB" w:rsidRPr="001A1EEB">
        <w:rPr>
          <w:rFonts w:ascii="宋体" w:hAnsi="宋体" w:hint="eastAsia"/>
          <w:szCs w:val="21"/>
        </w:rPr>
        <w:t>配置手提式气体灭火器，放置于方便拿取处。</w:t>
      </w:r>
    </w:p>
    <w:p w:rsidR="007511D9" w:rsidRDefault="007511D9">
      <w:pPr>
        <w:spacing w:line="360" w:lineRule="auto"/>
        <w:rPr>
          <w:rFonts w:ascii="宋体" w:hAnsi="宋体"/>
          <w:b/>
          <w:szCs w:val="21"/>
        </w:rPr>
      </w:pPr>
    </w:p>
    <w:p w:rsidR="00183D9F" w:rsidRDefault="006E2C73">
      <w:pPr>
        <w:spacing w:line="360" w:lineRule="auto"/>
        <w:rPr>
          <w:rFonts w:ascii="宋体" w:hAnsi="宋体"/>
          <w:b/>
          <w:szCs w:val="21"/>
        </w:rPr>
      </w:pPr>
      <w:r>
        <w:rPr>
          <w:rFonts w:ascii="宋体" w:hAnsi="宋体" w:hint="eastAsia"/>
          <w:b/>
          <w:szCs w:val="21"/>
        </w:rPr>
        <w:t>四、培训、技术支持与售后服务</w:t>
      </w:r>
    </w:p>
    <w:p w:rsidR="00183D9F" w:rsidRDefault="006E2C73">
      <w:pPr>
        <w:spacing w:line="360" w:lineRule="auto"/>
        <w:rPr>
          <w:rFonts w:ascii="宋体" w:hAnsi="宋体"/>
          <w:szCs w:val="21"/>
        </w:rPr>
      </w:pPr>
      <w:r>
        <w:rPr>
          <w:rFonts w:ascii="宋体" w:hAnsi="宋体" w:hint="eastAsia"/>
          <w:szCs w:val="21"/>
        </w:rPr>
        <w:t>4.1培训</w:t>
      </w:r>
    </w:p>
    <w:p w:rsidR="00183D9F" w:rsidRDefault="006E2C73">
      <w:pPr>
        <w:spacing w:line="360" w:lineRule="auto"/>
        <w:ind w:firstLineChars="200" w:firstLine="420"/>
        <w:rPr>
          <w:rFonts w:ascii="宋体" w:hAnsi="宋体"/>
          <w:bCs/>
          <w:szCs w:val="21"/>
        </w:rPr>
      </w:pPr>
      <w:r>
        <w:rPr>
          <w:rFonts w:ascii="宋体" w:hAnsi="宋体" w:hint="eastAsia"/>
          <w:szCs w:val="21"/>
        </w:rPr>
        <w:t>4.1.1 为了保证</w:t>
      </w:r>
      <w:r>
        <w:rPr>
          <w:rFonts w:ascii="宋体" w:hAnsi="宋体" w:hint="eastAsia"/>
          <w:bCs/>
          <w:szCs w:val="21"/>
        </w:rPr>
        <w:t>中标供应商所提供的系统设备能良好运行，要求中标供应商负责提供有关系统设备安装、操作、维护的培训。</w:t>
      </w:r>
    </w:p>
    <w:p w:rsidR="00183D9F" w:rsidRDefault="006E2C73">
      <w:pPr>
        <w:spacing w:line="360" w:lineRule="auto"/>
        <w:ind w:firstLineChars="200" w:firstLine="420"/>
        <w:rPr>
          <w:rFonts w:ascii="宋体" w:hAnsi="宋体"/>
          <w:szCs w:val="21"/>
        </w:rPr>
      </w:pPr>
      <w:r>
        <w:rPr>
          <w:rFonts w:ascii="宋体" w:hAnsi="宋体" w:hint="eastAsia"/>
          <w:bCs/>
          <w:szCs w:val="21"/>
        </w:rPr>
        <w:t>4.1.2 技术维护</w:t>
      </w:r>
      <w:r>
        <w:rPr>
          <w:rFonts w:ascii="宋体" w:hAnsi="宋体" w:hint="eastAsia"/>
          <w:szCs w:val="21"/>
        </w:rPr>
        <w:t>人员经培训后应能熟练掌握系统使用与维护工作，能及时排除系统设备故障。</w:t>
      </w:r>
    </w:p>
    <w:p w:rsidR="00183D9F" w:rsidRDefault="006E2C73">
      <w:pPr>
        <w:spacing w:line="360" w:lineRule="auto"/>
        <w:rPr>
          <w:rFonts w:ascii="宋体" w:hAnsi="宋体"/>
          <w:szCs w:val="21"/>
        </w:rPr>
      </w:pPr>
      <w:r>
        <w:rPr>
          <w:rFonts w:ascii="宋体" w:hAnsi="宋体" w:hint="eastAsia"/>
          <w:szCs w:val="21"/>
        </w:rPr>
        <w:t>4.2 售后服务及技术支援</w:t>
      </w:r>
    </w:p>
    <w:p w:rsidR="00183D9F" w:rsidRDefault="006E2C73">
      <w:pPr>
        <w:spacing w:line="360" w:lineRule="auto"/>
        <w:ind w:firstLineChars="200" w:firstLine="420"/>
        <w:rPr>
          <w:rFonts w:ascii="宋体" w:hAnsi="宋体"/>
          <w:bCs/>
          <w:szCs w:val="21"/>
        </w:rPr>
      </w:pPr>
      <w:r>
        <w:rPr>
          <w:rFonts w:ascii="宋体" w:hAnsi="宋体" w:hint="eastAsia"/>
          <w:szCs w:val="21"/>
        </w:rPr>
        <w:t>4.2.1 维修服务</w:t>
      </w:r>
      <w:r>
        <w:rPr>
          <w:rFonts w:ascii="宋体" w:hAnsi="宋体" w:hint="eastAsia"/>
          <w:bCs/>
          <w:szCs w:val="21"/>
        </w:rPr>
        <w:t>及维护备件</w:t>
      </w:r>
    </w:p>
    <w:p w:rsidR="00183D9F" w:rsidRDefault="006E2C73">
      <w:pPr>
        <w:spacing w:line="360" w:lineRule="auto"/>
        <w:ind w:firstLineChars="200" w:firstLine="420"/>
        <w:rPr>
          <w:rFonts w:ascii="宋体" w:hAnsi="宋体"/>
          <w:bCs/>
          <w:szCs w:val="21"/>
        </w:rPr>
      </w:pPr>
      <w:r>
        <w:rPr>
          <w:rFonts w:ascii="宋体" w:hAnsi="宋体" w:hint="eastAsia"/>
          <w:bCs/>
          <w:szCs w:val="21"/>
        </w:rPr>
        <w:t>4.2.1.1中标供应商所提供的设备在安装期及保修期内，由于出现设备质量问题，中标供应商均应免费提供保修服务。</w:t>
      </w:r>
    </w:p>
    <w:p w:rsidR="00183D9F" w:rsidRDefault="006E2C73">
      <w:pPr>
        <w:spacing w:line="360" w:lineRule="auto"/>
        <w:ind w:firstLineChars="200" w:firstLine="420"/>
        <w:rPr>
          <w:rFonts w:ascii="宋体" w:hAnsi="宋体"/>
          <w:bCs/>
          <w:szCs w:val="21"/>
        </w:rPr>
      </w:pPr>
      <w:r>
        <w:rPr>
          <w:rFonts w:ascii="宋体" w:hAnsi="宋体" w:hint="eastAsia"/>
          <w:bCs/>
          <w:szCs w:val="21"/>
        </w:rPr>
        <w:t>4.2.1.2 在保修期满后，中标供应商应提供设备有偿维修服务。</w:t>
      </w:r>
    </w:p>
    <w:p w:rsidR="00183D9F" w:rsidRDefault="006E2C73">
      <w:pPr>
        <w:spacing w:line="360" w:lineRule="auto"/>
        <w:ind w:firstLineChars="200" w:firstLine="420"/>
        <w:rPr>
          <w:rFonts w:ascii="宋体" w:hAnsi="宋体"/>
          <w:bCs/>
          <w:szCs w:val="21"/>
        </w:rPr>
      </w:pPr>
      <w:r>
        <w:rPr>
          <w:rFonts w:ascii="宋体" w:hAnsi="宋体" w:hint="eastAsia"/>
          <w:bCs/>
          <w:szCs w:val="21"/>
        </w:rPr>
        <w:t>4.2.2 技术服务及技术支持</w:t>
      </w:r>
    </w:p>
    <w:p w:rsidR="00183D9F" w:rsidRDefault="006E2C73">
      <w:pPr>
        <w:spacing w:line="360" w:lineRule="auto"/>
        <w:ind w:firstLineChars="200" w:firstLine="420"/>
        <w:rPr>
          <w:rFonts w:ascii="宋体" w:hAnsi="宋体"/>
          <w:bCs/>
          <w:szCs w:val="21"/>
        </w:rPr>
      </w:pPr>
      <w:r>
        <w:rPr>
          <w:rFonts w:ascii="宋体" w:hAnsi="宋体" w:hint="eastAsia"/>
          <w:bCs/>
          <w:szCs w:val="21"/>
        </w:rPr>
        <w:t>4.2.2.1中标供应商应为系统正常运行提供技术支持，提供24小时的热线服务。</w:t>
      </w:r>
    </w:p>
    <w:p w:rsidR="00183D9F" w:rsidRDefault="006E2C73">
      <w:pPr>
        <w:spacing w:line="360" w:lineRule="auto"/>
        <w:ind w:firstLineChars="200" w:firstLine="420"/>
        <w:rPr>
          <w:rFonts w:ascii="宋体" w:hAnsi="宋体"/>
          <w:szCs w:val="21"/>
        </w:rPr>
      </w:pPr>
      <w:r>
        <w:rPr>
          <w:rFonts w:ascii="宋体" w:hAnsi="宋体" w:hint="eastAsia"/>
          <w:bCs/>
          <w:szCs w:val="21"/>
        </w:rPr>
        <w:t>4.2.2.2 中标供应商</w:t>
      </w:r>
      <w:r>
        <w:rPr>
          <w:rFonts w:ascii="宋体" w:hAnsi="宋体" w:hint="eastAsia"/>
          <w:szCs w:val="21"/>
        </w:rPr>
        <w:t>须提供系统设备安装技术指导，为采购单位在本期工程之后的自行安装提供帮助。</w:t>
      </w:r>
    </w:p>
    <w:p w:rsidR="00183D9F" w:rsidRDefault="00183D9F">
      <w:pPr>
        <w:spacing w:line="360" w:lineRule="auto"/>
        <w:rPr>
          <w:rFonts w:ascii="宋体" w:hAnsi="宋体"/>
          <w:b/>
          <w:szCs w:val="21"/>
        </w:rPr>
      </w:pPr>
    </w:p>
    <w:p w:rsidR="00183D9F" w:rsidRDefault="006E2C73">
      <w:pPr>
        <w:spacing w:line="360" w:lineRule="auto"/>
        <w:rPr>
          <w:rFonts w:ascii="宋体" w:hAnsi="宋体"/>
          <w:b/>
          <w:szCs w:val="21"/>
        </w:rPr>
      </w:pPr>
      <w:r>
        <w:rPr>
          <w:rFonts w:ascii="宋体" w:hAnsi="宋体" w:hint="eastAsia"/>
          <w:b/>
          <w:szCs w:val="21"/>
        </w:rPr>
        <w:t>五、验收与测试要求</w:t>
      </w:r>
    </w:p>
    <w:p w:rsidR="00183D9F" w:rsidRDefault="006E2C73">
      <w:pPr>
        <w:spacing w:line="360" w:lineRule="auto"/>
        <w:rPr>
          <w:rFonts w:ascii="宋体" w:hAnsi="宋体"/>
          <w:szCs w:val="21"/>
        </w:rPr>
      </w:pPr>
      <w:r>
        <w:rPr>
          <w:rFonts w:ascii="宋体" w:hAnsi="宋体" w:hint="eastAsia"/>
          <w:szCs w:val="21"/>
        </w:rPr>
        <w:t>5.1 到货验收</w:t>
      </w:r>
    </w:p>
    <w:p w:rsidR="00183D9F" w:rsidRDefault="006E2C73">
      <w:pPr>
        <w:spacing w:line="360" w:lineRule="auto"/>
        <w:ind w:firstLineChars="200" w:firstLine="420"/>
        <w:rPr>
          <w:rFonts w:ascii="宋体" w:hAnsi="宋体"/>
          <w:szCs w:val="21"/>
        </w:rPr>
      </w:pPr>
      <w:r>
        <w:rPr>
          <w:rFonts w:ascii="宋体" w:hAnsi="宋体" w:hint="eastAsia"/>
          <w:szCs w:val="21"/>
        </w:rPr>
        <w:t>采购清单上的设备、器材、工具运抵安装点后，由</w:t>
      </w:r>
      <w:r>
        <w:rPr>
          <w:rFonts w:ascii="宋体" w:hAnsi="宋体" w:hint="eastAsia"/>
          <w:bCs/>
          <w:szCs w:val="21"/>
        </w:rPr>
        <w:t>中标供应商与采购单位一起开箱检验，清点到货数量、附件、产品说明书等</w:t>
      </w:r>
      <w:r>
        <w:rPr>
          <w:rFonts w:ascii="宋体" w:hAnsi="宋体" w:hint="eastAsia"/>
          <w:szCs w:val="21"/>
        </w:rPr>
        <w:t>。</w:t>
      </w:r>
    </w:p>
    <w:p w:rsidR="00183D9F" w:rsidRDefault="006E2C73">
      <w:pPr>
        <w:spacing w:line="360" w:lineRule="auto"/>
        <w:rPr>
          <w:rFonts w:ascii="宋体" w:hAnsi="宋体"/>
          <w:szCs w:val="21"/>
        </w:rPr>
      </w:pPr>
      <w:r>
        <w:rPr>
          <w:rFonts w:ascii="宋体" w:hAnsi="宋体" w:hint="eastAsia"/>
          <w:szCs w:val="21"/>
        </w:rPr>
        <w:t>5.2 竣工验收</w:t>
      </w:r>
    </w:p>
    <w:p w:rsidR="00183D9F" w:rsidRDefault="006E2C73">
      <w:pPr>
        <w:spacing w:line="360" w:lineRule="auto"/>
        <w:ind w:firstLineChars="200" w:firstLine="420"/>
        <w:rPr>
          <w:rFonts w:ascii="宋体" w:hAnsi="宋体"/>
          <w:szCs w:val="21"/>
        </w:rPr>
      </w:pPr>
      <w:r>
        <w:rPr>
          <w:rFonts w:ascii="宋体" w:hAnsi="宋体" w:hint="eastAsia"/>
          <w:bCs/>
          <w:szCs w:val="21"/>
        </w:rPr>
        <w:t>中标供应商在完成每个分前端</w:t>
      </w:r>
      <w:r>
        <w:rPr>
          <w:rFonts w:ascii="宋体" w:hAnsi="宋体" w:hint="eastAsia"/>
          <w:szCs w:val="21"/>
        </w:rPr>
        <w:t>的射频及光平台系统安装调试之后，进入系统试运行，并提交相应竣工文件后7日内，由</w:t>
      </w:r>
      <w:r>
        <w:rPr>
          <w:rFonts w:ascii="宋体" w:hAnsi="宋体" w:hint="eastAsia"/>
          <w:bCs/>
          <w:szCs w:val="21"/>
        </w:rPr>
        <w:t>中标供应商与采购单位一起进行相应分前端的竣工验收</w:t>
      </w:r>
      <w:r>
        <w:rPr>
          <w:rFonts w:ascii="宋体" w:hAnsi="宋体" w:hint="eastAsia"/>
          <w:szCs w:val="21"/>
        </w:rPr>
        <w:t>。</w:t>
      </w:r>
    </w:p>
    <w:p w:rsidR="00183D9F" w:rsidRDefault="006E2C73">
      <w:pPr>
        <w:spacing w:line="360" w:lineRule="auto"/>
        <w:rPr>
          <w:rFonts w:ascii="宋体" w:hAnsi="宋体"/>
          <w:szCs w:val="21"/>
        </w:rPr>
      </w:pPr>
      <w:r>
        <w:rPr>
          <w:rFonts w:ascii="宋体" w:hAnsi="宋体" w:hint="eastAsia"/>
          <w:szCs w:val="21"/>
        </w:rPr>
        <w:t>5.3 验收要求</w:t>
      </w:r>
    </w:p>
    <w:p w:rsidR="00183D9F" w:rsidRDefault="006E2C73">
      <w:pPr>
        <w:spacing w:line="360" w:lineRule="auto"/>
        <w:ind w:firstLineChars="200" w:firstLine="420"/>
        <w:rPr>
          <w:rFonts w:ascii="宋体" w:hAnsi="宋体"/>
          <w:szCs w:val="21"/>
        </w:rPr>
      </w:pPr>
      <w:r>
        <w:rPr>
          <w:rFonts w:ascii="宋体" w:hAnsi="宋体" w:hint="eastAsia"/>
          <w:bCs/>
          <w:szCs w:val="21"/>
        </w:rPr>
        <w:t>以每个分前端为单位，</w:t>
      </w:r>
      <w:r>
        <w:rPr>
          <w:rFonts w:ascii="宋体" w:hAnsi="宋体" w:hint="eastAsia"/>
          <w:szCs w:val="21"/>
        </w:rPr>
        <w:t>完成一个分前端安装集成就验收一个，以便能及时发现和调整安装过程出现的问题，提高工程质量，并调整和补充下一个分前端的安装集成方案和设备器材数量。</w:t>
      </w:r>
    </w:p>
    <w:p w:rsidR="00183D9F" w:rsidRDefault="006E2C73">
      <w:pPr>
        <w:spacing w:line="360" w:lineRule="auto"/>
        <w:rPr>
          <w:rFonts w:ascii="宋体" w:hAnsi="宋体"/>
          <w:szCs w:val="21"/>
        </w:rPr>
      </w:pPr>
      <w:r>
        <w:rPr>
          <w:rFonts w:ascii="宋体" w:hAnsi="宋体" w:hint="eastAsia"/>
          <w:szCs w:val="21"/>
        </w:rPr>
        <w:t>5.4 验收标准</w:t>
      </w:r>
    </w:p>
    <w:p w:rsidR="00183D9F" w:rsidRDefault="006E2C73">
      <w:pPr>
        <w:spacing w:line="360" w:lineRule="auto"/>
        <w:ind w:firstLineChars="200" w:firstLine="420"/>
        <w:rPr>
          <w:rFonts w:ascii="宋体" w:hAnsi="宋体"/>
          <w:bCs/>
          <w:szCs w:val="21"/>
        </w:rPr>
      </w:pPr>
      <w:r>
        <w:rPr>
          <w:rFonts w:ascii="宋体" w:hAnsi="宋体" w:hint="eastAsia"/>
          <w:szCs w:val="21"/>
        </w:rPr>
        <w:t>5.4.1按</w:t>
      </w:r>
      <w:r>
        <w:rPr>
          <w:rFonts w:ascii="宋体" w:hAnsi="宋体" w:hint="eastAsia"/>
          <w:bCs/>
          <w:szCs w:val="21"/>
        </w:rPr>
        <w:t>照本招标文件及中标供应商投标文件中的深化设计及项目实施方案。</w:t>
      </w:r>
    </w:p>
    <w:p w:rsidR="00183D9F" w:rsidRDefault="006E2C73">
      <w:pPr>
        <w:spacing w:line="360" w:lineRule="auto"/>
        <w:ind w:firstLineChars="200" w:firstLine="420"/>
        <w:rPr>
          <w:rFonts w:ascii="宋体" w:hAnsi="宋体"/>
          <w:szCs w:val="21"/>
        </w:rPr>
      </w:pPr>
      <w:r>
        <w:rPr>
          <w:rFonts w:ascii="宋体" w:hAnsi="宋体" w:hint="eastAsia"/>
          <w:bCs/>
          <w:szCs w:val="21"/>
        </w:rPr>
        <w:t>5.4.2项</w:t>
      </w:r>
      <w:r>
        <w:rPr>
          <w:rFonts w:ascii="宋体" w:hAnsi="宋体" w:hint="eastAsia"/>
          <w:szCs w:val="21"/>
        </w:rPr>
        <w:t>目安装集成过程时由中标供应商与采购单位一起进行的安装方案的调整内容。</w:t>
      </w:r>
    </w:p>
    <w:bookmarkEnd w:id="54"/>
    <w:bookmarkEnd w:id="55"/>
    <w:bookmarkEnd w:id="56"/>
    <w:p w:rsidR="00183D9F" w:rsidRDefault="00183D9F">
      <w:pPr>
        <w:pStyle w:val="1"/>
        <w:spacing w:line="360" w:lineRule="auto"/>
        <w:rPr>
          <w:rFonts w:ascii="隶书" w:eastAsia="隶书"/>
          <w:sz w:val="44"/>
          <w:szCs w:val="44"/>
        </w:rPr>
      </w:pPr>
    </w:p>
    <w:sectPr w:rsidR="00183D9F" w:rsidSect="00183D9F">
      <w:headerReference w:type="even" r:id="rId14"/>
      <w:headerReference w:type="default" r:id="rId15"/>
      <w:footerReference w:type="even" r:id="rId16"/>
      <w:footerReference w:type="default" r:id="rId17"/>
      <w:headerReference w:type="first" r:id="rId18"/>
      <w:footerReference w:type="first" r:id="rId19"/>
      <w:pgSz w:w="11906" w:h="16838"/>
      <w:pgMar w:top="1134" w:right="1077" w:bottom="1134" w:left="1077" w:header="851" w:footer="1134"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070" w:rsidRPr="00DE2C8F" w:rsidRDefault="00E00070" w:rsidP="00183D9F">
      <w:pPr>
        <w:rPr>
          <w:rFonts w:ascii="Calibri" w:hAnsi="Calibri"/>
          <w:szCs w:val="22"/>
        </w:rPr>
      </w:pPr>
      <w:r>
        <w:separator/>
      </w:r>
    </w:p>
  </w:endnote>
  <w:endnote w:type="continuationSeparator" w:id="0">
    <w:p w:rsidR="00E00070" w:rsidRPr="00DE2C8F" w:rsidRDefault="00E00070" w:rsidP="00183D9F">
      <w:pPr>
        <w:rPr>
          <w:rFonts w:ascii="Calibri" w:hAnsi="Calibri"/>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隶书">
    <w:panose1 w:val="0201050906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C54AA6">
    <w:pPr>
      <w:pStyle w:val="ab"/>
      <w:framePr w:wrap="around" w:vAnchor="text" w:hAnchor="margin" w:xAlign="center" w:y="4"/>
      <w:rPr>
        <w:rStyle w:val="ad"/>
      </w:rPr>
    </w:pPr>
    <w:r>
      <w:fldChar w:fldCharType="begin"/>
    </w:r>
    <w:r w:rsidR="00E22117">
      <w:rPr>
        <w:rStyle w:val="ad"/>
      </w:rPr>
      <w:instrText xml:space="preserve">PAGE  </w:instrText>
    </w:r>
    <w:r>
      <w:fldChar w:fldCharType="end"/>
    </w:r>
  </w:p>
  <w:p w:rsidR="00E22117" w:rsidRDefault="00E22117">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E22117">
    <w:pPr>
      <w:pStyle w:val="ab"/>
      <w:jc w:val="center"/>
      <w:rPr>
        <w:rFonts w:ascii="宋体" w:hAnsi="宋体"/>
      </w:rPr>
    </w:pPr>
    <w:r>
      <w:rPr>
        <w:rFonts w:ascii="宋体" w:hAnsi="宋体" w:hint="eastAsia"/>
        <w:kern w:val="0"/>
        <w:szCs w:val="21"/>
      </w:rPr>
      <w:t xml:space="preserve">第 </w:t>
    </w:r>
    <w:r w:rsidR="00C54AA6">
      <w:rPr>
        <w:rFonts w:ascii="宋体" w:hAnsi="宋体"/>
        <w:kern w:val="0"/>
        <w:szCs w:val="21"/>
      </w:rPr>
      <w:fldChar w:fldCharType="begin"/>
    </w:r>
    <w:r>
      <w:rPr>
        <w:rFonts w:ascii="宋体" w:hAnsi="宋体"/>
        <w:kern w:val="0"/>
        <w:szCs w:val="21"/>
      </w:rPr>
      <w:instrText xml:space="preserve"> PAGE </w:instrText>
    </w:r>
    <w:r w:rsidR="00C54AA6">
      <w:rPr>
        <w:rFonts w:ascii="宋体" w:hAnsi="宋体"/>
        <w:kern w:val="0"/>
        <w:szCs w:val="21"/>
      </w:rPr>
      <w:fldChar w:fldCharType="separate"/>
    </w:r>
    <w:r>
      <w:rPr>
        <w:rFonts w:ascii="宋体" w:hAnsi="宋体"/>
        <w:kern w:val="0"/>
        <w:szCs w:val="21"/>
      </w:rPr>
      <w:t>3</w:t>
    </w:r>
    <w:r w:rsidR="00C54AA6">
      <w:rPr>
        <w:rFonts w:ascii="宋体" w:hAnsi="宋体"/>
        <w:kern w:val="0"/>
        <w:szCs w:val="21"/>
      </w:rPr>
      <w:fldChar w:fldCharType="end"/>
    </w:r>
    <w:r>
      <w:rPr>
        <w:rFonts w:ascii="宋体" w:hAnsi="宋体" w:hint="eastAsia"/>
        <w:kern w:val="0"/>
        <w:szCs w:val="21"/>
      </w:rPr>
      <w:t xml:space="preserve"> 页 共 </w:t>
    </w:r>
    <w:r w:rsidR="00C54AA6">
      <w:rPr>
        <w:rFonts w:ascii="宋体" w:hAnsi="宋体"/>
        <w:kern w:val="0"/>
        <w:szCs w:val="21"/>
      </w:rPr>
      <w:fldChar w:fldCharType="begin"/>
    </w:r>
    <w:r>
      <w:rPr>
        <w:rFonts w:ascii="宋体" w:hAnsi="宋体"/>
        <w:kern w:val="0"/>
        <w:szCs w:val="21"/>
      </w:rPr>
      <w:instrText xml:space="preserve"> NUMPAGES </w:instrText>
    </w:r>
    <w:r w:rsidR="00C54AA6">
      <w:rPr>
        <w:rFonts w:ascii="宋体" w:hAnsi="宋体"/>
        <w:kern w:val="0"/>
        <w:szCs w:val="21"/>
      </w:rPr>
      <w:fldChar w:fldCharType="separate"/>
    </w:r>
    <w:r>
      <w:rPr>
        <w:rFonts w:ascii="宋体" w:hAnsi="宋体"/>
        <w:kern w:val="0"/>
        <w:szCs w:val="21"/>
      </w:rPr>
      <w:t>13</w:t>
    </w:r>
    <w:r w:rsidR="00C54AA6">
      <w:rPr>
        <w:rFonts w:ascii="宋体" w:hAnsi="宋体"/>
        <w:kern w:val="0"/>
        <w:szCs w:val="21"/>
      </w:rPr>
      <w:fldChar w:fldCharType="end"/>
    </w:r>
    <w:r>
      <w:rPr>
        <w:rFonts w:ascii="宋体" w:hAnsi="宋体" w:hint="eastAsia"/>
        <w:kern w:val="0"/>
        <w:szCs w:val="21"/>
      </w:rPr>
      <w:t xml:space="preserve"> 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E22117">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C54AA6">
    <w:pPr>
      <w:pStyle w:val="ab"/>
      <w:framePr w:wrap="around" w:vAnchor="text" w:hAnchor="margin" w:xAlign="center" w:y="1"/>
      <w:rPr>
        <w:rStyle w:val="ad"/>
      </w:rPr>
    </w:pPr>
    <w:r>
      <w:rPr>
        <w:rStyle w:val="ad"/>
      </w:rPr>
      <w:fldChar w:fldCharType="begin"/>
    </w:r>
    <w:r w:rsidR="00E22117">
      <w:rPr>
        <w:rStyle w:val="ad"/>
      </w:rPr>
      <w:instrText xml:space="preserve">PAGE  </w:instrText>
    </w:r>
    <w:r>
      <w:rPr>
        <w:rStyle w:val="ad"/>
      </w:rPr>
      <w:fldChar w:fldCharType="end"/>
    </w:r>
  </w:p>
  <w:p w:rsidR="00E22117" w:rsidRDefault="00E22117">
    <w:pPr>
      <w:pStyle w:val="ab"/>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C54AA6">
    <w:pPr>
      <w:pStyle w:val="ab"/>
      <w:framePr w:wrap="around" w:vAnchor="text" w:hAnchor="margin" w:xAlign="center" w:y="1"/>
      <w:rPr>
        <w:rStyle w:val="ad"/>
      </w:rPr>
    </w:pPr>
    <w:r>
      <w:rPr>
        <w:rStyle w:val="ad"/>
      </w:rPr>
      <w:fldChar w:fldCharType="begin"/>
    </w:r>
    <w:r w:rsidR="00E22117">
      <w:rPr>
        <w:rStyle w:val="ad"/>
      </w:rPr>
      <w:instrText xml:space="preserve">PAGE  </w:instrText>
    </w:r>
    <w:r>
      <w:rPr>
        <w:rStyle w:val="ad"/>
      </w:rPr>
      <w:fldChar w:fldCharType="separate"/>
    </w:r>
    <w:r w:rsidR="00BA66DD">
      <w:rPr>
        <w:rStyle w:val="ad"/>
        <w:noProof/>
      </w:rPr>
      <w:t>21</w:t>
    </w:r>
    <w:r>
      <w:rPr>
        <w:rStyle w:val="ad"/>
      </w:rPr>
      <w:fldChar w:fldCharType="end"/>
    </w:r>
  </w:p>
  <w:p w:rsidR="00E22117" w:rsidRDefault="00E22117">
    <w:pPr>
      <w:pStyle w:val="ab"/>
      <w:tabs>
        <w:tab w:val="clear" w:pos="8306"/>
        <w:tab w:val="right" w:pos="9720"/>
      </w:tabs>
      <w:ind w:right="360" w:firstLine="360"/>
      <w:jc w:val="center"/>
      <w:rPr>
        <w:rFonts w:ascii="隶书" w:eastAsia="隶书"/>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E2211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070" w:rsidRPr="00DE2C8F" w:rsidRDefault="00E00070" w:rsidP="00183D9F">
      <w:pPr>
        <w:rPr>
          <w:rFonts w:ascii="Calibri" w:hAnsi="Calibri"/>
          <w:szCs w:val="22"/>
        </w:rPr>
      </w:pPr>
      <w:r>
        <w:separator/>
      </w:r>
    </w:p>
  </w:footnote>
  <w:footnote w:type="continuationSeparator" w:id="0">
    <w:p w:rsidR="00E00070" w:rsidRPr="00DE2C8F" w:rsidRDefault="00E00070" w:rsidP="00183D9F">
      <w:pPr>
        <w:rPr>
          <w:rFonts w:ascii="Calibri" w:hAnsi="Calibri"/>
          <w:szCs w:val="2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E22117">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E22117">
    <w:pPr>
      <w:pStyle w:val="ac"/>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E22117">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E22117">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E22117">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17" w:rsidRDefault="00E2211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42DFC"/>
    <w:multiLevelType w:val="multilevel"/>
    <w:tmpl w:val="23342DFC"/>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4097"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useFELayout/>
  </w:compat>
  <w:rsids>
    <w:rsidRoot w:val="00293CA0"/>
    <w:rsid w:val="0000146B"/>
    <w:rsid w:val="00001AA1"/>
    <w:rsid w:val="000028B1"/>
    <w:rsid w:val="000130AC"/>
    <w:rsid w:val="00021220"/>
    <w:rsid w:val="000271A8"/>
    <w:rsid w:val="0005314C"/>
    <w:rsid w:val="00077727"/>
    <w:rsid w:val="0009422D"/>
    <w:rsid w:val="000A5E75"/>
    <w:rsid w:val="000D2A9B"/>
    <w:rsid w:val="000D3214"/>
    <w:rsid w:val="000E3F58"/>
    <w:rsid w:val="000F298A"/>
    <w:rsid w:val="00107433"/>
    <w:rsid w:val="00111E04"/>
    <w:rsid w:val="00117832"/>
    <w:rsid w:val="00151214"/>
    <w:rsid w:val="00155672"/>
    <w:rsid w:val="00163C71"/>
    <w:rsid w:val="00170ECC"/>
    <w:rsid w:val="00182A42"/>
    <w:rsid w:val="00183D62"/>
    <w:rsid w:val="00183D9F"/>
    <w:rsid w:val="00193F88"/>
    <w:rsid w:val="001A0AE2"/>
    <w:rsid w:val="001A1EEB"/>
    <w:rsid w:val="001C38E2"/>
    <w:rsid w:val="001F767F"/>
    <w:rsid w:val="00202CCE"/>
    <w:rsid w:val="002127EA"/>
    <w:rsid w:val="00230837"/>
    <w:rsid w:val="002311F5"/>
    <w:rsid w:val="0024795C"/>
    <w:rsid w:val="0025266C"/>
    <w:rsid w:val="00266CDB"/>
    <w:rsid w:val="00270C12"/>
    <w:rsid w:val="002802D2"/>
    <w:rsid w:val="00280E1F"/>
    <w:rsid w:val="00293CA0"/>
    <w:rsid w:val="002A451F"/>
    <w:rsid w:val="002A5F32"/>
    <w:rsid w:val="002F334E"/>
    <w:rsid w:val="002F3730"/>
    <w:rsid w:val="002F7689"/>
    <w:rsid w:val="002F7A07"/>
    <w:rsid w:val="00306649"/>
    <w:rsid w:val="0031549F"/>
    <w:rsid w:val="0035067E"/>
    <w:rsid w:val="00364CF9"/>
    <w:rsid w:val="00374503"/>
    <w:rsid w:val="0039313E"/>
    <w:rsid w:val="003B2C84"/>
    <w:rsid w:val="003C1D54"/>
    <w:rsid w:val="003C2BE8"/>
    <w:rsid w:val="003C36CE"/>
    <w:rsid w:val="003C51E6"/>
    <w:rsid w:val="003E5F94"/>
    <w:rsid w:val="00412872"/>
    <w:rsid w:val="00421A3F"/>
    <w:rsid w:val="00446E52"/>
    <w:rsid w:val="00454A0C"/>
    <w:rsid w:val="00462929"/>
    <w:rsid w:val="00463329"/>
    <w:rsid w:val="00467B4E"/>
    <w:rsid w:val="00470841"/>
    <w:rsid w:val="00473095"/>
    <w:rsid w:val="00475F9B"/>
    <w:rsid w:val="00482385"/>
    <w:rsid w:val="00486F1D"/>
    <w:rsid w:val="004C6520"/>
    <w:rsid w:val="005035EC"/>
    <w:rsid w:val="005116A7"/>
    <w:rsid w:val="005165FA"/>
    <w:rsid w:val="00521F05"/>
    <w:rsid w:val="005266E4"/>
    <w:rsid w:val="00534AE4"/>
    <w:rsid w:val="00546CE6"/>
    <w:rsid w:val="005624D1"/>
    <w:rsid w:val="005710C9"/>
    <w:rsid w:val="005856AE"/>
    <w:rsid w:val="005A135C"/>
    <w:rsid w:val="005B0D5C"/>
    <w:rsid w:val="005C54C4"/>
    <w:rsid w:val="005D0120"/>
    <w:rsid w:val="005D5B12"/>
    <w:rsid w:val="005E6678"/>
    <w:rsid w:val="005F12DC"/>
    <w:rsid w:val="005F6516"/>
    <w:rsid w:val="006071DA"/>
    <w:rsid w:val="0060735D"/>
    <w:rsid w:val="00612A40"/>
    <w:rsid w:val="00613BF0"/>
    <w:rsid w:val="00627BED"/>
    <w:rsid w:val="00637956"/>
    <w:rsid w:val="00640196"/>
    <w:rsid w:val="00641084"/>
    <w:rsid w:val="00643410"/>
    <w:rsid w:val="00652267"/>
    <w:rsid w:val="00656E1A"/>
    <w:rsid w:val="00664875"/>
    <w:rsid w:val="00670BBE"/>
    <w:rsid w:val="006770D3"/>
    <w:rsid w:val="00680AFE"/>
    <w:rsid w:val="00684704"/>
    <w:rsid w:val="00690C87"/>
    <w:rsid w:val="00691639"/>
    <w:rsid w:val="006A3A28"/>
    <w:rsid w:val="006A7066"/>
    <w:rsid w:val="006C17E9"/>
    <w:rsid w:val="006C4DD5"/>
    <w:rsid w:val="006D0567"/>
    <w:rsid w:val="006D1430"/>
    <w:rsid w:val="006E0DE0"/>
    <w:rsid w:val="006E2C73"/>
    <w:rsid w:val="00702885"/>
    <w:rsid w:val="00705119"/>
    <w:rsid w:val="007059AC"/>
    <w:rsid w:val="00706AAC"/>
    <w:rsid w:val="00706E48"/>
    <w:rsid w:val="00715647"/>
    <w:rsid w:val="0072653E"/>
    <w:rsid w:val="00731914"/>
    <w:rsid w:val="00745293"/>
    <w:rsid w:val="0074742A"/>
    <w:rsid w:val="007511D9"/>
    <w:rsid w:val="00754767"/>
    <w:rsid w:val="007558B9"/>
    <w:rsid w:val="007613C4"/>
    <w:rsid w:val="00764ECA"/>
    <w:rsid w:val="00776C32"/>
    <w:rsid w:val="00796DE3"/>
    <w:rsid w:val="00797BDD"/>
    <w:rsid w:val="007B6984"/>
    <w:rsid w:val="007F0907"/>
    <w:rsid w:val="007F1C69"/>
    <w:rsid w:val="007F5183"/>
    <w:rsid w:val="00807F13"/>
    <w:rsid w:val="00810BB3"/>
    <w:rsid w:val="008143C4"/>
    <w:rsid w:val="00821DC6"/>
    <w:rsid w:val="0083160B"/>
    <w:rsid w:val="0083293F"/>
    <w:rsid w:val="00836EF1"/>
    <w:rsid w:val="00844652"/>
    <w:rsid w:val="00845DBE"/>
    <w:rsid w:val="0084703F"/>
    <w:rsid w:val="00850A63"/>
    <w:rsid w:val="00852203"/>
    <w:rsid w:val="008726FE"/>
    <w:rsid w:val="00877CE5"/>
    <w:rsid w:val="008875F5"/>
    <w:rsid w:val="00892C4C"/>
    <w:rsid w:val="008A11A1"/>
    <w:rsid w:val="008A26AE"/>
    <w:rsid w:val="008A35CC"/>
    <w:rsid w:val="008A6749"/>
    <w:rsid w:val="008A7868"/>
    <w:rsid w:val="008D1506"/>
    <w:rsid w:val="008D1848"/>
    <w:rsid w:val="008E2E18"/>
    <w:rsid w:val="008E568A"/>
    <w:rsid w:val="008F25DE"/>
    <w:rsid w:val="009259BE"/>
    <w:rsid w:val="00927D49"/>
    <w:rsid w:val="009377BC"/>
    <w:rsid w:val="00940099"/>
    <w:rsid w:val="00942DBA"/>
    <w:rsid w:val="00960E15"/>
    <w:rsid w:val="009653A9"/>
    <w:rsid w:val="00966F71"/>
    <w:rsid w:val="009864AF"/>
    <w:rsid w:val="00992204"/>
    <w:rsid w:val="00996B9E"/>
    <w:rsid w:val="009A2074"/>
    <w:rsid w:val="009C61DA"/>
    <w:rsid w:val="009F28A7"/>
    <w:rsid w:val="009F57B3"/>
    <w:rsid w:val="00A02CDA"/>
    <w:rsid w:val="00A07D1D"/>
    <w:rsid w:val="00A16481"/>
    <w:rsid w:val="00A17FED"/>
    <w:rsid w:val="00A22FBF"/>
    <w:rsid w:val="00A2313D"/>
    <w:rsid w:val="00A34E65"/>
    <w:rsid w:val="00A37138"/>
    <w:rsid w:val="00A56347"/>
    <w:rsid w:val="00A83A1D"/>
    <w:rsid w:val="00A8404D"/>
    <w:rsid w:val="00A95303"/>
    <w:rsid w:val="00AA38AE"/>
    <w:rsid w:val="00AA714C"/>
    <w:rsid w:val="00AC601F"/>
    <w:rsid w:val="00AE3B7F"/>
    <w:rsid w:val="00AE6F16"/>
    <w:rsid w:val="00B0155F"/>
    <w:rsid w:val="00B07300"/>
    <w:rsid w:val="00B341C4"/>
    <w:rsid w:val="00B53710"/>
    <w:rsid w:val="00B70C2C"/>
    <w:rsid w:val="00B732E3"/>
    <w:rsid w:val="00B76B8E"/>
    <w:rsid w:val="00B90EF8"/>
    <w:rsid w:val="00B937C6"/>
    <w:rsid w:val="00B93C83"/>
    <w:rsid w:val="00BA66DD"/>
    <w:rsid w:val="00BD7A39"/>
    <w:rsid w:val="00C17F51"/>
    <w:rsid w:val="00C30DB2"/>
    <w:rsid w:val="00C410A2"/>
    <w:rsid w:val="00C41DCB"/>
    <w:rsid w:val="00C52F46"/>
    <w:rsid w:val="00C54AA6"/>
    <w:rsid w:val="00C60F0F"/>
    <w:rsid w:val="00C62F8F"/>
    <w:rsid w:val="00C758A7"/>
    <w:rsid w:val="00C80564"/>
    <w:rsid w:val="00C94A4F"/>
    <w:rsid w:val="00CA5938"/>
    <w:rsid w:val="00CD28E6"/>
    <w:rsid w:val="00CD3D51"/>
    <w:rsid w:val="00CF25CD"/>
    <w:rsid w:val="00D204D9"/>
    <w:rsid w:val="00D3086C"/>
    <w:rsid w:val="00D3144F"/>
    <w:rsid w:val="00D34EB0"/>
    <w:rsid w:val="00D460F9"/>
    <w:rsid w:val="00D51106"/>
    <w:rsid w:val="00D5161F"/>
    <w:rsid w:val="00D6454C"/>
    <w:rsid w:val="00D73B0A"/>
    <w:rsid w:val="00D84EF7"/>
    <w:rsid w:val="00D87CFC"/>
    <w:rsid w:val="00DA32D0"/>
    <w:rsid w:val="00DB4CBC"/>
    <w:rsid w:val="00DD13EB"/>
    <w:rsid w:val="00DD68F6"/>
    <w:rsid w:val="00DE5B0C"/>
    <w:rsid w:val="00DF0A95"/>
    <w:rsid w:val="00DF7B1E"/>
    <w:rsid w:val="00E00070"/>
    <w:rsid w:val="00E02B4B"/>
    <w:rsid w:val="00E1582E"/>
    <w:rsid w:val="00E22117"/>
    <w:rsid w:val="00E2247F"/>
    <w:rsid w:val="00E316AB"/>
    <w:rsid w:val="00E4581E"/>
    <w:rsid w:val="00E47547"/>
    <w:rsid w:val="00E51D24"/>
    <w:rsid w:val="00E52237"/>
    <w:rsid w:val="00E52925"/>
    <w:rsid w:val="00E53BF4"/>
    <w:rsid w:val="00E725E2"/>
    <w:rsid w:val="00E979B5"/>
    <w:rsid w:val="00E97E1A"/>
    <w:rsid w:val="00EA4D28"/>
    <w:rsid w:val="00EA7FD9"/>
    <w:rsid w:val="00EB1DB6"/>
    <w:rsid w:val="00EC087D"/>
    <w:rsid w:val="00ED0093"/>
    <w:rsid w:val="00ED438B"/>
    <w:rsid w:val="00EE64C7"/>
    <w:rsid w:val="00EF669F"/>
    <w:rsid w:val="00F0752A"/>
    <w:rsid w:val="00F10127"/>
    <w:rsid w:val="00F30AED"/>
    <w:rsid w:val="00F30FEE"/>
    <w:rsid w:val="00F51AAC"/>
    <w:rsid w:val="00F544B8"/>
    <w:rsid w:val="00F60CC7"/>
    <w:rsid w:val="00F615DB"/>
    <w:rsid w:val="00F64EF1"/>
    <w:rsid w:val="00F75F0A"/>
    <w:rsid w:val="00F84BBD"/>
    <w:rsid w:val="00F85E1B"/>
    <w:rsid w:val="00F9371D"/>
    <w:rsid w:val="00F9711F"/>
    <w:rsid w:val="00FA6DC1"/>
    <w:rsid w:val="00FD1188"/>
    <w:rsid w:val="00FD73B9"/>
    <w:rsid w:val="00FE01F9"/>
    <w:rsid w:val="00FE10F4"/>
    <w:rsid w:val="00FF6BCA"/>
    <w:rsid w:val="01846F0A"/>
    <w:rsid w:val="05CC560F"/>
    <w:rsid w:val="09E9764E"/>
    <w:rsid w:val="0F603EC7"/>
    <w:rsid w:val="11080D80"/>
    <w:rsid w:val="118B5AD6"/>
    <w:rsid w:val="11C101AE"/>
    <w:rsid w:val="13BF21F2"/>
    <w:rsid w:val="1550073B"/>
    <w:rsid w:val="162A486A"/>
    <w:rsid w:val="17853822"/>
    <w:rsid w:val="17C77B0F"/>
    <w:rsid w:val="18967740"/>
    <w:rsid w:val="19836226"/>
    <w:rsid w:val="19BA37C2"/>
    <w:rsid w:val="1CA62F10"/>
    <w:rsid w:val="1E6D287C"/>
    <w:rsid w:val="1E7156AA"/>
    <w:rsid w:val="1E8D113E"/>
    <w:rsid w:val="210F3D49"/>
    <w:rsid w:val="213A3C94"/>
    <w:rsid w:val="23A52A88"/>
    <w:rsid w:val="23E76D75"/>
    <w:rsid w:val="25171665"/>
    <w:rsid w:val="273419E0"/>
    <w:rsid w:val="279F23BF"/>
    <w:rsid w:val="28030DB3"/>
    <w:rsid w:val="29082BE0"/>
    <w:rsid w:val="2969197F"/>
    <w:rsid w:val="29747D10"/>
    <w:rsid w:val="2D5B72F6"/>
    <w:rsid w:val="2DA61CF4"/>
    <w:rsid w:val="2F0D6CBD"/>
    <w:rsid w:val="2F9B5627"/>
    <w:rsid w:val="30A91F61"/>
    <w:rsid w:val="30D41EAC"/>
    <w:rsid w:val="310061F3"/>
    <w:rsid w:val="32E93B15"/>
    <w:rsid w:val="33766BFC"/>
    <w:rsid w:val="33EC20BE"/>
    <w:rsid w:val="34853536"/>
    <w:rsid w:val="34DB3F45"/>
    <w:rsid w:val="358B19B0"/>
    <w:rsid w:val="37FF5D6B"/>
    <w:rsid w:val="3856677A"/>
    <w:rsid w:val="3A756774"/>
    <w:rsid w:val="3D417B8C"/>
    <w:rsid w:val="3DFA733B"/>
    <w:rsid w:val="3F436C82"/>
    <w:rsid w:val="4039566C"/>
    <w:rsid w:val="40C50AD3"/>
    <w:rsid w:val="422C131F"/>
    <w:rsid w:val="42E40ACD"/>
    <w:rsid w:val="43873B5A"/>
    <w:rsid w:val="4409502C"/>
    <w:rsid w:val="44CC63EF"/>
    <w:rsid w:val="45647867"/>
    <w:rsid w:val="48546179"/>
    <w:rsid w:val="499000FF"/>
    <w:rsid w:val="4C855396"/>
    <w:rsid w:val="4CA536CC"/>
    <w:rsid w:val="4DEA5F62"/>
    <w:rsid w:val="4E1622A9"/>
    <w:rsid w:val="517A073C"/>
    <w:rsid w:val="51B65149"/>
    <w:rsid w:val="565902BA"/>
    <w:rsid w:val="57540152"/>
    <w:rsid w:val="58FB500B"/>
    <w:rsid w:val="5B3D5E7F"/>
    <w:rsid w:val="686B6B5C"/>
    <w:rsid w:val="69D07728"/>
    <w:rsid w:val="6BEE7AA2"/>
    <w:rsid w:val="6C7C2B89"/>
    <w:rsid w:val="6D814635"/>
    <w:rsid w:val="722A535E"/>
    <w:rsid w:val="7762556B"/>
    <w:rsid w:val="7ABB1DEA"/>
    <w:rsid w:val="7C0B2A10"/>
    <w:rsid w:val="7C6E1430"/>
    <w:rsid w:val="7DBE58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99"/>
    <w:lsdException w:name="header" w:semiHidden="0" w:unhideWhenUsed="0"/>
    <w:lsdException w:name="footer" w:semiHidden="0" w:unhideWhenUsed="0"/>
    <w:lsdException w:name="caption" w:semiHidden="0" w:uiPriority="35" w:qFormat="1"/>
    <w:lsdException w:name="page number" w:semiHidden="0" w:unhideWhenUsed="0"/>
    <w:lsdException w:name="Title" w:semiHidden="0" w:uiPriority="10" w:unhideWhenUsed="0" w:qFormat="1"/>
    <w:lsdException w:name="Default Paragraph Font" w:semiHidden="0" w:uiPriority="1"/>
    <w:lsdException w:name="Body Text" w:semiHidden="0" w:unhideWhenUsed="0"/>
    <w:lsdException w:name="Subtitle" w:semiHidden="0" w:uiPriority="11" w:unhideWhenUsed="0" w:qFormat="1"/>
    <w:lsdException w:name="Salutation" w:semiHidden="0" w:unhideWhenUsed="0"/>
    <w:lsdException w:name="Date" w:semiHidden="0" w:unhideWhenUsed="0"/>
    <w:lsdException w:name="Body Text First Indent" w:semiHidden="0" w:uiPriority="99"/>
    <w:lsdException w:name="Strong" w:semiHidden="0" w:uiPriority="22" w:unhideWhenUsed="0" w:qFormat="1"/>
    <w:lsdException w:name="Emphasis" w:semiHidden="0" w:uiPriority="20" w:unhideWhenUsed="0" w:qFormat="1"/>
    <w:lsdException w:name="Document Map" w:semiHidden="0"/>
    <w:lsdException w:name="Plain Text" w:semiHidden="0" w:unhideWhenUsed="0"/>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D9F"/>
    <w:pPr>
      <w:widowControl w:val="0"/>
      <w:jc w:val="both"/>
    </w:pPr>
    <w:rPr>
      <w:kern w:val="2"/>
      <w:sz w:val="21"/>
      <w:szCs w:val="24"/>
    </w:rPr>
  </w:style>
  <w:style w:type="paragraph" w:styleId="1">
    <w:name w:val="heading 1"/>
    <w:basedOn w:val="a"/>
    <w:next w:val="a"/>
    <w:link w:val="1Char"/>
    <w:qFormat/>
    <w:rsid w:val="00183D9F"/>
    <w:pPr>
      <w:keepNext/>
      <w:jc w:val="center"/>
      <w:outlineLvl w:val="0"/>
    </w:pPr>
    <w:rPr>
      <w:rFonts w:ascii="Arial Black" w:hAnsi="Arial Black"/>
      <w:sz w:val="30"/>
    </w:rPr>
  </w:style>
  <w:style w:type="paragraph" w:styleId="2">
    <w:name w:val="heading 2"/>
    <w:basedOn w:val="a"/>
    <w:next w:val="a0"/>
    <w:link w:val="2Char"/>
    <w:qFormat/>
    <w:rsid w:val="00183D9F"/>
    <w:pPr>
      <w:keepNext/>
      <w:keepLines/>
      <w:spacing w:before="260" w:after="260" w:line="500" w:lineRule="exact"/>
      <w:jc w:val="center"/>
      <w:outlineLvl w:val="1"/>
    </w:pPr>
    <w:rPr>
      <w:rFonts w:ascii="仿宋_GB2312" w:eastAsia="仿宋_GB2312" w:hAnsi="Arial"/>
      <w:b/>
      <w:sz w:val="36"/>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rsid w:val="00183D9F"/>
    <w:pPr>
      <w:ind w:firstLineChars="200" w:firstLine="420"/>
    </w:pPr>
  </w:style>
  <w:style w:type="paragraph" w:styleId="a4">
    <w:name w:val="Body Text First Indent"/>
    <w:basedOn w:val="a5"/>
    <w:link w:val="Char"/>
    <w:uiPriority w:val="99"/>
    <w:unhideWhenUsed/>
    <w:rsid w:val="00183D9F"/>
    <w:pPr>
      <w:ind w:firstLineChars="100" w:firstLine="420"/>
    </w:pPr>
  </w:style>
  <w:style w:type="paragraph" w:styleId="a5">
    <w:name w:val="Body Text"/>
    <w:basedOn w:val="a"/>
    <w:link w:val="Char0"/>
    <w:rsid w:val="00183D9F"/>
    <w:pPr>
      <w:spacing w:after="120"/>
    </w:pPr>
  </w:style>
  <w:style w:type="paragraph" w:styleId="a6">
    <w:name w:val="caption"/>
    <w:basedOn w:val="a"/>
    <w:next w:val="a"/>
    <w:uiPriority w:val="35"/>
    <w:unhideWhenUsed/>
    <w:qFormat/>
    <w:rsid w:val="00183D9F"/>
    <w:rPr>
      <w:rFonts w:ascii="Cambria" w:eastAsia="黑体" w:hAnsi="Cambria" w:cs="黑体"/>
      <w:sz w:val="20"/>
      <w:szCs w:val="20"/>
    </w:rPr>
  </w:style>
  <w:style w:type="paragraph" w:styleId="a7">
    <w:name w:val="Document Map"/>
    <w:basedOn w:val="a"/>
    <w:unhideWhenUsed/>
    <w:rsid w:val="00183D9F"/>
    <w:pPr>
      <w:shd w:val="clear" w:color="auto" w:fill="000080"/>
    </w:pPr>
  </w:style>
  <w:style w:type="paragraph" w:styleId="a8">
    <w:name w:val="Salutation"/>
    <w:basedOn w:val="a"/>
    <w:next w:val="a"/>
    <w:link w:val="Char1"/>
    <w:rsid w:val="00183D9F"/>
    <w:pPr>
      <w:adjustRightInd w:val="0"/>
      <w:spacing w:line="312" w:lineRule="atLeast"/>
      <w:textAlignment w:val="baseline"/>
    </w:pPr>
    <w:rPr>
      <w:rFonts w:ascii="宋体"/>
      <w:kern w:val="0"/>
      <w:sz w:val="24"/>
      <w:szCs w:val="20"/>
    </w:rPr>
  </w:style>
  <w:style w:type="paragraph" w:styleId="a9">
    <w:name w:val="Plain Text"/>
    <w:basedOn w:val="a"/>
    <w:link w:val="Char10"/>
    <w:rsid w:val="00183D9F"/>
    <w:rPr>
      <w:rFonts w:ascii="宋体" w:hAnsi="Courier New"/>
      <w:szCs w:val="20"/>
    </w:rPr>
  </w:style>
  <w:style w:type="paragraph" w:styleId="aa">
    <w:name w:val="Date"/>
    <w:basedOn w:val="a"/>
    <w:next w:val="a"/>
    <w:link w:val="Char2"/>
    <w:rsid w:val="00183D9F"/>
    <w:pPr>
      <w:adjustRightInd w:val="0"/>
      <w:spacing w:line="312" w:lineRule="atLeast"/>
      <w:jc w:val="right"/>
      <w:textAlignment w:val="baseline"/>
    </w:pPr>
    <w:rPr>
      <w:kern w:val="0"/>
      <w:sz w:val="32"/>
      <w:szCs w:val="20"/>
    </w:rPr>
  </w:style>
  <w:style w:type="paragraph" w:styleId="ab">
    <w:name w:val="footer"/>
    <w:basedOn w:val="a"/>
    <w:link w:val="Char3"/>
    <w:rsid w:val="00183D9F"/>
    <w:pPr>
      <w:tabs>
        <w:tab w:val="center" w:pos="4153"/>
        <w:tab w:val="right" w:pos="8306"/>
      </w:tabs>
      <w:snapToGrid w:val="0"/>
      <w:jc w:val="left"/>
    </w:pPr>
    <w:rPr>
      <w:sz w:val="18"/>
      <w:szCs w:val="18"/>
    </w:rPr>
  </w:style>
  <w:style w:type="paragraph" w:styleId="ac">
    <w:name w:val="header"/>
    <w:basedOn w:val="a"/>
    <w:link w:val="Char4"/>
    <w:rsid w:val="00183D9F"/>
    <w:pPr>
      <w:pBdr>
        <w:bottom w:val="single" w:sz="6" w:space="1" w:color="auto"/>
      </w:pBdr>
      <w:tabs>
        <w:tab w:val="center" w:pos="4153"/>
        <w:tab w:val="right" w:pos="8306"/>
      </w:tabs>
      <w:snapToGrid w:val="0"/>
      <w:jc w:val="center"/>
    </w:pPr>
    <w:rPr>
      <w:sz w:val="18"/>
      <w:szCs w:val="18"/>
    </w:rPr>
  </w:style>
  <w:style w:type="paragraph" w:styleId="10">
    <w:name w:val="index 1"/>
    <w:basedOn w:val="a"/>
    <w:next w:val="a"/>
    <w:semiHidden/>
    <w:rsid w:val="00183D9F"/>
    <w:pPr>
      <w:jc w:val="center"/>
    </w:pPr>
    <w:rPr>
      <w:rFonts w:ascii="宋体" w:hAnsi="宋体"/>
      <w:szCs w:val="21"/>
    </w:rPr>
  </w:style>
  <w:style w:type="paragraph" w:customStyle="1" w:styleId="CharChar2CharChar">
    <w:name w:val="Char Char2 Char Char"/>
    <w:basedOn w:val="a7"/>
    <w:rsid w:val="00183D9F"/>
    <w:rPr>
      <w:rFonts w:ascii="Calibri" w:hAnsi="Calibri"/>
      <w:szCs w:val="22"/>
    </w:rPr>
  </w:style>
  <w:style w:type="character" w:styleId="ad">
    <w:name w:val="page number"/>
    <w:basedOn w:val="a1"/>
    <w:rsid w:val="00183D9F"/>
  </w:style>
  <w:style w:type="paragraph" w:customStyle="1" w:styleId="ae">
    <w:name w:val="图注"/>
    <w:basedOn w:val="a6"/>
    <w:next w:val="a4"/>
    <w:rsid w:val="00183D9F"/>
    <w:pPr>
      <w:adjustRightInd w:val="0"/>
      <w:snapToGrid w:val="0"/>
      <w:spacing w:line="360" w:lineRule="auto"/>
      <w:ind w:firstLineChars="150" w:firstLine="375"/>
      <w:jc w:val="center"/>
    </w:pPr>
    <w:rPr>
      <w:rFonts w:ascii="宋体" w:eastAsia="宋体" w:hAnsi="宋体" w:cs="Times New Roman"/>
      <w:bCs/>
      <w:spacing w:val="20"/>
      <w:sz w:val="21"/>
      <w:szCs w:val="21"/>
    </w:rPr>
  </w:style>
  <w:style w:type="paragraph" w:customStyle="1" w:styleId="af">
    <w:name w:val="图片"/>
    <w:basedOn w:val="a"/>
    <w:rsid w:val="00183D9F"/>
  </w:style>
  <w:style w:type="paragraph" w:customStyle="1" w:styleId="11">
    <w:name w:val="正文 1"/>
    <w:basedOn w:val="a"/>
    <w:rsid w:val="00183D9F"/>
    <w:pPr>
      <w:widowControl/>
      <w:snapToGrid w:val="0"/>
      <w:spacing w:line="360" w:lineRule="auto"/>
      <w:ind w:left="1418"/>
    </w:pPr>
    <w:rPr>
      <w:szCs w:val="20"/>
    </w:rPr>
  </w:style>
  <w:style w:type="character" w:customStyle="1" w:styleId="1Char">
    <w:name w:val="标题 1 Char"/>
    <w:basedOn w:val="a1"/>
    <w:link w:val="1"/>
    <w:rsid w:val="00183D9F"/>
    <w:rPr>
      <w:rFonts w:ascii="Arial Black" w:eastAsia="宋体" w:hAnsi="Arial Black" w:cs="Times New Roman"/>
      <w:sz w:val="30"/>
      <w:szCs w:val="24"/>
    </w:rPr>
  </w:style>
  <w:style w:type="character" w:customStyle="1" w:styleId="2Char">
    <w:name w:val="标题 2 Char"/>
    <w:basedOn w:val="a1"/>
    <w:link w:val="2"/>
    <w:rsid w:val="00183D9F"/>
    <w:rPr>
      <w:rFonts w:ascii="仿宋_GB2312" w:eastAsia="仿宋_GB2312" w:hAnsi="Arial" w:cs="Times New Roman"/>
      <w:b/>
      <w:sz w:val="36"/>
      <w:szCs w:val="20"/>
    </w:rPr>
  </w:style>
  <w:style w:type="character" w:customStyle="1" w:styleId="Char0">
    <w:name w:val="正文文本 Char"/>
    <w:basedOn w:val="a1"/>
    <w:link w:val="a5"/>
    <w:rsid w:val="00183D9F"/>
    <w:rPr>
      <w:rFonts w:ascii="Times New Roman" w:eastAsia="宋体" w:hAnsi="Times New Roman" w:cs="Times New Roman"/>
      <w:szCs w:val="24"/>
    </w:rPr>
  </w:style>
  <w:style w:type="character" w:customStyle="1" w:styleId="Char2">
    <w:name w:val="日期 Char"/>
    <w:basedOn w:val="a1"/>
    <w:link w:val="aa"/>
    <w:rsid w:val="00183D9F"/>
    <w:rPr>
      <w:rFonts w:ascii="Times New Roman" w:eastAsia="宋体" w:hAnsi="Times New Roman" w:cs="Times New Roman"/>
      <w:kern w:val="0"/>
      <w:sz w:val="32"/>
      <w:szCs w:val="20"/>
    </w:rPr>
  </w:style>
  <w:style w:type="character" w:customStyle="1" w:styleId="Char5">
    <w:name w:val="纯文本 Char"/>
    <w:basedOn w:val="a1"/>
    <w:rsid w:val="00183D9F"/>
    <w:rPr>
      <w:rFonts w:ascii="宋体" w:eastAsia="宋体" w:hAnsi="Courier New" w:cs="Courier New"/>
      <w:szCs w:val="21"/>
    </w:rPr>
  </w:style>
  <w:style w:type="character" w:customStyle="1" w:styleId="Char4">
    <w:name w:val="页眉 Char"/>
    <w:basedOn w:val="a1"/>
    <w:link w:val="ac"/>
    <w:rsid w:val="00183D9F"/>
    <w:rPr>
      <w:rFonts w:ascii="Times New Roman" w:eastAsia="宋体" w:hAnsi="Times New Roman" w:cs="Times New Roman"/>
      <w:sz w:val="18"/>
      <w:szCs w:val="18"/>
    </w:rPr>
  </w:style>
  <w:style w:type="character" w:customStyle="1" w:styleId="Char3">
    <w:name w:val="页脚 Char"/>
    <w:basedOn w:val="a1"/>
    <w:link w:val="ab"/>
    <w:rsid w:val="00183D9F"/>
    <w:rPr>
      <w:rFonts w:ascii="Times New Roman" w:eastAsia="宋体" w:hAnsi="Times New Roman" w:cs="Times New Roman"/>
      <w:sz w:val="18"/>
      <w:szCs w:val="18"/>
    </w:rPr>
  </w:style>
  <w:style w:type="character" w:customStyle="1" w:styleId="Char1">
    <w:name w:val="称呼 Char"/>
    <w:basedOn w:val="a1"/>
    <w:link w:val="a8"/>
    <w:rsid w:val="00183D9F"/>
    <w:rPr>
      <w:rFonts w:ascii="宋体" w:eastAsia="宋体" w:hAnsi="Times New Roman" w:cs="Times New Roman"/>
      <w:kern w:val="0"/>
      <w:sz w:val="24"/>
      <w:szCs w:val="20"/>
    </w:rPr>
  </w:style>
  <w:style w:type="character" w:customStyle="1" w:styleId="Char10">
    <w:name w:val="纯文本 Char1"/>
    <w:basedOn w:val="a1"/>
    <w:link w:val="a9"/>
    <w:rsid w:val="00183D9F"/>
    <w:rPr>
      <w:rFonts w:ascii="宋体" w:eastAsia="宋体" w:hAnsi="Courier New" w:cs="Times New Roman"/>
      <w:szCs w:val="20"/>
    </w:rPr>
  </w:style>
  <w:style w:type="character" w:customStyle="1" w:styleId="Char">
    <w:name w:val="正文首行缩进 Char"/>
    <w:basedOn w:val="Char0"/>
    <w:link w:val="a4"/>
    <w:uiPriority w:val="99"/>
    <w:semiHidden/>
    <w:rsid w:val="00183D9F"/>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21</Pages>
  <Words>2432</Words>
  <Characters>13863</Characters>
  <Application>Microsoft Office Word</Application>
  <DocSecurity>0</DocSecurity>
  <Lines>115</Lines>
  <Paragraphs>32</Paragraphs>
  <ScaleCrop>false</ScaleCrop>
  <Company>Sky123.Org</Company>
  <LinksUpToDate>false</LinksUpToDate>
  <CharactersWithSpaces>16263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福建广电网络集团泉州分公司</dc:title>
  <dc:creator>User</dc:creator>
  <cp:lastModifiedBy>韩瑞珍(hanruizhen)</cp:lastModifiedBy>
  <cp:revision>19</cp:revision>
  <dcterms:created xsi:type="dcterms:W3CDTF">2016-08-09T01:05:00Z</dcterms:created>
  <dcterms:modified xsi:type="dcterms:W3CDTF">2019-12-04T07:55:00Z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